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31870B" w14:textId="65099A75"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FAF8CAC" w:rsidR="00642EFE" w:rsidRDefault="00A25AD7" w:rsidP="00EF3662">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A71D81">
        <w:rPr>
          <w:rFonts w:ascii="GHEA Grapalat" w:hAnsi="GHEA Grapalat"/>
          <w:i w:val="0"/>
          <w:lang w:val="af-ZA"/>
        </w:rPr>
        <w:t xml:space="preserve"> ՄԱՍԻՆ</w:t>
      </w:r>
    </w:p>
    <w:p w14:paraId="0CB4A743" w14:textId="77777777" w:rsidR="00311FC2" w:rsidRPr="00A71D81" w:rsidRDefault="00311FC2" w:rsidP="00EF3662">
      <w:pPr>
        <w:pStyle w:val="BodyTextIndent"/>
        <w:spacing w:line="240" w:lineRule="auto"/>
        <w:jc w:val="center"/>
        <w:rPr>
          <w:rFonts w:ascii="GHEA Grapalat" w:hAnsi="GHEA Grapalat"/>
          <w:i w:val="0"/>
          <w:lang w:val="af-ZA"/>
        </w:rPr>
      </w:pP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FE0ADEC" w:rsidR="0091042F"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A25AD7">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4C1263">
        <w:rPr>
          <w:rFonts w:ascii="GHEA Grapalat" w:hAnsi="GHEA Grapalat"/>
          <w:i w:val="0"/>
          <w:lang w:val="hy-AM"/>
        </w:rPr>
        <w:t>«</w:t>
      </w:r>
      <w:r w:rsidR="00AE45ED">
        <w:rPr>
          <w:rFonts w:ascii="GHEA Grapalat" w:hAnsi="GHEA Grapalat"/>
          <w:i w:val="0"/>
          <w:lang w:val="hy-AM"/>
        </w:rPr>
        <w:t>օգոստոսի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AE45ED" w:rsidRPr="00AE45ED">
        <w:rPr>
          <w:rFonts w:ascii="GHEA Grapalat" w:hAnsi="GHEA Grapalat"/>
          <w:i w:val="0"/>
          <w:lang w:val="af-ZA"/>
        </w:rPr>
        <w:t>0</w:t>
      </w:r>
      <w:r w:rsidR="00D819DE">
        <w:rPr>
          <w:rFonts w:ascii="GHEA Grapalat" w:hAnsi="GHEA Grapalat"/>
          <w:i w:val="0"/>
          <w:lang w:val="af-ZA"/>
        </w:rPr>
        <w:t>8</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11FC2">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66B3A4EB" w14:textId="14CAAB5B" w:rsidR="00801727" w:rsidRDefault="00801727" w:rsidP="00D21F8D">
      <w:pPr>
        <w:pStyle w:val="BodyTextIndent"/>
        <w:spacing w:line="240" w:lineRule="auto"/>
        <w:jc w:val="center"/>
        <w:rPr>
          <w:rFonts w:ascii="GHEA Grapalat" w:hAnsi="GHEA Grapalat"/>
          <w:i w:val="0"/>
          <w:lang w:val="af-ZA"/>
        </w:rPr>
      </w:pPr>
    </w:p>
    <w:p w14:paraId="68C10D4E" w14:textId="77777777" w:rsidR="00801727" w:rsidRPr="00E10E2D" w:rsidRDefault="00801727" w:rsidP="00801727">
      <w:pPr>
        <w:pStyle w:val="BodyTextIndent"/>
        <w:spacing w:line="240" w:lineRule="auto"/>
        <w:ind w:firstLine="567"/>
        <w:jc w:val="center"/>
        <w:rPr>
          <w:rFonts w:ascii="GHEA Grapalat" w:hAnsi="GHEA Grapalat"/>
          <w:b/>
          <w:color w:val="000000"/>
          <w:lang w:val="af-ZA"/>
        </w:rPr>
      </w:pPr>
      <w:r w:rsidRPr="00E10E2D">
        <w:rPr>
          <w:rFonts w:ascii="GHEA Grapalat" w:hAnsi="GHEA Grapalat"/>
          <w:b/>
          <w:color w:val="000000"/>
          <w:lang w:val="af-ZA"/>
        </w:rPr>
        <w:t xml:space="preserve">Ընթացակարգը կազմակերպվում է  </w:t>
      </w:r>
      <w:r w:rsidRPr="00E10E2D">
        <w:rPr>
          <w:rFonts w:ascii="GHEA Grapalat" w:hAnsi="GHEA Grapalat"/>
          <w:b/>
          <w:i w:val="0"/>
          <w:color w:val="000000"/>
          <w:lang w:val="af-ZA"/>
        </w:rPr>
        <w:t xml:space="preserve">«Գնումների մասին» </w:t>
      </w:r>
      <w:r w:rsidRPr="00E10E2D">
        <w:rPr>
          <w:rFonts w:ascii="GHEA Grapalat" w:hAnsi="GHEA Grapalat"/>
          <w:b/>
          <w:color w:val="000000"/>
          <w:lang w:val="af-ZA"/>
        </w:rPr>
        <w:t>ՀՀ օրենքի 15-րդ հոդվածի 6-րդ մասի հիմքով</w:t>
      </w:r>
    </w:p>
    <w:p w14:paraId="3E1C8FAF" w14:textId="77777777" w:rsidR="00801727" w:rsidRPr="00A71D81" w:rsidRDefault="00801727" w:rsidP="00D21F8D">
      <w:pPr>
        <w:pStyle w:val="BodyTextIndent"/>
        <w:spacing w:line="240" w:lineRule="auto"/>
        <w:jc w:val="center"/>
        <w:rPr>
          <w:rFonts w:ascii="GHEA Grapalat" w:hAnsi="GHEA Grapalat"/>
          <w:i w:val="0"/>
          <w:lang w:val="af-ZA"/>
        </w:rPr>
      </w:pP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0856EECF"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11FC2">
        <w:rPr>
          <w:rFonts w:ascii="GHEA Grapalat" w:hAnsi="GHEA Grapalat"/>
          <w:i w:val="0"/>
          <w:lang w:val="hy-AM"/>
        </w:rPr>
        <w:t>ՔԲԿ-ԳՀԱՊՁԲ-2</w:t>
      </w:r>
      <w:r w:rsidR="00AE45ED" w:rsidRPr="00AE45ED">
        <w:rPr>
          <w:rFonts w:ascii="GHEA Grapalat" w:hAnsi="GHEA Grapalat"/>
          <w:i w:val="0"/>
          <w:lang w:val="af-ZA"/>
        </w:rPr>
        <w:t>6</w:t>
      </w:r>
      <w:r w:rsidR="00311FC2">
        <w:rPr>
          <w:rFonts w:ascii="GHEA Grapalat" w:hAnsi="GHEA Grapalat"/>
          <w:i w:val="0"/>
          <w:lang w:val="hy-AM"/>
        </w:rPr>
        <w:t>/</w:t>
      </w:r>
      <w:r w:rsidR="00AE45ED" w:rsidRPr="00AE45ED">
        <w:rPr>
          <w:rFonts w:ascii="GHEA Grapalat" w:hAnsi="GHEA Grapalat"/>
          <w:i w:val="0"/>
          <w:lang w:val="af-ZA"/>
        </w:rPr>
        <w:t>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7527E4B9" w14:textId="77777777" w:rsidR="00311FC2" w:rsidRPr="00311FC2" w:rsidRDefault="00311FC2" w:rsidP="00311FC2">
      <w:pPr>
        <w:ind w:firstLine="708"/>
        <w:rPr>
          <w:rFonts w:ascii="GHEA Grapalat" w:hAnsi="GHEA Grapalat"/>
          <w:sz w:val="20"/>
          <w:szCs w:val="20"/>
          <w:lang w:val="hy-AM"/>
        </w:rPr>
      </w:pPr>
      <w:r w:rsidRPr="00311FC2">
        <w:rPr>
          <w:rFonts w:ascii="GHEA Grapalat" w:hAnsi="GHEA Grapalat"/>
          <w:sz w:val="20"/>
          <w:szCs w:val="20"/>
          <w:lang w:val="af-ZA"/>
        </w:rPr>
        <w:t xml:space="preserve">Պատվիրատուն` </w:t>
      </w:r>
      <w:r w:rsidRPr="00311FC2">
        <w:rPr>
          <w:rFonts w:ascii="GHEA Grapalat" w:hAnsi="GHEA Grapalat"/>
          <w:b/>
          <w:sz w:val="20"/>
          <w:szCs w:val="20"/>
          <w:lang w:val="af-ZA"/>
        </w:rPr>
        <w:t>«Քրեակատարողական բժշկության կենտրոն» ՊՈԱԿ-</w:t>
      </w:r>
      <w:r w:rsidRPr="00311FC2">
        <w:rPr>
          <w:rFonts w:ascii="GHEA Grapalat" w:hAnsi="GHEA Grapalat"/>
          <w:b/>
          <w:sz w:val="20"/>
          <w:szCs w:val="20"/>
          <w:lang w:val="hy-AM"/>
        </w:rPr>
        <w:t>ն</w:t>
      </w:r>
      <w:r w:rsidRPr="00311FC2">
        <w:rPr>
          <w:rFonts w:ascii="GHEA Grapalat" w:hAnsi="GHEA Grapalat"/>
          <w:sz w:val="20"/>
          <w:szCs w:val="20"/>
          <w:lang w:val="af-ZA"/>
        </w:rPr>
        <w:t>, որը գտնվում է</w:t>
      </w:r>
      <w:r w:rsidRPr="00311FC2">
        <w:rPr>
          <w:rFonts w:ascii="GHEA Grapalat" w:hAnsi="GHEA Grapalat"/>
          <w:b/>
          <w:sz w:val="20"/>
          <w:szCs w:val="20"/>
          <w:lang w:val="hy-AM"/>
        </w:rPr>
        <w:t xml:space="preserve"> Կոմիտաս 54 բ </w:t>
      </w:r>
      <w:r w:rsidRPr="00311FC2">
        <w:rPr>
          <w:rFonts w:ascii="GHEA Grapalat" w:hAnsi="GHEA Grapalat"/>
          <w:b/>
          <w:sz w:val="20"/>
          <w:szCs w:val="20"/>
          <w:lang w:val="af-ZA"/>
        </w:rPr>
        <w:t>հասցեում</w:t>
      </w:r>
      <w:r w:rsidRPr="00311FC2">
        <w:rPr>
          <w:rFonts w:ascii="GHEA Grapalat" w:hAnsi="GHEA Grapalat"/>
          <w:sz w:val="20"/>
          <w:szCs w:val="20"/>
          <w:lang w:val="af-ZA"/>
        </w:rPr>
        <w:t xml:space="preserve"> հասցեում,</w:t>
      </w:r>
      <w:r w:rsidRPr="00311FC2">
        <w:rPr>
          <w:rFonts w:ascii="GHEA Grapalat" w:hAnsi="GHEA Grapalat"/>
          <w:sz w:val="20"/>
          <w:szCs w:val="20"/>
          <w:lang w:val="hy-AM"/>
        </w:rPr>
        <w:t xml:space="preserve"> </w:t>
      </w:r>
      <w:r w:rsidRPr="00311FC2">
        <w:rPr>
          <w:rFonts w:ascii="GHEA Grapalat" w:hAnsi="GHEA Grapalat"/>
          <w:sz w:val="20"/>
          <w:szCs w:val="20"/>
          <w:lang w:val="af-ZA"/>
        </w:rPr>
        <w:t xml:space="preserve">հայտարարում է </w:t>
      </w:r>
      <w:r w:rsidRPr="00311FC2">
        <w:rPr>
          <w:rFonts w:ascii="GHEA Grapalat" w:hAnsi="GHEA Grapalat"/>
          <w:sz w:val="20"/>
          <w:szCs w:val="20"/>
          <w:lang w:val="hy-AM"/>
        </w:rPr>
        <w:t>գնանշման հարցում</w:t>
      </w:r>
      <w:r w:rsidRPr="00311FC2">
        <w:rPr>
          <w:rFonts w:ascii="GHEA Grapalat" w:hAnsi="GHEA Grapalat"/>
          <w:sz w:val="20"/>
          <w:szCs w:val="20"/>
          <w:lang w:val="af-ZA"/>
        </w:rPr>
        <w:t>, որն իրականացվում է մեկ փուլով:</w:t>
      </w:r>
    </w:p>
    <w:p w14:paraId="167E889E"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bookmarkStart w:id="0" w:name="_Hlk23167417"/>
      <w:r w:rsidRPr="00311FC2">
        <w:rPr>
          <w:rFonts w:ascii="GHEA Grapalat" w:hAnsi="GHEA Grapalat"/>
          <w:sz w:val="20"/>
          <w:szCs w:val="20"/>
          <w:lang w:val="af-ZA"/>
        </w:rPr>
        <w:t>Սույն ընթացակարգի</w:t>
      </w:r>
      <w:bookmarkEnd w:id="0"/>
      <w:r w:rsidRPr="00311FC2">
        <w:rPr>
          <w:rFonts w:ascii="GHEA Grapalat" w:hAnsi="GHEA Grapalat"/>
          <w:sz w:val="20"/>
          <w:szCs w:val="20"/>
          <w:lang w:val="af-ZA"/>
        </w:rPr>
        <w:t xml:space="preserve"> արդյունքում </w:t>
      </w:r>
      <w:r w:rsidRPr="00311FC2">
        <w:rPr>
          <w:rFonts w:ascii="GHEA Grapalat" w:hAnsi="GHEA Grapalat"/>
          <w:sz w:val="20"/>
          <w:szCs w:val="20"/>
          <w:lang w:val="hy-AM"/>
        </w:rPr>
        <w:t>ընտրված</w:t>
      </w:r>
      <w:r w:rsidRPr="00311FC2">
        <w:rPr>
          <w:rFonts w:ascii="GHEA Grapalat" w:hAnsi="GHEA Grapalat"/>
          <w:sz w:val="20"/>
          <w:szCs w:val="20"/>
          <w:lang w:val="af-ZA"/>
        </w:rPr>
        <w:t xml:space="preserve"> մասնակցին սահմանված կարգով կառաջարկվի կնքել </w:t>
      </w:r>
      <w:r w:rsidRPr="00311FC2">
        <w:rPr>
          <w:rFonts w:ascii="GHEA Grapalat" w:hAnsi="GHEA Grapalat"/>
          <w:b/>
          <w:sz w:val="20"/>
          <w:szCs w:val="20"/>
          <w:lang w:val="af-ZA"/>
        </w:rPr>
        <w:t>դեղորայքի</w:t>
      </w:r>
      <w:r w:rsidRPr="00311FC2">
        <w:rPr>
          <w:rFonts w:ascii="GHEA Grapalat" w:hAnsi="GHEA Grapalat"/>
          <w:b/>
          <w:sz w:val="20"/>
          <w:szCs w:val="20"/>
          <w:lang w:val="hy-AM"/>
        </w:rPr>
        <w:t>,</w:t>
      </w:r>
      <w:r w:rsidRPr="00311FC2">
        <w:rPr>
          <w:rFonts w:ascii="GHEA Grapalat" w:hAnsi="GHEA Grapalat"/>
          <w:b/>
          <w:sz w:val="20"/>
          <w:szCs w:val="20"/>
          <w:lang w:val="af-ZA"/>
        </w:rPr>
        <w:t xml:space="preserve"> </w:t>
      </w:r>
      <w:r w:rsidRPr="00311FC2">
        <w:rPr>
          <w:rFonts w:ascii="GHEA Grapalat" w:hAnsi="GHEA Grapalat"/>
          <w:b/>
          <w:sz w:val="20"/>
          <w:szCs w:val="20"/>
          <w:lang w:val="hy-AM"/>
        </w:rPr>
        <w:t>բժշկական պարագաների և քիմիական նյութերի</w:t>
      </w:r>
      <w:r w:rsidRPr="00311FC2">
        <w:rPr>
          <w:rFonts w:ascii="GHEA Grapalat" w:hAnsi="GHEA Grapalat"/>
          <w:b/>
          <w:sz w:val="20"/>
          <w:szCs w:val="20"/>
          <w:lang w:val="af-ZA"/>
        </w:rPr>
        <w:t xml:space="preserve"> մատակարարման </w:t>
      </w:r>
      <w:r w:rsidRPr="00311FC2">
        <w:rPr>
          <w:rFonts w:ascii="GHEA Grapalat" w:hAnsi="GHEA Grapalat"/>
          <w:sz w:val="20"/>
          <w:szCs w:val="20"/>
          <w:lang w:val="af-ZA"/>
        </w:rPr>
        <w:t xml:space="preserve">պայմանագիր (այսուհետ` պայմանագիր)։ </w:t>
      </w:r>
    </w:p>
    <w:p w14:paraId="0F4BCF2C"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A57802E"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9DD63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Ընտրված մասնակիցը որոշվում է </w:t>
      </w:r>
      <w:bookmarkStart w:id="1" w:name="_Hlk23167512"/>
      <w:r w:rsidRPr="00311FC2">
        <w:rPr>
          <w:rFonts w:ascii="GHEA Grapalat" w:hAnsi="GHEA Grapalat"/>
          <w:sz w:val="20"/>
          <w:szCs w:val="20"/>
          <w:lang w:val="af-ZA"/>
        </w:rPr>
        <w:t xml:space="preserve">ոչ գնային պայմաններով բավարար գնահատված </w:t>
      </w:r>
      <w:bookmarkEnd w:id="1"/>
      <w:r w:rsidRPr="00311FC2">
        <w:rPr>
          <w:rFonts w:ascii="GHEA Grapalat" w:hAnsi="GHEA Grapalat"/>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D417901" w14:textId="6FE53C96"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Ընթացակարգի հրավերը թղթային ստանալու համար անհրաժեշտ է դիմել պատվիրատուին, մինչև սույն հայտարարության հրապարակման օրվանից հաշված`</w:t>
      </w:r>
      <w:r w:rsidR="0098338F">
        <w:rPr>
          <w:rFonts w:ascii="GHEA Grapalat" w:hAnsi="GHEA Grapalat"/>
          <w:sz w:val="20"/>
          <w:szCs w:val="20"/>
          <w:lang w:val="hy-AM"/>
        </w:rPr>
        <w:t xml:space="preserve"> 6</w:t>
      </w:r>
      <w:r w:rsidRPr="00311FC2">
        <w:rPr>
          <w:rFonts w:ascii="GHEA Grapalat" w:hAnsi="GHEA Grapalat"/>
          <w:sz w:val="20"/>
          <w:szCs w:val="20"/>
          <w:lang w:val="af-ZA"/>
        </w:rPr>
        <w:t xml:space="preserve">-րդ օրը ժամը </w:t>
      </w:r>
      <w:r w:rsidRPr="00311FC2">
        <w:rPr>
          <w:rFonts w:ascii="GHEA Grapalat" w:hAnsi="GHEA Grapalat"/>
          <w:sz w:val="20"/>
          <w:szCs w:val="20"/>
          <w:lang w:val="hy-AM"/>
        </w:rPr>
        <w:t>17:00</w:t>
      </w:r>
      <w:r w:rsidRPr="00311FC2">
        <w:rPr>
          <w:rFonts w:ascii="GHEA Grapalat" w:hAnsi="GHEA Grapalat"/>
          <w:sz w:val="20"/>
          <w:szCs w:val="20"/>
          <w:lang w:val="af-ZA"/>
        </w:rPr>
        <w:t>-</w:t>
      </w:r>
      <w:r w:rsidRPr="00311FC2">
        <w:rPr>
          <w:rFonts w:ascii="GHEA Grapalat" w:hAnsi="GHEA Grapalat"/>
          <w:sz w:val="20"/>
          <w:szCs w:val="20"/>
          <w:lang w:val="hy-AM"/>
        </w:rPr>
        <w:t>ն</w:t>
      </w:r>
      <w:r w:rsidRPr="00311FC2">
        <w:rPr>
          <w:rFonts w:ascii="GHEA Grapalat" w:hAnsi="GHEA Grapalat"/>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53CC18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7D76098"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Հրավեր չստանալը չի սահմանափակում մասնակցի` սույն ընթացակարգին մասնակցելու իրավունքը։ </w:t>
      </w:r>
    </w:p>
    <w:p w14:paraId="7CA192F6" w14:textId="78AE77B3"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b/>
          <w:sz w:val="20"/>
          <w:szCs w:val="20"/>
          <w:lang w:val="af-ZA"/>
        </w:rPr>
        <w:t>Մրցույթի հայտերն անհրաժեշտ է ներկայացնել</w:t>
      </w:r>
      <w:r w:rsidRPr="00311FC2">
        <w:rPr>
          <w:rFonts w:ascii="GHEA Grapalat" w:hAnsi="GHEA Grapalat"/>
          <w:b/>
          <w:sz w:val="20"/>
          <w:szCs w:val="20"/>
          <w:lang w:val="af-ZA" w:eastAsia="ru-RU"/>
        </w:rPr>
        <w:t xml:space="preserve">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հասցեով, փաստաթղթային ձևով</w:t>
      </w:r>
      <w:r w:rsidRPr="00311FC2">
        <w:rPr>
          <w:rFonts w:ascii="GHEA Grapalat" w:hAnsi="GHEA Grapalat"/>
          <w:b/>
          <w:sz w:val="20"/>
          <w:szCs w:val="20"/>
          <w:lang w:val="af-ZA" w:eastAsia="ru-RU"/>
        </w:rPr>
        <w:t xml:space="preserve"> </w:t>
      </w:r>
      <w:r w:rsidRPr="00311FC2">
        <w:rPr>
          <w:rFonts w:ascii="GHEA Grapalat" w:hAnsi="GHEA Grapalat"/>
          <w:b/>
          <w:sz w:val="20"/>
          <w:szCs w:val="20"/>
          <w:lang w:val="af-ZA"/>
        </w:rPr>
        <w:t xml:space="preserve">մինչև սույն հայտարարության հրապարակման օրվանից հաշված </w:t>
      </w:r>
      <w:r w:rsidR="0098338F">
        <w:rPr>
          <w:rFonts w:ascii="GHEA Grapalat" w:hAnsi="GHEA Grapalat"/>
          <w:b/>
          <w:sz w:val="20"/>
          <w:szCs w:val="20"/>
          <w:lang w:val="hy-AM"/>
        </w:rPr>
        <w:t>7</w:t>
      </w:r>
      <w:r w:rsidRPr="00311FC2">
        <w:rPr>
          <w:rFonts w:ascii="GHEA Grapalat" w:hAnsi="GHEA Grapalat"/>
          <w:b/>
          <w:sz w:val="20"/>
          <w:szCs w:val="20"/>
          <w:lang w:val="af-ZA"/>
        </w:rPr>
        <w:t xml:space="preserve">-րդ օրվա ժամը </w:t>
      </w:r>
      <w:r w:rsidRPr="00311FC2">
        <w:rPr>
          <w:rFonts w:ascii="GHEA Grapalat" w:hAnsi="GHEA Grapalat"/>
          <w:b/>
          <w:sz w:val="20"/>
          <w:szCs w:val="20"/>
          <w:lang w:val="hy-AM"/>
        </w:rPr>
        <w:t>11:00</w:t>
      </w:r>
      <w:r w:rsidRPr="00311FC2">
        <w:rPr>
          <w:rFonts w:ascii="GHEA Grapalat" w:hAnsi="GHEA Grapalat"/>
          <w:b/>
          <w:sz w:val="20"/>
          <w:szCs w:val="20"/>
          <w:lang w:val="af-ZA"/>
        </w:rPr>
        <w:t>-</w:t>
      </w:r>
      <w:r w:rsidRPr="00311FC2">
        <w:rPr>
          <w:rFonts w:ascii="GHEA Grapalat" w:hAnsi="GHEA Grapalat"/>
          <w:b/>
          <w:sz w:val="20"/>
          <w:szCs w:val="20"/>
          <w:lang w:val="hy-AM"/>
        </w:rPr>
        <w:t>ն</w:t>
      </w:r>
      <w:r w:rsidRPr="00311FC2">
        <w:rPr>
          <w:rFonts w:ascii="GHEA Grapalat" w:hAnsi="GHEA Grapalat"/>
          <w:b/>
          <w:sz w:val="20"/>
          <w:szCs w:val="20"/>
          <w:lang w:val="af-ZA"/>
        </w:rPr>
        <w:t>:</w:t>
      </w:r>
      <w:r w:rsidRPr="00311FC2">
        <w:rPr>
          <w:rFonts w:ascii="GHEA Grapalat" w:hAnsi="GHEA Grapalat"/>
          <w:sz w:val="20"/>
          <w:szCs w:val="20"/>
          <w:lang w:val="af-ZA"/>
        </w:rPr>
        <w:t xml:space="preserve"> Հայտերը, հայերենից բացի, կարող են ներկայացվել նաև անգլերեն կամ ռուսերեն: </w:t>
      </w:r>
    </w:p>
    <w:p w14:paraId="5D8FEF36" w14:textId="3FE012D5" w:rsidR="00311FC2" w:rsidRPr="00311FC2" w:rsidRDefault="00311FC2" w:rsidP="00311FC2">
      <w:pPr>
        <w:ind w:firstLine="708"/>
        <w:jc w:val="both"/>
        <w:rPr>
          <w:rFonts w:ascii="GHEA Grapalat" w:hAnsi="GHEA Grapalat"/>
          <w:b/>
          <w:sz w:val="20"/>
          <w:szCs w:val="20"/>
          <w:lang w:val="hy-AM"/>
        </w:rPr>
      </w:pPr>
      <w:r w:rsidRPr="00311FC2">
        <w:rPr>
          <w:rFonts w:ascii="GHEA Grapalat" w:hAnsi="GHEA Grapalat"/>
          <w:b/>
          <w:sz w:val="20"/>
          <w:szCs w:val="20"/>
          <w:lang w:val="af-ZA"/>
        </w:rPr>
        <w:t xml:space="preserve">Հայտերի բացումը տեղի կունենա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հասցեում, «</w:t>
      </w:r>
      <w:r w:rsidRPr="00311FC2">
        <w:rPr>
          <w:rFonts w:ascii="GHEA Grapalat" w:hAnsi="GHEA Grapalat"/>
          <w:b/>
          <w:sz w:val="20"/>
          <w:szCs w:val="20"/>
          <w:lang w:val="hy-AM"/>
        </w:rPr>
        <w:t>202</w:t>
      </w:r>
      <w:r w:rsidR="008877E2">
        <w:rPr>
          <w:rFonts w:ascii="GHEA Grapalat" w:hAnsi="GHEA Grapalat"/>
          <w:b/>
          <w:sz w:val="20"/>
          <w:szCs w:val="20"/>
          <w:lang w:val="hy-AM"/>
        </w:rPr>
        <w:t>5</w:t>
      </w:r>
      <w:r w:rsidRPr="00311FC2">
        <w:rPr>
          <w:rFonts w:ascii="GHEA Grapalat" w:hAnsi="GHEA Grapalat"/>
          <w:b/>
          <w:sz w:val="20"/>
          <w:szCs w:val="20"/>
          <w:lang w:val="hy-AM"/>
        </w:rPr>
        <w:t>թ</w:t>
      </w:r>
      <w:r w:rsidRPr="00311FC2">
        <w:rPr>
          <w:rFonts w:ascii="GHEA Grapalat" w:hAnsi="GHEA Grapalat"/>
          <w:b/>
          <w:sz w:val="20"/>
          <w:szCs w:val="20"/>
          <w:lang w:val="af-ZA"/>
        </w:rPr>
        <w:t>» «</w:t>
      </w:r>
      <w:r w:rsidR="001F222A">
        <w:rPr>
          <w:rFonts w:ascii="GHEA Grapalat" w:hAnsi="GHEA Grapalat"/>
          <w:b/>
          <w:sz w:val="20"/>
          <w:szCs w:val="20"/>
          <w:lang w:val="hy-AM"/>
        </w:rPr>
        <w:t>օգոստոսի</w:t>
      </w:r>
      <w:r w:rsidRPr="00311FC2">
        <w:rPr>
          <w:rFonts w:ascii="GHEA Grapalat" w:hAnsi="GHEA Grapalat"/>
          <w:b/>
          <w:sz w:val="20"/>
          <w:szCs w:val="20"/>
          <w:lang w:val="af-ZA"/>
        </w:rPr>
        <w:t>» «</w:t>
      </w:r>
      <w:r w:rsidR="001F222A">
        <w:rPr>
          <w:rFonts w:ascii="GHEA Grapalat" w:hAnsi="GHEA Grapalat"/>
          <w:b/>
          <w:sz w:val="20"/>
          <w:szCs w:val="20"/>
          <w:lang w:val="hy-AM"/>
        </w:rPr>
        <w:t>1</w:t>
      </w:r>
      <w:r w:rsidR="00D819DE" w:rsidRPr="00D819DE">
        <w:rPr>
          <w:rFonts w:ascii="GHEA Grapalat" w:hAnsi="GHEA Grapalat"/>
          <w:b/>
          <w:sz w:val="20"/>
          <w:szCs w:val="20"/>
          <w:lang w:val="af-ZA"/>
        </w:rPr>
        <w:t>5</w:t>
      </w:r>
      <w:r w:rsidRPr="00311FC2">
        <w:rPr>
          <w:rFonts w:ascii="GHEA Grapalat" w:hAnsi="GHEA Grapalat"/>
          <w:b/>
          <w:sz w:val="20"/>
          <w:szCs w:val="20"/>
          <w:lang w:val="af-ZA"/>
        </w:rPr>
        <w:t>»-ին</w:t>
      </w:r>
      <w:r w:rsidRPr="00311FC2">
        <w:rPr>
          <w:rFonts w:ascii="GHEA Grapalat" w:hAnsi="GHEA Grapalat"/>
          <w:b/>
          <w:sz w:val="20"/>
          <w:szCs w:val="20"/>
          <w:lang w:val="hy-AM"/>
        </w:rPr>
        <w:t>,</w:t>
      </w:r>
      <w:r w:rsidRPr="00311FC2">
        <w:rPr>
          <w:rFonts w:ascii="GHEA Grapalat" w:hAnsi="GHEA Grapalat"/>
          <w:b/>
          <w:sz w:val="20"/>
          <w:szCs w:val="20"/>
          <w:lang w:val="af-ZA"/>
        </w:rPr>
        <w:t xml:space="preserve"> ժամը </w:t>
      </w:r>
      <w:r w:rsidRPr="00311FC2">
        <w:rPr>
          <w:rFonts w:ascii="GHEA Grapalat" w:hAnsi="GHEA Grapalat"/>
          <w:b/>
          <w:sz w:val="20"/>
          <w:szCs w:val="20"/>
          <w:lang w:val="hy-AM"/>
        </w:rPr>
        <w:t>11:00</w:t>
      </w:r>
      <w:r w:rsidRPr="00311FC2">
        <w:rPr>
          <w:rFonts w:ascii="GHEA Grapalat" w:hAnsi="GHEA Grapalat"/>
          <w:b/>
          <w:sz w:val="20"/>
          <w:szCs w:val="20"/>
          <w:lang w:val="af-ZA"/>
        </w:rPr>
        <w:t xml:space="preserve">-ին։   </w:t>
      </w:r>
    </w:p>
    <w:p w14:paraId="75D8D097" w14:textId="77777777" w:rsidR="00311FC2" w:rsidRPr="00311FC2" w:rsidRDefault="00311FC2" w:rsidP="00311FC2">
      <w:pPr>
        <w:ind w:firstLine="720"/>
        <w:jc w:val="both"/>
        <w:rPr>
          <w:rFonts w:ascii="GHEA Grapalat" w:hAnsi="GHEA Grapalat"/>
          <w:sz w:val="20"/>
          <w:szCs w:val="20"/>
          <w:lang w:val="hy-AM"/>
        </w:rPr>
      </w:pPr>
      <w:r w:rsidRPr="00311FC2">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311FC2">
        <w:rPr>
          <w:rFonts w:ascii="GHEA Grapalat" w:hAnsi="GHEA Grapalat"/>
          <w:sz w:val="20"/>
          <w:szCs w:val="20"/>
          <w:lang w:val="hy-AM"/>
        </w:rPr>
        <w:t xml:space="preserve"> Մանուշակ Գրիգորյանին:</w:t>
      </w:r>
    </w:p>
    <w:p w14:paraId="19C7393A" w14:textId="77777777" w:rsidR="00311FC2" w:rsidRPr="00311FC2" w:rsidRDefault="00311FC2" w:rsidP="00311FC2">
      <w:pPr>
        <w:ind w:firstLine="708"/>
        <w:jc w:val="both"/>
        <w:rPr>
          <w:rFonts w:ascii="GHEA Grapalat" w:hAnsi="GHEA Grapalat"/>
          <w:b/>
          <w:sz w:val="20"/>
          <w:szCs w:val="20"/>
          <w:lang w:val="hy-AM"/>
        </w:rPr>
      </w:pPr>
    </w:p>
    <w:p w14:paraId="0AEB3007"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p>
    <w:p w14:paraId="7B9E3ABB" w14:textId="77777777" w:rsidR="00311FC2" w:rsidRPr="00311FC2" w:rsidRDefault="00311FC2" w:rsidP="00311FC2">
      <w:pPr>
        <w:ind w:firstLine="720"/>
        <w:jc w:val="both"/>
        <w:rPr>
          <w:rFonts w:ascii="GHEA Grapalat" w:hAnsi="GHEA Grapalat"/>
          <w:b/>
          <w:sz w:val="20"/>
          <w:szCs w:val="20"/>
          <w:u w:val="single"/>
          <w:lang w:val="hy-AM"/>
        </w:rPr>
      </w:pPr>
      <w:r w:rsidRPr="00311FC2">
        <w:rPr>
          <w:rFonts w:ascii="GHEA Grapalat" w:hAnsi="GHEA Grapalat"/>
          <w:sz w:val="20"/>
          <w:szCs w:val="20"/>
          <w:lang w:val="af-ZA"/>
        </w:rPr>
        <w:t xml:space="preserve">                    </w:t>
      </w:r>
      <w:r w:rsidRPr="00311FC2">
        <w:rPr>
          <w:rFonts w:ascii="GHEA Grapalat" w:hAnsi="GHEA Grapalat"/>
          <w:b/>
          <w:sz w:val="20"/>
          <w:szCs w:val="20"/>
          <w:lang w:val="af-ZA"/>
        </w:rPr>
        <w:t xml:space="preserve">Հեռախոս </w:t>
      </w:r>
      <w:r w:rsidRPr="00311FC2">
        <w:rPr>
          <w:rFonts w:ascii="GHEA Grapalat" w:hAnsi="GHEA Grapalat"/>
          <w:b/>
          <w:sz w:val="20"/>
          <w:szCs w:val="20"/>
          <w:u w:val="single"/>
          <w:lang w:val="hy-AM"/>
        </w:rPr>
        <w:t>012351035/304/</w:t>
      </w:r>
    </w:p>
    <w:p w14:paraId="00400F00" w14:textId="77777777" w:rsidR="00311FC2" w:rsidRPr="00311FC2" w:rsidRDefault="00311FC2" w:rsidP="00311FC2">
      <w:pPr>
        <w:ind w:firstLine="720"/>
        <w:jc w:val="both"/>
        <w:rPr>
          <w:rFonts w:ascii="GHEA Grapalat" w:hAnsi="GHEA Grapalat"/>
          <w:b/>
          <w:sz w:val="20"/>
          <w:szCs w:val="20"/>
          <w:lang w:val="af-ZA"/>
        </w:rPr>
      </w:pPr>
      <w:r w:rsidRPr="00311FC2">
        <w:rPr>
          <w:rFonts w:ascii="GHEA Grapalat" w:hAnsi="GHEA Grapalat"/>
          <w:b/>
          <w:sz w:val="20"/>
          <w:szCs w:val="20"/>
          <w:lang w:val="af-ZA"/>
        </w:rPr>
        <w:t xml:space="preserve">                    Էլ. փոստ </w:t>
      </w:r>
      <w:r w:rsidRPr="00311FC2">
        <w:rPr>
          <w:rFonts w:ascii="GHEA Grapalat" w:hAnsi="GHEA Grapalat"/>
          <w:sz w:val="20"/>
          <w:szCs w:val="20"/>
          <w:lang w:val="af-ZA"/>
        </w:rPr>
        <w:t>qbk.gnumner@gmail.com</w:t>
      </w:r>
    </w:p>
    <w:p w14:paraId="348C183E" w14:textId="77777777" w:rsidR="00311FC2" w:rsidRPr="00311FC2" w:rsidRDefault="00311FC2" w:rsidP="00311FC2">
      <w:pPr>
        <w:jc w:val="center"/>
        <w:rPr>
          <w:rFonts w:ascii="GHEA Grapalat" w:hAnsi="GHEA Grapalat"/>
          <w:b/>
          <w:sz w:val="20"/>
          <w:szCs w:val="20"/>
          <w:u w:val="single"/>
          <w:lang w:val="hy-AM"/>
        </w:rPr>
      </w:pPr>
      <w:r w:rsidRPr="00311FC2">
        <w:rPr>
          <w:rFonts w:ascii="GHEA Grapalat" w:hAnsi="GHEA Grapalat"/>
          <w:b/>
          <w:sz w:val="20"/>
          <w:szCs w:val="20"/>
          <w:lang w:val="af-ZA"/>
        </w:rPr>
        <w:t xml:space="preserve">Պատվիրատու «Քրեակատարողական բժշկության կենտրոն» </w:t>
      </w:r>
      <w:r w:rsidRPr="00311FC2">
        <w:rPr>
          <w:rFonts w:ascii="GHEA Grapalat" w:hAnsi="GHEA Grapalat"/>
          <w:b/>
          <w:sz w:val="20"/>
          <w:szCs w:val="20"/>
          <w:lang w:val="hy-AM"/>
        </w:rPr>
        <w:t>ՊՈԱԿ</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1FBFFE54" w14:textId="77777777" w:rsidR="00801727" w:rsidRPr="004B2D46" w:rsidRDefault="00801727" w:rsidP="00EF3662">
      <w:pPr>
        <w:pStyle w:val="BodyText"/>
        <w:spacing w:after="0"/>
        <w:ind w:firstLine="567"/>
        <w:jc w:val="right"/>
        <w:rPr>
          <w:rFonts w:ascii="GHEA Grapalat" w:hAnsi="GHEA Grapalat" w:cs="Sylfaen"/>
          <w:i/>
          <w:sz w:val="20"/>
          <w:szCs w:val="20"/>
          <w:lang w:val="af-ZA"/>
        </w:rPr>
      </w:pPr>
    </w:p>
    <w:p w14:paraId="6390C887" w14:textId="77777777" w:rsidR="00801727" w:rsidRPr="004B2D46" w:rsidRDefault="00801727" w:rsidP="00EF3662">
      <w:pPr>
        <w:pStyle w:val="BodyText"/>
        <w:spacing w:after="0"/>
        <w:ind w:firstLine="567"/>
        <w:jc w:val="right"/>
        <w:rPr>
          <w:rFonts w:ascii="GHEA Grapalat" w:hAnsi="GHEA Grapalat" w:cs="Sylfaen"/>
          <w:i/>
          <w:sz w:val="20"/>
          <w:szCs w:val="20"/>
          <w:lang w:val="af-ZA"/>
        </w:rPr>
      </w:pPr>
    </w:p>
    <w:p w14:paraId="2B628F07" w14:textId="77777777" w:rsidR="00801727" w:rsidRPr="004B2D46" w:rsidRDefault="00801727" w:rsidP="00EF3662">
      <w:pPr>
        <w:pStyle w:val="BodyText"/>
        <w:spacing w:after="0"/>
        <w:ind w:firstLine="567"/>
        <w:jc w:val="right"/>
        <w:rPr>
          <w:rFonts w:ascii="GHEA Grapalat" w:hAnsi="GHEA Grapalat" w:cs="Sylfaen"/>
          <w:i/>
          <w:sz w:val="20"/>
          <w:szCs w:val="20"/>
          <w:lang w:val="af-ZA"/>
        </w:rPr>
      </w:pPr>
    </w:p>
    <w:p w14:paraId="7917E9D0" w14:textId="4469D6CF"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53E7B927" w:rsidR="00096865" w:rsidRPr="00A71D81" w:rsidRDefault="00311FC2" w:rsidP="00EF3662">
      <w:pPr>
        <w:pStyle w:val="BodyText"/>
        <w:spacing w:after="0"/>
        <w:ind w:firstLine="567"/>
        <w:jc w:val="right"/>
        <w:rPr>
          <w:rFonts w:ascii="GHEA Grapalat" w:hAnsi="GHEA Grapalat" w:cs="Sylfaen"/>
          <w:i/>
          <w:sz w:val="20"/>
          <w:szCs w:val="20"/>
          <w:lang w:val="af-ZA"/>
        </w:rPr>
      </w:pPr>
      <w:r>
        <w:rPr>
          <w:rFonts w:ascii="GHEA Grapalat" w:hAnsi="GHEA Grapalat"/>
          <w:i/>
          <w:lang w:val="hy-AM"/>
        </w:rPr>
        <w:t>ՔԲԿ-ԳՀԱՊՁԲ-2</w:t>
      </w:r>
      <w:r w:rsidR="00461482">
        <w:rPr>
          <w:rFonts w:ascii="GHEA Grapalat" w:hAnsi="GHEA Grapalat"/>
          <w:i/>
          <w:lang w:val="hy-AM"/>
        </w:rPr>
        <w:t>6</w:t>
      </w:r>
      <w:r>
        <w:rPr>
          <w:rFonts w:ascii="GHEA Grapalat" w:hAnsi="GHEA Grapalat"/>
          <w:i/>
          <w:lang w:val="hy-AM"/>
        </w:rPr>
        <w:t>/</w:t>
      </w:r>
      <w:r w:rsidR="00461482">
        <w:rPr>
          <w:rFonts w:ascii="GHEA Grapalat" w:hAnsi="GHEA Grapalat"/>
          <w:i/>
          <w:lang w:val="hy-AM"/>
        </w:rPr>
        <w:t>1</w:t>
      </w:r>
      <w:r>
        <w:rPr>
          <w:rFonts w:ascii="GHEA Grapalat" w:hAnsi="GHEA Grapalat"/>
          <w:i/>
          <w:lang w:val="hy-AM"/>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7E3CF3EA" w:rsidR="00096865" w:rsidRPr="00A71D81" w:rsidRDefault="00311FC2"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5A7517D5"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311FC2">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461482">
        <w:rPr>
          <w:rFonts w:ascii="GHEA Grapalat" w:hAnsi="GHEA Grapalat" w:cs="Times Armenian"/>
          <w:i/>
          <w:sz w:val="20"/>
          <w:szCs w:val="20"/>
          <w:lang w:val="hy-AM"/>
        </w:rPr>
        <w:t xml:space="preserve">Օգոստոսի </w:t>
      </w:r>
      <w:r w:rsidR="00AF0768">
        <w:rPr>
          <w:rFonts w:ascii="GHEA Grapalat" w:hAnsi="GHEA Grapalat" w:cs="Times Armenian"/>
          <w:i/>
          <w:sz w:val="20"/>
          <w:szCs w:val="20"/>
        </w:rPr>
        <w:t>08</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311FC2" w:rsidRPr="00311FC2">
        <w:rPr>
          <w:rFonts w:ascii="GHEA Grapalat" w:hAnsi="GHEA Grapalat" w:cs="Times Armenian"/>
          <w:i/>
          <w:sz w:val="20"/>
          <w:szCs w:val="20"/>
          <w:lang w:val="hy-AM"/>
        </w:rPr>
        <w:t>1</w:t>
      </w:r>
      <w:r w:rsidR="00311FC2">
        <w:rPr>
          <w:rFonts w:ascii="GHEA Grapalat" w:hAnsi="GHEA Grapalat" w:cs="Times Armenian"/>
          <w:i/>
          <w:sz w:val="20"/>
          <w:szCs w:val="20"/>
          <w:lang w:val="hy-AM"/>
        </w:rPr>
        <w:t xml:space="preserve"> </w:t>
      </w:r>
      <w:r w:rsidRPr="00311FC2">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1065D397" w:rsidR="00096865" w:rsidRPr="00A71D81" w:rsidRDefault="00311FC2" w:rsidP="00311FC2">
      <w:pPr>
        <w:pStyle w:val="BodyText"/>
        <w:tabs>
          <w:tab w:val="left" w:pos="5968"/>
        </w:tabs>
        <w:ind w:right="-7" w:firstLine="567"/>
        <w:jc w:val="center"/>
        <w:rPr>
          <w:rFonts w:ascii="GHEA Grapalat" w:hAnsi="GHEA Grapalat"/>
          <w:lang w:val="af-ZA"/>
        </w:rPr>
      </w:pPr>
      <w:r w:rsidRPr="00311FC2">
        <w:rPr>
          <w:rFonts w:ascii="GHEA Grapalat" w:hAnsi="GHEA Grapalat"/>
          <w:b/>
          <w:sz w:val="20"/>
          <w:szCs w:val="20"/>
          <w:lang w:val="af-ZA"/>
        </w:rPr>
        <w:t>«Քրեակատարողական բժշկության կենտրոն» ՊՈԱԿ</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703E1EE6" w14:textId="77777777" w:rsidR="00311FC2" w:rsidRPr="00311FC2" w:rsidRDefault="00311FC2" w:rsidP="00311FC2">
      <w:pPr>
        <w:spacing w:after="120"/>
        <w:ind w:right="-7"/>
        <w:jc w:val="center"/>
        <w:rPr>
          <w:rFonts w:ascii="GHEA Grapalat" w:hAnsi="GHEA Grapalat" w:cs="Sylfaen"/>
          <w:lang w:val="hy-AM"/>
        </w:rPr>
      </w:pPr>
      <w:r w:rsidRPr="00311FC2">
        <w:rPr>
          <w:rFonts w:ascii="GHEA Grapalat" w:hAnsi="GHEA Grapalat" w:cs="Sylfaen"/>
          <w:lang w:val="hy-AM"/>
        </w:rPr>
        <w:t>«ՔՐԵԱԿԱՏԱՐՈՂԱԿԱՆ ԲԺՇԿՈՒԹՅԱՆ ԿԵՆՏՐՈՆ» ՊՈԱԿ-Ի ԿԱՐԻՔՆԵՐԻ ՀԱՄԱՐ` «ԴԵՂՈՐԱՅՔԻ, ԲԺՇԿԱԿԱՆ ՊԱՐԱԳԱՆԵՐԻ ԵՎ ՔԻՄԻԱԿԱՆ ՆՅՈՒԹԵՐԻ» ՁԵՌՔԲԵՐՄԱՆ ՆՊԱՏԱԿՈՎ  ՀԱՅՏԱՐԱՐՎԱԾ ԳՆԱՆՇՄԱՆ ՀԱՐՑՄԱՆ ՄՐՑՈՒՅԹԻ</w:t>
      </w:r>
    </w:p>
    <w:p w14:paraId="2DF6A157" w14:textId="77777777" w:rsidR="00096865" w:rsidRPr="00311FC2" w:rsidRDefault="00096865" w:rsidP="00EF3662">
      <w:pPr>
        <w:pStyle w:val="BodyText"/>
        <w:ind w:right="-7" w:firstLine="567"/>
        <w:jc w:val="center"/>
        <w:rPr>
          <w:rFonts w:ascii="GHEA Grapalat" w:hAnsi="GHEA Grapalat"/>
          <w:lang w:val="hy-AM"/>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C4A1A3C" w14:textId="77777777" w:rsidR="00311FC2" w:rsidRPr="000D4BA2" w:rsidRDefault="00311FC2" w:rsidP="00311FC2">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r w:rsidRPr="00821E32">
        <w:rPr>
          <w:rFonts w:ascii="GHEA Grapalat" w:hAnsi="GHEA Grapalat"/>
          <w:b/>
          <w:sz w:val="20"/>
          <w:lang w:val="af-ZA"/>
        </w:rPr>
        <w:t xml:space="preserve">ԴԵՂՈՐԱՅՔԻ, ԲԺՇԿԱԿԱՆ ՊԱՐԱԳԱՆԵՐԻ </w:t>
      </w:r>
      <w:r>
        <w:rPr>
          <w:rFonts w:ascii="GHEA Grapalat" w:hAnsi="GHEA Grapalat"/>
          <w:b/>
          <w:sz w:val="20"/>
          <w:lang w:val="hy-AM"/>
        </w:rPr>
        <w:t>ԵՎ</w:t>
      </w:r>
      <w:r w:rsidRPr="00821E32">
        <w:rPr>
          <w:rFonts w:ascii="GHEA Grapalat" w:hAnsi="GHEA Grapalat"/>
          <w:b/>
          <w:sz w:val="20"/>
          <w:lang w:val="af-ZA"/>
        </w:rPr>
        <w:t xml:space="preserve"> ՔԻՄԻԱԿԱՆ ՆՅՈՒԹԵՐԻ  </w:t>
      </w:r>
      <w:r w:rsidRPr="00712340">
        <w:rPr>
          <w:rFonts w:ascii="GHEA Grapalat" w:hAnsi="GHEA Grapalat"/>
          <w:b/>
          <w:sz w:val="20"/>
          <w:lang w:val="af-ZA"/>
        </w:rPr>
        <w:t xml:space="preserve">ՁԵՌՔԲԵՐՄԱՆ 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D828B3"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311FC2">
        <w:rPr>
          <w:rFonts w:ascii="GHEA Grapalat" w:hAnsi="GHEA Grapalat" w:cs="Sylfaen"/>
          <w:b/>
          <w:sz w:val="20"/>
          <w:lang w:val="hy-AM"/>
        </w:rPr>
        <w:t xml:space="preserve">ԳՆԱՆՇՄԱՆ ՀԱՐՑՄԱՆ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008A1589" w14:textId="68F519C8" w:rsidR="00311FC2" w:rsidRPr="00AE2768" w:rsidRDefault="007F3495" w:rsidP="00311FC2">
      <w:pPr>
        <w:jc w:val="both"/>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r w:rsidR="00311FC2" w:rsidRPr="00AE2768">
        <w:rPr>
          <w:rFonts w:ascii="GHEA Grapalat" w:hAnsi="GHEA Grapalat" w:cs="Sylfaen"/>
          <w:sz w:val="20"/>
        </w:rPr>
        <w:t>Սույն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հրավերը</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տրամադրվում</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է</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ի</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լրումն</w:t>
      </w:r>
      <w:r w:rsidR="00311FC2" w:rsidRPr="00AE2768">
        <w:rPr>
          <w:rFonts w:ascii="GHEA Grapalat" w:hAnsi="GHEA Grapalat"/>
          <w:sz w:val="20"/>
          <w:lang w:val="af-ZA"/>
        </w:rPr>
        <w:t xml:space="preserve"> </w:t>
      </w:r>
      <w:r w:rsidR="00311FC2" w:rsidRPr="00C85395">
        <w:rPr>
          <w:rFonts w:ascii="GHEA Grapalat" w:hAnsi="GHEA Grapalat"/>
          <w:b/>
          <w:sz w:val="20"/>
          <w:lang w:val="hy-AM"/>
        </w:rPr>
        <w:t>«</w:t>
      </w:r>
      <w:r w:rsidR="00311FC2" w:rsidRPr="00C85395">
        <w:rPr>
          <w:rFonts w:ascii="GHEA Grapalat" w:hAnsi="GHEA Grapalat" w:cs="Times Armenian"/>
          <w:b/>
          <w:sz w:val="20"/>
          <w:lang w:val="af-ZA"/>
        </w:rPr>
        <w:t>ՔԲԿ-ԳՀԱՊՁԲ-</w:t>
      </w:r>
      <w:r w:rsidR="00311FC2" w:rsidRPr="00C85395">
        <w:rPr>
          <w:rFonts w:ascii="GHEA Grapalat" w:hAnsi="GHEA Grapalat" w:cs="Times Armenian"/>
          <w:b/>
          <w:sz w:val="20"/>
          <w:lang w:val="hy-AM"/>
        </w:rPr>
        <w:t>2</w:t>
      </w:r>
      <w:r w:rsidR="007412ED">
        <w:rPr>
          <w:rFonts w:ascii="GHEA Grapalat" w:hAnsi="GHEA Grapalat" w:cs="Times Armenian"/>
          <w:b/>
          <w:sz w:val="20"/>
          <w:lang w:val="hy-AM"/>
        </w:rPr>
        <w:t>6</w:t>
      </w:r>
      <w:r w:rsidR="00311FC2" w:rsidRPr="00C85395">
        <w:rPr>
          <w:rFonts w:ascii="GHEA Grapalat" w:hAnsi="GHEA Grapalat" w:cs="Times Armenian"/>
          <w:b/>
          <w:sz w:val="20"/>
          <w:lang w:val="hy-AM"/>
        </w:rPr>
        <w:t>/</w:t>
      </w:r>
      <w:r w:rsidR="007412ED">
        <w:rPr>
          <w:rFonts w:ascii="GHEA Grapalat" w:hAnsi="GHEA Grapalat" w:cs="Times Armenian"/>
          <w:b/>
          <w:sz w:val="20"/>
          <w:lang w:val="hy-AM"/>
        </w:rPr>
        <w:t>1</w:t>
      </w:r>
      <w:r w:rsidR="00311FC2" w:rsidRPr="00C85395">
        <w:rPr>
          <w:rFonts w:ascii="GHEA Grapalat" w:hAnsi="GHEA Grapalat" w:cs="Times Armenian"/>
          <w:b/>
          <w:sz w:val="20"/>
          <w:lang w:val="hy-AM"/>
        </w:rPr>
        <w:t>»</w:t>
      </w:r>
      <w:r w:rsidR="00311FC2" w:rsidRPr="00712340">
        <w:rPr>
          <w:rFonts w:ascii="GHEA Grapalat" w:hAnsi="GHEA Grapalat" w:cs="Times Armenian"/>
          <w:sz w:val="20"/>
          <w:lang w:val="af-ZA"/>
        </w:rPr>
        <w:t xml:space="preserve"> </w:t>
      </w:r>
      <w:r w:rsidR="00311FC2" w:rsidRPr="00AE2768">
        <w:rPr>
          <w:rFonts w:ascii="GHEA Grapalat" w:hAnsi="GHEA Grapalat" w:cs="Sylfaen"/>
          <w:sz w:val="20"/>
        </w:rPr>
        <w:t>ծածկա</w:t>
      </w:r>
      <w:r w:rsidR="00311FC2" w:rsidRPr="00AE2768">
        <w:rPr>
          <w:rFonts w:ascii="GHEA Grapalat" w:hAnsi="GHEA Grapalat" w:cs="Times Armenian"/>
          <w:sz w:val="20"/>
        </w:rPr>
        <w:t>գ</w:t>
      </w:r>
      <w:r w:rsidR="00311FC2" w:rsidRPr="00AE2768">
        <w:rPr>
          <w:rFonts w:ascii="GHEA Grapalat" w:hAnsi="GHEA Grapalat" w:cs="Sylfaen"/>
          <w:sz w:val="20"/>
        </w:rPr>
        <w:t>րով</w:t>
      </w:r>
      <w:r w:rsidR="00311FC2" w:rsidRPr="00AE2768">
        <w:rPr>
          <w:rFonts w:ascii="GHEA Grapalat" w:hAnsi="GHEA Grapalat"/>
          <w:sz w:val="20"/>
          <w:lang w:val="af-ZA"/>
        </w:rPr>
        <w:t xml:space="preserve"> </w:t>
      </w:r>
      <w:r w:rsidR="00311FC2" w:rsidRPr="00AE2768">
        <w:rPr>
          <w:rFonts w:ascii="GHEA Grapalat" w:hAnsi="GHEA Grapalat" w:cs="Sylfaen"/>
          <w:sz w:val="20"/>
        </w:rPr>
        <w:t>անցկացվող</w:t>
      </w:r>
      <w:r w:rsidR="00311FC2" w:rsidRPr="00AE2768">
        <w:rPr>
          <w:rFonts w:ascii="GHEA Grapalat" w:hAnsi="GHEA Grapalat" w:cs="Times Armenian"/>
          <w:sz w:val="20"/>
          <w:lang w:val="af-ZA"/>
        </w:rPr>
        <w:t xml:space="preserve"> </w:t>
      </w:r>
      <w:r w:rsidR="00311FC2">
        <w:rPr>
          <w:rFonts w:ascii="GHEA Grapalat" w:hAnsi="GHEA Grapalat" w:cs="Sylfaen"/>
          <w:sz w:val="20"/>
        </w:rPr>
        <w:t>գնանշման</w:t>
      </w:r>
      <w:r w:rsidR="00311FC2" w:rsidRPr="00D34B03">
        <w:rPr>
          <w:rFonts w:ascii="GHEA Grapalat" w:hAnsi="GHEA Grapalat" w:cs="Sylfaen"/>
          <w:sz w:val="20"/>
          <w:lang w:val="af-ZA"/>
        </w:rPr>
        <w:t xml:space="preserve"> </w:t>
      </w:r>
      <w:r w:rsidR="00311FC2">
        <w:rPr>
          <w:rFonts w:ascii="GHEA Grapalat" w:hAnsi="GHEA Grapalat" w:cs="Sylfaen"/>
          <w:sz w:val="20"/>
        </w:rPr>
        <w:t>հարցման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այսուհետև</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ընթացակար</w:t>
      </w:r>
      <w:r w:rsidR="00311FC2" w:rsidRPr="00AE2768">
        <w:rPr>
          <w:rFonts w:ascii="GHEA Grapalat" w:hAnsi="GHEA Grapalat" w:cs="Times Armenian"/>
          <w:sz w:val="20"/>
        </w:rPr>
        <w:t>գ</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հայտարարության</w:t>
      </w:r>
      <w:r w:rsidR="00311FC2" w:rsidRPr="00AE2768">
        <w:rPr>
          <w:rFonts w:ascii="GHEA Grapalat" w:hAnsi="GHEA Grapalat" w:cs="Times Armenian"/>
          <w:sz w:val="20"/>
          <w:lang w:val="af-ZA"/>
        </w:rPr>
        <w:t>։</w:t>
      </w:r>
    </w:p>
    <w:p w14:paraId="4C68EB88" w14:textId="77777777" w:rsidR="00311FC2" w:rsidRPr="001076AE" w:rsidRDefault="00311FC2" w:rsidP="00311FC2">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7020942D"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2CE16A80"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5EBF768E" w14:textId="554E4B9F" w:rsidR="00311FC2" w:rsidRPr="00807EDE" w:rsidRDefault="00311FC2" w:rsidP="00311FC2">
      <w:pPr>
        <w:ind w:firstLine="567"/>
        <w:jc w:val="both"/>
        <w:rPr>
          <w:rFonts w:ascii="GHEA Grapalat" w:hAnsi="GHEA Grapalat" w:cs="Sylfaen"/>
          <w:sz w:val="20"/>
          <w:lang w:val="hy-AM"/>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r w:rsidR="00807EDE">
        <w:rPr>
          <w:rFonts w:ascii="GHEA Grapalat" w:hAnsi="GHEA Grapalat" w:cs="Sylfaen"/>
          <w:sz w:val="20"/>
          <w:lang w:val="hy-AM"/>
        </w:rPr>
        <w:t>։</w:t>
      </w:r>
    </w:p>
    <w:p w14:paraId="01F44180" w14:textId="72341F6B" w:rsidR="00096865" w:rsidRPr="00A71D81" w:rsidRDefault="00311FC2" w:rsidP="00CC4485">
      <w:pPr>
        <w:ind w:firstLine="1134"/>
        <w:jc w:val="center"/>
        <w:rPr>
          <w:rFonts w:ascii="GHEA Grapalat" w:hAnsi="GHEA Grapalat"/>
          <w:szCs w:val="22"/>
          <w:lang w:val="af-ZA"/>
        </w:rPr>
      </w:pPr>
      <w:r w:rsidRPr="00F658D3">
        <w:rPr>
          <w:rFonts w:ascii="GHEA Grapalat" w:hAnsi="GHEA Grapalat"/>
          <w:sz w:val="14"/>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593161E3"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804BFF">
        <w:rPr>
          <w:rFonts w:ascii="GHEA Grapalat" w:hAnsi="GHEA Grapalat" w:cs="Sylfaen"/>
          <w:i w:val="0"/>
        </w:rPr>
        <w:t xml:space="preserve"> </w:t>
      </w:r>
      <w:r w:rsidR="00096865" w:rsidRPr="00A71D81">
        <w:rPr>
          <w:rFonts w:ascii="GHEA Grapalat" w:hAnsi="GHEA Grapalat" w:cs="Sylfaen"/>
          <w:i w:val="0"/>
        </w:rPr>
        <w:t>առարկա</w:t>
      </w:r>
      <w:r w:rsidR="00096865" w:rsidRPr="00804BFF">
        <w:rPr>
          <w:rFonts w:ascii="GHEA Grapalat" w:hAnsi="GHEA Grapalat" w:cs="Sylfaen"/>
          <w:i w:val="0"/>
        </w:rPr>
        <w:t xml:space="preserve"> </w:t>
      </w:r>
      <w:r w:rsidR="00096865" w:rsidRPr="00A71D81">
        <w:rPr>
          <w:rFonts w:ascii="GHEA Grapalat" w:hAnsi="GHEA Grapalat" w:cs="Sylfaen"/>
          <w:i w:val="0"/>
        </w:rPr>
        <w:t>է</w:t>
      </w:r>
      <w:r w:rsidR="00096865" w:rsidRPr="00804BFF">
        <w:rPr>
          <w:rFonts w:ascii="GHEA Grapalat" w:hAnsi="GHEA Grapalat" w:cs="Sylfaen"/>
          <w:i w:val="0"/>
        </w:rPr>
        <w:t xml:space="preserve"> </w:t>
      </w:r>
      <w:r w:rsidR="00096865" w:rsidRPr="00A71D81">
        <w:rPr>
          <w:rFonts w:ascii="GHEA Grapalat" w:hAnsi="GHEA Grapalat" w:cs="Sylfaen"/>
          <w:i w:val="0"/>
        </w:rPr>
        <w:t>հանդիսանում</w:t>
      </w:r>
      <w:r w:rsidR="00096865" w:rsidRPr="00804BFF">
        <w:rPr>
          <w:rFonts w:ascii="GHEA Grapalat" w:hAnsi="GHEA Grapalat" w:cs="Sylfaen"/>
          <w:i w:val="0"/>
        </w:rPr>
        <w:t xml:space="preserve">  </w:t>
      </w:r>
      <w:r w:rsidR="00804BFF" w:rsidRPr="00804BFF">
        <w:rPr>
          <w:rFonts w:ascii="GHEA Grapalat" w:hAnsi="GHEA Grapalat" w:cs="Sylfaen"/>
          <w:i w:val="0"/>
        </w:rPr>
        <w:t>«ՔՐԵԱԿԱՏԱՐՈՂԱԿԱՆ ԲԺՇԿՈՒԹՅԱՆ ԿԵՆՏՐՈՆ» ՊՈԱԿ</w:t>
      </w:r>
      <w:r w:rsidR="00804BFF" w:rsidRPr="00A71D81">
        <w:rPr>
          <w:rFonts w:ascii="GHEA Grapalat" w:hAnsi="GHEA Grapalat" w:cs="Sylfaen"/>
          <w:i w:val="0"/>
        </w:rPr>
        <w:t xml:space="preserve"> </w:t>
      </w:r>
      <w:r w:rsidR="00804BFF" w:rsidRPr="00804BFF">
        <w:rPr>
          <w:rFonts w:ascii="GHEA Grapalat" w:hAnsi="GHEA Grapalat" w:cs="Sylfaen"/>
          <w:i w:val="0"/>
        </w:rPr>
        <w:t xml:space="preserve">-ի </w:t>
      </w:r>
      <w:r w:rsidR="00096865" w:rsidRPr="00A71D81">
        <w:rPr>
          <w:rFonts w:ascii="GHEA Grapalat" w:hAnsi="GHEA Grapalat" w:cs="Sylfaen"/>
          <w:i w:val="0"/>
        </w:rPr>
        <w:t>կարիքների</w:t>
      </w:r>
      <w:r w:rsidR="00096865" w:rsidRPr="00804BFF">
        <w:rPr>
          <w:rFonts w:ascii="GHEA Grapalat" w:hAnsi="GHEA Grapalat" w:cs="Sylfaen"/>
          <w:i w:val="0"/>
        </w:rPr>
        <w:t xml:space="preserve"> </w:t>
      </w:r>
      <w:r w:rsidR="00096865" w:rsidRPr="00A71D81">
        <w:rPr>
          <w:rFonts w:ascii="GHEA Grapalat" w:hAnsi="GHEA Grapalat" w:cs="Sylfaen"/>
          <w:i w:val="0"/>
        </w:rPr>
        <w:t>համար</w:t>
      </w:r>
      <w:r w:rsidR="00096865" w:rsidRPr="00804BFF">
        <w:rPr>
          <w:rFonts w:ascii="GHEA Grapalat" w:hAnsi="GHEA Grapalat" w:cs="Sylfaen"/>
          <w:i w:val="0"/>
        </w:rPr>
        <w:t xml:space="preserve">` </w:t>
      </w:r>
      <w:r w:rsidR="00A76C15" w:rsidRPr="00804BFF">
        <w:rPr>
          <w:rFonts w:ascii="GHEA Grapalat" w:hAnsi="GHEA Grapalat" w:cs="Sylfaen"/>
          <w:i w:val="0"/>
        </w:rPr>
        <w:t>«</w:t>
      </w:r>
      <w:r w:rsidR="00804BFF" w:rsidRPr="00804BFF">
        <w:rPr>
          <w:rFonts w:ascii="GHEA Grapalat" w:hAnsi="GHEA Grapalat" w:cs="Sylfaen"/>
          <w:i w:val="0"/>
        </w:rPr>
        <w:t>ԴԵՂՈՐԱՅՔԻ, ԲԺՇԿԱԿԱՆ ՊԱՐԱԳԱՆԵՐԻ ԵՎ ՔԻՄԻԱԿԱՆ ՆՅՈՒԹԵՐԻ</w:t>
      </w:r>
      <w:r w:rsidR="00A76C15" w:rsidRPr="00804BFF">
        <w:rPr>
          <w:rFonts w:ascii="GHEA Grapalat" w:hAnsi="GHEA Grapalat" w:cs="Sylfaen"/>
          <w:i w:val="0"/>
        </w:rPr>
        <w:t>»</w:t>
      </w:r>
      <w:r w:rsidR="00096865" w:rsidRPr="00804BFF">
        <w:rPr>
          <w:rFonts w:ascii="GHEA Grapalat" w:hAnsi="GHEA Grapalat" w:cs="Sylfaen"/>
          <w:i w:val="0"/>
        </w:rPr>
        <w:t xml:space="preserve"> ձեռքբերումը</w:t>
      </w:r>
      <w:r w:rsidR="00816505" w:rsidRPr="00804BFF">
        <w:rPr>
          <w:rFonts w:ascii="GHEA Grapalat" w:hAnsi="GHEA Grapalat" w:cs="Sylfaen"/>
          <w:i w:val="0"/>
        </w:rPr>
        <w:t xml:space="preserve"> (այսուհետ` նաև ապրանք)</w:t>
      </w:r>
      <w:r w:rsidR="00C43524" w:rsidRPr="00804BFF">
        <w:rPr>
          <w:rFonts w:ascii="GHEA Grapalat" w:hAnsi="GHEA Grapalat" w:cs="Sylfaen"/>
          <w:i w:val="0"/>
        </w:rPr>
        <w:t>,</w:t>
      </w:r>
      <w:r w:rsidR="00096865" w:rsidRPr="00804BFF">
        <w:rPr>
          <w:rFonts w:ascii="GHEA Grapalat" w:hAnsi="GHEA Grapalat" w:cs="Sylfaen"/>
          <w:i w:val="0"/>
        </w:rPr>
        <w:t xml:space="preserve"> որոնք խմբավորված  են </w:t>
      </w:r>
      <w:r w:rsidR="00A76C15" w:rsidRPr="00804BFF">
        <w:rPr>
          <w:rFonts w:ascii="GHEA Grapalat" w:hAnsi="GHEA Grapalat" w:cs="Sylfaen"/>
          <w:i w:val="0"/>
        </w:rPr>
        <w:t>«</w:t>
      </w:r>
      <w:r w:rsidR="00870645">
        <w:rPr>
          <w:rFonts w:ascii="GHEA Grapalat" w:hAnsi="GHEA Grapalat" w:cs="Sylfaen"/>
          <w:i w:val="0"/>
          <w:lang w:val="hy-AM"/>
        </w:rPr>
        <w:t>1</w:t>
      </w:r>
      <w:r w:rsidR="001B4616">
        <w:rPr>
          <w:rFonts w:ascii="GHEA Grapalat" w:hAnsi="GHEA Grapalat" w:cs="Sylfaen"/>
          <w:i w:val="0"/>
          <w:lang w:val="hy-AM"/>
        </w:rPr>
        <w:t>5</w:t>
      </w:r>
      <w:r w:rsidR="00870645">
        <w:rPr>
          <w:rFonts w:ascii="GHEA Grapalat" w:hAnsi="GHEA Grapalat" w:cs="Sylfaen"/>
          <w:i w:val="0"/>
          <w:lang w:val="hy-AM"/>
        </w:rPr>
        <w:t>0</w:t>
      </w:r>
      <w:r w:rsidR="00A76C15" w:rsidRPr="00804BFF">
        <w:rPr>
          <w:rFonts w:ascii="GHEA Grapalat" w:hAnsi="GHEA Grapalat" w:cs="Sylfaen"/>
          <w:i w:val="0"/>
        </w:rPr>
        <w:t>»</w:t>
      </w:r>
      <w:r w:rsidR="00096865" w:rsidRPr="00804BFF">
        <w:rPr>
          <w:rFonts w:ascii="GHEA Grapalat" w:hAnsi="GHEA Grapalat" w:cs="Sylfaen"/>
          <w:i w:val="0"/>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2A3717D1" w14:textId="77777777" w:rsidR="00EA4566" w:rsidRDefault="00EA4566" w:rsidP="00EF3662">
      <w:pPr>
        <w:pStyle w:val="BodyTextIndent2"/>
        <w:spacing w:line="240" w:lineRule="auto"/>
        <w:ind w:firstLine="567"/>
        <w:rPr>
          <w:rFonts w:ascii="GHEA Grapalat" w:hAnsi="GHEA Grapalat"/>
        </w:rPr>
      </w:pPr>
    </w:p>
    <w:tbl>
      <w:tblPr>
        <w:tblW w:w="10728" w:type="dxa"/>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170"/>
        <w:gridCol w:w="8933"/>
      </w:tblGrid>
      <w:tr w:rsidR="00EA4566" w:rsidRPr="00CC2BAB" w14:paraId="3A8839CA" w14:textId="77777777" w:rsidTr="00B34EC2">
        <w:trPr>
          <w:trHeight w:val="233"/>
        </w:trPr>
        <w:tc>
          <w:tcPr>
            <w:tcW w:w="1795" w:type="dxa"/>
            <w:gridSpan w:val="2"/>
            <w:shd w:val="clear" w:color="auto" w:fill="auto"/>
          </w:tcPr>
          <w:p w14:paraId="49A6FA9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 xml:space="preserve">Չափաբաժինների </w:t>
            </w:r>
          </w:p>
        </w:tc>
        <w:tc>
          <w:tcPr>
            <w:tcW w:w="8933" w:type="dxa"/>
            <w:vMerge w:val="restart"/>
            <w:shd w:val="clear" w:color="auto" w:fill="auto"/>
          </w:tcPr>
          <w:p w14:paraId="25E76E89" w14:textId="77777777" w:rsidR="00EA4566" w:rsidRPr="00CC2BAB" w:rsidRDefault="00EA4566" w:rsidP="004B53DC">
            <w:pPr>
              <w:pStyle w:val="BodyTextIndent2"/>
              <w:spacing w:line="240" w:lineRule="auto"/>
              <w:ind w:firstLine="0"/>
              <w:jc w:val="center"/>
              <w:rPr>
                <w:rFonts w:ascii="GHEA Grapalat" w:hAnsi="GHEA Grapalat"/>
                <w:b/>
                <w:bCs/>
                <w:i/>
                <w:iCs/>
              </w:rPr>
            </w:pPr>
            <w:r w:rsidRPr="00CC2BAB">
              <w:rPr>
                <w:rFonts w:ascii="GHEA Grapalat" w:hAnsi="GHEA Grapalat"/>
                <w:b/>
                <w:bCs/>
                <w:i/>
                <w:iCs/>
              </w:rPr>
              <w:t>Չափաբաժնի անվանումը</w:t>
            </w:r>
          </w:p>
        </w:tc>
      </w:tr>
      <w:tr w:rsidR="00EA4566" w:rsidRPr="00CC2BAB" w14:paraId="5854C458" w14:textId="77777777" w:rsidTr="00B34EC2">
        <w:trPr>
          <w:trHeight w:val="70"/>
        </w:trPr>
        <w:tc>
          <w:tcPr>
            <w:tcW w:w="625" w:type="dxa"/>
            <w:shd w:val="clear" w:color="auto" w:fill="auto"/>
          </w:tcPr>
          <w:p w14:paraId="171DC0D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համարները</w:t>
            </w:r>
          </w:p>
        </w:tc>
        <w:tc>
          <w:tcPr>
            <w:tcW w:w="1170" w:type="dxa"/>
            <w:shd w:val="clear" w:color="auto" w:fill="auto"/>
          </w:tcPr>
          <w:p w14:paraId="6B7AE1DF" w14:textId="77777777" w:rsidR="00EA4566" w:rsidRPr="00CC2BAB" w:rsidRDefault="00EA4566" w:rsidP="004B53DC">
            <w:pPr>
              <w:pStyle w:val="BodyTextIndent2"/>
              <w:spacing w:line="240" w:lineRule="auto"/>
              <w:ind w:firstLine="0"/>
              <w:rPr>
                <w:rFonts w:ascii="GHEA Grapalat" w:hAnsi="GHEA Grapalat"/>
                <w:b/>
                <w:bCs/>
                <w:i/>
                <w:iCs/>
                <w:sz w:val="14"/>
                <w:szCs w:val="14"/>
              </w:rPr>
            </w:pPr>
            <w:r w:rsidRPr="00CC2BAB">
              <w:rPr>
                <w:rFonts w:ascii="GHEA Grapalat" w:hAnsi="GHEA Grapalat"/>
                <w:b/>
                <w:bCs/>
                <w:i/>
                <w:iCs/>
                <w:sz w:val="14"/>
                <w:szCs w:val="14"/>
                <w:lang w:val="hy-AM"/>
              </w:rPr>
              <w:t>գնման</w:t>
            </w:r>
            <w:r w:rsidRPr="00CC2BAB">
              <w:rPr>
                <w:rFonts w:ascii="GHEA Grapalat" w:hAnsi="GHEA Grapalat"/>
                <w:b/>
                <w:bCs/>
                <w:i/>
                <w:iCs/>
                <w:sz w:val="14"/>
                <w:szCs w:val="14"/>
                <w:lang w:val="en-US"/>
              </w:rPr>
              <w:t xml:space="preserve"> </w:t>
            </w:r>
            <w:r w:rsidRPr="00CC2BAB">
              <w:rPr>
                <w:rFonts w:ascii="GHEA Grapalat" w:hAnsi="GHEA Grapalat"/>
                <w:b/>
                <w:bCs/>
                <w:i/>
                <w:iCs/>
                <w:sz w:val="14"/>
                <w:szCs w:val="14"/>
                <w:lang w:val="hy-AM"/>
              </w:rPr>
              <w:t xml:space="preserve"> գինը</w:t>
            </w:r>
          </w:p>
        </w:tc>
        <w:tc>
          <w:tcPr>
            <w:tcW w:w="8933" w:type="dxa"/>
            <w:vMerge/>
            <w:shd w:val="clear" w:color="auto" w:fill="auto"/>
          </w:tcPr>
          <w:p w14:paraId="643820F2" w14:textId="77777777" w:rsidR="00EA4566" w:rsidRPr="00CC2BAB" w:rsidRDefault="00EA4566" w:rsidP="004B53DC">
            <w:pPr>
              <w:pStyle w:val="BodyTextIndent2"/>
              <w:spacing w:line="240" w:lineRule="auto"/>
              <w:ind w:firstLine="0"/>
              <w:jc w:val="center"/>
              <w:rPr>
                <w:rFonts w:ascii="GHEA Grapalat" w:hAnsi="GHEA Grapalat"/>
                <w:b/>
                <w:bCs/>
                <w:i/>
                <w:iCs/>
              </w:rPr>
            </w:pPr>
          </w:p>
        </w:tc>
      </w:tr>
      <w:tr w:rsidR="003566FD" w:rsidRPr="00CC2BAB" w14:paraId="39ABBF56" w14:textId="77777777" w:rsidTr="00610BFF">
        <w:trPr>
          <w:trHeight w:val="70"/>
        </w:trPr>
        <w:tc>
          <w:tcPr>
            <w:tcW w:w="625" w:type="dxa"/>
            <w:shd w:val="clear" w:color="auto" w:fill="auto"/>
            <w:vAlign w:val="center"/>
          </w:tcPr>
          <w:p w14:paraId="0A29979A" w14:textId="42D2AE34" w:rsidR="003566FD" w:rsidRPr="00113CD1" w:rsidRDefault="003566FD" w:rsidP="003566FD">
            <w:pPr>
              <w:jc w:val="both"/>
              <w:rPr>
                <w:rFonts w:ascii="GHEA Grapalat" w:hAnsi="GHEA Grapalat" w:cs="Arial LatArm"/>
              </w:rPr>
            </w:pPr>
            <w:r>
              <w:rPr>
                <w:rFonts w:ascii="GHEA Grapalat" w:hAnsi="GHEA Grapalat" w:cs="Arial LatArm"/>
              </w:rPr>
              <w:t xml:space="preserve">1 </w:t>
            </w:r>
          </w:p>
        </w:tc>
        <w:tc>
          <w:tcPr>
            <w:tcW w:w="1170" w:type="dxa"/>
            <w:shd w:val="clear" w:color="auto" w:fill="auto"/>
            <w:vAlign w:val="center"/>
          </w:tcPr>
          <w:p w14:paraId="78A9B05B" w14:textId="761D3F57" w:rsidR="003566FD" w:rsidRPr="00025882" w:rsidRDefault="003566FD" w:rsidP="003566FD">
            <w:pPr>
              <w:pStyle w:val="BodyTextIndent2"/>
              <w:spacing w:line="240" w:lineRule="auto"/>
              <w:ind w:firstLine="0"/>
              <w:jc w:val="center"/>
              <w:rPr>
                <w:rFonts w:ascii="GHEA Grapalat" w:hAnsi="GHEA Grapalat" w:cs="Sylfaen"/>
                <w:lang w:val="hy-AM"/>
              </w:rPr>
            </w:pPr>
            <w:r>
              <w:rPr>
                <w:rFonts w:ascii="GHEA Grapalat" w:hAnsi="GHEA Grapalat" w:cs="Arial"/>
                <w:color w:val="000000"/>
                <w:sz w:val="18"/>
                <w:szCs w:val="18"/>
              </w:rPr>
              <w:t>16850</w:t>
            </w:r>
          </w:p>
        </w:tc>
        <w:tc>
          <w:tcPr>
            <w:tcW w:w="8933" w:type="dxa"/>
            <w:shd w:val="clear" w:color="auto" w:fill="auto"/>
            <w:vAlign w:val="center"/>
          </w:tcPr>
          <w:p w14:paraId="20DF82DB" w14:textId="1725F44E" w:rsidR="003566FD" w:rsidRPr="00113CD1" w:rsidRDefault="003566FD" w:rsidP="003566FD">
            <w:pPr>
              <w:pStyle w:val="BodyTextIndent2"/>
              <w:spacing w:line="240" w:lineRule="auto"/>
              <w:ind w:firstLine="0"/>
              <w:jc w:val="left"/>
              <w:rPr>
                <w:rFonts w:ascii="GHEA Grapalat" w:hAnsi="GHEA Grapalat" w:cs="Sylfaen"/>
                <w:lang w:val="hy-AM"/>
              </w:rPr>
            </w:pPr>
            <w:r>
              <w:rPr>
                <w:rFonts w:ascii="GHEA Grapalat" w:hAnsi="GHEA Grapalat" w:cs="Sylfaen"/>
              </w:rPr>
              <w:t>Թորած ջուր</w:t>
            </w:r>
          </w:p>
        </w:tc>
      </w:tr>
      <w:tr w:rsidR="003566FD" w:rsidRPr="00CC2BAB" w14:paraId="2B14E009" w14:textId="77777777" w:rsidTr="009D4950">
        <w:trPr>
          <w:trHeight w:val="242"/>
        </w:trPr>
        <w:tc>
          <w:tcPr>
            <w:tcW w:w="625" w:type="dxa"/>
            <w:shd w:val="clear" w:color="auto" w:fill="auto"/>
            <w:vAlign w:val="center"/>
          </w:tcPr>
          <w:p w14:paraId="3C7E67E9" w14:textId="2771D8B5" w:rsidR="003566FD" w:rsidRPr="00CC2BAB" w:rsidRDefault="003566FD" w:rsidP="003566FD">
            <w:pPr>
              <w:jc w:val="both"/>
              <w:rPr>
                <w:rFonts w:ascii="GHEA Grapalat" w:hAnsi="GHEA Grapalat" w:cs="Arial LatArm"/>
              </w:rPr>
            </w:pPr>
            <w:r>
              <w:rPr>
                <w:rFonts w:ascii="GHEA Grapalat" w:hAnsi="GHEA Grapalat" w:cs="Arial LatArm"/>
              </w:rPr>
              <w:t>2</w:t>
            </w:r>
          </w:p>
        </w:tc>
        <w:tc>
          <w:tcPr>
            <w:tcW w:w="1170" w:type="dxa"/>
            <w:shd w:val="clear" w:color="auto" w:fill="auto"/>
            <w:vAlign w:val="center"/>
          </w:tcPr>
          <w:p w14:paraId="586539E6" w14:textId="5B13EFF4" w:rsidR="003566FD" w:rsidRPr="006569CC" w:rsidRDefault="003566FD" w:rsidP="003566FD">
            <w:pPr>
              <w:jc w:val="center"/>
              <w:rPr>
                <w:rFonts w:ascii="GHEA Grapalat" w:hAnsi="GHEA Grapalat" w:cs="Arial"/>
                <w:sz w:val="18"/>
                <w:szCs w:val="18"/>
                <w:lang w:val="hy-AM"/>
              </w:rPr>
            </w:pPr>
            <w:r>
              <w:rPr>
                <w:rFonts w:ascii="GHEA Grapalat" w:hAnsi="GHEA Grapalat" w:cs="Arial"/>
                <w:color w:val="000000"/>
                <w:sz w:val="18"/>
                <w:szCs w:val="18"/>
              </w:rPr>
              <w:t>13800</w:t>
            </w:r>
          </w:p>
        </w:tc>
        <w:tc>
          <w:tcPr>
            <w:tcW w:w="8933" w:type="dxa"/>
            <w:shd w:val="clear" w:color="auto" w:fill="auto"/>
            <w:vAlign w:val="center"/>
          </w:tcPr>
          <w:p w14:paraId="3E6B07BE" w14:textId="261A1A79" w:rsidR="003566FD" w:rsidRPr="00DE5CCB" w:rsidRDefault="003566FD" w:rsidP="003566FD">
            <w:pPr>
              <w:pStyle w:val="BodyTextIndent2"/>
              <w:spacing w:line="240" w:lineRule="auto"/>
              <w:ind w:firstLine="0"/>
              <w:jc w:val="left"/>
              <w:rPr>
                <w:rFonts w:ascii="Arial Armenian" w:hAnsi="Arial Armenian"/>
                <w:sz w:val="16"/>
                <w:szCs w:val="16"/>
              </w:rPr>
            </w:pPr>
            <w:r w:rsidRPr="007F5F40">
              <w:rPr>
                <w:rFonts w:ascii="GHEA Grapalat" w:hAnsi="GHEA Grapalat" w:cs="Sylfaen"/>
              </w:rPr>
              <w:t>ջրածնի</w:t>
            </w:r>
            <w:r w:rsidRPr="007F5F40">
              <w:rPr>
                <w:rFonts w:ascii="GHEA Grapalat" w:hAnsi="GHEA Grapalat"/>
              </w:rPr>
              <w:t xml:space="preserve"> </w:t>
            </w:r>
            <w:r w:rsidRPr="007F5F40">
              <w:rPr>
                <w:rFonts w:ascii="GHEA Grapalat" w:hAnsi="GHEA Grapalat" w:cs="Sylfaen"/>
              </w:rPr>
              <w:t>պերօքսիդ</w:t>
            </w:r>
          </w:p>
        </w:tc>
      </w:tr>
      <w:tr w:rsidR="003566FD" w:rsidRPr="00CC2BAB" w14:paraId="53F9C0D3" w14:textId="77777777" w:rsidTr="00B34EC2">
        <w:trPr>
          <w:trHeight w:val="70"/>
        </w:trPr>
        <w:tc>
          <w:tcPr>
            <w:tcW w:w="625" w:type="dxa"/>
            <w:shd w:val="clear" w:color="auto" w:fill="auto"/>
            <w:vAlign w:val="center"/>
          </w:tcPr>
          <w:p w14:paraId="5AE39535" w14:textId="55936D19" w:rsidR="003566FD" w:rsidRPr="00CC2BAB" w:rsidRDefault="003566FD" w:rsidP="003566FD">
            <w:pPr>
              <w:jc w:val="both"/>
              <w:rPr>
                <w:rFonts w:ascii="GHEA Grapalat" w:hAnsi="GHEA Grapalat" w:cs="Arial LatArm"/>
              </w:rPr>
            </w:pPr>
            <w:r>
              <w:rPr>
                <w:rFonts w:ascii="GHEA Grapalat" w:hAnsi="GHEA Grapalat" w:cs="Arial LatArm"/>
              </w:rPr>
              <w:t>3</w:t>
            </w:r>
          </w:p>
        </w:tc>
        <w:tc>
          <w:tcPr>
            <w:tcW w:w="1170" w:type="dxa"/>
            <w:shd w:val="clear" w:color="auto" w:fill="auto"/>
            <w:vAlign w:val="center"/>
          </w:tcPr>
          <w:p w14:paraId="67DFE738" w14:textId="26E94D84" w:rsidR="003566FD" w:rsidRPr="006569CC" w:rsidRDefault="003566FD" w:rsidP="003566FD">
            <w:pPr>
              <w:jc w:val="center"/>
              <w:rPr>
                <w:rFonts w:ascii="GHEA Grapalat" w:hAnsi="GHEA Grapalat" w:cs="Arial"/>
                <w:sz w:val="18"/>
                <w:szCs w:val="18"/>
                <w:lang w:val="hy-AM"/>
              </w:rPr>
            </w:pPr>
            <w:r>
              <w:rPr>
                <w:rFonts w:ascii="GHEA Grapalat" w:hAnsi="GHEA Grapalat" w:cs="Arial"/>
                <w:color w:val="000000"/>
                <w:sz w:val="18"/>
                <w:szCs w:val="18"/>
              </w:rPr>
              <w:t>9500</w:t>
            </w:r>
          </w:p>
        </w:tc>
        <w:tc>
          <w:tcPr>
            <w:tcW w:w="8933" w:type="dxa"/>
            <w:shd w:val="clear" w:color="auto" w:fill="auto"/>
          </w:tcPr>
          <w:p w14:paraId="13B64ECD" w14:textId="52764808" w:rsidR="003566FD" w:rsidRPr="00DE5CCB" w:rsidRDefault="003566FD" w:rsidP="003566FD">
            <w:pPr>
              <w:rPr>
                <w:rFonts w:ascii="Arial Armenian" w:hAnsi="Arial Armenian"/>
                <w:sz w:val="20"/>
                <w:szCs w:val="20"/>
              </w:rPr>
            </w:pPr>
            <w:r>
              <w:rPr>
                <w:rFonts w:ascii="GHEA Grapalat" w:hAnsi="GHEA Grapalat"/>
                <w:sz w:val="20"/>
                <w:szCs w:val="20"/>
              </w:rPr>
              <w:t>հեղուկ ամոնիակ</w:t>
            </w:r>
          </w:p>
        </w:tc>
      </w:tr>
      <w:tr w:rsidR="003566FD" w:rsidRPr="004C1263" w14:paraId="48B7CC8D" w14:textId="77777777" w:rsidTr="00610BFF">
        <w:tc>
          <w:tcPr>
            <w:tcW w:w="625" w:type="dxa"/>
            <w:shd w:val="clear" w:color="auto" w:fill="auto"/>
            <w:vAlign w:val="center"/>
          </w:tcPr>
          <w:p w14:paraId="2F673AE4" w14:textId="13CD2DA7" w:rsidR="003566FD" w:rsidRPr="00CC2BAB" w:rsidRDefault="003566FD" w:rsidP="003566FD">
            <w:pPr>
              <w:jc w:val="both"/>
              <w:rPr>
                <w:rFonts w:ascii="GHEA Grapalat" w:hAnsi="GHEA Grapalat" w:cs="Arial LatArm"/>
                <w:lang w:val="pt-BR"/>
              </w:rPr>
            </w:pPr>
            <w:r w:rsidRPr="00824D20">
              <w:rPr>
                <w:rFonts w:ascii="GHEA Grapalat" w:hAnsi="GHEA Grapalat" w:cs="Arial LatArm"/>
                <w:lang w:val="pt-BR"/>
              </w:rPr>
              <w:t>4</w:t>
            </w:r>
          </w:p>
        </w:tc>
        <w:tc>
          <w:tcPr>
            <w:tcW w:w="1170" w:type="dxa"/>
            <w:shd w:val="clear" w:color="auto" w:fill="auto"/>
            <w:vAlign w:val="center"/>
          </w:tcPr>
          <w:p w14:paraId="264B074F" w14:textId="5F4F8DAE" w:rsidR="003566FD" w:rsidRPr="006569CC" w:rsidRDefault="003566FD" w:rsidP="003566FD">
            <w:pPr>
              <w:jc w:val="center"/>
              <w:rPr>
                <w:rFonts w:ascii="GHEA Grapalat" w:hAnsi="GHEA Grapalat" w:cs="Arial"/>
                <w:sz w:val="18"/>
                <w:szCs w:val="18"/>
                <w:lang w:val="hy-AM"/>
              </w:rPr>
            </w:pPr>
            <w:r>
              <w:rPr>
                <w:rFonts w:ascii="GHEA Grapalat" w:hAnsi="GHEA Grapalat" w:cs="Arial"/>
                <w:color w:val="000000"/>
                <w:sz w:val="18"/>
                <w:szCs w:val="18"/>
                <w:lang w:val="hy-AM"/>
              </w:rPr>
              <w:t>18000</w:t>
            </w:r>
          </w:p>
        </w:tc>
        <w:tc>
          <w:tcPr>
            <w:tcW w:w="8933" w:type="dxa"/>
            <w:shd w:val="clear" w:color="auto" w:fill="auto"/>
            <w:vAlign w:val="center"/>
          </w:tcPr>
          <w:p w14:paraId="27642A4E" w14:textId="1EB63DF7" w:rsidR="003566FD" w:rsidRPr="00DE5CCB" w:rsidRDefault="003566FD" w:rsidP="003566FD">
            <w:pPr>
              <w:pStyle w:val="BodyTextIndent2"/>
              <w:spacing w:line="240" w:lineRule="auto"/>
              <w:ind w:firstLine="0"/>
              <w:jc w:val="left"/>
              <w:rPr>
                <w:rFonts w:ascii="Arial Armenian" w:hAnsi="Arial Armenian"/>
                <w:sz w:val="16"/>
                <w:szCs w:val="16"/>
              </w:rPr>
            </w:pPr>
            <w:r w:rsidRPr="008D6693">
              <w:rPr>
                <w:rFonts w:ascii="GHEA Grapalat" w:hAnsi="GHEA Grapalat" w:cs="Sylfaen"/>
              </w:rPr>
              <w:t>ԷԿԳ</w:t>
            </w:r>
            <w:r>
              <w:rPr>
                <w:rFonts w:ascii="GHEA Grapalat" w:hAnsi="GHEA Grapalat" w:cs="Sylfaen"/>
              </w:rPr>
              <w:t xml:space="preserve"> </w:t>
            </w:r>
            <w:r w:rsidRPr="008D6693">
              <w:rPr>
                <w:rFonts w:ascii="GHEA Grapalat" w:hAnsi="GHEA Grapalat" w:cs="Sylfaen"/>
              </w:rPr>
              <w:t>ժապավեն</w:t>
            </w:r>
            <w:r>
              <w:rPr>
                <w:rFonts w:ascii="GHEA Grapalat" w:hAnsi="GHEA Grapalat" w:cs="Sylfaen"/>
              </w:rPr>
              <w:t xml:space="preserve"> </w:t>
            </w:r>
            <w:r w:rsidRPr="008D6693">
              <w:rPr>
                <w:rFonts w:ascii="GHEA Grapalat" w:hAnsi="GHEA Grapalat" w:cs="Sylfaen"/>
              </w:rPr>
              <w:t>թուղթ</w:t>
            </w:r>
          </w:p>
        </w:tc>
      </w:tr>
      <w:tr w:rsidR="003566FD" w:rsidRPr="00CC2BAB" w14:paraId="66CC4F5B" w14:textId="77777777" w:rsidTr="00B34EC2">
        <w:trPr>
          <w:trHeight w:val="323"/>
        </w:trPr>
        <w:tc>
          <w:tcPr>
            <w:tcW w:w="625" w:type="dxa"/>
            <w:shd w:val="clear" w:color="auto" w:fill="auto"/>
            <w:vAlign w:val="center"/>
          </w:tcPr>
          <w:p w14:paraId="4E2F0B5F" w14:textId="415D23C7" w:rsidR="003566FD" w:rsidRPr="00CC2BAB" w:rsidRDefault="003566FD" w:rsidP="003566FD">
            <w:pPr>
              <w:jc w:val="both"/>
              <w:rPr>
                <w:rFonts w:ascii="GHEA Grapalat" w:hAnsi="GHEA Grapalat" w:cs="Arial LatArm"/>
                <w:lang w:val="pt-BR"/>
              </w:rPr>
            </w:pPr>
            <w:r w:rsidRPr="00824D20">
              <w:rPr>
                <w:rFonts w:ascii="GHEA Grapalat" w:hAnsi="GHEA Grapalat" w:cs="Arial LatArm"/>
                <w:lang w:val="pt-BR"/>
              </w:rPr>
              <w:t>5</w:t>
            </w:r>
          </w:p>
        </w:tc>
        <w:tc>
          <w:tcPr>
            <w:tcW w:w="1170" w:type="dxa"/>
            <w:shd w:val="clear" w:color="auto" w:fill="auto"/>
            <w:vAlign w:val="center"/>
          </w:tcPr>
          <w:p w14:paraId="7DD426A8" w14:textId="09FB260E" w:rsidR="003566FD" w:rsidRPr="006569CC" w:rsidRDefault="003566FD" w:rsidP="003566FD">
            <w:pPr>
              <w:jc w:val="center"/>
              <w:rPr>
                <w:rFonts w:ascii="GHEA Grapalat" w:hAnsi="GHEA Grapalat" w:cs="Arial"/>
                <w:sz w:val="18"/>
                <w:szCs w:val="18"/>
                <w:lang w:val="hy-AM"/>
              </w:rPr>
            </w:pPr>
            <w:r>
              <w:rPr>
                <w:rFonts w:ascii="GHEA Grapalat" w:hAnsi="GHEA Grapalat" w:cs="Arial"/>
                <w:color w:val="000000"/>
                <w:sz w:val="18"/>
                <w:szCs w:val="18"/>
              </w:rPr>
              <w:t>300000</w:t>
            </w:r>
          </w:p>
        </w:tc>
        <w:tc>
          <w:tcPr>
            <w:tcW w:w="8933" w:type="dxa"/>
            <w:shd w:val="clear" w:color="auto" w:fill="auto"/>
          </w:tcPr>
          <w:p w14:paraId="4EDBF17E" w14:textId="5073E527" w:rsidR="003566FD" w:rsidRPr="00DE5CCB" w:rsidRDefault="003566FD" w:rsidP="003566FD">
            <w:pPr>
              <w:rPr>
                <w:rFonts w:ascii="Arial Armenian" w:hAnsi="Arial Armenian"/>
                <w:sz w:val="20"/>
                <w:szCs w:val="20"/>
                <w:lang w:val="pt-BR"/>
              </w:rPr>
            </w:pPr>
            <w:r w:rsidRPr="008D6693">
              <w:rPr>
                <w:rFonts w:ascii="GHEA Grapalat" w:hAnsi="GHEA Grapalat" w:cs="Sylfaen"/>
                <w:sz w:val="20"/>
                <w:szCs w:val="20"/>
              </w:rPr>
              <w:t>Ռենտ</w:t>
            </w:r>
            <w:r w:rsidRPr="008D6693">
              <w:rPr>
                <w:rFonts w:ascii="GHEA Grapalat" w:hAnsi="GHEA Grapalat"/>
                <w:sz w:val="20"/>
                <w:szCs w:val="20"/>
              </w:rPr>
              <w:t>գ</w:t>
            </w:r>
            <w:r w:rsidRPr="008D6693">
              <w:rPr>
                <w:rFonts w:ascii="GHEA Grapalat" w:hAnsi="GHEA Grapalat" w:cs="Sylfaen"/>
                <w:sz w:val="20"/>
                <w:szCs w:val="20"/>
              </w:rPr>
              <w:t>են</w:t>
            </w:r>
            <w:r>
              <w:rPr>
                <w:rFonts w:ascii="GHEA Grapalat" w:hAnsi="GHEA Grapalat" w:cs="Sylfaen"/>
                <w:sz w:val="20"/>
                <w:szCs w:val="20"/>
              </w:rPr>
              <w:t xml:space="preserve"> </w:t>
            </w:r>
            <w:r w:rsidRPr="008D6693">
              <w:rPr>
                <w:rFonts w:ascii="GHEA Grapalat" w:hAnsi="GHEA Grapalat" w:cs="Sylfaen"/>
                <w:sz w:val="20"/>
                <w:szCs w:val="20"/>
              </w:rPr>
              <w:t>նկարների ժապավեններ</w:t>
            </w:r>
          </w:p>
        </w:tc>
      </w:tr>
      <w:tr w:rsidR="003566FD" w:rsidRPr="004960DE" w14:paraId="5C21A1A6" w14:textId="77777777" w:rsidTr="00610BFF">
        <w:trPr>
          <w:trHeight w:val="323"/>
        </w:trPr>
        <w:tc>
          <w:tcPr>
            <w:tcW w:w="625" w:type="dxa"/>
            <w:shd w:val="clear" w:color="auto" w:fill="auto"/>
            <w:vAlign w:val="center"/>
          </w:tcPr>
          <w:p w14:paraId="2DF5556B" w14:textId="2D326768" w:rsidR="003566FD" w:rsidRPr="00CC2BAB" w:rsidRDefault="003566FD" w:rsidP="003566FD">
            <w:pPr>
              <w:jc w:val="both"/>
              <w:rPr>
                <w:rFonts w:ascii="GHEA Grapalat" w:hAnsi="GHEA Grapalat" w:cs="Arial LatArm"/>
                <w:lang w:val="pt-BR"/>
              </w:rPr>
            </w:pPr>
            <w:r w:rsidRPr="00F41917">
              <w:rPr>
                <w:rFonts w:ascii="GHEA Grapalat" w:hAnsi="GHEA Grapalat" w:cs="Arial LatArm"/>
                <w:lang w:val="pt-BR"/>
              </w:rPr>
              <w:t>6</w:t>
            </w:r>
          </w:p>
        </w:tc>
        <w:tc>
          <w:tcPr>
            <w:tcW w:w="1170" w:type="dxa"/>
            <w:shd w:val="clear" w:color="auto" w:fill="auto"/>
            <w:vAlign w:val="center"/>
          </w:tcPr>
          <w:p w14:paraId="37DAABCF" w14:textId="02EF9266"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200000</w:t>
            </w:r>
          </w:p>
        </w:tc>
        <w:tc>
          <w:tcPr>
            <w:tcW w:w="8933" w:type="dxa"/>
            <w:shd w:val="clear" w:color="auto" w:fill="auto"/>
            <w:vAlign w:val="center"/>
          </w:tcPr>
          <w:p w14:paraId="5AFDF80B" w14:textId="092ADA65" w:rsidR="003566FD" w:rsidRDefault="003566FD" w:rsidP="003566FD">
            <w:pPr>
              <w:rPr>
                <w:rFonts w:ascii="GHEA Grapalat" w:hAnsi="GHEA Grapalat" w:cs="Sylfaen"/>
                <w:sz w:val="20"/>
                <w:szCs w:val="20"/>
                <w:lang w:val="hy-AM"/>
              </w:rPr>
            </w:pPr>
            <w:r w:rsidRPr="003566FD">
              <w:rPr>
                <w:rFonts w:ascii="GHEA Grapalat" w:hAnsi="GHEA Grapalat" w:cs="Sylfaen"/>
                <w:sz w:val="20"/>
                <w:szCs w:val="20"/>
                <w:lang w:val="hy-AM"/>
              </w:rPr>
              <w:t>արյան</w:t>
            </w:r>
            <w:r w:rsidRPr="00AA26D5">
              <w:rPr>
                <w:rFonts w:ascii="GHEA Grapalat" w:hAnsi="GHEA Grapalat"/>
                <w:sz w:val="20"/>
                <w:szCs w:val="20"/>
                <w:lang w:val="es-ES"/>
              </w:rPr>
              <w:t xml:space="preserve"> </w:t>
            </w:r>
            <w:r w:rsidRPr="003566FD">
              <w:rPr>
                <w:rFonts w:ascii="GHEA Grapalat" w:hAnsi="GHEA Grapalat" w:cs="Sylfaen"/>
                <w:sz w:val="20"/>
                <w:szCs w:val="20"/>
                <w:lang w:val="hy-AM"/>
              </w:rPr>
              <w:t>ճնշման</w:t>
            </w:r>
            <w:r w:rsidRPr="00AA26D5">
              <w:rPr>
                <w:rFonts w:ascii="GHEA Grapalat" w:hAnsi="GHEA Grapalat"/>
                <w:sz w:val="20"/>
                <w:szCs w:val="20"/>
                <w:lang w:val="es-ES"/>
              </w:rPr>
              <w:t xml:space="preserve"> </w:t>
            </w:r>
            <w:r w:rsidRPr="003566FD">
              <w:rPr>
                <w:rFonts w:ascii="GHEA Grapalat" w:hAnsi="GHEA Grapalat" w:cs="Sylfaen"/>
                <w:sz w:val="20"/>
                <w:szCs w:val="20"/>
                <w:lang w:val="hy-AM"/>
              </w:rPr>
              <w:t>չափման</w:t>
            </w:r>
            <w:r w:rsidRPr="00AA26D5">
              <w:rPr>
                <w:rFonts w:ascii="GHEA Grapalat" w:hAnsi="GHEA Grapalat"/>
                <w:sz w:val="20"/>
                <w:szCs w:val="20"/>
                <w:lang w:val="es-ES"/>
              </w:rPr>
              <w:t xml:space="preserve"> </w:t>
            </w:r>
            <w:r w:rsidRPr="003566FD">
              <w:rPr>
                <w:rFonts w:ascii="GHEA Grapalat" w:hAnsi="GHEA Grapalat" w:cs="Sylfaen"/>
                <w:sz w:val="20"/>
                <w:szCs w:val="20"/>
                <w:lang w:val="hy-AM"/>
              </w:rPr>
              <w:t>սարք</w:t>
            </w:r>
            <w:r w:rsidRPr="00AA26D5">
              <w:rPr>
                <w:rFonts w:ascii="GHEA Grapalat" w:hAnsi="GHEA Grapalat"/>
                <w:sz w:val="20"/>
                <w:szCs w:val="20"/>
                <w:lang w:val="es-ES"/>
              </w:rPr>
              <w:t xml:space="preserve"> (</w:t>
            </w:r>
            <w:r w:rsidRPr="003566FD">
              <w:rPr>
                <w:rFonts w:ascii="GHEA Grapalat" w:hAnsi="GHEA Grapalat" w:cs="Sylfaen"/>
                <w:sz w:val="20"/>
                <w:szCs w:val="20"/>
                <w:lang w:val="hy-AM"/>
              </w:rPr>
              <w:t>տոնոմետր</w:t>
            </w:r>
            <w:r w:rsidRPr="00AA26D5">
              <w:rPr>
                <w:rFonts w:ascii="GHEA Grapalat" w:hAnsi="GHEA Grapalat"/>
                <w:sz w:val="20"/>
                <w:szCs w:val="20"/>
                <w:lang w:val="es-ES"/>
              </w:rPr>
              <w:t>)</w:t>
            </w:r>
          </w:p>
        </w:tc>
      </w:tr>
      <w:tr w:rsidR="003566FD" w:rsidRPr="00CC2BAB" w14:paraId="2E6CF547" w14:textId="77777777" w:rsidTr="00610BFF">
        <w:trPr>
          <w:trHeight w:val="323"/>
        </w:trPr>
        <w:tc>
          <w:tcPr>
            <w:tcW w:w="625" w:type="dxa"/>
            <w:shd w:val="clear" w:color="auto" w:fill="auto"/>
            <w:vAlign w:val="center"/>
          </w:tcPr>
          <w:p w14:paraId="715F468C" w14:textId="01B5B9A8" w:rsidR="003566FD" w:rsidRPr="00CC2BAB" w:rsidRDefault="003566FD" w:rsidP="003566FD">
            <w:pPr>
              <w:jc w:val="both"/>
              <w:rPr>
                <w:rFonts w:ascii="GHEA Grapalat" w:hAnsi="GHEA Grapalat" w:cs="Arial LatArm"/>
                <w:lang w:val="pt-BR"/>
              </w:rPr>
            </w:pPr>
            <w:r w:rsidRPr="006709BF">
              <w:rPr>
                <w:rFonts w:ascii="GHEA Grapalat" w:hAnsi="GHEA Grapalat" w:cs="Arial LatArm"/>
                <w:lang w:val="pt-BR"/>
              </w:rPr>
              <w:t>7</w:t>
            </w:r>
          </w:p>
        </w:tc>
        <w:tc>
          <w:tcPr>
            <w:tcW w:w="1170" w:type="dxa"/>
            <w:shd w:val="clear" w:color="auto" w:fill="auto"/>
            <w:vAlign w:val="center"/>
          </w:tcPr>
          <w:p w14:paraId="6F226889" w14:textId="3BD00615"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54000</w:t>
            </w:r>
          </w:p>
        </w:tc>
        <w:tc>
          <w:tcPr>
            <w:tcW w:w="8933" w:type="dxa"/>
            <w:shd w:val="clear" w:color="auto" w:fill="auto"/>
            <w:vAlign w:val="center"/>
          </w:tcPr>
          <w:p w14:paraId="16113D64" w14:textId="4C090445" w:rsidR="003566FD" w:rsidRDefault="003566FD" w:rsidP="003566FD">
            <w:pPr>
              <w:rPr>
                <w:rFonts w:ascii="GHEA Grapalat" w:hAnsi="GHEA Grapalat" w:cs="Sylfaen"/>
                <w:sz w:val="20"/>
                <w:szCs w:val="20"/>
                <w:lang w:val="hy-AM"/>
              </w:rPr>
            </w:pPr>
            <w:r>
              <w:rPr>
                <w:rFonts w:ascii="GHEA Grapalat" w:hAnsi="GHEA Grapalat" w:cs="Sylfaen"/>
                <w:sz w:val="20"/>
                <w:szCs w:val="20"/>
                <w:lang w:val="hy-AM"/>
              </w:rPr>
              <w:t>Ա</w:t>
            </w:r>
            <w:r>
              <w:rPr>
                <w:rFonts w:ascii="GHEA Grapalat" w:hAnsi="GHEA Grapalat" w:cs="Sylfaen"/>
                <w:sz w:val="20"/>
                <w:szCs w:val="20"/>
              </w:rPr>
              <w:t>նձեռոցիկ</w:t>
            </w:r>
            <w:r>
              <w:rPr>
                <w:rFonts w:ascii="GHEA Grapalat" w:hAnsi="GHEA Grapalat" w:cs="Sylfaen"/>
                <w:sz w:val="20"/>
                <w:szCs w:val="20"/>
                <w:lang w:val="hy-AM"/>
              </w:rPr>
              <w:t xml:space="preserve"> թանզիֆից մանրէազերծ բժշկական</w:t>
            </w:r>
          </w:p>
        </w:tc>
      </w:tr>
      <w:tr w:rsidR="003566FD" w:rsidRPr="00CC2BAB" w14:paraId="78597146" w14:textId="77777777" w:rsidTr="00610BFF">
        <w:trPr>
          <w:trHeight w:val="323"/>
        </w:trPr>
        <w:tc>
          <w:tcPr>
            <w:tcW w:w="625" w:type="dxa"/>
            <w:shd w:val="clear" w:color="auto" w:fill="auto"/>
            <w:vAlign w:val="center"/>
          </w:tcPr>
          <w:p w14:paraId="362F1DEB" w14:textId="33A01057" w:rsidR="003566FD" w:rsidRPr="00CC2BAB" w:rsidRDefault="003566FD" w:rsidP="003566FD">
            <w:pPr>
              <w:jc w:val="both"/>
              <w:rPr>
                <w:rFonts w:ascii="GHEA Grapalat" w:hAnsi="GHEA Grapalat" w:cs="Arial LatArm"/>
                <w:lang w:val="pt-BR"/>
              </w:rPr>
            </w:pPr>
            <w:r w:rsidRPr="007B12C4">
              <w:rPr>
                <w:rFonts w:ascii="GHEA Grapalat" w:hAnsi="GHEA Grapalat" w:cs="Arial LatArm"/>
                <w:lang w:val="pt-BR"/>
              </w:rPr>
              <w:t>8</w:t>
            </w:r>
          </w:p>
        </w:tc>
        <w:tc>
          <w:tcPr>
            <w:tcW w:w="1170" w:type="dxa"/>
            <w:shd w:val="clear" w:color="auto" w:fill="auto"/>
            <w:vAlign w:val="center"/>
          </w:tcPr>
          <w:p w14:paraId="489BA3CD" w14:textId="368621DB"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48000</w:t>
            </w:r>
          </w:p>
        </w:tc>
        <w:tc>
          <w:tcPr>
            <w:tcW w:w="8933" w:type="dxa"/>
            <w:shd w:val="clear" w:color="auto" w:fill="auto"/>
            <w:vAlign w:val="center"/>
          </w:tcPr>
          <w:p w14:paraId="15E7CABD" w14:textId="10F5B205"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վիրաբուժական</w:t>
            </w:r>
            <w:r w:rsidRPr="008D6693">
              <w:rPr>
                <w:rFonts w:ascii="GHEA Grapalat" w:hAnsi="GHEA Grapalat"/>
                <w:sz w:val="20"/>
                <w:szCs w:val="20"/>
              </w:rPr>
              <w:t xml:space="preserve"> </w:t>
            </w:r>
            <w:r w:rsidRPr="008D6693">
              <w:rPr>
                <w:rFonts w:ascii="GHEA Grapalat" w:hAnsi="GHEA Grapalat" w:cs="Sylfaen"/>
                <w:sz w:val="20"/>
                <w:szCs w:val="20"/>
              </w:rPr>
              <w:t>թելեր</w:t>
            </w:r>
            <w:r w:rsidRPr="00687FE4">
              <w:rPr>
                <w:rFonts w:ascii="GHEA Grapalat" w:hAnsi="GHEA Grapalat"/>
                <w:sz w:val="20"/>
                <w:szCs w:val="20"/>
                <w:lang w:val="es-ES"/>
              </w:rPr>
              <w:tab/>
            </w:r>
          </w:p>
        </w:tc>
      </w:tr>
      <w:tr w:rsidR="003566FD" w:rsidRPr="004960DE" w14:paraId="3938E8DA" w14:textId="77777777" w:rsidTr="00610BFF">
        <w:trPr>
          <w:trHeight w:val="323"/>
        </w:trPr>
        <w:tc>
          <w:tcPr>
            <w:tcW w:w="625" w:type="dxa"/>
            <w:shd w:val="clear" w:color="auto" w:fill="auto"/>
            <w:vAlign w:val="center"/>
          </w:tcPr>
          <w:p w14:paraId="3A88AF4A" w14:textId="1E9F96D4" w:rsidR="003566FD" w:rsidRPr="00CC2BAB" w:rsidRDefault="003566FD" w:rsidP="003566FD">
            <w:pPr>
              <w:jc w:val="both"/>
              <w:rPr>
                <w:rFonts w:ascii="GHEA Grapalat" w:hAnsi="GHEA Grapalat" w:cs="Arial LatArm"/>
                <w:lang w:val="pt-BR"/>
              </w:rPr>
            </w:pPr>
            <w:r w:rsidRPr="007B12C4">
              <w:rPr>
                <w:rFonts w:ascii="GHEA Grapalat" w:hAnsi="GHEA Grapalat" w:cs="Arial LatArm"/>
                <w:lang w:val="pt-BR"/>
              </w:rPr>
              <w:t>9</w:t>
            </w:r>
          </w:p>
        </w:tc>
        <w:tc>
          <w:tcPr>
            <w:tcW w:w="1170" w:type="dxa"/>
            <w:shd w:val="clear" w:color="auto" w:fill="auto"/>
            <w:vAlign w:val="center"/>
          </w:tcPr>
          <w:p w14:paraId="28B98F90" w14:textId="52CDB150"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108000</w:t>
            </w:r>
          </w:p>
        </w:tc>
        <w:tc>
          <w:tcPr>
            <w:tcW w:w="8933" w:type="dxa"/>
            <w:shd w:val="clear" w:color="auto" w:fill="auto"/>
            <w:vAlign w:val="center"/>
          </w:tcPr>
          <w:p w14:paraId="71C54D71" w14:textId="3CBB3352" w:rsidR="003566FD" w:rsidRDefault="003566FD" w:rsidP="003566FD">
            <w:pPr>
              <w:rPr>
                <w:rFonts w:ascii="GHEA Grapalat" w:hAnsi="GHEA Grapalat" w:cs="Sylfaen"/>
                <w:sz w:val="20"/>
                <w:szCs w:val="20"/>
                <w:lang w:val="hy-AM"/>
              </w:rPr>
            </w:pPr>
            <w:r>
              <w:rPr>
                <w:rFonts w:ascii="GHEA Grapalat" w:hAnsi="GHEA Grapalat"/>
                <w:sz w:val="20"/>
                <w:szCs w:val="20"/>
                <w:lang w:val="hy-AM"/>
              </w:rPr>
              <w:t>Բինտ էլաստիկ ամրակով 8սմ</w:t>
            </w:r>
            <w:r w:rsidRPr="0010694A">
              <w:rPr>
                <w:rFonts w:ascii="GHEA Grapalat" w:hAnsi="GHEA Grapalat"/>
                <w:sz w:val="20"/>
                <w:szCs w:val="20"/>
                <w:lang w:val="hy-AM"/>
              </w:rPr>
              <w:t>x1.5</w:t>
            </w:r>
            <w:r>
              <w:rPr>
                <w:rFonts w:ascii="GHEA Grapalat" w:hAnsi="GHEA Grapalat"/>
                <w:sz w:val="20"/>
                <w:szCs w:val="20"/>
                <w:lang w:val="hy-AM"/>
              </w:rPr>
              <w:t>մ</w:t>
            </w:r>
          </w:p>
        </w:tc>
      </w:tr>
      <w:tr w:rsidR="003566FD" w:rsidRPr="00CC2BAB" w14:paraId="055C4969" w14:textId="77777777" w:rsidTr="00610BFF">
        <w:trPr>
          <w:trHeight w:val="323"/>
        </w:trPr>
        <w:tc>
          <w:tcPr>
            <w:tcW w:w="625" w:type="dxa"/>
            <w:shd w:val="clear" w:color="auto" w:fill="auto"/>
            <w:vAlign w:val="center"/>
          </w:tcPr>
          <w:p w14:paraId="50B3FAC5" w14:textId="6B69F67D" w:rsidR="003566FD" w:rsidRPr="00CC2BAB" w:rsidRDefault="003566FD" w:rsidP="003566FD">
            <w:pPr>
              <w:jc w:val="both"/>
              <w:rPr>
                <w:rFonts w:ascii="GHEA Grapalat" w:hAnsi="GHEA Grapalat" w:cs="Arial LatArm"/>
                <w:lang w:val="pt-BR"/>
              </w:rPr>
            </w:pPr>
            <w:r w:rsidRPr="006709BF">
              <w:rPr>
                <w:rFonts w:ascii="GHEA Grapalat" w:hAnsi="GHEA Grapalat" w:cs="Arial LatArm"/>
                <w:lang w:val="pt-BR"/>
              </w:rPr>
              <w:t>10</w:t>
            </w:r>
          </w:p>
        </w:tc>
        <w:tc>
          <w:tcPr>
            <w:tcW w:w="1170" w:type="dxa"/>
            <w:shd w:val="clear" w:color="auto" w:fill="auto"/>
            <w:vAlign w:val="center"/>
          </w:tcPr>
          <w:p w14:paraId="23A8359A" w14:textId="38183356"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31500</w:t>
            </w:r>
          </w:p>
        </w:tc>
        <w:tc>
          <w:tcPr>
            <w:tcW w:w="8933" w:type="dxa"/>
            <w:shd w:val="clear" w:color="auto" w:fill="auto"/>
            <w:vAlign w:val="center"/>
          </w:tcPr>
          <w:p w14:paraId="071D2D37" w14:textId="74ACB1E5"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կաթետերներ</w:t>
            </w:r>
          </w:p>
        </w:tc>
      </w:tr>
      <w:tr w:rsidR="003566FD" w:rsidRPr="00CC2BAB" w14:paraId="42F1B129" w14:textId="77777777" w:rsidTr="00610BFF">
        <w:trPr>
          <w:trHeight w:val="323"/>
        </w:trPr>
        <w:tc>
          <w:tcPr>
            <w:tcW w:w="625" w:type="dxa"/>
            <w:shd w:val="clear" w:color="auto" w:fill="auto"/>
            <w:vAlign w:val="center"/>
          </w:tcPr>
          <w:p w14:paraId="46F1E4F6" w14:textId="5B221172" w:rsidR="003566FD" w:rsidRPr="00CC2BAB" w:rsidRDefault="003566FD" w:rsidP="003566FD">
            <w:pPr>
              <w:jc w:val="both"/>
              <w:rPr>
                <w:rFonts w:ascii="GHEA Grapalat" w:hAnsi="GHEA Grapalat" w:cs="Arial LatArm"/>
                <w:lang w:val="pt-BR"/>
              </w:rPr>
            </w:pPr>
            <w:r w:rsidRPr="006709BF">
              <w:rPr>
                <w:rFonts w:ascii="GHEA Grapalat" w:hAnsi="GHEA Grapalat" w:cs="Arial LatArm"/>
                <w:lang w:val="pt-BR"/>
              </w:rPr>
              <w:t>11</w:t>
            </w:r>
          </w:p>
        </w:tc>
        <w:tc>
          <w:tcPr>
            <w:tcW w:w="1170" w:type="dxa"/>
            <w:shd w:val="clear" w:color="auto" w:fill="auto"/>
            <w:vAlign w:val="center"/>
          </w:tcPr>
          <w:p w14:paraId="48E9903A" w14:textId="13764BF4"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8000</w:t>
            </w:r>
          </w:p>
        </w:tc>
        <w:tc>
          <w:tcPr>
            <w:tcW w:w="8933" w:type="dxa"/>
            <w:shd w:val="clear" w:color="auto" w:fill="auto"/>
            <w:vAlign w:val="center"/>
          </w:tcPr>
          <w:p w14:paraId="434ED943" w14:textId="2031879E" w:rsidR="003566FD" w:rsidRDefault="003566FD" w:rsidP="003566FD">
            <w:pPr>
              <w:rPr>
                <w:rFonts w:ascii="GHEA Grapalat" w:hAnsi="GHEA Grapalat" w:cs="Sylfaen"/>
                <w:sz w:val="20"/>
                <w:szCs w:val="20"/>
                <w:lang w:val="hy-AM"/>
              </w:rPr>
            </w:pPr>
            <w:r>
              <w:rPr>
                <w:rFonts w:ascii="GHEA Grapalat" w:hAnsi="GHEA Grapalat"/>
                <w:sz w:val="20"/>
                <w:szCs w:val="20"/>
                <w:lang w:val="hy-AM"/>
              </w:rPr>
              <w:t>Սոնոգել 250,0</w:t>
            </w:r>
          </w:p>
        </w:tc>
      </w:tr>
      <w:tr w:rsidR="003566FD" w:rsidRPr="00CC2BAB" w14:paraId="017E0C20" w14:textId="77777777" w:rsidTr="00610BFF">
        <w:trPr>
          <w:trHeight w:val="323"/>
        </w:trPr>
        <w:tc>
          <w:tcPr>
            <w:tcW w:w="625" w:type="dxa"/>
            <w:shd w:val="clear" w:color="auto" w:fill="auto"/>
            <w:vAlign w:val="center"/>
          </w:tcPr>
          <w:p w14:paraId="29C95336" w14:textId="45041BF4" w:rsidR="003566FD" w:rsidRPr="00CC2BAB" w:rsidRDefault="003566FD" w:rsidP="003566FD">
            <w:pPr>
              <w:jc w:val="both"/>
              <w:rPr>
                <w:rFonts w:ascii="GHEA Grapalat" w:hAnsi="GHEA Grapalat" w:cs="Arial LatArm"/>
                <w:lang w:val="pt-BR"/>
              </w:rPr>
            </w:pPr>
            <w:r w:rsidRPr="006709BF">
              <w:rPr>
                <w:rFonts w:ascii="GHEA Grapalat" w:hAnsi="GHEA Grapalat" w:cs="Arial LatArm"/>
                <w:lang w:val="pt-BR"/>
              </w:rPr>
              <w:t>12</w:t>
            </w:r>
          </w:p>
        </w:tc>
        <w:tc>
          <w:tcPr>
            <w:tcW w:w="1170" w:type="dxa"/>
            <w:shd w:val="clear" w:color="auto" w:fill="auto"/>
            <w:vAlign w:val="center"/>
          </w:tcPr>
          <w:p w14:paraId="2B8A0953" w14:textId="3C4C7DB9"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188200</w:t>
            </w:r>
          </w:p>
        </w:tc>
        <w:tc>
          <w:tcPr>
            <w:tcW w:w="8933" w:type="dxa"/>
            <w:shd w:val="clear" w:color="auto" w:fill="auto"/>
            <w:vAlign w:val="center"/>
          </w:tcPr>
          <w:p w14:paraId="6994834D" w14:textId="272C81C1" w:rsidR="003566FD" w:rsidRDefault="003566FD" w:rsidP="003566FD">
            <w:pPr>
              <w:rPr>
                <w:rFonts w:ascii="GHEA Grapalat" w:hAnsi="GHEA Grapalat" w:cs="Sylfaen"/>
                <w:sz w:val="20"/>
                <w:szCs w:val="20"/>
                <w:lang w:val="hy-AM"/>
              </w:rPr>
            </w:pPr>
            <w:r w:rsidRPr="000D6DBD">
              <w:rPr>
                <w:rFonts w:ascii="GHEA Grapalat" w:hAnsi="GHEA Grapalat" w:cs="Sylfaen"/>
              </w:rPr>
              <w:t>ալբումին</w:t>
            </w:r>
          </w:p>
        </w:tc>
      </w:tr>
      <w:tr w:rsidR="003566FD" w:rsidRPr="00CC2BAB" w14:paraId="31D3B3E1" w14:textId="77777777" w:rsidTr="00610BFF">
        <w:trPr>
          <w:trHeight w:val="323"/>
        </w:trPr>
        <w:tc>
          <w:tcPr>
            <w:tcW w:w="625" w:type="dxa"/>
            <w:shd w:val="clear" w:color="auto" w:fill="auto"/>
            <w:vAlign w:val="center"/>
          </w:tcPr>
          <w:p w14:paraId="4971793C" w14:textId="49B13BCD" w:rsidR="003566FD" w:rsidRPr="00CC2BAB" w:rsidRDefault="003566FD" w:rsidP="003566FD">
            <w:pPr>
              <w:jc w:val="both"/>
              <w:rPr>
                <w:rFonts w:ascii="GHEA Grapalat" w:hAnsi="GHEA Grapalat" w:cs="Arial LatArm"/>
                <w:lang w:val="pt-BR"/>
              </w:rPr>
            </w:pPr>
            <w:r w:rsidRPr="006709BF">
              <w:rPr>
                <w:rFonts w:ascii="GHEA Grapalat" w:hAnsi="GHEA Grapalat" w:cs="Arial LatArm"/>
                <w:lang w:val="pt-BR"/>
              </w:rPr>
              <w:t>13</w:t>
            </w:r>
          </w:p>
        </w:tc>
        <w:tc>
          <w:tcPr>
            <w:tcW w:w="1170" w:type="dxa"/>
            <w:shd w:val="clear" w:color="auto" w:fill="auto"/>
            <w:vAlign w:val="center"/>
          </w:tcPr>
          <w:p w14:paraId="2144DBB3" w14:textId="5D7FF0E1"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3880</w:t>
            </w:r>
          </w:p>
        </w:tc>
        <w:tc>
          <w:tcPr>
            <w:tcW w:w="8933" w:type="dxa"/>
            <w:shd w:val="clear" w:color="auto" w:fill="auto"/>
            <w:vAlign w:val="center"/>
          </w:tcPr>
          <w:p w14:paraId="69AD20E4" w14:textId="717A9C48"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մեզի</w:t>
            </w:r>
            <w:r w:rsidRPr="008D6693">
              <w:rPr>
                <w:rFonts w:ascii="GHEA Grapalat" w:hAnsi="GHEA Grapalat"/>
                <w:sz w:val="20"/>
                <w:szCs w:val="20"/>
              </w:rPr>
              <w:t xml:space="preserve"> </w:t>
            </w:r>
            <w:r w:rsidRPr="008D6693">
              <w:rPr>
                <w:rFonts w:ascii="GHEA Grapalat" w:hAnsi="GHEA Grapalat" w:cs="Sylfaen"/>
                <w:sz w:val="20"/>
                <w:szCs w:val="20"/>
              </w:rPr>
              <w:t>տոպրակներ</w:t>
            </w:r>
          </w:p>
        </w:tc>
      </w:tr>
      <w:tr w:rsidR="003566FD" w:rsidRPr="00CC2BAB" w14:paraId="75151B90" w14:textId="77777777" w:rsidTr="00610BFF">
        <w:trPr>
          <w:trHeight w:val="323"/>
        </w:trPr>
        <w:tc>
          <w:tcPr>
            <w:tcW w:w="625" w:type="dxa"/>
            <w:shd w:val="clear" w:color="auto" w:fill="auto"/>
            <w:vAlign w:val="center"/>
          </w:tcPr>
          <w:p w14:paraId="55E99395" w14:textId="2F501159" w:rsidR="003566FD" w:rsidRPr="00CC2BAB" w:rsidRDefault="003566FD" w:rsidP="003566FD">
            <w:pPr>
              <w:jc w:val="both"/>
              <w:rPr>
                <w:rFonts w:ascii="GHEA Grapalat" w:hAnsi="GHEA Grapalat" w:cs="Arial LatArm"/>
                <w:lang w:val="pt-BR"/>
              </w:rPr>
            </w:pPr>
            <w:r w:rsidRPr="00393CD1">
              <w:rPr>
                <w:rFonts w:ascii="GHEA Grapalat" w:hAnsi="GHEA Grapalat" w:cs="Arial LatArm"/>
                <w:lang w:val="pt-BR"/>
              </w:rPr>
              <w:t>14</w:t>
            </w:r>
          </w:p>
        </w:tc>
        <w:tc>
          <w:tcPr>
            <w:tcW w:w="1170" w:type="dxa"/>
            <w:shd w:val="clear" w:color="auto" w:fill="auto"/>
            <w:vAlign w:val="center"/>
          </w:tcPr>
          <w:p w14:paraId="7CCF9D35" w14:textId="1048DD4E"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360000</w:t>
            </w:r>
          </w:p>
        </w:tc>
        <w:tc>
          <w:tcPr>
            <w:tcW w:w="8933" w:type="dxa"/>
            <w:shd w:val="clear" w:color="auto" w:fill="auto"/>
            <w:vAlign w:val="center"/>
          </w:tcPr>
          <w:p w14:paraId="43CEF18A" w14:textId="07CA67D4" w:rsidR="003566FD" w:rsidRDefault="003566FD" w:rsidP="003566FD">
            <w:pPr>
              <w:rPr>
                <w:rFonts w:ascii="GHEA Grapalat" w:hAnsi="GHEA Grapalat" w:cs="Sylfaen"/>
                <w:sz w:val="20"/>
                <w:szCs w:val="20"/>
                <w:lang w:val="hy-AM"/>
              </w:rPr>
            </w:pPr>
            <w:r>
              <w:rPr>
                <w:rFonts w:ascii="GHEA Grapalat" w:hAnsi="GHEA Grapalat"/>
                <w:sz w:val="20"/>
                <w:szCs w:val="20"/>
              </w:rPr>
              <w:t>բժշկական այլ գոր</w:t>
            </w:r>
            <w:r>
              <w:rPr>
                <w:rFonts w:ascii="GHEA Grapalat" w:hAnsi="GHEA Grapalat"/>
                <w:sz w:val="20"/>
                <w:szCs w:val="20"/>
                <w:lang w:val="hy-AM"/>
              </w:rPr>
              <w:t>ծ</w:t>
            </w:r>
            <w:r>
              <w:rPr>
                <w:rFonts w:ascii="GHEA Grapalat" w:hAnsi="GHEA Grapalat"/>
                <w:sz w:val="20"/>
                <w:szCs w:val="20"/>
              </w:rPr>
              <w:t>իքներ</w:t>
            </w:r>
          </w:p>
        </w:tc>
      </w:tr>
      <w:tr w:rsidR="003566FD" w:rsidRPr="00CC2BAB" w14:paraId="35191A8A" w14:textId="77777777" w:rsidTr="00610BFF">
        <w:trPr>
          <w:trHeight w:val="323"/>
        </w:trPr>
        <w:tc>
          <w:tcPr>
            <w:tcW w:w="625" w:type="dxa"/>
            <w:shd w:val="clear" w:color="auto" w:fill="auto"/>
            <w:vAlign w:val="center"/>
          </w:tcPr>
          <w:p w14:paraId="6C8DD2E4" w14:textId="2DB6500F" w:rsidR="003566FD" w:rsidRPr="00CC2BAB" w:rsidRDefault="003566FD" w:rsidP="003566FD">
            <w:pPr>
              <w:jc w:val="both"/>
              <w:rPr>
                <w:rFonts w:ascii="GHEA Grapalat" w:hAnsi="GHEA Grapalat" w:cs="Arial LatArm"/>
                <w:lang w:val="pt-BR"/>
              </w:rPr>
            </w:pPr>
            <w:r w:rsidRPr="00393CD1">
              <w:rPr>
                <w:rFonts w:ascii="GHEA Grapalat" w:hAnsi="GHEA Grapalat" w:cs="Arial LatArm"/>
                <w:lang w:val="pt-BR"/>
              </w:rPr>
              <w:t>15</w:t>
            </w:r>
          </w:p>
        </w:tc>
        <w:tc>
          <w:tcPr>
            <w:tcW w:w="1170" w:type="dxa"/>
            <w:shd w:val="clear" w:color="auto" w:fill="auto"/>
            <w:vAlign w:val="center"/>
          </w:tcPr>
          <w:p w14:paraId="17E06453" w14:textId="565EAC96"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7500</w:t>
            </w:r>
          </w:p>
        </w:tc>
        <w:tc>
          <w:tcPr>
            <w:tcW w:w="8933" w:type="dxa"/>
            <w:shd w:val="clear" w:color="auto" w:fill="auto"/>
            <w:vAlign w:val="center"/>
          </w:tcPr>
          <w:p w14:paraId="1675826C" w14:textId="7AFDD241"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շպատել</w:t>
            </w:r>
            <w:r w:rsidRPr="008D6693">
              <w:rPr>
                <w:rFonts w:ascii="GHEA Grapalat" w:hAnsi="GHEA Grapalat"/>
                <w:sz w:val="20"/>
                <w:szCs w:val="20"/>
              </w:rPr>
              <w:t xml:space="preserve"> </w:t>
            </w:r>
            <w:r w:rsidRPr="008D6693">
              <w:rPr>
                <w:rFonts w:ascii="GHEA Grapalat" w:hAnsi="GHEA Grapalat" w:cs="Sylfaen"/>
                <w:sz w:val="20"/>
                <w:szCs w:val="20"/>
              </w:rPr>
              <w:t>փայտե</w:t>
            </w:r>
          </w:p>
        </w:tc>
      </w:tr>
      <w:tr w:rsidR="003566FD" w:rsidRPr="00CC2BAB" w14:paraId="6D58E08B" w14:textId="77777777" w:rsidTr="00610BFF">
        <w:trPr>
          <w:trHeight w:val="323"/>
        </w:trPr>
        <w:tc>
          <w:tcPr>
            <w:tcW w:w="625" w:type="dxa"/>
            <w:shd w:val="clear" w:color="auto" w:fill="auto"/>
            <w:vAlign w:val="center"/>
          </w:tcPr>
          <w:p w14:paraId="50ECA359" w14:textId="462A294A" w:rsidR="003566FD" w:rsidRPr="00CC2BAB" w:rsidRDefault="003566FD" w:rsidP="003566FD">
            <w:pPr>
              <w:jc w:val="both"/>
              <w:rPr>
                <w:rFonts w:ascii="GHEA Grapalat" w:hAnsi="GHEA Grapalat" w:cs="Arial LatArm"/>
                <w:lang w:val="pt-BR"/>
              </w:rPr>
            </w:pPr>
            <w:r w:rsidRPr="00393CD1">
              <w:rPr>
                <w:rFonts w:ascii="GHEA Grapalat" w:hAnsi="GHEA Grapalat" w:cs="Arial LatArm"/>
                <w:lang w:val="pt-BR"/>
              </w:rPr>
              <w:t>16</w:t>
            </w:r>
          </w:p>
        </w:tc>
        <w:tc>
          <w:tcPr>
            <w:tcW w:w="1170" w:type="dxa"/>
            <w:shd w:val="clear" w:color="auto" w:fill="auto"/>
            <w:vAlign w:val="center"/>
          </w:tcPr>
          <w:p w14:paraId="214362FA" w14:textId="090FD9A0"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42000</w:t>
            </w:r>
          </w:p>
        </w:tc>
        <w:tc>
          <w:tcPr>
            <w:tcW w:w="8933" w:type="dxa"/>
            <w:shd w:val="clear" w:color="auto" w:fill="auto"/>
            <w:vAlign w:val="center"/>
          </w:tcPr>
          <w:p w14:paraId="3138DBE6" w14:textId="76780830"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փորձանոթներ</w:t>
            </w:r>
          </w:p>
        </w:tc>
      </w:tr>
      <w:tr w:rsidR="003566FD" w:rsidRPr="00CC2BAB" w14:paraId="50A40FBA" w14:textId="77777777" w:rsidTr="00610BFF">
        <w:trPr>
          <w:trHeight w:val="323"/>
        </w:trPr>
        <w:tc>
          <w:tcPr>
            <w:tcW w:w="625" w:type="dxa"/>
            <w:shd w:val="clear" w:color="auto" w:fill="auto"/>
            <w:vAlign w:val="center"/>
          </w:tcPr>
          <w:p w14:paraId="4815E0A8" w14:textId="5A7ECD8E" w:rsidR="003566FD" w:rsidRPr="00CC2BAB" w:rsidRDefault="003566FD" w:rsidP="003566FD">
            <w:pPr>
              <w:jc w:val="both"/>
              <w:rPr>
                <w:rFonts w:ascii="GHEA Grapalat" w:hAnsi="GHEA Grapalat" w:cs="Arial LatArm"/>
                <w:lang w:val="pt-BR"/>
              </w:rPr>
            </w:pPr>
            <w:r w:rsidRPr="00393CD1">
              <w:rPr>
                <w:rFonts w:ascii="GHEA Grapalat" w:hAnsi="GHEA Grapalat" w:cs="Arial LatArm"/>
                <w:lang w:val="pt-BR"/>
              </w:rPr>
              <w:t>17</w:t>
            </w:r>
          </w:p>
        </w:tc>
        <w:tc>
          <w:tcPr>
            <w:tcW w:w="1170" w:type="dxa"/>
            <w:shd w:val="clear" w:color="auto" w:fill="auto"/>
            <w:vAlign w:val="center"/>
          </w:tcPr>
          <w:p w14:paraId="0A586659" w14:textId="401C8E84"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72000</w:t>
            </w:r>
          </w:p>
        </w:tc>
        <w:tc>
          <w:tcPr>
            <w:tcW w:w="8933" w:type="dxa"/>
            <w:shd w:val="clear" w:color="auto" w:fill="auto"/>
            <w:vAlign w:val="center"/>
          </w:tcPr>
          <w:p w14:paraId="7C5B2B96" w14:textId="75DF0DF3"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փորձանոթներ</w:t>
            </w:r>
          </w:p>
        </w:tc>
      </w:tr>
      <w:tr w:rsidR="003566FD" w:rsidRPr="00CC2BAB" w14:paraId="6DD4B566" w14:textId="77777777" w:rsidTr="00610BFF">
        <w:trPr>
          <w:trHeight w:val="323"/>
        </w:trPr>
        <w:tc>
          <w:tcPr>
            <w:tcW w:w="625" w:type="dxa"/>
            <w:shd w:val="clear" w:color="auto" w:fill="auto"/>
            <w:vAlign w:val="center"/>
          </w:tcPr>
          <w:p w14:paraId="04AA455B" w14:textId="4DA099FA" w:rsidR="003566FD" w:rsidRPr="00CC2BAB" w:rsidRDefault="003566FD" w:rsidP="003566FD">
            <w:pPr>
              <w:jc w:val="both"/>
              <w:rPr>
                <w:rFonts w:ascii="GHEA Grapalat" w:hAnsi="GHEA Grapalat" w:cs="Arial LatArm"/>
                <w:lang w:val="pt-BR"/>
              </w:rPr>
            </w:pPr>
            <w:r w:rsidRPr="00393CD1">
              <w:rPr>
                <w:rFonts w:ascii="GHEA Grapalat" w:hAnsi="GHEA Grapalat" w:cs="Arial LatArm"/>
                <w:lang w:val="pt-BR"/>
              </w:rPr>
              <w:t>18</w:t>
            </w:r>
          </w:p>
        </w:tc>
        <w:tc>
          <w:tcPr>
            <w:tcW w:w="1170" w:type="dxa"/>
            <w:shd w:val="clear" w:color="auto" w:fill="auto"/>
            <w:vAlign w:val="center"/>
          </w:tcPr>
          <w:p w14:paraId="133378B2" w14:textId="22942B0E"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51000</w:t>
            </w:r>
          </w:p>
        </w:tc>
        <w:tc>
          <w:tcPr>
            <w:tcW w:w="8933" w:type="dxa"/>
            <w:shd w:val="clear" w:color="auto" w:fill="auto"/>
            <w:vAlign w:val="center"/>
          </w:tcPr>
          <w:p w14:paraId="38AA06D4" w14:textId="09270E81"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փորձանոթներ</w:t>
            </w:r>
          </w:p>
        </w:tc>
      </w:tr>
      <w:tr w:rsidR="003566FD" w:rsidRPr="00CC2BAB" w14:paraId="6A45BB9D" w14:textId="77777777" w:rsidTr="00B34EC2">
        <w:trPr>
          <w:trHeight w:val="323"/>
        </w:trPr>
        <w:tc>
          <w:tcPr>
            <w:tcW w:w="625" w:type="dxa"/>
            <w:shd w:val="clear" w:color="auto" w:fill="auto"/>
            <w:vAlign w:val="center"/>
          </w:tcPr>
          <w:p w14:paraId="38ACCD80" w14:textId="253FDA0C" w:rsidR="003566FD" w:rsidRPr="00CC2BAB" w:rsidRDefault="003566FD" w:rsidP="003566FD">
            <w:pPr>
              <w:jc w:val="both"/>
              <w:rPr>
                <w:rFonts w:ascii="GHEA Grapalat" w:hAnsi="GHEA Grapalat" w:cs="Arial LatArm"/>
                <w:lang w:val="pt-BR"/>
              </w:rPr>
            </w:pPr>
            <w:r w:rsidRPr="00393CD1">
              <w:rPr>
                <w:rFonts w:ascii="GHEA Grapalat" w:hAnsi="GHEA Grapalat" w:cs="Arial LatArm"/>
                <w:lang w:val="pt-BR"/>
              </w:rPr>
              <w:t>19</w:t>
            </w:r>
          </w:p>
        </w:tc>
        <w:tc>
          <w:tcPr>
            <w:tcW w:w="1170" w:type="dxa"/>
            <w:shd w:val="clear" w:color="auto" w:fill="auto"/>
            <w:vAlign w:val="center"/>
          </w:tcPr>
          <w:p w14:paraId="58547773" w14:textId="29448E68"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679500</w:t>
            </w:r>
          </w:p>
        </w:tc>
        <w:tc>
          <w:tcPr>
            <w:tcW w:w="8933" w:type="dxa"/>
            <w:shd w:val="clear" w:color="auto" w:fill="auto"/>
          </w:tcPr>
          <w:p w14:paraId="3B774959" w14:textId="3A641BA4" w:rsidR="003566FD" w:rsidRDefault="003566FD" w:rsidP="003566FD">
            <w:pPr>
              <w:rPr>
                <w:rFonts w:ascii="GHEA Grapalat" w:hAnsi="GHEA Grapalat" w:cs="Sylfaen"/>
                <w:sz w:val="20"/>
                <w:szCs w:val="20"/>
                <w:lang w:val="hy-AM"/>
              </w:rPr>
            </w:pPr>
            <w:r w:rsidRPr="006903EA">
              <w:rPr>
                <w:rFonts w:ascii="GHEA Grapalat" w:hAnsi="GHEA Grapalat" w:cs="Sylfaen"/>
                <w:sz w:val="20"/>
                <w:szCs w:val="20"/>
              </w:rPr>
              <w:t>Փայնթ</w:t>
            </w:r>
            <w:r w:rsidRPr="006903EA">
              <w:rPr>
                <w:rFonts w:ascii="GHEA Grapalat" w:hAnsi="GHEA Grapalat"/>
                <w:sz w:val="20"/>
                <w:szCs w:val="20"/>
              </w:rPr>
              <w:t xml:space="preserve"> 4 </w:t>
            </w:r>
            <w:r w:rsidRPr="006903EA">
              <w:rPr>
                <w:rFonts w:ascii="GHEA Grapalat" w:hAnsi="GHEA Grapalat" w:cs="Sylfaen"/>
                <w:sz w:val="20"/>
                <w:szCs w:val="20"/>
              </w:rPr>
              <w:t>եվրոսիրինջ</w:t>
            </w:r>
            <w:r w:rsidRPr="006903EA">
              <w:rPr>
                <w:rFonts w:ascii="GHEA Grapalat" w:hAnsi="GHEA Grapalat"/>
                <w:sz w:val="20"/>
                <w:szCs w:val="20"/>
              </w:rPr>
              <w:t xml:space="preserve"> </w:t>
            </w:r>
            <w:r w:rsidRPr="006903EA">
              <w:rPr>
                <w:rFonts w:ascii="GHEA Grapalat" w:hAnsi="GHEA Grapalat" w:cs="Sylfaen"/>
                <w:sz w:val="20"/>
                <w:szCs w:val="20"/>
              </w:rPr>
              <w:t>կրթ</w:t>
            </w:r>
          </w:p>
        </w:tc>
      </w:tr>
      <w:tr w:rsidR="003566FD" w:rsidRPr="00CC2BAB" w14:paraId="100FF6D4" w14:textId="77777777" w:rsidTr="00610BFF">
        <w:trPr>
          <w:trHeight w:val="323"/>
        </w:trPr>
        <w:tc>
          <w:tcPr>
            <w:tcW w:w="625" w:type="dxa"/>
            <w:shd w:val="clear" w:color="auto" w:fill="auto"/>
            <w:vAlign w:val="center"/>
          </w:tcPr>
          <w:p w14:paraId="79EBE118" w14:textId="1D9CCA1D" w:rsidR="003566FD" w:rsidRPr="00CC2BAB" w:rsidRDefault="003566FD" w:rsidP="003566FD">
            <w:pPr>
              <w:jc w:val="both"/>
              <w:rPr>
                <w:rFonts w:ascii="GHEA Grapalat" w:hAnsi="GHEA Grapalat" w:cs="Arial LatArm"/>
                <w:lang w:val="pt-BR"/>
              </w:rPr>
            </w:pPr>
            <w:r>
              <w:rPr>
                <w:rFonts w:ascii="GHEA Grapalat" w:hAnsi="GHEA Grapalat" w:cs="Arial LatArm"/>
              </w:rPr>
              <w:t>20</w:t>
            </w:r>
          </w:p>
        </w:tc>
        <w:tc>
          <w:tcPr>
            <w:tcW w:w="1170" w:type="dxa"/>
            <w:shd w:val="clear" w:color="auto" w:fill="auto"/>
            <w:vAlign w:val="center"/>
          </w:tcPr>
          <w:p w14:paraId="69274429" w14:textId="4617E8D9"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115000</w:t>
            </w:r>
          </w:p>
        </w:tc>
        <w:tc>
          <w:tcPr>
            <w:tcW w:w="8933" w:type="dxa"/>
            <w:shd w:val="clear" w:color="auto" w:fill="auto"/>
            <w:vAlign w:val="center"/>
          </w:tcPr>
          <w:p w14:paraId="226ECF35" w14:textId="2D8545EF" w:rsidR="003566FD" w:rsidRDefault="003566FD" w:rsidP="003566FD">
            <w:pPr>
              <w:rPr>
                <w:rFonts w:ascii="GHEA Grapalat" w:hAnsi="GHEA Grapalat" w:cs="Sylfaen"/>
                <w:sz w:val="20"/>
                <w:szCs w:val="20"/>
                <w:lang w:val="hy-AM"/>
              </w:rPr>
            </w:pPr>
            <w:r w:rsidRPr="008D6693">
              <w:rPr>
                <w:rFonts w:ascii="GHEA Grapalat" w:hAnsi="GHEA Grapalat"/>
                <w:sz w:val="20"/>
                <w:szCs w:val="20"/>
              </w:rPr>
              <w:t>գ</w:t>
            </w:r>
            <w:r w:rsidRPr="008D6693">
              <w:rPr>
                <w:rFonts w:ascii="GHEA Grapalat" w:hAnsi="GHEA Grapalat" w:cs="Sylfaen"/>
                <w:sz w:val="20"/>
                <w:szCs w:val="20"/>
              </w:rPr>
              <w:t>ութա</w:t>
            </w:r>
            <w:r w:rsidRPr="008D6693">
              <w:rPr>
                <w:rFonts w:ascii="GHEA Grapalat" w:hAnsi="GHEA Grapalat"/>
                <w:sz w:val="20"/>
                <w:szCs w:val="20"/>
              </w:rPr>
              <w:t xml:space="preserve"> </w:t>
            </w:r>
            <w:r w:rsidRPr="008D6693">
              <w:rPr>
                <w:rFonts w:ascii="GHEA Grapalat" w:hAnsi="GHEA Grapalat" w:cs="Sylfaen"/>
                <w:sz w:val="20"/>
                <w:szCs w:val="20"/>
              </w:rPr>
              <w:t>փերչա</w:t>
            </w:r>
            <w:r w:rsidRPr="008D6693">
              <w:rPr>
                <w:rFonts w:ascii="GHEA Grapalat" w:hAnsi="GHEA Grapalat"/>
                <w:sz w:val="20"/>
                <w:szCs w:val="20"/>
              </w:rPr>
              <w:t xml:space="preserve"> </w:t>
            </w:r>
            <w:r w:rsidRPr="008D6693">
              <w:rPr>
                <w:rFonts w:ascii="GHEA Grapalat" w:hAnsi="GHEA Grapalat" w:cs="Sylfaen"/>
                <w:sz w:val="20"/>
                <w:szCs w:val="20"/>
              </w:rPr>
              <w:t>սլայդս</w:t>
            </w:r>
          </w:p>
        </w:tc>
      </w:tr>
      <w:tr w:rsidR="003566FD" w:rsidRPr="00CC2BAB" w14:paraId="1D270AD1" w14:textId="77777777" w:rsidTr="00610BFF">
        <w:trPr>
          <w:trHeight w:val="323"/>
        </w:trPr>
        <w:tc>
          <w:tcPr>
            <w:tcW w:w="625" w:type="dxa"/>
            <w:shd w:val="clear" w:color="auto" w:fill="auto"/>
            <w:vAlign w:val="center"/>
          </w:tcPr>
          <w:p w14:paraId="5DA9F2EE" w14:textId="23028684" w:rsidR="003566FD" w:rsidRPr="00CC2BAB" w:rsidRDefault="003566FD" w:rsidP="003566FD">
            <w:pPr>
              <w:jc w:val="both"/>
              <w:rPr>
                <w:rFonts w:ascii="GHEA Grapalat" w:hAnsi="GHEA Grapalat" w:cs="Arial LatArm"/>
                <w:lang w:val="pt-BR"/>
              </w:rPr>
            </w:pPr>
            <w:r>
              <w:rPr>
                <w:rFonts w:ascii="GHEA Grapalat" w:hAnsi="GHEA Grapalat" w:cs="Arial LatArm"/>
              </w:rPr>
              <w:t>21</w:t>
            </w:r>
          </w:p>
        </w:tc>
        <w:tc>
          <w:tcPr>
            <w:tcW w:w="1170" w:type="dxa"/>
            <w:shd w:val="clear" w:color="auto" w:fill="auto"/>
            <w:vAlign w:val="center"/>
          </w:tcPr>
          <w:p w14:paraId="5BD96B3A" w14:textId="1E4CA819"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57500</w:t>
            </w:r>
          </w:p>
        </w:tc>
        <w:tc>
          <w:tcPr>
            <w:tcW w:w="8933" w:type="dxa"/>
            <w:shd w:val="clear" w:color="auto" w:fill="auto"/>
            <w:vAlign w:val="center"/>
          </w:tcPr>
          <w:p w14:paraId="3EF376F2" w14:textId="6CD8B61E" w:rsidR="003566FD" w:rsidRDefault="003566FD" w:rsidP="003566FD">
            <w:pPr>
              <w:rPr>
                <w:rFonts w:ascii="GHEA Grapalat" w:hAnsi="GHEA Grapalat" w:cs="Sylfaen"/>
                <w:sz w:val="20"/>
                <w:szCs w:val="20"/>
                <w:lang w:val="hy-AM"/>
              </w:rPr>
            </w:pPr>
            <w:r w:rsidRPr="008D6693">
              <w:rPr>
                <w:rFonts w:ascii="GHEA Grapalat" w:hAnsi="GHEA Grapalat"/>
                <w:sz w:val="20"/>
                <w:szCs w:val="20"/>
              </w:rPr>
              <w:t>գ</w:t>
            </w:r>
            <w:r w:rsidRPr="008D6693">
              <w:rPr>
                <w:rFonts w:ascii="GHEA Grapalat" w:hAnsi="GHEA Grapalat" w:cs="Sylfaen"/>
                <w:sz w:val="20"/>
                <w:szCs w:val="20"/>
              </w:rPr>
              <w:t>ութա</w:t>
            </w:r>
            <w:r w:rsidRPr="008D6693">
              <w:rPr>
                <w:rFonts w:ascii="GHEA Grapalat" w:hAnsi="GHEA Grapalat"/>
                <w:sz w:val="20"/>
                <w:szCs w:val="20"/>
              </w:rPr>
              <w:t xml:space="preserve"> </w:t>
            </w:r>
            <w:r w:rsidRPr="008D6693">
              <w:rPr>
                <w:rFonts w:ascii="GHEA Grapalat" w:hAnsi="GHEA Grapalat" w:cs="Sylfaen"/>
                <w:sz w:val="20"/>
                <w:szCs w:val="20"/>
              </w:rPr>
              <w:t>փերչա</w:t>
            </w:r>
            <w:r w:rsidRPr="008D6693">
              <w:rPr>
                <w:rFonts w:ascii="GHEA Grapalat" w:hAnsi="GHEA Grapalat"/>
                <w:sz w:val="20"/>
                <w:szCs w:val="20"/>
              </w:rPr>
              <w:t xml:space="preserve"> </w:t>
            </w:r>
            <w:r w:rsidRPr="008D6693">
              <w:rPr>
                <w:rFonts w:ascii="GHEA Grapalat" w:hAnsi="GHEA Grapalat" w:cs="Sylfaen"/>
                <w:sz w:val="20"/>
                <w:szCs w:val="20"/>
              </w:rPr>
              <w:t>մարկեր</w:t>
            </w:r>
          </w:p>
        </w:tc>
      </w:tr>
      <w:tr w:rsidR="003566FD" w:rsidRPr="00CC2BAB" w14:paraId="06550922" w14:textId="77777777" w:rsidTr="00610BFF">
        <w:trPr>
          <w:trHeight w:val="323"/>
        </w:trPr>
        <w:tc>
          <w:tcPr>
            <w:tcW w:w="625" w:type="dxa"/>
            <w:shd w:val="clear" w:color="auto" w:fill="auto"/>
            <w:vAlign w:val="center"/>
          </w:tcPr>
          <w:p w14:paraId="500898FF" w14:textId="32EF3079" w:rsidR="003566FD" w:rsidRPr="00CC2BAB" w:rsidRDefault="003566FD" w:rsidP="003566FD">
            <w:pPr>
              <w:jc w:val="both"/>
              <w:rPr>
                <w:rFonts w:ascii="GHEA Grapalat" w:hAnsi="GHEA Grapalat" w:cs="Arial LatArm"/>
                <w:lang w:val="pt-BR"/>
              </w:rPr>
            </w:pPr>
            <w:r>
              <w:rPr>
                <w:rFonts w:ascii="GHEA Grapalat" w:hAnsi="GHEA Grapalat" w:cs="Arial LatArm"/>
              </w:rPr>
              <w:t>22</w:t>
            </w:r>
          </w:p>
        </w:tc>
        <w:tc>
          <w:tcPr>
            <w:tcW w:w="1170" w:type="dxa"/>
            <w:shd w:val="clear" w:color="auto" w:fill="auto"/>
            <w:vAlign w:val="center"/>
          </w:tcPr>
          <w:p w14:paraId="74E24C5E" w14:textId="7DD983B2"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102000</w:t>
            </w:r>
          </w:p>
        </w:tc>
        <w:tc>
          <w:tcPr>
            <w:tcW w:w="8933" w:type="dxa"/>
            <w:shd w:val="clear" w:color="auto" w:fill="auto"/>
            <w:vAlign w:val="center"/>
          </w:tcPr>
          <w:p w14:paraId="2898BB45" w14:textId="50CF8400" w:rsidR="003566FD" w:rsidRDefault="003566FD" w:rsidP="003566FD">
            <w:pPr>
              <w:rPr>
                <w:rFonts w:ascii="GHEA Grapalat" w:hAnsi="GHEA Grapalat" w:cs="Sylfaen"/>
                <w:sz w:val="20"/>
                <w:szCs w:val="20"/>
                <w:lang w:val="hy-AM"/>
              </w:rPr>
            </w:pPr>
            <w:r>
              <w:rPr>
                <w:rFonts w:ascii="GHEA Grapalat" w:hAnsi="GHEA Grapalat"/>
                <w:sz w:val="20"/>
                <w:szCs w:val="20"/>
                <w:lang w:val="hy-AM"/>
              </w:rPr>
              <w:t>Բոռ տուրբինի</w:t>
            </w:r>
          </w:p>
        </w:tc>
      </w:tr>
      <w:tr w:rsidR="003566FD" w:rsidRPr="00CC2BAB" w14:paraId="5E5FCBF8" w14:textId="77777777" w:rsidTr="00610BFF">
        <w:trPr>
          <w:trHeight w:val="323"/>
        </w:trPr>
        <w:tc>
          <w:tcPr>
            <w:tcW w:w="625" w:type="dxa"/>
            <w:shd w:val="clear" w:color="auto" w:fill="auto"/>
            <w:vAlign w:val="center"/>
          </w:tcPr>
          <w:p w14:paraId="266E4274" w14:textId="1D23667B" w:rsidR="003566FD" w:rsidRPr="00CC2BAB" w:rsidRDefault="003566FD" w:rsidP="003566FD">
            <w:pPr>
              <w:jc w:val="both"/>
              <w:rPr>
                <w:rFonts w:ascii="GHEA Grapalat" w:hAnsi="GHEA Grapalat" w:cs="Arial LatArm"/>
                <w:lang w:val="pt-BR"/>
              </w:rPr>
            </w:pPr>
            <w:r>
              <w:rPr>
                <w:rFonts w:ascii="GHEA Grapalat" w:hAnsi="GHEA Grapalat" w:cs="Arial LatArm"/>
                <w:lang w:val="pt-BR"/>
              </w:rPr>
              <w:t>23</w:t>
            </w:r>
          </w:p>
        </w:tc>
        <w:tc>
          <w:tcPr>
            <w:tcW w:w="1170" w:type="dxa"/>
            <w:shd w:val="clear" w:color="auto" w:fill="auto"/>
            <w:vAlign w:val="center"/>
          </w:tcPr>
          <w:p w14:paraId="6EF82425" w14:textId="1C9E41D9" w:rsidR="003566FD" w:rsidRDefault="003566FD" w:rsidP="003566FD">
            <w:pPr>
              <w:jc w:val="center"/>
              <w:rPr>
                <w:rFonts w:ascii="GHEA Grapalat" w:hAnsi="GHEA Grapalat" w:cs="Calibri"/>
                <w:color w:val="000000"/>
                <w:sz w:val="18"/>
                <w:szCs w:val="18"/>
                <w:lang w:val="hy-AM"/>
              </w:rPr>
            </w:pPr>
            <w:r>
              <w:rPr>
                <w:rFonts w:ascii="GHEA Grapalat" w:hAnsi="GHEA Grapalat" w:cs="Calibri"/>
                <w:color w:val="000000"/>
                <w:sz w:val="18"/>
                <w:szCs w:val="18"/>
              </w:rPr>
              <w:t>1105000</w:t>
            </w:r>
          </w:p>
        </w:tc>
        <w:tc>
          <w:tcPr>
            <w:tcW w:w="8933" w:type="dxa"/>
            <w:shd w:val="clear" w:color="auto" w:fill="auto"/>
            <w:vAlign w:val="center"/>
          </w:tcPr>
          <w:p w14:paraId="408F8EA3" w14:textId="4407CB71" w:rsidR="003566FD" w:rsidRDefault="003566FD" w:rsidP="003566FD">
            <w:pPr>
              <w:rPr>
                <w:rFonts w:ascii="GHEA Grapalat" w:hAnsi="GHEA Grapalat" w:cs="Sylfaen"/>
                <w:sz w:val="20"/>
                <w:szCs w:val="20"/>
                <w:lang w:val="hy-AM"/>
              </w:rPr>
            </w:pPr>
            <w:r>
              <w:rPr>
                <w:rFonts w:ascii="GHEA Grapalat" w:hAnsi="GHEA Grapalat"/>
                <w:sz w:val="20"/>
                <w:szCs w:val="20"/>
                <w:lang w:val="es-ES"/>
              </w:rPr>
              <w:t>Էնդամետազոն+էվգենոլ</w:t>
            </w:r>
          </w:p>
        </w:tc>
      </w:tr>
      <w:tr w:rsidR="003566FD" w:rsidRPr="00CC2BAB" w14:paraId="77156E71" w14:textId="77777777" w:rsidTr="00610BFF">
        <w:trPr>
          <w:trHeight w:val="323"/>
        </w:trPr>
        <w:tc>
          <w:tcPr>
            <w:tcW w:w="625" w:type="dxa"/>
            <w:shd w:val="clear" w:color="auto" w:fill="auto"/>
            <w:vAlign w:val="center"/>
          </w:tcPr>
          <w:p w14:paraId="7E44A992" w14:textId="721F2BF6" w:rsidR="003566FD" w:rsidRPr="00CC2BAB" w:rsidRDefault="003566FD" w:rsidP="003566FD">
            <w:pPr>
              <w:jc w:val="both"/>
              <w:rPr>
                <w:rFonts w:ascii="GHEA Grapalat" w:hAnsi="GHEA Grapalat" w:cs="Arial LatArm"/>
                <w:lang w:val="pt-BR"/>
              </w:rPr>
            </w:pPr>
            <w:r>
              <w:rPr>
                <w:rFonts w:ascii="GHEA Grapalat" w:hAnsi="GHEA Grapalat" w:cs="Arial LatArm"/>
              </w:rPr>
              <w:t>24</w:t>
            </w:r>
          </w:p>
        </w:tc>
        <w:tc>
          <w:tcPr>
            <w:tcW w:w="1170" w:type="dxa"/>
            <w:shd w:val="clear" w:color="auto" w:fill="auto"/>
            <w:vAlign w:val="center"/>
          </w:tcPr>
          <w:p w14:paraId="2B2A2F9D" w14:textId="7E50D0CF"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87000</w:t>
            </w:r>
          </w:p>
        </w:tc>
        <w:tc>
          <w:tcPr>
            <w:tcW w:w="8933" w:type="dxa"/>
            <w:shd w:val="clear" w:color="auto" w:fill="auto"/>
            <w:vAlign w:val="center"/>
          </w:tcPr>
          <w:p w14:paraId="0C717155" w14:textId="7A1486EA"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Կանալոլցիչներ</w:t>
            </w:r>
            <w:r w:rsidRPr="008D6693">
              <w:rPr>
                <w:rFonts w:ascii="GHEA Grapalat" w:hAnsi="GHEA Grapalat"/>
                <w:sz w:val="20"/>
                <w:szCs w:val="20"/>
              </w:rPr>
              <w:t xml:space="preserve"> N4</w:t>
            </w:r>
          </w:p>
        </w:tc>
      </w:tr>
      <w:tr w:rsidR="003566FD" w:rsidRPr="00CC2BAB" w14:paraId="7C91CA01" w14:textId="77777777" w:rsidTr="00610BFF">
        <w:trPr>
          <w:trHeight w:val="323"/>
        </w:trPr>
        <w:tc>
          <w:tcPr>
            <w:tcW w:w="625" w:type="dxa"/>
            <w:shd w:val="clear" w:color="auto" w:fill="auto"/>
            <w:vAlign w:val="center"/>
          </w:tcPr>
          <w:p w14:paraId="75C752D7" w14:textId="30E66DCF" w:rsidR="003566FD" w:rsidRPr="00CC2BAB" w:rsidRDefault="003566FD" w:rsidP="003566FD">
            <w:pPr>
              <w:jc w:val="both"/>
              <w:rPr>
                <w:rFonts w:ascii="GHEA Grapalat" w:hAnsi="GHEA Grapalat" w:cs="Arial LatArm"/>
                <w:lang w:val="pt-BR"/>
              </w:rPr>
            </w:pPr>
            <w:r>
              <w:rPr>
                <w:rFonts w:ascii="GHEA Grapalat" w:hAnsi="GHEA Grapalat" w:cs="Arial LatArm"/>
              </w:rPr>
              <w:t>25</w:t>
            </w:r>
          </w:p>
        </w:tc>
        <w:tc>
          <w:tcPr>
            <w:tcW w:w="1170" w:type="dxa"/>
            <w:shd w:val="clear" w:color="auto" w:fill="auto"/>
            <w:vAlign w:val="center"/>
          </w:tcPr>
          <w:p w14:paraId="7AC2090C" w14:textId="7D679121"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138000</w:t>
            </w:r>
          </w:p>
        </w:tc>
        <w:tc>
          <w:tcPr>
            <w:tcW w:w="8933" w:type="dxa"/>
            <w:shd w:val="clear" w:color="auto" w:fill="auto"/>
            <w:vAlign w:val="center"/>
          </w:tcPr>
          <w:p w14:paraId="00E216D0" w14:textId="0088A92F"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Կ</w:t>
            </w:r>
            <w:r w:rsidRPr="008D6693">
              <w:rPr>
                <w:rFonts w:ascii="GHEA Grapalat" w:hAnsi="GHEA Grapalat"/>
                <w:sz w:val="20"/>
                <w:szCs w:val="20"/>
              </w:rPr>
              <w:t>-</w:t>
            </w:r>
            <w:r w:rsidRPr="008D6693">
              <w:rPr>
                <w:rFonts w:ascii="GHEA Grapalat" w:hAnsi="GHEA Grapalat" w:cs="Sylfaen"/>
                <w:sz w:val="20"/>
                <w:szCs w:val="20"/>
              </w:rPr>
              <w:t>ֆայլ</w:t>
            </w:r>
            <w:r w:rsidRPr="008D6693">
              <w:rPr>
                <w:rFonts w:ascii="GHEA Grapalat" w:hAnsi="GHEA Grapalat"/>
                <w:sz w:val="20"/>
                <w:szCs w:val="20"/>
              </w:rPr>
              <w:t xml:space="preserve"> 15-40 N4</w:t>
            </w:r>
          </w:p>
        </w:tc>
      </w:tr>
      <w:tr w:rsidR="003566FD" w:rsidRPr="00CC2BAB" w14:paraId="4E06AD44" w14:textId="77777777" w:rsidTr="00610BFF">
        <w:trPr>
          <w:trHeight w:val="323"/>
        </w:trPr>
        <w:tc>
          <w:tcPr>
            <w:tcW w:w="625" w:type="dxa"/>
            <w:shd w:val="clear" w:color="auto" w:fill="auto"/>
            <w:vAlign w:val="center"/>
          </w:tcPr>
          <w:p w14:paraId="56710F88" w14:textId="130F7857" w:rsidR="003566FD" w:rsidRPr="00CC2BAB" w:rsidRDefault="003566FD" w:rsidP="003566FD">
            <w:pPr>
              <w:jc w:val="both"/>
              <w:rPr>
                <w:rFonts w:ascii="GHEA Grapalat" w:hAnsi="GHEA Grapalat" w:cs="Arial LatArm"/>
                <w:lang w:val="pt-BR"/>
              </w:rPr>
            </w:pPr>
            <w:r>
              <w:rPr>
                <w:rFonts w:ascii="GHEA Grapalat" w:hAnsi="GHEA Grapalat" w:cs="Arial LatArm"/>
              </w:rPr>
              <w:t>26</w:t>
            </w:r>
          </w:p>
        </w:tc>
        <w:tc>
          <w:tcPr>
            <w:tcW w:w="1170" w:type="dxa"/>
            <w:shd w:val="clear" w:color="auto" w:fill="auto"/>
            <w:vAlign w:val="center"/>
          </w:tcPr>
          <w:p w14:paraId="4A6DB942" w14:textId="0937899D"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645000</w:t>
            </w:r>
          </w:p>
        </w:tc>
        <w:tc>
          <w:tcPr>
            <w:tcW w:w="8933" w:type="dxa"/>
            <w:shd w:val="clear" w:color="auto" w:fill="auto"/>
            <w:vAlign w:val="center"/>
          </w:tcPr>
          <w:p w14:paraId="6E69058C" w14:textId="15CF3263" w:rsidR="003566FD" w:rsidRDefault="003566FD" w:rsidP="003566FD">
            <w:pPr>
              <w:rPr>
                <w:rFonts w:ascii="GHEA Grapalat" w:hAnsi="GHEA Grapalat" w:cs="Sylfaen"/>
                <w:sz w:val="20"/>
                <w:szCs w:val="20"/>
                <w:lang w:val="hy-AM"/>
              </w:rPr>
            </w:pPr>
            <w:r>
              <w:rPr>
                <w:rFonts w:ascii="GHEA Grapalat" w:hAnsi="GHEA Grapalat"/>
                <w:sz w:val="20"/>
                <w:szCs w:val="20"/>
                <w:lang w:val="pt-BR"/>
              </w:rPr>
              <w:t>Կետակ ցեմենտ</w:t>
            </w:r>
          </w:p>
        </w:tc>
      </w:tr>
      <w:tr w:rsidR="003566FD" w:rsidRPr="00CC2BAB" w14:paraId="0348CFA1" w14:textId="77777777" w:rsidTr="00610BFF">
        <w:trPr>
          <w:trHeight w:val="323"/>
        </w:trPr>
        <w:tc>
          <w:tcPr>
            <w:tcW w:w="625" w:type="dxa"/>
            <w:shd w:val="clear" w:color="auto" w:fill="auto"/>
            <w:vAlign w:val="center"/>
          </w:tcPr>
          <w:p w14:paraId="653D69A5" w14:textId="538868C9" w:rsidR="003566FD" w:rsidRPr="00CC2BAB" w:rsidRDefault="003566FD" w:rsidP="003566FD">
            <w:pPr>
              <w:jc w:val="both"/>
              <w:rPr>
                <w:rFonts w:ascii="GHEA Grapalat" w:hAnsi="GHEA Grapalat" w:cs="Arial LatArm"/>
                <w:lang w:val="pt-BR"/>
              </w:rPr>
            </w:pPr>
            <w:r>
              <w:rPr>
                <w:rFonts w:ascii="GHEA Grapalat" w:hAnsi="GHEA Grapalat" w:cs="Arial LatArm"/>
              </w:rPr>
              <w:t>27</w:t>
            </w:r>
          </w:p>
        </w:tc>
        <w:tc>
          <w:tcPr>
            <w:tcW w:w="1170" w:type="dxa"/>
            <w:shd w:val="clear" w:color="auto" w:fill="auto"/>
            <w:vAlign w:val="center"/>
          </w:tcPr>
          <w:p w14:paraId="000AD721" w14:textId="32A711CB"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1000000</w:t>
            </w:r>
          </w:p>
        </w:tc>
        <w:tc>
          <w:tcPr>
            <w:tcW w:w="8933" w:type="dxa"/>
            <w:shd w:val="clear" w:color="auto" w:fill="auto"/>
            <w:vAlign w:val="center"/>
          </w:tcPr>
          <w:p w14:paraId="3AEBCDF4" w14:textId="48CCD04A" w:rsidR="003566FD" w:rsidRDefault="003566FD" w:rsidP="003566FD">
            <w:pPr>
              <w:rPr>
                <w:rFonts w:ascii="GHEA Grapalat" w:hAnsi="GHEA Grapalat" w:cs="Sylfaen"/>
                <w:sz w:val="20"/>
                <w:szCs w:val="20"/>
                <w:lang w:val="hy-AM"/>
              </w:rPr>
            </w:pPr>
            <w:r w:rsidRPr="002B6DC2">
              <w:rPr>
                <w:rFonts w:ascii="GHEA Grapalat" w:hAnsi="GHEA Grapalat" w:cs="Sylfaen"/>
                <w:sz w:val="20"/>
                <w:szCs w:val="20"/>
              </w:rPr>
              <w:t>պուպլէքստրակտոր</w:t>
            </w:r>
          </w:p>
        </w:tc>
      </w:tr>
      <w:tr w:rsidR="003566FD" w:rsidRPr="00CC2BAB" w14:paraId="7FCEA8EF" w14:textId="77777777" w:rsidTr="00610BFF">
        <w:trPr>
          <w:trHeight w:val="323"/>
        </w:trPr>
        <w:tc>
          <w:tcPr>
            <w:tcW w:w="625" w:type="dxa"/>
            <w:shd w:val="clear" w:color="auto" w:fill="auto"/>
            <w:vAlign w:val="center"/>
          </w:tcPr>
          <w:p w14:paraId="114AA3D9" w14:textId="3328D64A" w:rsidR="003566FD" w:rsidRPr="00CC2BAB" w:rsidRDefault="003566FD" w:rsidP="003566FD">
            <w:pPr>
              <w:jc w:val="both"/>
              <w:rPr>
                <w:rFonts w:ascii="GHEA Grapalat" w:hAnsi="GHEA Grapalat" w:cs="Arial LatArm"/>
                <w:lang w:val="pt-BR"/>
              </w:rPr>
            </w:pPr>
            <w:r>
              <w:rPr>
                <w:rFonts w:ascii="GHEA Grapalat" w:hAnsi="GHEA Grapalat" w:cs="Arial LatArm"/>
              </w:rPr>
              <w:t>28</w:t>
            </w:r>
          </w:p>
        </w:tc>
        <w:tc>
          <w:tcPr>
            <w:tcW w:w="1170" w:type="dxa"/>
            <w:shd w:val="clear" w:color="auto" w:fill="auto"/>
            <w:vAlign w:val="center"/>
          </w:tcPr>
          <w:p w14:paraId="777C7A3F" w14:textId="4E6276B5"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517500</w:t>
            </w:r>
          </w:p>
        </w:tc>
        <w:tc>
          <w:tcPr>
            <w:tcW w:w="8933" w:type="dxa"/>
            <w:shd w:val="clear" w:color="auto" w:fill="auto"/>
            <w:vAlign w:val="center"/>
          </w:tcPr>
          <w:p w14:paraId="7D6AA87C" w14:textId="745F816E" w:rsidR="003566FD" w:rsidRDefault="003566FD" w:rsidP="003566FD">
            <w:pPr>
              <w:rPr>
                <w:rFonts w:ascii="GHEA Grapalat" w:hAnsi="GHEA Grapalat" w:cs="Sylfaen"/>
                <w:sz w:val="20"/>
                <w:szCs w:val="20"/>
                <w:lang w:val="hy-AM"/>
              </w:rPr>
            </w:pPr>
            <w:r w:rsidRPr="00F072C3">
              <w:rPr>
                <w:rFonts w:ascii="GHEA Grapalat" w:hAnsi="GHEA Grapalat" w:cs="Sylfaen"/>
                <w:lang w:val="hy-AM"/>
              </w:rPr>
              <w:t>օմեպրազոլ</w:t>
            </w:r>
            <w:r w:rsidRPr="00F072C3">
              <w:rPr>
                <w:rFonts w:ascii="GHEA Grapalat" w:hAnsi="GHEA Grapalat" w:cs="Sylfaen"/>
              </w:rPr>
              <w:t xml:space="preserve"> a02bc01</w:t>
            </w:r>
          </w:p>
        </w:tc>
      </w:tr>
      <w:tr w:rsidR="003566FD" w:rsidRPr="004960DE" w14:paraId="609228E3" w14:textId="77777777" w:rsidTr="00610BFF">
        <w:trPr>
          <w:trHeight w:val="323"/>
        </w:trPr>
        <w:tc>
          <w:tcPr>
            <w:tcW w:w="625" w:type="dxa"/>
            <w:shd w:val="clear" w:color="auto" w:fill="auto"/>
            <w:vAlign w:val="center"/>
          </w:tcPr>
          <w:p w14:paraId="35E693C0" w14:textId="40B1A49B" w:rsidR="003566FD" w:rsidRPr="00CC2BAB" w:rsidRDefault="003566FD" w:rsidP="003566FD">
            <w:pPr>
              <w:jc w:val="both"/>
              <w:rPr>
                <w:rFonts w:ascii="GHEA Grapalat" w:hAnsi="GHEA Grapalat" w:cs="Arial LatArm"/>
                <w:lang w:val="pt-BR"/>
              </w:rPr>
            </w:pPr>
            <w:r>
              <w:rPr>
                <w:rFonts w:ascii="GHEA Grapalat" w:hAnsi="GHEA Grapalat" w:cs="Arial LatArm"/>
              </w:rPr>
              <w:t>29</w:t>
            </w:r>
          </w:p>
        </w:tc>
        <w:tc>
          <w:tcPr>
            <w:tcW w:w="1170" w:type="dxa"/>
            <w:shd w:val="clear" w:color="auto" w:fill="auto"/>
            <w:vAlign w:val="center"/>
          </w:tcPr>
          <w:p w14:paraId="69BEEADD" w14:textId="3270CF0D"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463200</w:t>
            </w:r>
          </w:p>
        </w:tc>
        <w:tc>
          <w:tcPr>
            <w:tcW w:w="8933" w:type="dxa"/>
            <w:shd w:val="clear" w:color="auto" w:fill="auto"/>
            <w:vAlign w:val="center"/>
          </w:tcPr>
          <w:p w14:paraId="0EF559B1" w14:textId="77777777" w:rsidR="003566FD" w:rsidRPr="00F072C3" w:rsidRDefault="003566FD" w:rsidP="003566FD">
            <w:pPr>
              <w:rPr>
                <w:rFonts w:ascii="GHEA Grapalat" w:hAnsi="GHEA Grapalat"/>
                <w:sz w:val="20"/>
                <w:szCs w:val="20"/>
                <w:lang w:val="pt-BR"/>
              </w:rPr>
            </w:pPr>
            <w:r w:rsidRPr="00F072C3">
              <w:rPr>
                <w:rFonts w:ascii="GHEA Grapalat" w:hAnsi="GHEA Grapalat" w:cs="Sylfaen"/>
                <w:sz w:val="20"/>
                <w:szCs w:val="20"/>
                <w:lang w:val="hy-AM"/>
              </w:rPr>
              <w:t>ալյումինիումիհիդրօքսիդ</w:t>
            </w:r>
            <w:r w:rsidRPr="00F072C3">
              <w:rPr>
                <w:rFonts w:ascii="GHEA Grapalat" w:hAnsi="GHEA Grapalat"/>
                <w:sz w:val="20"/>
                <w:szCs w:val="20"/>
                <w:lang w:val="pt-BR"/>
              </w:rPr>
              <w:t xml:space="preserve"> + </w:t>
            </w:r>
            <w:r w:rsidRPr="00F072C3">
              <w:rPr>
                <w:rFonts w:ascii="GHEA Grapalat" w:hAnsi="GHEA Grapalat" w:cs="Sylfaen"/>
                <w:sz w:val="20"/>
                <w:szCs w:val="20"/>
                <w:lang w:val="hy-AM"/>
              </w:rPr>
              <w:t>մա</w:t>
            </w:r>
            <w:r w:rsidRPr="00F072C3">
              <w:rPr>
                <w:rFonts w:ascii="Sylfaen" w:hAnsi="Sylfaen"/>
                <w:sz w:val="20"/>
                <w:szCs w:val="20"/>
                <w:lang w:val="hy-AM"/>
              </w:rPr>
              <w:t>գ</w:t>
            </w:r>
            <w:r w:rsidRPr="00F072C3">
              <w:rPr>
                <w:rFonts w:ascii="GHEA Grapalat" w:hAnsi="GHEA Grapalat" w:cs="Sylfaen"/>
                <w:sz w:val="20"/>
                <w:szCs w:val="20"/>
                <w:lang w:val="hy-AM"/>
              </w:rPr>
              <w:t>նեզիումի</w:t>
            </w:r>
            <w:r w:rsidRPr="004902A6">
              <w:rPr>
                <w:rFonts w:ascii="GHEA Grapalat" w:hAnsi="GHEA Grapalat" w:cs="Sylfaen"/>
                <w:sz w:val="20"/>
                <w:szCs w:val="20"/>
                <w:lang w:val="hy-AM"/>
              </w:rPr>
              <w:t xml:space="preserve"> </w:t>
            </w:r>
            <w:r w:rsidRPr="00F072C3">
              <w:rPr>
                <w:rFonts w:ascii="GHEA Grapalat" w:hAnsi="GHEA Grapalat" w:cs="Sylfaen"/>
                <w:sz w:val="20"/>
                <w:szCs w:val="20"/>
                <w:lang w:val="hy-AM"/>
              </w:rPr>
              <w:t>հիդրօքսիդ</w:t>
            </w:r>
          </w:p>
          <w:p w14:paraId="5C451060" w14:textId="757E912C" w:rsidR="003566FD" w:rsidRDefault="003566FD" w:rsidP="003566FD">
            <w:pPr>
              <w:rPr>
                <w:rFonts w:ascii="GHEA Grapalat" w:hAnsi="GHEA Grapalat" w:cs="Sylfaen"/>
                <w:sz w:val="20"/>
                <w:szCs w:val="20"/>
                <w:lang w:val="hy-AM"/>
              </w:rPr>
            </w:pPr>
            <w:r w:rsidRPr="003566FD">
              <w:rPr>
                <w:rFonts w:ascii="GHEA Grapalat" w:hAnsi="GHEA Grapalat"/>
                <w:lang w:val="hy-AM"/>
              </w:rPr>
              <w:t>a02aa04  a02ab01 g04bx01</w:t>
            </w:r>
          </w:p>
        </w:tc>
      </w:tr>
      <w:tr w:rsidR="003566FD" w:rsidRPr="00CC2BAB" w14:paraId="0FD6A2F9" w14:textId="77777777" w:rsidTr="00610BFF">
        <w:trPr>
          <w:trHeight w:val="323"/>
        </w:trPr>
        <w:tc>
          <w:tcPr>
            <w:tcW w:w="625" w:type="dxa"/>
            <w:shd w:val="clear" w:color="auto" w:fill="auto"/>
            <w:vAlign w:val="center"/>
          </w:tcPr>
          <w:p w14:paraId="08DD73BC" w14:textId="7A04B256" w:rsidR="003566FD" w:rsidRPr="00CC2BAB" w:rsidRDefault="003566FD" w:rsidP="003566FD">
            <w:pPr>
              <w:jc w:val="both"/>
              <w:rPr>
                <w:rFonts w:ascii="GHEA Grapalat" w:hAnsi="GHEA Grapalat" w:cs="Arial LatArm"/>
                <w:lang w:val="pt-BR"/>
              </w:rPr>
            </w:pPr>
            <w:r>
              <w:rPr>
                <w:rFonts w:ascii="GHEA Grapalat" w:hAnsi="GHEA Grapalat" w:cs="Arial LatArm"/>
                <w:lang w:val="pt-BR"/>
              </w:rPr>
              <w:t>30</w:t>
            </w:r>
          </w:p>
        </w:tc>
        <w:tc>
          <w:tcPr>
            <w:tcW w:w="1170" w:type="dxa"/>
            <w:shd w:val="clear" w:color="auto" w:fill="auto"/>
            <w:vAlign w:val="center"/>
          </w:tcPr>
          <w:p w14:paraId="32ADB828" w14:textId="2CC402A3"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269600</w:t>
            </w:r>
          </w:p>
        </w:tc>
        <w:tc>
          <w:tcPr>
            <w:tcW w:w="8933" w:type="dxa"/>
            <w:shd w:val="clear" w:color="auto" w:fill="auto"/>
            <w:vAlign w:val="center"/>
          </w:tcPr>
          <w:p w14:paraId="4D7EAD99" w14:textId="139435D4" w:rsidR="003566FD" w:rsidRDefault="003566FD" w:rsidP="003566FD">
            <w:pPr>
              <w:rPr>
                <w:rFonts w:ascii="GHEA Grapalat" w:hAnsi="GHEA Grapalat" w:cs="Sylfaen"/>
                <w:sz w:val="20"/>
                <w:szCs w:val="20"/>
                <w:lang w:val="hy-AM"/>
              </w:rPr>
            </w:pPr>
            <w:r w:rsidRPr="00930ACC">
              <w:rPr>
                <w:rFonts w:ascii="GHEA Grapalat" w:hAnsi="GHEA Grapalat" w:cs="Sylfaen"/>
              </w:rPr>
              <w:t>ֆամոտիդին</w:t>
            </w:r>
            <w:r w:rsidRPr="00930ACC">
              <w:rPr>
                <w:rFonts w:ascii="GHEA Grapalat" w:hAnsi="GHEA Grapalat"/>
              </w:rPr>
              <w:t xml:space="preserve">  A02BA03    </w:t>
            </w:r>
          </w:p>
        </w:tc>
      </w:tr>
      <w:tr w:rsidR="003566FD" w:rsidRPr="00CC2BAB" w14:paraId="4261CED7" w14:textId="77777777" w:rsidTr="00610BFF">
        <w:trPr>
          <w:trHeight w:val="323"/>
        </w:trPr>
        <w:tc>
          <w:tcPr>
            <w:tcW w:w="625" w:type="dxa"/>
            <w:shd w:val="clear" w:color="auto" w:fill="auto"/>
            <w:vAlign w:val="center"/>
          </w:tcPr>
          <w:p w14:paraId="2C0E03E1" w14:textId="213A79E4" w:rsidR="003566FD" w:rsidRPr="00CC2BAB" w:rsidRDefault="003566FD" w:rsidP="003566FD">
            <w:pPr>
              <w:jc w:val="both"/>
              <w:rPr>
                <w:rFonts w:ascii="GHEA Grapalat" w:hAnsi="GHEA Grapalat" w:cs="Arial LatArm"/>
                <w:lang w:val="pt-BR"/>
              </w:rPr>
            </w:pPr>
            <w:r>
              <w:rPr>
                <w:rFonts w:ascii="GHEA Grapalat" w:hAnsi="GHEA Grapalat" w:cs="Arial LatArm"/>
                <w:lang w:val="pt-BR"/>
              </w:rPr>
              <w:t>31</w:t>
            </w:r>
          </w:p>
        </w:tc>
        <w:tc>
          <w:tcPr>
            <w:tcW w:w="1170" w:type="dxa"/>
            <w:shd w:val="clear" w:color="auto" w:fill="auto"/>
            <w:vAlign w:val="center"/>
          </w:tcPr>
          <w:p w14:paraId="30B7A342" w14:textId="76A5E3AE"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154800</w:t>
            </w:r>
          </w:p>
        </w:tc>
        <w:tc>
          <w:tcPr>
            <w:tcW w:w="8933" w:type="dxa"/>
            <w:shd w:val="clear" w:color="auto" w:fill="auto"/>
            <w:vAlign w:val="center"/>
          </w:tcPr>
          <w:p w14:paraId="0FFEF09F" w14:textId="37E1CEC6" w:rsidR="003566FD" w:rsidRDefault="003566FD" w:rsidP="003566FD">
            <w:pPr>
              <w:rPr>
                <w:rFonts w:ascii="GHEA Grapalat" w:hAnsi="GHEA Grapalat" w:cs="Sylfaen"/>
                <w:sz w:val="20"/>
                <w:szCs w:val="20"/>
                <w:lang w:val="hy-AM"/>
              </w:rPr>
            </w:pPr>
            <w:r w:rsidRPr="00930ACC">
              <w:rPr>
                <w:rFonts w:ascii="GHEA Grapalat" w:hAnsi="GHEA Grapalat" w:cs="Sylfaen"/>
              </w:rPr>
              <w:t>ֆամոտիդին</w:t>
            </w:r>
            <w:r w:rsidRPr="00930ACC">
              <w:rPr>
                <w:rFonts w:ascii="GHEA Grapalat" w:hAnsi="GHEA Grapalat"/>
              </w:rPr>
              <w:t xml:space="preserve">  A02BA03    </w:t>
            </w:r>
          </w:p>
        </w:tc>
      </w:tr>
      <w:tr w:rsidR="003566FD" w:rsidRPr="00CC2BAB" w14:paraId="28328F21" w14:textId="77777777" w:rsidTr="00610BFF">
        <w:trPr>
          <w:trHeight w:val="323"/>
        </w:trPr>
        <w:tc>
          <w:tcPr>
            <w:tcW w:w="625" w:type="dxa"/>
            <w:shd w:val="clear" w:color="auto" w:fill="auto"/>
            <w:vAlign w:val="center"/>
          </w:tcPr>
          <w:p w14:paraId="1DB1F491" w14:textId="5B62E1FD" w:rsidR="003566FD" w:rsidRPr="00CC2BAB" w:rsidRDefault="003566FD" w:rsidP="003566FD">
            <w:pPr>
              <w:jc w:val="both"/>
              <w:rPr>
                <w:rFonts w:ascii="GHEA Grapalat" w:hAnsi="GHEA Grapalat" w:cs="Arial LatArm"/>
                <w:lang w:val="pt-BR"/>
              </w:rPr>
            </w:pPr>
            <w:r>
              <w:rPr>
                <w:rFonts w:ascii="GHEA Grapalat" w:hAnsi="GHEA Grapalat" w:cs="Arial LatArm"/>
              </w:rPr>
              <w:t>32</w:t>
            </w:r>
          </w:p>
        </w:tc>
        <w:tc>
          <w:tcPr>
            <w:tcW w:w="1170" w:type="dxa"/>
            <w:shd w:val="clear" w:color="auto" w:fill="auto"/>
            <w:vAlign w:val="center"/>
          </w:tcPr>
          <w:p w14:paraId="4F002389" w14:textId="551C7A74"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176770</w:t>
            </w:r>
          </w:p>
        </w:tc>
        <w:tc>
          <w:tcPr>
            <w:tcW w:w="8933" w:type="dxa"/>
            <w:shd w:val="clear" w:color="auto" w:fill="auto"/>
            <w:vAlign w:val="center"/>
          </w:tcPr>
          <w:p w14:paraId="536015D6" w14:textId="6CC643B7" w:rsidR="003566FD" w:rsidRDefault="003566FD" w:rsidP="003566FD">
            <w:pPr>
              <w:rPr>
                <w:rFonts w:ascii="GHEA Grapalat" w:hAnsi="GHEA Grapalat" w:cs="Sylfaen"/>
                <w:sz w:val="20"/>
                <w:szCs w:val="20"/>
                <w:lang w:val="hy-AM"/>
              </w:rPr>
            </w:pPr>
            <w:r w:rsidRPr="00930ACC">
              <w:rPr>
                <w:rFonts w:ascii="GHEA Grapalat" w:hAnsi="GHEA Grapalat" w:cs="Sylfaen"/>
              </w:rPr>
              <w:t>ֆամոտիդին</w:t>
            </w:r>
            <w:r w:rsidRPr="00930ACC">
              <w:rPr>
                <w:rFonts w:ascii="GHEA Grapalat" w:hAnsi="GHEA Grapalat"/>
              </w:rPr>
              <w:t xml:space="preserve">  A02BA03    </w:t>
            </w:r>
          </w:p>
        </w:tc>
      </w:tr>
      <w:tr w:rsidR="003566FD" w:rsidRPr="00CC2BAB" w14:paraId="2C51DFEE" w14:textId="77777777" w:rsidTr="00610BFF">
        <w:trPr>
          <w:trHeight w:val="323"/>
        </w:trPr>
        <w:tc>
          <w:tcPr>
            <w:tcW w:w="625" w:type="dxa"/>
            <w:shd w:val="clear" w:color="auto" w:fill="auto"/>
            <w:vAlign w:val="center"/>
          </w:tcPr>
          <w:p w14:paraId="02BC7C61" w14:textId="7B848FA8" w:rsidR="003566FD" w:rsidRPr="00CC2BAB" w:rsidRDefault="003566FD" w:rsidP="003566FD">
            <w:pPr>
              <w:jc w:val="both"/>
              <w:rPr>
                <w:rFonts w:ascii="GHEA Grapalat" w:hAnsi="GHEA Grapalat" w:cs="Arial LatArm"/>
                <w:lang w:val="pt-BR"/>
              </w:rPr>
            </w:pPr>
            <w:r>
              <w:rPr>
                <w:rFonts w:ascii="GHEA Grapalat" w:hAnsi="GHEA Grapalat" w:cs="Arial LatArm"/>
              </w:rPr>
              <w:t>33</w:t>
            </w:r>
          </w:p>
        </w:tc>
        <w:tc>
          <w:tcPr>
            <w:tcW w:w="1170" w:type="dxa"/>
            <w:shd w:val="clear" w:color="auto" w:fill="auto"/>
            <w:vAlign w:val="center"/>
          </w:tcPr>
          <w:p w14:paraId="13FC3755" w14:textId="409291E0"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1066800</w:t>
            </w:r>
          </w:p>
        </w:tc>
        <w:tc>
          <w:tcPr>
            <w:tcW w:w="8933" w:type="dxa"/>
            <w:shd w:val="clear" w:color="auto" w:fill="auto"/>
            <w:vAlign w:val="center"/>
          </w:tcPr>
          <w:p w14:paraId="4DE38428" w14:textId="0D20AFC1" w:rsidR="003566FD" w:rsidRDefault="003566FD" w:rsidP="003566FD">
            <w:pPr>
              <w:rPr>
                <w:rFonts w:ascii="GHEA Grapalat" w:hAnsi="GHEA Grapalat" w:cs="Sylfaen"/>
                <w:sz w:val="20"/>
                <w:szCs w:val="20"/>
                <w:lang w:val="hy-AM"/>
              </w:rPr>
            </w:pPr>
            <w:r w:rsidRPr="00F072C3">
              <w:rPr>
                <w:rFonts w:ascii="GHEA Grapalat" w:hAnsi="GHEA Grapalat" w:cs="Sylfaen"/>
                <w:sz w:val="20"/>
                <w:szCs w:val="20"/>
              </w:rPr>
              <w:t>լակտուլոզ</w:t>
            </w:r>
            <w:r w:rsidRPr="00F072C3">
              <w:rPr>
                <w:rFonts w:ascii="GHEA Grapalat" w:hAnsi="GHEA Grapalat"/>
                <w:sz w:val="20"/>
                <w:szCs w:val="20"/>
              </w:rPr>
              <w:t xml:space="preserve"> a06ad11</w:t>
            </w:r>
          </w:p>
        </w:tc>
      </w:tr>
      <w:tr w:rsidR="003566FD" w:rsidRPr="004960DE" w14:paraId="3ADF574D" w14:textId="77777777" w:rsidTr="00610BFF">
        <w:trPr>
          <w:trHeight w:val="323"/>
        </w:trPr>
        <w:tc>
          <w:tcPr>
            <w:tcW w:w="625" w:type="dxa"/>
            <w:shd w:val="clear" w:color="auto" w:fill="auto"/>
            <w:vAlign w:val="center"/>
          </w:tcPr>
          <w:p w14:paraId="6ACB342E" w14:textId="27881DB0" w:rsidR="003566FD" w:rsidRPr="00CC2BAB" w:rsidRDefault="003566FD" w:rsidP="003566FD">
            <w:pPr>
              <w:jc w:val="both"/>
              <w:rPr>
                <w:rFonts w:ascii="GHEA Grapalat" w:hAnsi="GHEA Grapalat" w:cs="Arial LatArm"/>
                <w:lang w:val="pt-BR"/>
              </w:rPr>
            </w:pPr>
            <w:r>
              <w:rPr>
                <w:rFonts w:ascii="GHEA Grapalat" w:hAnsi="GHEA Grapalat" w:cs="Arial LatArm"/>
              </w:rPr>
              <w:t>34</w:t>
            </w:r>
          </w:p>
        </w:tc>
        <w:tc>
          <w:tcPr>
            <w:tcW w:w="1170" w:type="dxa"/>
            <w:shd w:val="clear" w:color="auto" w:fill="auto"/>
            <w:vAlign w:val="center"/>
          </w:tcPr>
          <w:p w14:paraId="109DAA32" w14:textId="51F32121"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174600</w:t>
            </w:r>
          </w:p>
        </w:tc>
        <w:tc>
          <w:tcPr>
            <w:tcW w:w="8933" w:type="dxa"/>
            <w:shd w:val="clear" w:color="auto" w:fill="auto"/>
            <w:vAlign w:val="center"/>
          </w:tcPr>
          <w:p w14:paraId="0B96FFC8" w14:textId="3A0344B9" w:rsidR="003566FD" w:rsidRDefault="003566FD" w:rsidP="003566FD">
            <w:pPr>
              <w:rPr>
                <w:rFonts w:ascii="GHEA Grapalat" w:hAnsi="GHEA Grapalat" w:cs="Sylfaen"/>
                <w:sz w:val="20"/>
                <w:szCs w:val="20"/>
                <w:lang w:val="hy-AM"/>
              </w:rPr>
            </w:pPr>
            <w:r w:rsidRPr="00F072C3">
              <w:rPr>
                <w:rFonts w:ascii="GHEA Grapalat" w:hAnsi="GHEA Grapalat" w:cs="Sylfaen"/>
                <w:sz w:val="20"/>
                <w:szCs w:val="20"/>
                <w:lang w:val="hy-AM"/>
              </w:rPr>
              <w:t>գլիբենկլամիդ</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մետֆորմինի</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հիդրոքլորիդ</w:t>
            </w:r>
            <w:r w:rsidRPr="00F072C3">
              <w:rPr>
                <w:rFonts w:ascii="GHEA Grapalat" w:hAnsi="GHEA Grapalat"/>
                <w:sz w:val="20"/>
                <w:szCs w:val="20"/>
                <w:lang w:val="hy-AM"/>
              </w:rPr>
              <w:t>) A10BD02</w:t>
            </w:r>
          </w:p>
        </w:tc>
      </w:tr>
      <w:tr w:rsidR="003566FD" w:rsidRPr="004960DE" w14:paraId="2EE0338E" w14:textId="77777777" w:rsidTr="00610BFF">
        <w:trPr>
          <w:trHeight w:val="323"/>
        </w:trPr>
        <w:tc>
          <w:tcPr>
            <w:tcW w:w="625" w:type="dxa"/>
            <w:shd w:val="clear" w:color="auto" w:fill="auto"/>
            <w:vAlign w:val="center"/>
          </w:tcPr>
          <w:p w14:paraId="6B73735A" w14:textId="2BE7B3F1" w:rsidR="003566FD" w:rsidRPr="00CC2BAB" w:rsidRDefault="003566FD" w:rsidP="003566FD">
            <w:pPr>
              <w:jc w:val="both"/>
              <w:rPr>
                <w:rFonts w:ascii="GHEA Grapalat" w:hAnsi="GHEA Grapalat" w:cs="Arial LatArm"/>
                <w:lang w:val="pt-BR"/>
              </w:rPr>
            </w:pPr>
            <w:r>
              <w:rPr>
                <w:rFonts w:ascii="GHEA Grapalat" w:hAnsi="GHEA Grapalat" w:cs="Arial LatArm"/>
              </w:rPr>
              <w:t>35</w:t>
            </w:r>
          </w:p>
        </w:tc>
        <w:tc>
          <w:tcPr>
            <w:tcW w:w="1170" w:type="dxa"/>
            <w:shd w:val="clear" w:color="auto" w:fill="auto"/>
            <w:vAlign w:val="center"/>
          </w:tcPr>
          <w:p w14:paraId="471D36A3" w14:textId="774AD842"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168300</w:t>
            </w:r>
          </w:p>
        </w:tc>
        <w:tc>
          <w:tcPr>
            <w:tcW w:w="8933" w:type="dxa"/>
            <w:shd w:val="clear" w:color="auto" w:fill="auto"/>
            <w:vAlign w:val="center"/>
          </w:tcPr>
          <w:p w14:paraId="46C5D744" w14:textId="2A703D3B" w:rsidR="003566FD" w:rsidRDefault="003566FD" w:rsidP="003566FD">
            <w:pPr>
              <w:rPr>
                <w:rFonts w:ascii="GHEA Grapalat" w:hAnsi="GHEA Grapalat" w:cs="Sylfaen"/>
                <w:sz w:val="20"/>
                <w:szCs w:val="20"/>
                <w:lang w:val="hy-AM"/>
              </w:rPr>
            </w:pPr>
            <w:r w:rsidRPr="00F072C3">
              <w:rPr>
                <w:rFonts w:ascii="GHEA Grapalat" w:hAnsi="GHEA Grapalat" w:cs="Sylfaen"/>
                <w:sz w:val="20"/>
                <w:szCs w:val="20"/>
                <w:lang w:val="hy-AM"/>
              </w:rPr>
              <w:t>գլիբենկլամիդ</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մետֆորմինի</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հիդրոքլորիդ</w:t>
            </w:r>
            <w:r w:rsidRPr="00F072C3">
              <w:rPr>
                <w:rFonts w:ascii="GHEA Grapalat" w:hAnsi="GHEA Grapalat"/>
                <w:sz w:val="20"/>
                <w:szCs w:val="20"/>
                <w:lang w:val="hy-AM"/>
              </w:rPr>
              <w:t>) A10BD02</w:t>
            </w:r>
          </w:p>
        </w:tc>
      </w:tr>
      <w:tr w:rsidR="003566FD" w:rsidRPr="00CC2BAB" w14:paraId="379D188A" w14:textId="77777777" w:rsidTr="00610BFF">
        <w:trPr>
          <w:trHeight w:val="323"/>
        </w:trPr>
        <w:tc>
          <w:tcPr>
            <w:tcW w:w="625" w:type="dxa"/>
            <w:shd w:val="clear" w:color="auto" w:fill="auto"/>
            <w:vAlign w:val="center"/>
          </w:tcPr>
          <w:p w14:paraId="5E19D76E" w14:textId="72EEF792" w:rsidR="003566FD" w:rsidRPr="00CC2BAB" w:rsidRDefault="003566FD" w:rsidP="003566FD">
            <w:pPr>
              <w:jc w:val="both"/>
              <w:rPr>
                <w:rFonts w:ascii="GHEA Grapalat" w:hAnsi="GHEA Grapalat" w:cs="Arial LatArm"/>
                <w:lang w:val="pt-BR"/>
              </w:rPr>
            </w:pPr>
            <w:r w:rsidRPr="006306D9">
              <w:rPr>
                <w:rFonts w:ascii="GHEA Grapalat" w:hAnsi="GHEA Grapalat" w:cs="Arial LatArm"/>
                <w:lang w:val="pt-BR"/>
              </w:rPr>
              <w:t>36</w:t>
            </w:r>
          </w:p>
        </w:tc>
        <w:tc>
          <w:tcPr>
            <w:tcW w:w="1170" w:type="dxa"/>
            <w:shd w:val="clear" w:color="auto" w:fill="auto"/>
            <w:vAlign w:val="center"/>
          </w:tcPr>
          <w:p w14:paraId="206A7BF7" w14:textId="0D57640D" w:rsidR="003566FD" w:rsidRDefault="003566FD" w:rsidP="003566FD">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27400</w:t>
            </w:r>
          </w:p>
        </w:tc>
        <w:tc>
          <w:tcPr>
            <w:tcW w:w="8933" w:type="dxa"/>
            <w:shd w:val="clear" w:color="auto" w:fill="auto"/>
            <w:vAlign w:val="center"/>
          </w:tcPr>
          <w:p w14:paraId="302286E0" w14:textId="2EE9D9F9" w:rsidR="003566FD" w:rsidRDefault="003566FD" w:rsidP="003566FD">
            <w:pPr>
              <w:rPr>
                <w:rFonts w:ascii="GHEA Grapalat" w:hAnsi="GHEA Grapalat" w:cs="Sylfaen"/>
                <w:sz w:val="20"/>
                <w:szCs w:val="20"/>
                <w:lang w:val="hy-AM"/>
              </w:rPr>
            </w:pPr>
            <w:r>
              <w:rPr>
                <w:rFonts w:ascii="GHEA Grapalat" w:hAnsi="GHEA Grapalat" w:cs="Arial"/>
                <w:sz w:val="20"/>
                <w:szCs w:val="20"/>
                <w:lang w:val="ru-RU"/>
              </w:rPr>
              <w:t>թիամին a11da01</w:t>
            </w:r>
            <w:r>
              <w:rPr>
                <w:rFonts w:ascii="GHEA Grapalat" w:hAnsi="GHEA Grapalat" w:cs="Arial"/>
                <w:sz w:val="20"/>
                <w:szCs w:val="20"/>
                <w:lang w:val="ru-RU"/>
              </w:rPr>
              <w:tab/>
            </w:r>
          </w:p>
        </w:tc>
      </w:tr>
      <w:tr w:rsidR="003566FD" w:rsidRPr="004960DE" w14:paraId="13C75047" w14:textId="77777777" w:rsidTr="00610BFF">
        <w:trPr>
          <w:trHeight w:val="323"/>
        </w:trPr>
        <w:tc>
          <w:tcPr>
            <w:tcW w:w="625" w:type="dxa"/>
            <w:shd w:val="clear" w:color="auto" w:fill="auto"/>
            <w:vAlign w:val="center"/>
          </w:tcPr>
          <w:p w14:paraId="15F04D14" w14:textId="549C7FC5" w:rsidR="003566FD" w:rsidRPr="00CC2BAB" w:rsidRDefault="003566FD" w:rsidP="003566FD">
            <w:pPr>
              <w:jc w:val="both"/>
              <w:rPr>
                <w:rFonts w:ascii="GHEA Grapalat" w:hAnsi="GHEA Grapalat" w:cs="Arial LatArm"/>
                <w:lang w:val="pt-BR"/>
              </w:rPr>
            </w:pPr>
            <w:r>
              <w:rPr>
                <w:rFonts w:ascii="GHEA Grapalat" w:hAnsi="GHEA Grapalat" w:cs="Arial LatArm"/>
                <w:lang w:val="pt-BR"/>
              </w:rPr>
              <w:t>37</w:t>
            </w:r>
          </w:p>
        </w:tc>
        <w:tc>
          <w:tcPr>
            <w:tcW w:w="1170" w:type="dxa"/>
            <w:shd w:val="clear" w:color="auto" w:fill="auto"/>
            <w:vAlign w:val="center"/>
          </w:tcPr>
          <w:p w14:paraId="3EC9B063" w14:textId="6CA5F4CD"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83400</w:t>
            </w:r>
          </w:p>
        </w:tc>
        <w:tc>
          <w:tcPr>
            <w:tcW w:w="8933" w:type="dxa"/>
            <w:shd w:val="clear" w:color="auto" w:fill="auto"/>
            <w:vAlign w:val="center"/>
          </w:tcPr>
          <w:p w14:paraId="5A80A1AD" w14:textId="5C5C019E" w:rsidR="003566FD" w:rsidRDefault="003566FD" w:rsidP="003566FD">
            <w:pPr>
              <w:rPr>
                <w:rFonts w:ascii="GHEA Grapalat" w:hAnsi="GHEA Grapalat" w:cs="Sylfaen"/>
                <w:sz w:val="20"/>
                <w:szCs w:val="20"/>
                <w:lang w:val="hy-AM"/>
              </w:rPr>
            </w:pPr>
            <w:r w:rsidRPr="008A46F4">
              <w:rPr>
                <w:rFonts w:ascii="GHEA Grapalat" w:hAnsi="GHEA Grapalat" w:cs="Arial"/>
                <w:sz w:val="20"/>
                <w:szCs w:val="20"/>
                <w:lang w:val="hy-AM"/>
              </w:rPr>
              <w:t>թիամին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թիամինի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հիդրոքլորիդ</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ռիբոֆլավին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ռիբոֆլավինի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նատրիումական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ֆոսֆատ</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պիրիդօքսին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պիրիդօքսինի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հիդրոքլորիդ</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նիկոտինամիդ</w:t>
            </w:r>
            <w:r w:rsidRPr="00F072C3">
              <w:rPr>
                <w:rFonts w:ascii="GHEA Grapalat" w:hAnsi="GHEA Grapalat" w:cs="Arial"/>
                <w:sz w:val="20"/>
                <w:szCs w:val="20"/>
                <w:lang w:val="pt-BR"/>
              </w:rPr>
              <w:t xml:space="preserve">   A11EX                                                                   </w:t>
            </w:r>
          </w:p>
        </w:tc>
      </w:tr>
      <w:tr w:rsidR="003566FD" w:rsidRPr="004960DE" w14:paraId="0DB16967" w14:textId="77777777" w:rsidTr="00610BFF">
        <w:trPr>
          <w:trHeight w:val="323"/>
        </w:trPr>
        <w:tc>
          <w:tcPr>
            <w:tcW w:w="625" w:type="dxa"/>
            <w:shd w:val="clear" w:color="auto" w:fill="auto"/>
            <w:vAlign w:val="center"/>
          </w:tcPr>
          <w:p w14:paraId="769ACF00" w14:textId="12DE796B" w:rsidR="003566FD" w:rsidRDefault="003566FD" w:rsidP="003566FD">
            <w:pPr>
              <w:jc w:val="both"/>
              <w:rPr>
                <w:rFonts w:ascii="GHEA Grapalat" w:hAnsi="GHEA Grapalat" w:cs="Arial LatArm"/>
                <w:lang w:val="pt-BR"/>
              </w:rPr>
            </w:pPr>
            <w:r>
              <w:rPr>
                <w:rFonts w:ascii="GHEA Grapalat" w:hAnsi="GHEA Grapalat" w:cs="Arial LatArm"/>
              </w:rPr>
              <w:lastRenderedPageBreak/>
              <w:t>38</w:t>
            </w:r>
          </w:p>
        </w:tc>
        <w:tc>
          <w:tcPr>
            <w:tcW w:w="1170" w:type="dxa"/>
            <w:shd w:val="clear" w:color="auto" w:fill="auto"/>
            <w:vAlign w:val="center"/>
          </w:tcPr>
          <w:p w14:paraId="2C042664" w14:textId="35AD5183"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301200</w:t>
            </w:r>
          </w:p>
        </w:tc>
        <w:tc>
          <w:tcPr>
            <w:tcW w:w="8933" w:type="dxa"/>
            <w:shd w:val="clear" w:color="auto" w:fill="auto"/>
            <w:vAlign w:val="center"/>
          </w:tcPr>
          <w:p w14:paraId="364199AE" w14:textId="50B6F445" w:rsidR="003566FD" w:rsidRDefault="003566FD" w:rsidP="003566FD">
            <w:pPr>
              <w:rPr>
                <w:rFonts w:ascii="GHEA Grapalat" w:hAnsi="GHEA Grapalat" w:cs="Sylfaen"/>
                <w:sz w:val="20"/>
                <w:szCs w:val="20"/>
                <w:lang w:val="hy-AM"/>
              </w:rPr>
            </w:pPr>
            <w:r w:rsidRPr="008A46F4">
              <w:rPr>
                <w:rFonts w:ascii="GHEA Grapalat" w:hAnsi="GHEA Grapalat" w:cs="Arial"/>
                <w:sz w:val="20"/>
                <w:szCs w:val="20"/>
                <w:lang w:val="hy-AM"/>
              </w:rPr>
              <w:t>թիամին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թիամինի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հիդրոքլորիդ</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ռիբոֆլավին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ռիբոֆլավինի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նատրիումական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ֆոսֆատ</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պիրիդօքսին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պիրիդօքսինի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հիդրոքլորիդ</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նիկոտինամիդ</w:t>
            </w:r>
            <w:r w:rsidRPr="00F072C3">
              <w:rPr>
                <w:rFonts w:ascii="GHEA Grapalat" w:hAnsi="GHEA Grapalat" w:cs="Arial"/>
                <w:sz w:val="20"/>
                <w:szCs w:val="20"/>
                <w:lang w:val="pt-BR"/>
              </w:rPr>
              <w:t xml:space="preserve">   A11EX                                                                   </w:t>
            </w:r>
          </w:p>
        </w:tc>
      </w:tr>
      <w:tr w:rsidR="003566FD" w:rsidRPr="00CC2BAB" w14:paraId="32DAA47C" w14:textId="77777777" w:rsidTr="00610BFF">
        <w:trPr>
          <w:trHeight w:val="323"/>
        </w:trPr>
        <w:tc>
          <w:tcPr>
            <w:tcW w:w="625" w:type="dxa"/>
            <w:shd w:val="clear" w:color="auto" w:fill="auto"/>
            <w:vAlign w:val="center"/>
          </w:tcPr>
          <w:p w14:paraId="7AE958B2" w14:textId="7BE4B0F8" w:rsidR="003566FD" w:rsidRDefault="003566FD" w:rsidP="003566FD">
            <w:pPr>
              <w:jc w:val="both"/>
              <w:rPr>
                <w:rFonts w:ascii="GHEA Grapalat" w:hAnsi="GHEA Grapalat" w:cs="Arial LatArm"/>
                <w:lang w:val="pt-BR"/>
              </w:rPr>
            </w:pPr>
            <w:r>
              <w:rPr>
                <w:rFonts w:ascii="GHEA Grapalat" w:hAnsi="GHEA Grapalat" w:cs="Arial LatArm"/>
              </w:rPr>
              <w:t>39</w:t>
            </w:r>
          </w:p>
        </w:tc>
        <w:tc>
          <w:tcPr>
            <w:tcW w:w="1170" w:type="dxa"/>
            <w:shd w:val="clear" w:color="auto" w:fill="auto"/>
            <w:vAlign w:val="center"/>
          </w:tcPr>
          <w:p w14:paraId="64FC9FC5" w14:textId="551CDDF0" w:rsidR="003566FD" w:rsidRDefault="003566FD" w:rsidP="003566FD">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5680</w:t>
            </w:r>
          </w:p>
        </w:tc>
        <w:tc>
          <w:tcPr>
            <w:tcW w:w="8933" w:type="dxa"/>
            <w:shd w:val="clear" w:color="auto" w:fill="auto"/>
            <w:vAlign w:val="center"/>
          </w:tcPr>
          <w:p w14:paraId="4A8A3330" w14:textId="15C5EE29" w:rsidR="003566FD" w:rsidRDefault="003566FD" w:rsidP="003566FD">
            <w:pPr>
              <w:rPr>
                <w:rFonts w:ascii="GHEA Grapalat" w:hAnsi="GHEA Grapalat" w:cs="Sylfaen"/>
                <w:sz w:val="20"/>
                <w:szCs w:val="20"/>
                <w:lang w:val="hy-AM"/>
              </w:rPr>
            </w:pPr>
            <w:r>
              <w:rPr>
                <w:rFonts w:ascii="GHEA Grapalat" w:hAnsi="GHEA Grapalat"/>
                <w:sz w:val="20"/>
                <w:szCs w:val="20"/>
                <w:lang w:val="hy-AM"/>
              </w:rPr>
              <w:t xml:space="preserve">Վարֆարին </w:t>
            </w:r>
            <w:r>
              <w:rPr>
                <w:rFonts w:ascii="GHEA Grapalat" w:hAnsi="GHEA Grapalat"/>
                <w:sz w:val="20"/>
                <w:szCs w:val="20"/>
              </w:rPr>
              <w:t>b01aa03</w:t>
            </w:r>
          </w:p>
        </w:tc>
      </w:tr>
      <w:tr w:rsidR="003566FD" w:rsidRPr="00CC2BAB" w14:paraId="7E52CBA4" w14:textId="77777777" w:rsidTr="00610BFF">
        <w:trPr>
          <w:trHeight w:val="323"/>
        </w:trPr>
        <w:tc>
          <w:tcPr>
            <w:tcW w:w="625" w:type="dxa"/>
            <w:shd w:val="clear" w:color="auto" w:fill="auto"/>
            <w:vAlign w:val="center"/>
          </w:tcPr>
          <w:p w14:paraId="4308650B" w14:textId="0F6615A7" w:rsidR="003566FD" w:rsidRDefault="003566FD" w:rsidP="003566FD">
            <w:pPr>
              <w:jc w:val="both"/>
              <w:rPr>
                <w:rFonts w:ascii="GHEA Grapalat" w:hAnsi="GHEA Grapalat" w:cs="Arial LatArm"/>
                <w:lang w:val="pt-BR"/>
              </w:rPr>
            </w:pPr>
            <w:r>
              <w:rPr>
                <w:rFonts w:ascii="GHEA Grapalat" w:hAnsi="GHEA Grapalat" w:cs="Arial LatArm"/>
              </w:rPr>
              <w:t>40</w:t>
            </w:r>
          </w:p>
        </w:tc>
        <w:tc>
          <w:tcPr>
            <w:tcW w:w="1170" w:type="dxa"/>
            <w:shd w:val="clear" w:color="auto" w:fill="auto"/>
            <w:vAlign w:val="center"/>
          </w:tcPr>
          <w:p w14:paraId="34192AD8" w14:textId="4F7B27BD"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389100</w:t>
            </w:r>
          </w:p>
        </w:tc>
        <w:tc>
          <w:tcPr>
            <w:tcW w:w="8933" w:type="dxa"/>
            <w:shd w:val="clear" w:color="auto" w:fill="auto"/>
            <w:vAlign w:val="center"/>
          </w:tcPr>
          <w:p w14:paraId="448D5DC3" w14:textId="654E4E5E" w:rsidR="003566FD" w:rsidRDefault="003566FD" w:rsidP="003566FD">
            <w:pPr>
              <w:rPr>
                <w:rFonts w:ascii="GHEA Grapalat" w:hAnsi="GHEA Grapalat" w:cs="Sylfaen"/>
                <w:sz w:val="20"/>
                <w:szCs w:val="20"/>
                <w:lang w:val="hy-AM"/>
              </w:rPr>
            </w:pPr>
            <w:r>
              <w:rPr>
                <w:rFonts w:ascii="GHEA Grapalat" w:hAnsi="GHEA Grapalat" w:cs="Arial"/>
                <w:sz w:val="20"/>
                <w:szCs w:val="20"/>
                <w:lang w:val="hy-AM"/>
              </w:rPr>
              <w:t xml:space="preserve">ստրեպտոկինազա </w:t>
            </w:r>
            <w:r>
              <w:rPr>
                <w:rFonts w:ascii="GHEA Grapalat" w:hAnsi="GHEA Grapalat" w:cs="Arial"/>
                <w:sz w:val="20"/>
                <w:szCs w:val="20"/>
              </w:rPr>
              <w:t>b01ad01</w:t>
            </w:r>
          </w:p>
        </w:tc>
      </w:tr>
      <w:tr w:rsidR="003566FD" w:rsidRPr="00CC2BAB" w14:paraId="4EC6CB56" w14:textId="77777777" w:rsidTr="00610BFF">
        <w:trPr>
          <w:trHeight w:val="323"/>
        </w:trPr>
        <w:tc>
          <w:tcPr>
            <w:tcW w:w="625" w:type="dxa"/>
            <w:shd w:val="clear" w:color="auto" w:fill="auto"/>
            <w:vAlign w:val="center"/>
          </w:tcPr>
          <w:p w14:paraId="02867566" w14:textId="5A596F60" w:rsidR="003566FD" w:rsidRDefault="003566FD" w:rsidP="003566FD">
            <w:pPr>
              <w:jc w:val="both"/>
              <w:rPr>
                <w:rFonts w:ascii="GHEA Grapalat" w:hAnsi="GHEA Grapalat" w:cs="Arial LatArm"/>
                <w:lang w:val="pt-BR"/>
              </w:rPr>
            </w:pPr>
            <w:r>
              <w:rPr>
                <w:rFonts w:ascii="GHEA Grapalat" w:hAnsi="GHEA Grapalat" w:cs="Arial LatArm"/>
                <w:lang w:val="pt-BR"/>
              </w:rPr>
              <w:t>41</w:t>
            </w:r>
          </w:p>
        </w:tc>
        <w:tc>
          <w:tcPr>
            <w:tcW w:w="1170" w:type="dxa"/>
            <w:shd w:val="clear" w:color="auto" w:fill="auto"/>
            <w:vAlign w:val="center"/>
          </w:tcPr>
          <w:p w14:paraId="7B528758" w14:textId="42B0588C"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152100</w:t>
            </w:r>
          </w:p>
        </w:tc>
        <w:tc>
          <w:tcPr>
            <w:tcW w:w="8933" w:type="dxa"/>
            <w:shd w:val="clear" w:color="auto" w:fill="auto"/>
            <w:vAlign w:val="center"/>
          </w:tcPr>
          <w:p w14:paraId="281F2B24" w14:textId="08216430" w:rsidR="003566FD" w:rsidRDefault="003566FD" w:rsidP="003566FD">
            <w:pPr>
              <w:rPr>
                <w:rFonts w:ascii="GHEA Grapalat" w:hAnsi="GHEA Grapalat" w:cs="Sylfaen"/>
                <w:sz w:val="20"/>
                <w:szCs w:val="20"/>
                <w:lang w:val="hy-AM"/>
              </w:rPr>
            </w:pPr>
            <w:r>
              <w:rPr>
                <w:rFonts w:ascii="GHEA Grapalat" w:hAnsi="GHEA Grapalat" w:cs="Sylfaen"/>
                <w:sz w:val="20"/>
                <w:szCs w:val="20"/>
              </w:rPr>
              <w:t>տրիմետազիդին</w:t>
            </w:r>
            <w:r>
              <w:rPr>
                <w:rFonts w:ascii="GHEA Grapalat" w:hAnsi="GHEA Grapalat"/>
                <w:sz w:val="20"/>
                <w:szCs w:val="20"/>
              </w:rPr>
              <w:t xml:space="preserve"> (</w:t>
            </w:r>
            <w:r>
              <w:rPr>
                <w:rFonts w:ascii="GHEA Grapalat" w:hAnsi="GHEA Grapalat" w:cs="Sylfaen"/>
                <w:sz w:val="20"/>
                <w:szCs w:val="20"/>
              </w:rPr>
              <w:t>տրիմետազիդինի</w:t>
            </w:r>
            <w:r>
              <w:rPr>
                <w:rFonts w:ascii="GHEA Grapalat" w:hAnsi="GHEA Grapalat"/>
                <w:sz w:val="20"/>
                <w:szCs w:val="20"/>
              </w:rPr>
              <w:t xml:space="preserve"> </w:t>
            </w:r>
            <w:r>
              <w:rPr>
                <w:rFonts w:ascii="GHEA Grapalat" w:hAnsi="GHEA Grapalat" w:cs="Sylfaen"/>
                <w:sz w:val="20"/>
                <w:szCs w:val="20"/>
              </w:rPr>
              <w:t>դիհիդրոքլորիդ</w:t>
            </w:r>
            <w:r>
              <w:rPr>
                <w:rFonts w:ascii="GHEA Grapalat" w:hAnsi="GHEA Grapalat"/>
                <w:sz w:val="20"/>
                <w:szCs w:val="20"/>
              </w:rPr>
              <w:t>) C01EB15</w:t>
            </w:r>
          </w:p>
        </w:tc>
      </w:tr>
      <w:tr w:rsidR="003566FD" w:rsidRPr="00CC2BAB" w14:paraId="3E8DC62E" w14:textId="77777777" w:rsidTr="00610BFF">
        <w:trPr>
          <w:trHeight w:val="323"/>
        </w:trPr>
        <w:tc>
          <w:tcPr>
            <w:tcW w:w="625" w:type="dxa"/>
            <w:shd w:val="clear" w:color="auto" w:fill="auto"/>
            <w:vAlign w:val="center"/>
          </w:tcPr>
          <w:p w14:paraId="3AD05C0B" w14:textId="34128932" w:rsidR="003566FD" w:rsidRDefault="003566FD" w:rsidP="003566FD">
            <w:pPr>
              <w:jc w:val="both"/>
              <w:rPr>
                <w:rFonts w:ascii="GHEA Grapalat" w:hAnsi="GHEA Grapalat" w:cs="Arial LatArm"/>
                <w:lang w:val="pt-BR"/>
              </w:rPr>
            </w:pPr>
            <w:r>
              <w:rPr>
                <w:rFonts w:ascii="GHEA Grapalat" w:hAnsi="GHEA Grapalat" w:cs="Arial LatArm"/>
                <w:lang w:val="pt-BR"/>
              </w:rPr>
              <w:t>42</w:t>
            </w:r>
          </w:p>
        </w:tc>
        <w:tc>
          <w:tcPr>
            <w:tcW w:w="1170" w:type="dxa"/>
            <w:shd w:val="clear" w:color="auto" w:fill="auto"/>
            <w:vAlign w:val="center"/>
          </w:tcPr>
          <w:p w14:paraId="6667EE61" w14:textId="0241D95E"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3420</w:t>
            </w:r>
          </w:p>
        </w:tc>
        <w:tc>
          <w:tcPr>
            <w:tcW w:w="8933" w:type="dxa"/>
            <w:shd w:val="clear" w:color="auto" w:fill="auto"/>
            <w:vAlign w:val="center"/>
          </w:tcPr>
          <w:p w14:paraId="3C30FE04" w14:textId="040D3878" w:rsidR="003566FD" w:rsidRDefault="003566FD" w:rsidP="003566FD">
            <w:pPr>
              <w:rPr>
                <w:rFonts w:ascii="GHEA Grapalat" w:hAnsi="GHEA Grapalat" w:cs="Sylfaen"/>
                <w:sz w:val="20"/>
                <w:szCs w:val="20"/>
                <w:lang w:val="hy-AM"/>
              </w:rPr>
            </w:pPr>
            <w:r>
              <w:rPr>
                <w:rFonts w:ascii="GHEA Grapalat" w:hAnsi="GHEA Grapalat" w:cs="Arial"/>
                <w:sz w:val="20"/>
                <w:szCs w:val="20"/>
                <w:lang w:val="ru-RU"/>
              </w:rPr>
              <w:t xml:space="preserve">կոֆեին նատրիումի բենզոատ N06BC01     </w:t>
            </w:r>
          </w:p>
        </w:tc>
      </w:tr>
      <w:tr w:rsidR="003566FD" w:rsidRPr="00CC2BAB" w14:paraId="23EE5113" w14:textId="77777777" w:rsidTr="00610BFF">
        <w:trPr>
          <w:trHeight w:val="323"/>
        </w:trPr>
        <w:tc>
          <w:tcPr>
            <w:tcW w:w="625" w:type="dxa"/>
            <w:shd w:val="clear" w:color="auto" w:fill="auto"/>
            <w:vAlign w:val="center"/>
          </w:tcPr>
          <w:p w14:paraId="219A66CA" w14:textId="46261C67" w:rsidR="003566FD" w:rsidRDefault="003566FD" w:rsidP="003566FD">
            <w:pPr>
              <w:jc w:val="both"/>
              <w:rPr>
                <w:rFonts w:ascii="GHEA Grapalat" w:hAnsi="GHEA Grapalat" w:cs="Arial LatArm"/>
                <w:lang w:val="pt-BR"/>
              </w:rPr>
            </w:pPr>
            <w:r>
              <w:rPr>
                <w:rFonts w:ascii="GHEA Grapalat" w:hAnsi="GHEA Grapalat" w:cs="Arial LatArm"/>
                <w:lang w:val="pt-BR"/>
              </w:rPr>
              <w:t>43</w:t>
            </w:r>
          </w:p>
        </w:tc>
        <w:tc>
          <w:tcPr>
            <w:tcW w:w="1170" w:type="dxa"/>
            <w:shd w:val="clear" w:color="auto" w:fill="auto"/>
            <w:vAlign w:val="center"/>
          </w:tcPr>
          <w:p w14:paraId="3B661A6A" w14:textId="333C8AD8"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28400</w:t>
            </w:r>
          </w:p>
        </w:tc>
        <w:tc>
          <w:tcPr>
            <w:tcW w:w="8933" w:type="dxa"/>
            <w:shd w:val="clear" w:color="auto" w:fill="auto"/>
            <w:vAlign w:val="center"/>
          </w:tcPr>
          <w:p w14:paraId="571035D7" w14:textId="0A3BFB76" w:rsidR="003566FD" w:rsidRDefault="003566FD" w:rsidP="003566FD">
            <w:pPr>
              <w:rPr>
                <w:rFonts w:ascii="GHEA Grapalat" w:hAnsi="GHEA Grapalat" w:cs="Sylfaen"/>
                <w:sz w:val="20"/>
                <w:szCs w:val="20"/>
                <w:lang w:val="hy-AM"/>
              </w:rPr>
            </w:pPr>
            <w:r w:rsidRPr="00F072C3">
              <w:rPr>
                <w:rFonts w:ascii="GHEA Grapalat" w:hAnsi="GHEA Grapalat"/>
                <w:sz w:val="20"/>
                <w:szCs w:val="20"/>
                <w:lang w:val="af-ZA"/>
              </w:rPr>
              <w:t>ասկորբինաթթու g01ad03</w:t>
            </w:r>
          </w:p>
        </w:tc>
      </w:tr>
      <w:tr w:rsidR="003566FD" w:rsidRPr="00CC2BAB" w14:paraId="10085427" w14:textId="77777777" w:rsidTr="00610BFF">
        <w:trPr>
          <w:trHeight w:val="323"/>
        </w:trPr>
        <w:tc>
          <w:tcPr>
            <w:tcW w:w="625" w:type="dxa"/>
            <w:shd w:val="clear" w:color="auto" w:fill="auto"/>
            <w:vAlign w:val="center"/>
          </w:tcPr>
          <w:p w14:paraId="132057DC" w14:textId="3F1C8212" w:rsidR="003566FD" w:rsidRDefault="003566FD" w:rsidP="003566FD">
            <w:pPr>
              <w:jc w:val="both"/>
              <w:rPr>
                <w:rFonts w:ascii="GHEA Grapalat" w:hAnsi="GHEA Grapalat" w:cs="Arial LatArm"/>
                <w:lang w:val="pt-BR"/>
              </w:rPr>
            </w:pPr>
            <w:r>
              <w:rPr>
                <w:rFonts w:ascii="GHEA Grapalat" w:hAnsi="GHEA Grapalat" w:cs="Arial LatArm"/>
              </w:rPr>
              <w:t>44</w:t>
            </w:r>
          </w:p>
        </w:tc>
        <w:tc>
          <w:tcPr>
            <w:tcW w:w="1170" w:type="dxa"/>
            <w:shd w:val="clear" w:color="auto" w:fill="auto"/>
            <w:vAlign w:val="center"/>
          </w:tcPr>
          <w:p w14:paraId="5AD749B1" w14:textId="34A753F1"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68550</w:t>
            </w:r>
          </w:p>
        </w:tc>
        <w:tc>
          <w:tcPr>
            <w:tcW w:w="8933" w:type="dxa"/>
            <w:shd w:val="clear" w:color="auto" w:fill="auto"/>
            <w:vAlign w:val="center"/>
          </w:tcPr>
          <w:p w14:paraId="1033030A" w14:textId="3A2A8342" w:rsidR="003566FD" w:rsidRDefault="003566FD" w:rsidP="003566FD">
            <w:pPr>
              <w:rPr>
                <w:rFonts w:ascii="GHEA Grapalat" w:hAnsi="GHEA Grapalat" w:cs="Sylfaen"/>
                <w:sz w:val="20"/>
                <w:szCs w:val="20"/>
                <w:lang w:val="hy-AM"/>
              </w:rPr>
            </w:pPr>
            <w:r w:rsidRPr="00F072C3">
              <w:rPr>
                <w:rFonts w:ascii="GHEA Grapalat" w:hAnsi="GHEA Grapalat"/>
                <w:sz w:val="20"/>
                <w:szCs w:val="20"/>
                <w:lang w:val="af-ZA"/>
              </w:rPr>
              <w:t>ասկորբինաթթու g01ad03</w:t>
            </w:r>
          </w:p>
        </w:tc>
      </w:tr>
      <w:tr w:rsidR="003566FD" w:rsidRPr="00CC2BAB" w14:paraId="5A5F6478" w14:textId="77777777" w:rsidTr="00610BFF">
        <w:trPr>
          <w:trHeight w:val="323"/>
        </w:trPr>
        <w:tc>
          <w:tcPr>
            <w:tcW w:w="625" w:type="dxa"/>
            <w:shd w:val="clear" w:color="auto" w:fill="auto"/>
            <w:vAlign w:val="center"/>
          </w:tcPr>
          <w:p w14:paraId="0F703404" w14:textId="43B6C089" w:rsidR="003566FD" w:rsidRDefault="003566FD" w:rsidP="003566FD">
            <w:pPr>
              <w:jc w:val="both"/>
              <w:rPr>
                <w:rFonts w:ascii="GHEA Grapalat" w:hAnsi="GHEA Grapalat" w:cs="Arial LatArm"/>
                <w:lang w:val="pt-BR"/>
              </w:rPr>
            </w:pPr>
            <w:r w:rsidRPr="00F93B28">
              <w:rPr>
                <w:rFonts w:ascii="GHEA Grapalat" w:hAnsi="GHEA Grapalat" w:cs="Arial LatArm"/>
              </w:rPr>
              <w:t>45</w:t>
            </w:r>
          </w:p>
        </w:tc>
        <w:tc>
          <w:tcPr>
            <w:tcW w:w="1170" w:type="dxa"/>
            <w:shd w:val="clear" w:color="auto" w:fill="auto"/>
            <w:vAlign w:val="center"/>
          </w:tcPr>
          <w:p w14:paraId="5E882577" w14:textId="124C1C5F"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7160</w:t>
            </w:r>
          </w:p>
        </w:tc>
        <w:tc>
          <w:tcPr>
            <w:tcW w:w="8933" w:type="dxa"/>
            <w:shd w:val="clear" w:color="auto" w:fill="auto"/>
            <w:vAlign w:val="center"/>
          </w:tcPr>
          <w:p w14:paraId="28121FEC" w14:textId="0BFA46F5" w:rsidR="003566FD" w:rsidRDefault="003566FD" w:rsidP="003566FD">
            <w:pPr>
              <w:rPr>
                <w:rFonts w:ascii="GHEA Grapalat" w:hAnsi="GHEA Grapalat" w:cs="Sylfaen"/>
                <w:sz w:val="20"/>
                <w:szCs w:val="20"/>
                <w:lang w:val="hy-AM"/>
              </w:rPr>
            </w:pPr>
            <w:r w:rsidRPr="00F072C3">
              <w:rPr>
                <w:rFonts w:ascii="GHEA Grapalat" w:hAnsi="GHEA Grapalat"/>
                <w:sz w:val="20"/>
                <w:szCs w:val="20"/>
              </w:rPr>
              <w:t>երկաթ պարունակող համակցություն b03a</w:t>
            </w:r>
          </w:p>
        </w:tc>
      </w:tr>
      <w:tr w:rsidR="003566FD" w:rsidRPr="00CC2BAB" w14:paraId="29F74881" w14:textId="77777777" w:rsidTr="00610BFF">
        <w:trPr>
          <w:trHeight w:val="323"/>
        </w:trPr>
        <w:tc>
          <w:tcPr>
            <w:tcW w:w="625" w:type="dxa"/>
            <w:shd w:val="clear" w:color="auto" w:fill="auto"/>
            <w:vAlign w:val="center"/>
          </w:tcPr>
          <w:p w14:paraId="57E41DD9" w14:textId="550512FF" w:rsidR="003566FD" w:rsidRDefault="003566FD" w:rsidP="003566FD">
            <w:pPr>
              <w:jc w:val="both"/>
              <w:rPr>
                <w:rFonts w:ascii="GHEA Grapalat" w:hAnsi="GHEA Grapalat" w:cs="Arial LatArm"/>
                <w:lang w:val="pt-BR"/>
              </w:rPr>
            </w:pPr>
            <w:r>
              <w:rPr>
                <w:rFonts w:ascii="GHEA Grapalat" w:hAnsi="GHEA Grapalat" w:cs="Arial LatArm"/>
              </w:rPr>
              <w:t>46</w:t>
            </w:r>
          </w:p>
        </w:tc>
        <w:tc>
          <w:tcPr>
            <w:tcW w:w="1170" w:type="dxa"/>
            <w:shd w:val="clear" w:color="auto" w:fill="auto"/>
            <w:vAlign w:val="center"/>
          </w:tcPr>
          <w:p w14:paraId="6559ED70" w14:textId="0CE9177F"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51840</w:t>
            </w:r>
          </w:p>
        </w:tc>
        <w:tc>
          <w:tcPr>
            <w:tcW w:w="8933" w:type="dxa"/>
            <w:shd w:val="clear" w:color="auto" w:fill="auto"/>
            <w:vAlign w:val="center"/>
          </w:tcPr>
          <w:p w14:paraId="45F6D933" w14:textId="1B80DF87" w:rsidR="003566FD" w:rsidRDefault="003566FD" w:rsidP="003566FD">
            <w:pPr>
              <w:rPr>
                <w:rFonts w:ascii="GHEA Grapalat" w:hAnsi="GHEA Grapalat" w:cs="Sylfaen"/>
                <w:sz w:val="20"/>
                <w:szCs w:val="20"/>
                <w:lang w:val="hy-AM"/>
              </w:rPr>
            </w:pPr>
            <w:r>
              <w:rPr>
                <w:rFonts w:ascii="GHEA Grapalat" w:hAnsi="GHEA Grapalat"/>
                <w:sz w:val="20"/>
                <w:szCs w:val="20"/>
                <w:lang w:val="hy-AM"/>
              </w:rPr>
              <w:t xml:space="preserve">Երկաթի աղ+ֆոլաթթու </w:t>
            </w:r>
            <w:r>
              <w:rPr>
                <w:rFonts w:ascii="GHEA Grapalat" w:hAnsi="GHEA Grapalat"/>
                <w:sz w:val="20"/>
                <w:szCs w:val="20"/>
              </w:rPr>
              <w:t>b03ad</w:t>
            </w:r>
          </w:p>
        </w:tc>
      </w:tr>
      <w:tr w:rsidR="003566FD" w:rsidRPr="00CC2BAB" w14:paraId="42085ED2" w14:textId="77777777" w:rsidTr="00610BFF">
        <w:trPr>
          <w:trHeight w:val="323"/>
        </w:trPr>
        <w:tc>
          <w:tcPr>
            <w:tcW w:w="625" w:type="dxa"/>
            <w:shd w:val="clear" w:color="auto" w:fill="auto"/>
            <w:vAlign w:val="center"/>
          </w:tcPr>
          <w:p w14:paraId="447F1B51" w14:textId="3EB6A890" w:rsidR="003566FD" w:rsidRDefault="003566FD" w:rsidP="003566FD">
            <w:pPr>
              <w:jc w:val="both"/>
              <w:rPr>
                <w:rFonts w:ascii="GHEA Grapalat" w:hAnsi="GHEA Grapalat" w:cs="Arial LatArm"/>
                <w:lang w:val="pt-BR"/>
              </w:rPr>
            </w:pPr>
            <w:r>
              <w:rPr>
                <w:rFonts w:ascii="GHEA Grapalat" w:hAnsi="GHEA Grapalat" w:cs="Arial LatArm"/>
              </w:rPr>
              <w:t>47</w:t>
            </w:r>
          </w:p>
        </w:tc>
        <w:tc>
          <w:tcPr>
            <w:tcW w:w="1170" w:type="dxa"/>
            <w:shd w:val="clear" w:color="auto" w:fill="auto"/>
            <w:vAlign w:val="center"/>
          </w:tcPr>
          <w:p w14:paraId="5B47BE2D" w14:textId="65371257"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39900</w:t>
            </w:r>
          </w:p>
        </w:tc>
        <w:tc>
          <w:tcPr>
            <w:tcW w:w="8933" w:type="dxa"/>
            <w:shd w:val="clear" w:color="auto" w:fill="auto"/>
            <w:vAlign w:val="center"/>
          </w:tcPr>
          <w:p w14:paraId="6A57B6B0" w14:textId="3A0BEC33" w:rsidR="003566FD" w:rsidRDefault="003566FD" w:rsidP="003566FD">
            <w:pPr>
              <w:rPr>
                <w:rFonts w:ascii="GHEA Grapalat" w:hAnsi="GHEA Grapalat" w:cs="Sylfaen"/>
                <w:sz w:val="20"/>
                <w:szCs w:val="20"/>
                <w:lang w:val="hy-AM"/>
              </w:rPr>
            </w:pPr>
            <w:r w:rsidRPr="001125D3">
              <w:rPr>
                <w:rFonts w:ascii="GHEA Grapalat" w:hAnsi="GHEA Grapalat"/>
                <w:sz w:val="20"/>
                <w:szCs w:val="20"/>
              </w:rPr>
              <w:t xml:space="preserve">բենդազոլ (բենդազոլի հիդրոքլորիդ) C04AX   </w:t>
            </w:r>
          </w:p>
        </w:tc>
      </w:tr>
      <w:tr w:rsidR="003566FD" w:rsidRPr="00CC2BAB" w14:paraId="79BA24DE" w14:textId="77777777" w:rsidTr="00610BFF">
        <w:trPr>
          <w:trHeight w:val="323"/>
        </w:trPr>
        <w:tc>
          <w:tcPr>
            <w:tcW w:w="625" w:type="dxa"/>
            <w:shd w:val="clear" w:color="auto" w:fill="auto"/>
            <w:vAlign w:val="center"/>
          </w:tcPr>
          <w:p w14:paraId="792EC35D" w14:textId="006D73AF" w:rsidR="003566FD" w:rsidRDefault="003566FD" w:rsidP="003566FD">
            <w:pPr>
              <w:jc w:val="both"/>
              <w:rPr>
                <w:rFonts w:ascii="GHEA Grapalat" w:hAnsi="GHEA Grapalat" w:cs="Arial LatArm"/>
                <w:lang w:val="pt-BR"/>
              </w:rPr>
            </w:pPr>
            <w:r>
              <w:rPr>
                <w:rFonts w:ascii="GHEA Grapalat" w:hAnsi="GHEA Grapalat" w:cs="Arial LatArm"/>
              </w:rPr>
              <w:t>48</w:t>
            </w:r>
          </w:p>
        </w:tc>
        <w:tc>
          <w:tcPr>
            <w:tcW w:w="1170" w:type="dxa"/>
            <w:shd w:val="clear" w:color="auto" w:fill="auto"/>
            <w:vAlign w:val="center"/>
          </w:tcPr>
          <w:p w14:paraId="1209C950" w14:textId="0CC77E15"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423600</w:t>
            </w:r>
          </w:p>
        </w:tc>
        <w:tc>
          <w:tcPr>
            <w:tcW w:w="8933" w:type="dxa"/>
            <w:shd w:val="clear" w:color="auto" w:fill="auto"/>
            <w:vAlign w:val="center"/>
          </w:tcPr>
          <w:p w14:paraId="1C7CC5BA" w14:textId="7671362B" w:rsidR="003566FD" w:rsidRDefault="003566FD" w:rsidP="003566FD">
            <w:pPr>
              <w:rPr>
                <w:rFonts w:ascii="GHEA Grapalat" w:hAnsi="GHEA Grapalat" w:cs="Sylfaen"/>
                <w:sz w:val="20"/>
                <w:szCs w:val="20"/>
                <w:lang w:val="hy-AM"/>
              </w:rPr>
            </w:pPr>
            <w:r>
              <w:rPr>
                <w:rFonts w:ascii="GHEA Grapalat" w:hAnsi="GHEA Grapalat"/>
                <w:sz w:val="20"/>
                <w:szCs w:val="20"/>
                <w:lang w:val="pt-BR"/>
              </w:rPr>
              <w:t>մօքսինիդին C02AC05</w:t>
            </w:r>
          </w:p>
        </w:tc>
      </w:tr>
      <w:tr w:rsidR="003566FD" w:rsidRPr="00CC2BAB" w14:paraId="07739A2E" w14:textId="77777777" w:rsidTr="00610BFF">
        <w:trPr>
          <w:trHeight w:val="323"/>
        </w:trPr>
        <w:tc>
          <w:tcPr>
            <w:tcW w:w="625" w:type="dxa"/>
            <w:shd w:val="clear" w:color="auto" w:fill="auto"/>
            <w:vAlign w:val="center"/>
          </w:tcPr>
          <w:p w14:paraId="5EC2327D" w14:textId="01FBAC1D" w:rsidR="003566FD" w:rsidRDefault="003566FD" w:rsidP="003566FD">
            <w:pPr>
              <w:jc w:val="both"/>
              <w:rPr>
                <w:rFonts w:ascii="GHEA Grapalat" w:hAnsi="GHEA Grapalat" w:cs="Arial LatArm"/>
                <w:lang w:val="pt-BR"/>
              </w:rPr>
            </w:pPr>
            <w:r>
              <w:rPr>
                <w:rFonts w:ascii="GHEA Grapalat" w:hAnsi="GHEA Grapalat" w:cs="Arial LatArm"/>
                <w:lang w:val="pt-BR"/>
              </w:rPr>
              <w:t>49</w:t>
            </w:r>
          </w:p>
        </w:tc>
        <w:tc>
          <w:tcPr>
            <w:tcW w:w="1170" w:type="dxa"/>
            <w:shd w:val="clear" w:color="auto" w:fill="auto"/>
            <w:vAlign w:val="center"/>
          </w:tcPr>
          <w:p w14:paraId="5B17C611" w14:textId="5C3CA360"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271800</w:t>
            </w:r>
          </w:p>
        </w:tc>
        <w:tc>
          <w:tcPr>
            <w:tcW w:w="8933" w:type="dxa"/>
            <w:shd w:val="clear" w:color="auto" w:fill="auto"/>
            <w:vAlign w:val="center"/>
          </w:tcPr>
          <w:p w14:paraId="3A166027" w14:textId="7038010F" w:rsidR="003566FD" w:rsidRDefault="003566FD" w:rsidP="003566FD">
            <w:pPr>
              <w:rPr>
                <w:rFonts w:ascii="GHEA Grapalat" w:hAnsi="GHEA Grapalat" w:cs="Sylfaen"/>
                <w:sz w:val="20"/>
                <w:szCs w:val="20"/>
                <w:lang w:val="hy-AM"/>
              </w:rPr>
            </w:pPr>
            <w:r>
              <w:rPr>
                <w:rFonts w:ascii="GHEA Grapalat" w:hAnsi="GHEA Grapalat"/>
                <w:sz w:val="20"/>
                <w:szCs w:val="20"/>
                <w:lang w:val="pt-BR"/>
              </w:rPr>
              <w:t>մօքսինիդին C02AC05</w:t>
            </w:r>
          </w:p>
        </w:tc>
      </w:tr>
      <w:tr w:rsidR="003566FD" w:rsidRPr="004960DE" w14:paraId="2A172C8C" w14:textId="77777777" w:rsidTr="00610BFF">
        <w:trPr>
          <w:trHeight w:val="323"/>
        </w:trPr>
        <w:tc>
          <w:tcPr>
            <w:tcW w:w="625" w:type="dxa"/>
            <w:shd w:val="clear" w:color="auto" w:fill="auto"/>
            <w:vAlign w:val="center"/>
          </w:tcPr>
          <w:p w14:paraId="424045D8" w14:textId="2F06761B" w:rsidR="003566FD" w:rsidRDefault="003566FD" w:rsidP="003566FD">
            <w:pPr>
              <w:jc w:val="both"/>
              <w:rPr>
                <w:rFonts w:ascii="GHEA Grapalat" w:hAnsi="GHEA Grapalat" w:cs="Arial LatArm"/>
                <w:lang w:val="pt-BR"/>
              </w:rPr>
            </w:pPr>
            <w:r>
              <w:rPr>
                <w:rFonts w:ascii="GHEA Grapalat" w:hAnsi="GHEA Grapalat" w:cs="Arial LatArm"/>
              </w:rPr>
              <w:t>50</w:t>
            </w:r>
          </w:p>
        </w:tc>
        <w:tc>
          <w:tcPr>
            <w:tcW w:w="1170" w:type="dxa"/>
            <w:shd w:val="clear" w:color="auto" w:fill="auto"/>
            <w:vAlign w:val="center"/>
          </w:tcPr>
          <w:p w14:paraId="36C451C7" w14:textId="1D54791C"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93600</w:t>
            </w:r>
          </w:p>
        </w:tc>
        <w:tc>
          <w:tcPr>
            <w:tcW w:w="8933" w:type="dxa"/>
            <w:shd w:val="clear" w:color="auto" w:fill="auto"/>
            <w:vAlign w:val="center"/>
          </w:tcPr>
          <w:p w14:paraId="2481FEC2" w14:textId="2F8D9CF4" w:rsidR="003566FD" w:rsidRDefault="003566FD" w:rsidP="003566FD">
            <w:pPr>
              <w:rPr>
                <w:rFonts w:ascii="GHEA Grapalat" w:hAnsi="GHEA Grapalat" w:cs="Sylfaen"/>
                <w:sz w:val="20"/>
                <w:szCs w:val="20"/>
                <w:lang w:val="hy-AM"/>
              </w:rPr>
            </w:pPr>
            <w:r>
              <w:rPr>
                <w:rFonts w:ascii="GHEA Grapalat" w:hAnsi="GHEA Grapalat"/>
                <w:sz w:val="20"/>
                <w:szCs w:val="20"/>
                <w:lang w:val="pt-BR"/>
              </w:rPr>
              <w:t xml:space="preserve">էնալապրիլ (էնալապրիլի մալեատ), հիդրոքլորթիազիդ </w:t>
            </w:r>
            <w:r w:rsidRPr="00887341">
              <w:rPr>
                <w:rFonts w:ascii="GHEA Grapalat" w:hAnsi="GHEA Grapalat"/>
                <w:sz w:val="20"/>
                <w:szCs w:val="20"/>
                <w:lang w:val="pt-BR"/>
              </w:rPr>
              <w:t>C09BA02</w:t>
            </w:r>
          </w:p>
        </w:tc>
      </w:tr>
      <w:tr w:rsidR="003566FD" w:rsidRPr="00CC2BAB" w14:paraId="7F62F155" w14:textId="77777777" w:rsidTr="00610BFF">
        <w:trPr>
          <w:trHeight w:val="323"/>
        </w:trPr>
        <w:tc>
          <w:tcPr>
            <w:tcW w:w="625" w:type="dxa"/>
            <w:shd w:val="clear" w:color="auto" w:fill="auto"/>
            <w:vAlign w:val="center"/>
          </w:tcPr>
          <w:p w14:paraId="09CCC8A9" w14:textId="25EDB72C" w:rsidR="003566FD" w:rsidRDefault="003566FD" w:rsidP="003566FD">
            <w:pPr>
              <w:jc w:val="both"/>
              <w:rPr>
                <w:rFonts w:ascii="GHEA Grapalat" w:hAnsi="GHEA Grapalat" w:cs="Arial LatArm"/>
                <w:lang w:val="pt-BR"/>
              </w:rPr>
            </w:pPr>
            <w:r>
              <w:rPr>
                <w:rFonts w:ascii="GHEA Grapalat" w:hAnsi="GHEA Grapalat" w:cs="Arial LatArm"/>
              </w:rPr>
              <w:t>51</w:t>
            </w:r>
          </w:p>
        </w:tc>
        <w:tc>
          <w:tcPr>
            <w:tcW w:w="1170" w:type="dxa"/>
            <w:shd w:val="clear" w:color="auto" w:fill="auto"/>
            <w:vAlign w:val="center"/>
          </w:tcPr>
          <w:p w14:paraId="103AABE0" w14:textId="4CB6FBD7"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15510</w:t>
            </w:r>
          </w:p>
        </w:tc>
        <w:tc>
          <w:tcPr>
            <w:tcW w:w="8933" w:type="dxa"/>
            <w:shd w:val="clear" w:color="auto" w:fill="auto"/>
            <w:vAlign w:val="center"/>
          </w:tcPr>
          <w:p w14:paraId="35E077DC" w14:textId="66CB03E5" w:rsidR="003566FD" w:rsidRDefault="003566FD" w:rsidP="003566FD">
            <w:pPr>
              <w:rPr>
                <w:rFonts w:ascii="GHEA Grapalat" w:hAnsi="GHEA Grapalat" w:cs="Sylfaen"/>
                <w:sz w:val="20"/>
                <w:szCs w:val="20"/>
                <w:lang w:val="hy-AM"/>
              </w:rPr>
            </w:pPr>
            <w:r w:rsidRPr="00C51D23">
              <w:rPr>
                <w:rFonts w:ascii="GHEA Grapalat" w:hAnsi="GHEA Grapalat" w:cs="Arial"/>
                <w:color w:val="000000"/>
                <w:sz w:val="20"/>
                <w:szCs w:val="20"/>
              </w:rPr>
              <w:t>ռամիպրիլ  C09AA02</w:t>
            </w:r>
          </w:p>
        </w:tc>
      </w:tr>
      <w:tr w:rsidR="003566FD" w:rsidRPr="00CC2BAB" w14:paraId="264E4D64" w14:textId="77777777" w:rsidTr="00610BFF">
        <w:trPr>
          <w:trHeight w:val="323"/>
        </w:trPr>
        <w:tc>
          <w:tcPr>
            <w:tcW w:w="625" w:type="dxa"/>
            <w:shd w:val="clear" w:color="auto" w:fill="auto"/>
            <w:vAlign w:val="center"/>
          </w:tcPr>
          <w:p w14:paraId="0D48D0BE" w14:textId="2B98D782" w:rsidR="003566FD" w:rsidRDefault="003566FD" w:rsidP="003566FD">
            <w:pPr>
              <w:jc w:val="both"/>
              <w:rPr>
                <w:rFonts w:ascii="GHEA Grapalat" w:hAnsi="GHEA Grapalat" w:cs="Arial LatArm"/>
                <w:lang w:val="pt-BR"/>
              </w:rPr>
            </w:pPr>
            <w:r>
              <w:rPr>
                <w:rFonts w:ascii="GHEA Grapalat" w:hAnsi="GHEA Grapalat" w:cs="Arial LatArm"/>
              </w:rPr>
              <w:t>52</w:t>
            </w:r>
          </w:p>
        </w:tc>
        <w:tc>
          <w:tcPr>
            <w:tcW w:w="1170" w:type="dxa"/>
            <w:shd w:val="clear" w:color="auto" w:fill="auto"/>
            <w:vAlign w:val="center"/>
          </w:tcPr>
          <w:p w14:paraId="3D7CB861" w14:textId="22E84AB0"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8340</w:t>
            </w:r>
          </w:p>
        </w:tc>
        <w:tc>
          <w:tcPr>
            <w:tcW w:w="8933" w:type="dxa"/>
            <w:shd w:val="clear" w:color="auto" w:fill="auto"/>
            <w:vAlign w:val="center"/>
          </w:tcPr>
          <w:p w14:paraId="74BA3348" w14:textId="15615E6E" w:rsidR="003566FD" w:rsidRDefault="003566FD" w:rsidP="003566FD">
            <w:pPr>
              <w:rPr>
                <w:rFonts w:ascii="GHEA Grapalat" w:hAnsi="GHEA Grapalat" w:cs="Sylfaen"/>
                <w:sz w:val="20"/>
                <w:szCs w:val="20"/>
                <w:lang w:val="hy-AM"/>
              </w:rPr>
            </w:pPr>
            <w:r w:rsidRPr="00BA58AF">
              <w:rPr>
                <w:rFonts w:ascii="GHEA Grapalat" w:hAnsi="GHEA Grapalat"/>
                <w:sz w:val="20"/>
                <w:szCs w:val="20"/>
              </w:rPr>
              <w:t>ինդապամիդ c03ba11</w:t>
            </w:r>
          </w:p>
        </w:tc>
      </w:tr>
      <w:tr w:rsidR="003566FD" w:rsidRPr="00CC2BAB" w14:paraId="1F2AFE0F" w14:textId="77777777" w:rsidTr="00610BFF">
        <w:trPr>
          <w:trHeight w:val="323"/>
        </w:trPr>
        <w:tc>
          <w:tcPr>
            <w:tcW w:w="625" w:type="dxa"/>
            <w:shd w:val="clear" w:color="auto" w:fill="auto"/>
            <w:vAlign w:val="center"/>
          </w:tcPr>
          <w:p w14:paraId="34368663" w14:textId="2190611F" w:rsidR="003566FD" w:rsidRDefault="003566FD" w:rsidP="003566FD">
            <w:pPr>
              <w:jc w:val="both"/>
              <w:rPr>
                <w:rFonts w:ascii="GHEA Grapalat" w:hAnsi="GHEA Grapalat" w:cs="Arial LatArm"/>
                <w:lang w:val="pt-BR"/>
              </w:rPr>
            </w:pPr>
            <w:r w:rsidRPr="00AA0BD3">
              <w:rPr>
                <w:rFonts w:ascii="GHEA Grapalat" w:hAnsi="GHEA Grapalat" w:cs="Arial LatArm"/>
                <w:lang w:val="pt-BR"/>
              </w:rPr>
              <w:t>53</w:t>
            </w:r>
          </w:p>
        </w:tc>
        <w:tc>
          <w:tcPr>
            <w:tcW w:w="1170" w:type="dxa"/>
            <w:shd w:val="clear" w:color="auto" w:fill="auto"/>
            <w:vAlign w:val="center"/>
          </w:tcPr>
          <w:p w14:paraId="2ACE4634" w14:textId="448604C6"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9240</w:t>
            </w:r>
          </w:p>
        </w:tc>
        <w:tc>
          <w:tcPr>
            <w:tcW w:w="8933" w:type="dxa"/>
            <w:shd w:val="clear" w:color="auto" w:fill="auto"/>
            <w:vAlign w:val="center"/>
          </w:tcPr>
          <w:p w14:paraId="4668023F" w14:textId="53706D90" w:rsidR="003566FD" w:rsidRDefault="003566FD" w:rsidP="003566FD">
            <w:pPr>
              <w:rPr>
                <w:rFonts w:ascii="GHEA Grapalat" w:hAnsi="GHEA Grapalat" w:cs="Sylfaen"/>
                <w:sz w:val="20"/>
                <w:szCs w:val="20"/>
                <w:lang w:val="hy-AM"/>
              </w:rPr>
            </w:pPr>
            <w:r w:rsidRPr="00F23510">
              <w:rPr>
                <w:rFonts w:ascii="GHEA Grapalat" w:hAnsi="GHEA Grapalat" w:cs="Sylfaen"/>
                <w:sz w:val="20"/>
                <w:szCs w:val="20"/>
                <w:lang w:val="hy-AM"/>
              </w:rPr>
              <w:t>կարվեդիլոլ c07ag02</w:t>
            </w:r>
          </w:p>
        </w:tc>
      </w:tr>
      <w:tr w:rsidR="003566FD" w:rsidRPr="00CC2BAB" w14:paraId="7C8F9023" w14:textId="77777777" w:rsidTr="00610BFF">
        <w:trPr>
          <w:trHeight w:val="323"/>
        </w:trPr>
        <w:tc>
          <w:tcPr>
            <w:tcW w:w="625" w:type="dxa"/>
            <w:shd w:val="clear" w:color="auto" w:fill="auto"/>
            <w:vAlign w:val="center"/>
          </w:tcPr>
          <w:p w14:paraId="2DFFE23C" w14:textId="3AEA97A6" w:rsidR="003566FD" w:rsidRDefault="003566FD" w:rsidP="003566FD">
            <w:pPr>
              <w:jc w:val="both"/>
              <w:rPr>
                <w:rFonts w:ascii="GHEA Grapalat" w:hAnsi="GHEA Grapalat" w:cs="Arial LatArm"/>
                <w:lang w:val="pt-BR"/>
              </w:rPr>
            </w:pPr>
            <w:r>
              <w:rPr>
                <w:rFonts w:ascii="GHEA Grapalat" w:hAnsi="GHEA Grapalat" w:cs="Arial LatArm"/>
                <w:lang w:val="pt-BR"/>
              </w:rPr>
              <w:t>54</w:t>
            </w:r>
          </w:p>
        </w:tc>
        <w:tc>
          <w:tcPr>
            <w:tcW w:w="1170" w:type="dxa"/>
            <w:shd w:val="clear" w:color="auto" w:fill="auto"/>
            <w:vAlign w:val="center"/>
          </w:tcPr>
          <w:p w14:paraId="4C96D816" w14:textId="6471FAAA" w:rsidR="003566FD" w:rsidRDefault="003566FD" w:rsidP="003566FD">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253960</w:t>
            </w:r>
          </w:p>
        </w:tc>
        <w:tc>
          <w:tcPr>
            <w:tcW w:w="8933" w:type="dxa"/>
            <w:shd w:val="clear" w:color="auto" w:fill="auto"/>
            <w:vAlign w:val="center"/>
          </w:tcPr>
          <w:p w14:paraId="51EC97FC" w14:textId="1B2811B8" w:rsidR="003566FD" w:rsidRDefault="003566FD" w:rsidP="003566FD">
            <w:pPr>
              <w:rPr>
                <w:rFonts w:ascii="GHEA Grapalat" w:hAnsi="GHEA Grapalat" w:cs="Sylfaen"/>
                <w:sz w:val="20"/>
                <w:szCs w:val="20"/>
                <w:lang w:val="hy-AM"/>
              </w:rPr>
            </w:pPr>
            <w:r>
              <w:rPr>
                <w:rFonts w:ascii="GHEA Grapalat" w:hAnsi="GHEA Grapalat" w:cs="Sylfaen"/>
                <w:sz w:val="20"/>
                <w:szCs w:val="20"/>
                <w:lang w:val="hy-AM"/>
              </w:rPr>
              <w:t>վալսարտան</w:t>
            </w:r>
          </w:p>
        </w:tc>
      </w:tr>
      <w:tr w:rsidR="003566FD" w:rsidRPr="00CC2BAB" w14:paraId="0EE3729A" w14:textId="77777777" w:rsidTr="00610BFF">
        <w:trPr>
          <w:trHeight w:val="323"/>
        </w:trPr>
        <w:tc>
          <w:tcPr>
            <w:tcW w:w="625" w:type="dxa"/>
            <w:shd w:val="clear" w:color="auto" w:fill="auto"/>
            <w:vAlign w:val="center"/>
          </w:tcPr>
          <w:p w14:paraId="7A248A78" w14:textId="54C89209" w:rsidR="003566FD" w:rsidRDefault="003566FD" w:rsidP="003566FD">
            <w:pPr>
              <w:jc w:val="both"/>
              <w:rPr>
                <w:rFonts w:ascii="GHEA Grapalat" w:hAnsi="GHEA Grapalat" w:cs="Arial LatArm"/>
                <w:lang w:val="pt-BR"/>
              </w:rPr>
            </w:pPr>
            <w:r w:rsidRPr="000755C2">
              <w:rPr>
                <w:rFonts w:ascii="GHEA Grapalat" w:hAnsi="GHEA Grapalat" w:cs="Arial LatArm"/>
                <w:lang w:val="pt-BR"/>
              </w:rPr>
              <w:t>55</w:t>
            </w:r>
          </w:p>
        </w:tc>
        <w:tc>
          <w:tcPr>
            <w:tcW w:w="1170" w:type="dxa"/>
            <w:shd w:val="clear" w:color="auto" w:fill="auto"/>
            <w:vAlign w:val="center"/>
          </w:tcPr>
          <w:p w14:paraId="66E1151A" w14:textId="03AA4AB1"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15450</w:t>
            </w:r>
          </w:p>
        </w:tc>
        <w:tc>
          <w:tcPr>
            <w:tcW w:w="8933" w:type="dxa"/>
            <w:shd w:val="clear" w:color="auto" w:fill="auto"/>
            <w:vAlign w:val="center"/>
          </w:tcPr>
          <w:p w14:paraId="63F37BDB" w14:textId="6B3C829A" w:rsidR="003566FD" w:rsidRDefault="003566FD" w:rsidP="003566FD">
            <w:pPr>
              <w:rPr>
                <w:rFonts w:ascii="GHEA Grapalat" w:hAnsi="GHEA Grapalat" w:cs="Sylfaen"/>
                <w:sz w:val="20"/>
                <w:szCs w:val="20"/>
                <w:lang w:val="hy-AM"/>
              </w:rPr>
            </w:pPr>
            <w:r>
              <w:rPr>
                <w:rFonts w:ascii="GHEA Grapalat" w:hAnsi="GHEA Grapalat"/>
                <w:sz w:val="20"/>
                <w:szCs w:val="20"/>
                <w:lang w:val="hy-AM"/>
              </w:rPr>
              <w:t xml:space="preserve">տետրացիկլին </w:t>
            </w:r>
            <w:r w:rsidRPr="00DC402C">
              <w:rPr>
                <w:rFonts w:ascii="GHEA Grapalat" w:hAnsi="GHEA Grapalat"/>
                <w:sz w:val="20"/>
                <w:szCs w:val="20"/>
                <w:lang w:val="hy-AM"/>
              </w:rPr>
              <w:t>a01ab13, d06aa04, j01aa07, s01aa09, s02aa08, s03aa0</w:t>
            </w:r>
            <w:r>
              <w:rPr>
                <w:rFonts w:ascii="GHEA Grapalat" w:hAnsi="GHEA Grapalat"/>
                <w:sz w:val="20"/>
                <w:szCs w:val="20"/>
                <w:lang w:val="hy-AM"/>
              </w:rPr>
              <w:t>2</w:t>
            </w:r>
          </w:p>
        </w:tc>
      </w:tr>
      <w:tr w:rsidR="003566FD" w:rsidRPr="00CC2BAB" w14:paraId="41F1EB19" w14:textId="77777777" w:rsidTr="00610BFF">
        <w:trPr>
          <w:trHeight w:val="323"/>
        </w:trPr>
        <w:tc>
          <w:tcPr>
            <w:tcW w:w="625" w:type="dxa"/>
            <w:shd w:val="clear" w:color="auto" w:fill="auto"/>
            <w:vAlign w:val="center"/>
          </w:tcPr>
          <w:p w14:paraId="20E3D18D" w14:textId="2D973372" w:rsidR="003566FD" w:rsidRDefault="003566FD" w:rsidP="003566FD">
            <w:pPr>
              <w:jc w:val="both"/>
              <w:rPr>
                <w:rFonts w:ascii="GHEA Grapalat" w:hAnsi="GHEA Grapalat" w:cs="Arial LatArm"/>
                <w:lang w:val="pt-BR"/>
              </w:rPr>
            </w:pPr>
            <w:r>
              <w:rPr>
                <w:rFonts w:ascii="GHEA Grapalat" w:hAnsi="GHEA Grapalat" w:cs="Arial LatArm"/>
                <w:lang w:val="pt-BR"/>
              </w:rPr>
              <w:t>56</w:t>
            </w:r>
          </w:p>
        </w:tc>
        <w:tc>
          <w:tcPr>
            <w:tcW w:w="1170" w:type="dxa"/>
            <w:shd w:val="clear" w:color="auto" w:fill="auto"/>
            <w:vAlign w:val="center"/>
          </w:tcPr>
          <w:p w14:paraId="5EEAD51A" w14:textId="3700103D"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15000</w:t>
            </w:r>
          </w:p>
        </w:tc>
        <w:tc>
          <w:tcPr>
            <w:tcW w:w="8933" w:type="dxa"/>
            <w:shd w:val="clear" w:color="auto" w:fill="auto"/>
            <w:vAlign w:val="center"/>
          </w:tcPr>
          <w:p w14:paraId="71FE4033" w14:textId="0B6B4815" w:rsidR="003566FD" w:rsidRDefault="003566FD" w:rsidP="003566FD">
            <w:pPr>
              <w:rPr>
                <w:rFonts w:ascii="GHEA Grapalat" w:hAnsi="GHEA Grapalat" w:cs="Sylfaen"/>
                <w:sz w:val="20"/>
                <w:szCs w:val="20"/>
                <w:lang w:val="hy-AM"/>
              </w:rPr>
            </w:pPr>
            <w:r>
              <w:rPr>
                <w:rFonts w:ascii="GHEA Grapalat" w:hAnsi="GHEA Grapalat"/>
                <w:sz w:val="20"/>
                <w:szCs w:val="20"/>
                <w:lang w:val="hy-AM"/>
              </w:rPr>
              <w:t xml:space="preserve">տետրացիկլին </w:t>
            </w:r>
            <w:r w:rsidRPr="00DC402C">
              <w:rPr>
                <w:rFonts w:ascii="GHEA Grapalat" w:hAnsi="GHEA Grapalat"/>
                <w:sz w:val="20"/>
                <w:szCs w:val="20"/>
                <w:lang w:val="hy-AM"/>
              </w:rPr>
              <w:t>a01ab13, d06aa04, j01aa07, s01aa09, s02aa08, s03aa0</w:t>
            </w:r>
            <w:r>
              <w:rPr>
                <w:rFonts w:ascii="GHEA Grapalat" w:hAnsi="GHEA Grapalat"/>
                <w:sz w:val="20"/>
                <w:szCs w:val="20"/>
                <w:lang w:val="hy-AM"/>
              </w:rPr>
              <w:t>2</w:t>
            </w:r>
          </w:p>
        </w:tc>
      </w:tr>
      <w:tr w:rsidR="003566FD" w:rsidRPr="00CC2BAB" w14:paraId="106AD05C" w14:textId="77777777" w:rsidTr="00610BFF">
        <w:trPr>
          <w:trHeight w:val="323"/>
        </w:trPr>
        <w:tc>
          <w:tcPr>
            <w:tcW w:w="625" w:type="dxa"/>
            <w:shd w:val="clear" w:color="auto" w:fill="auto"/>
            <w:vAlign w:val="center"/>
          </w:tcPr>
          <w:p w14:paraId="09069439" w14:textId="1C9D5D87" w:rsidR="003566FD" w:rsidRDefault="003566FD" w:rsidP="003566FD">
            <w:pPr>
              <w:jc w:val="both"/>
              <w:rPr>
                <w:rFonts w:ascii="GHEA Grapalat" w:hAnsi="GHEA Grapalat" w:cs="Arial LatArm"/>
                <w:lang w:val="pt-BR"/>
              </w:rPr>
            </w:pPr>
            <w:r>
              <w:rPr>
                <w:rFonts w:ascii="GHEA Grapalat" w:hAnsi="GHEA Grapalat" w:cs="Arial LatArm"/>
              </w:rPr>
              <w:t>57</w:t>
            </w:r>
          </w:p>
        </w:tc>
        <w:tc>
          <w:tcPr>
            <w:tcW w:w="1170" w:type="dxa"/>
            <w:shd w:val="clear" w:color="auto" w:fill="auto"/>
            <w:vAlign w:val="center"/>
          </w:tcPr>
          <w:p w14:paraId="5C7107F3" w14:textId="187BC6E2"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106600</w:t>
            </w:r>
          </w:p>
        </w:tc>
        <w:tc>
          <w:tcPr>
            <w:tcW w:w="8933" w:type="dxa"/>
            <w:shd w:val="clear" w:color="auto" w:fill="auto"/>
            <w:vAlign w:val="center"/>
          </w:tcPr>
          <w:p w14:paraId="2DB9041A" w14:textId="77777777" w:rsidR="003566FD" w:rsidRPr="00B94CF1" w:rsidRDefault="003566FD" w:rsidP="003566FD">
            <w:pPr>
              <w:rPr>
                <w:rFonts w:ascii="GHEA Grapalat" w:hAnsi="GHEA Grapalat" w:cs="Arial"/>
                <w:sz w:val="20"/>
                <w:szCs w:val="20"/>
              </w:rPr>
            </w:pPr>
            <w:r w:rsidRPr="00B94CF1">
              <w:rPr>
                <w:rFonts w:ascii="GHEA Grapalat" w:hAnsi="GHEA Grapalat" w:cs="Arial"/>
                <w:sz w:val="20"/>
                <w:szCs w:val="20"/>
              </w:rPr>
              <w:t>բետամեթազոն</w:t>
            </w:r>
            <w:r w:rsidRPr="00A52DD2">
              <w:rPr>
                <w:rFonts w:ascii="GHEA Grapalat" w:hAnsi="GHEA Grapalat" w:cs="Arial"/>
                <w:sz w:val="20"/>
                <w:szCs w:val="20"/>
                <w:lang w:val="pt-BR"/>
              </w:rPr>
              <w:t xml:space="preserve">  a07ea04, c05aa05</w:t>
            </w:r>
            <w:r w:rsidRPr="00B94CF1">
              <w:rPr>
                <w:rFonts w:ascii="GHEA Grapalat" w:hAnsi="GHEA Grapalat" w:cs="Arial"/>
                <w:sz w:val="20"/>
                <w:szCs w:val="20"/>
              </w:rPr>
              <w:t>, d07ac01, d07xc01,</w:t>
            </w:r>
          </w:p>
          <w:p w14:paraId="774AECC9" w14:textId="2DDF354F" w:rsidR="003566FD" w:rsidRDefault="003566FD" w:rsidP="003566FD">
            <w:pPr>
              <w:rPr>
                <w:rFonts w:ascii="GHEA Grapalat" w:hAnsi="GHEA Grapalat" w:cs="Sylfaen"/>
                <w:sz w:val="20"/>
                <w:szCs w:val="20"/>
                <w:lang w:val="hy-AM"/>
              </w:rPr>
            </w:pPr>
            <w:r w:rsidRPr="00B94CF1">
              <w:rPr>
                <w:rFonts w:ascii="GHEA Grapalat" w:hAnsi="GHEA Grapalat" w:cs="Arial"/>
                <w:sz w:val="20"/>
                <w:szCs w:val="20"/>
              </w:rPr>
              <w:t xml:space="preserve"> h02ab01, r01ad06, r03ba04, s01ba06, s01cb04, s02ba07, s03ba03</w:t>
            </w:r>
          </w:p>
        </w:tc>
      </w:tr>
      <w:tr w:rsidR="003566FD" w:rsidRPr="00CC2BAB" w14:paraId="53321601" w14:textId="77777777" w:rsidTr="00610BFF">
        <w:trPr>
          <w:trHeight w:val="323"/>
        </w:trPr>
        <w:tc>
          <w:tcPr>
            <w:tcW w:w="625" w:type="dxa"/>
            <w:shd w:val="clear" w:color="auto" w:fill="auto"/>
            <w:vAlign w:val="center"/>
          </w:tcPr>
          <w:p w14:paraId="5A15C7F3" w14:textId="5C19D7F6" w:rsidR="003566FD" w:rsidRDefault="003566FD" w:rsidP="003566FD">
            <w:pPr>
              <w:jc w:val="both"/>
              <w:rPr>
                <w:rFonts w:ascii="GHEA Grapalat" w:hAnsi="GHEA Grapalat" w:cs="Arial LatArm"/>
                <w:lang w:val="pt-BR"/>
              </w:rPr>
            </w:pPr>
            <w:r>
              <w:rPr>
                <w:rFonts w:ascii="GHEA Grapalat" w:hAnsi="GHEA Grapalat" w:cs="Arial LatArm"/>
                <w:lang w:val="pt-BR"/>
              </w:rPr>
              <w:t>58</w:t>
            </w:r>
          </w:p>
        </w:tc>
        <w:tc>
          <w:tcPr>
            <w:tcW w:w="1170" w:type="dxa"/>
            <w:shd w:val="clear" w:color="auto" w:fill="auto"/>
            <w:vAlign w:val="center"/>
          </w:tcPr>
          <w:p w14:paraId="10A4A765" w14:textId="5F8993F5"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47800</w:t>
            </w:r>
          </w:p>
        </w:tc>
        <w:tc>
          <w:tcPr>
            <w:tcW w:w="8933" w:type="dxa"/>
            <w:shd w:val="clear" w:color="auto" w:fill="auto"/>
            <w:vAlign w:val="center"/>
          </w:tcPr>
          <w:p w14:paraId="670CE5B3" w14:textId="77777777" w:rsidR="003566FD" w:rsidRPr="00B94CF1" w:rsidRDefault="003566FD" w:rsidP="003566FD">
            <w:pPr>
              <w:rPr>
                <w:rFonts w:ascii="GHEA Grapalat" w:hAnsi="GHEA Grapalat" w:cs="Arial"/>
                <w:sz w:val="20"/>
                <w:szCs w:val="20"/>
              </w:rPr>
            </w:pPr>
            <w:r w:rsidRPr="00B94CF1">
              <w:rPr>
                <w:rFonts w:ascii="GHEA Grapalat" w:hAnsi="GHEA Grapalat" w:cs="Arial"/>
                <w:sz w:val="20"/>
                <w:szCs w:val="20"/>
              </w:rPr>
              <w:t>բետամեթազոն</w:t>
            </w:r>
            <w:r w:rsidRPr="00A52DD2">
              <w:rPr>
                <w:rFonts w:ascii="GHEA Grapalat" w:hAnsi="GHEA Grapalat" w:cs="Arial"/>
                <w:sz w:val="20"/>
                <w:szCs w:val="20"/>
                <w:lang w:val="pt-BR"/>
              </w:rPr>
              <w:t xml:space="preserve">  a07ea04, c05aa05</w:t>
            </w:r>
            <w:r w:rsidRPr="00B94CF1">
              <w:rPr>
                <w:rFonts w:ascii="GHEA Grapalat" w:hAnsi="GHEA Grapalat" w:cs="Arial"/>
                <w:sz w:val="20"/>
                <w:szCs w:val="20"/>
              </w:rPr>
              <w:t>, d07ac01, d07xc01,</w:t>
            </w:r>
          </w:p>
          <w:p w14:paraId="17B699AC" w14:textId="74D4E13C" w:rsidR="003566FD" w:rsidRDefault="003566FD" w:rsidP="003566FD">
            <w:pPr>
              <w:rPr>
                <w:rFonts w:ascii="GHEA Grapalat" w:hAnsi="GHEA Grapalat" w:cs="Sylfaen"/>
                <w:sz w:val="20"/>
                <w:szCs w:val="20"/>
                <w:lang w:val="hy-AM"/>
              </w:rPr>
            </w:pPr>
            <w:r w:rsidRPr="00B94CF1">
              <w:rPr>
                <w:rFonts w:ascii="GHEA Grapalat" w:hAnsi="GHEA Grapalat" w:cs="Arial"/>
                <w:sz w:val="20"/>
                <w:szCs w:val="20"/>
              </w:rPr>
              <w:t xml:space="preserve"> h02ab01, r01ad06, r03ba04, s01ba06, s01cb04, s02ba07, s03ba03</w:t>
            </w:r>
          </w:p>
        </w:tc>
      </w:tr>
      <w:tr w:rsidR="003566FD" w:rsidRPr="00CC2BAB" w14:paraId="2CA74177" w14:textId="77777777" w:rsidTr="00610BFF">
        <w:trPr>
          <w:trHeight w:val="323"/>
        </w:trPr>
        <w:tc>
          <w:tcPr>
            <w:tcW w:w="625" w:type="dxa"/>
            <w:shd w:val="clear" w:color="auto" w:fill="auto"/>
            <w:vAlign w:val="center"/>
          </w:tcPr>
          <w:p w14:paraId="10310C3D" w14:textId="667EE2FD" w:rsidR="003566FD" w:rsidRDefault="003566FD" w:rsidP="003566FD">
            <w:pPr>
              <w:jc w:val="both"/>
              <w:rPr>
                <w:rFonts w:ascii="GHEA Grapalat" w:hAnsi="GHEA Grapalat" w:cs="Arial LatArm"/>
                <w:lang w:val="pt-BR"/>
              </w:rPr>
            </w:pPr>
            <w:r>
              <w:rPr>
                <w:rFonts w:ascii="GHEA Grapalat" w:hAnsi="GHEA Grapalat" w:cs="Arial LatArm"/>
                <w:lang w:val="pt-BR"/>
              </w:rPr>
              <w:t>59</w:t>
            </w:r>
          </w:p>
        </w:tc>
        <w:tc>
          <w:tcPr>
            <w:tcW w:w="1170" w:type="dxa"/>
            <w:shd w:val="clear" w:color="auto" w:fill="auto"/>
            <w:vAlign w:val="center"/>
          </w:tcPr>
          <w:p w14:paraId="44AF35F5" w14:textId="3BFDFF43"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63400</w:t>
            </w:r>
          </w:p>
        </w:tc>
        <w:tc>
          <w:tcPr>
            <w:tcW w:w="8933" w:type="dxa"/>
            <w:shd w:val="clear" w:color="auto" w:fill="auto"/>
            <w:vAlign w:val="center"/>
          </w:tcPr>
          <w:p w14:paraId="25D1B981" w14:textId="77777777" w:rsidR="003566FD" w:rsidRPr="00B94CF1" w:rsidRDefault="003566FD" w:rsidP="003566FD">
            <w:pPr>
              <w:rPr>
                <w:rFonts w:ascii="GHEA Grapalat" w:hAnsi="GHEA Grapalat" w:cs="Arial"/>
                <w:sz w:val="20"/>
                <w:szCs w:val="20"/>
              </w:rPr>
            </w:pPr>
            <w:r w:rsidRPr="00B94CF1">
              <w:rPr>
                <w:rFonts w:ascii="GHEA Grapalat" w:hAnsi="GHEA Grapalat" w:cs="Arial"/>
                <w:sz w:val="20"/>
                <w:szCs w:val="20"/>
              </w:rPr>
              <w:t>բետամեթազոն</w:t>
            </w:r>
            <w:r w:rsidRPr="00A52DD2">
              <w:rPr>
                <w:rFonts w:ascii="GHEA Grapalat" w:hAnsi="GHEA Grapalat" w:cs="Arial"/>
                <w:sz w:val="20"/>
                <w:szCs w:val="20"/>
                <w:lang w:val="pt-BR"/>
              </w:rPr>
              <w:t xml:space="preserve">  a07ea04, c05aa05</w:t>
            </w:r>
            <w:r w:rsidRPr="00B94CF1">
              <w:rPr>
                <w:rFonts w:ascii="GHEA Grapalat" w:hAnsi="GHEA Grapalat" w:cs="Arial"/>
                <w:sz w:val="20"/>
                <w:szCs w:val="20"/>
              </w:rPr>
              <w:t>, d07ac01, d07xc01,</w:t>
            </w:r>
          </w:p>
          <w:p w14:paraId="10B5E1E1" w14:textId="79C64355" w:rsidR="003566FD" w:rsidRDefault="003566FD" w:rsidP="003566FD">
            <w:pPr>
              <w:rPr>
                <w:rFonts w:ascii="GHEA Grapalat" w:hAnsi="GHEA Grapalat" w:cs="Sylfaen"/>
                <w:sz w:val="20"/>
                <w:szCs w:val="20"/>
                <w:lang w:val="hy-AM"/>
              </w:rPr>
            </w:pPr>
            <w:r w:rsidRPr="00B94CF1">
              <w:rPr>
                <w:rFonts w:ascii="GHEA Grapalat" w:hAnsi="GHEA Grapalat" w:cs="Arial"/>
                <w:sz w:val="20"/>
                <w:szCs w:val="20"/>
              </w:rPr>
              <w:t xml:space="preserve"> h02ab01, r01ad06, r03ba04, s01ba06, s01cb04, s02ba07, s03ba03</w:t>
            </w:r>
          </w:p>
        </w:tc>
      </w:tr>
      <w:tr w:rsidR="003566FD" w:rsidRPr="00CC2BAB" w14:paraId="0F41067A" w14:textId="77777777" w:rsidTr="00610BFF">
        <w:trPr>
          <w:trHeight w:val="323"/>
        </w:trPr>
        <w:tc>
          <w:tcPr>
            <w:tcW w:w="625" w:type="dxa"/>
            <w:shd w:val="clear" w:color="auto" w:fill="auto"/>
            <w:vAlign w:val="center"/>
          </w:tcPr>
          <w:p w14:paraId="174386AB" w14:textId="2CD6EFF5" w:rsidR="003566FD" w:rsidRDefault="003566FD" w:rsidP="003566FD">
            <w:pPr>
              <w:jc w:val="both"/>
              <w:rPr>
                <w:rFonts w:ascii="GHEA Grapalat" w:hAnsi="GHEA Grapalat" w:cs="Arial LatArm"/>
                <w:lang w:val="pt-BR"/>
              </w:rPr>
            </w:pPr>
            <w:r>
              <w:rPr>
                <w:rFonts w:ascii="GHEA Grapalat" w:hAnsi="GHEA Grapalat" w:cs="Arial LatArm"/>
                <w:lang w:val="pt-BR"/>
              </w:rPr>
              <w:t>60</w:t>
            </w:r>
          </w:p>
        </w:tc>
        <w:tc>
          <w:tcPr>
            <w:tcW w:w="1170" w:type="dxa"/>
            <w:shd w:val="clear" w:color="auto" w:fill="auto"/>
            <w:vAlign w:val="center"/>
          </w:tcPr>
          <w:p w14:paraId="14920772" w14:textId="1A367E57"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240000</w:t>
            </w:r>
          </w:p>
        </w:tc>
        <w:tc>
          <w:tcPr>
            <w:tcW w:w="8933" w:type="dxa"/>
            <w:shd w:val="clear" w:color="auto" w:fill="auto"/>
            <w:vAlign w:val="center"/>
          </w:tcPr>
          <w:p w14:paraId="4611F9EE" w14:textId="77777777" w:rsidR="003566FD" w:rsidRPr="00FB0BDF" w:rsidRDefault="003566FD" w:rsidP="003566FD">
            <w:pPr>
              <w:rPr>
                <w:rFonts w:ascii="GHEA Grapalat" w:hAnsi="GHEA Grapalat"/>
                <w:sz w:val="20"/>
                <w:szCs w:val="20"/>
                <w:lang w:val="pt-BR"/>
              </w:rPr>
            </w:pPr>
            <w:r w:rsidRPr="00FB0BDF">
              <w:rPr>
                <w:rFonts w:ascii="GHEA Grapalat" w:hAnsi="GHEA Grapalat"/>
                <w:sz w:val="20"/>
                <w:szCs w:val="20"/>
                <w:lang w:val="pt-BR"/>
              </w:rPr>
              <w:t>պովիդոն յոդ d08ag02, d09aa09, d11ac06,</w:t>
            </w:r>
          </w:p>
          <w:p w14:paraId="4134522B" w14:textId="3AAE0896" w:rsidR="003566FD" w:rsidRDefault="003566FD" w:rsidP="003566FD">
            <w:pPr>
              <w:rPr>
                <w:rFonts w:ascii="GHEA Grapalat" w:hAnsi="GHEA Grapalat" w:cs="Sylfaen"/>
                <w:sz w:val="20"/>
                <w:szCs w:val="20"/>
                <w:lang w:val="hy-AM"/>
              </w:rPr>
            </w:pPr>
            <w:r w:rsidRPr="00FB0BDF">
              <w:rPr>
                <w:rFonts w:ascii="GHEA Grapalat" w:hAnsi="GHEA Grapalat"/>
                <w:sz w:val="20"/>
                <w:szCs w:val="20"/>
                <w:lang w:val="pt-BR"/>
              </w:rPr>
              <w:t xml:space="preserve"> g01ax11, r02aa15, s01ax18</w:t>
            </w:r>
          </w:p>
        </w:tc>
      </w:tr>
      <w:tr w:rsidR="003566FD" w:rsidRPr="00CC2BAB" w14:paraId="0B69117C" w14:textId="77777777" w:rsidTr="00610BFF">
        <w:trPr>
          <w:trHeight w:val="323"/>
        </w:trPr>
        <w:tc>
          <w:tcPr>
            <w:tcW w:w="625" w:type="dxa"/>
            <w:shd w:val="clear" w:color="auto" w:fill="auto"/>
            <w:vAlign w:val="center"/>
          </w:tcPr>
          <w:p w14:paraId="3155BE62" w14:textId="4CC060FF" w:rsidR="003566FD" w:rsidRDefault="003566FD" w:rsidP="003566FD">
            <w:pPr>
              <w:jc w:val="both"/>
              <w:rPr>
                <w:rFonts w:ascii="GHEA Grapalat" w:hAnsi="GHEA Grapalat" w:cs="Arial LatArm"/>
                <w:lang w:val="pt-BR"/>
              </w:rPr>
            </w:pPr>
            <w:r>
              <w:rPr>
                <w:rFonts w:ascii="GHEA Grapalat" w:hAnsi="GHEA Grapalat" w:cs="Arial LatArm"/>
                <w:lang w:val="pt-BR"/>
              </w:rPr>
              <w:t>61</w:t>
            </w:r>
          </w:p>
        </w:tc>
        <w:tc>
          <w:tcPr>
            <w:tcW w:w="1170" w:type="dxa"/>
            <w:shd w:val="clear" w:color="auto" w:fill="auto"/>
            <w:vAlign w:val="center"/>
          </w:tcPr>
          <w:p w14:paraId="417585ED" w14:textId="379990A5"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67500</w:t>
            </w:r>
          </w:p>
        </w:tc>
        <w:tc>
          <w:tcPr>
            <w:tcW w:w="8933" w:type="dxa"/>
            <w:shd w:val="clear" w:color="auto" w:fill="auto"/>
            <w:vAlign w:val="center"/>
          </w:tcPr>
          <w:p w14:paraId="549FA425" w14:textId="418C3643" w:rsidR="003566FD" w:rsidRDefault="003566FD" w:rsidP="003566FD">
            <w:pPr>
              <w:rPr>
                <w:rFonts w:ascii="GHEA Grapalat" w:hAnsi="GHEA Grapalat" w:cs="Sylfaen"/>
                <w:sz w:val="20"/>
                <w:szCs w:val="20"/>
                <w:lang w:val="hy-AM"/>
              </w:rPr>
            </w:pPr>
            <w:r w:rsidRPr="00BD55E1">
              <w:rPr>
                <w:rFonts w:ascii="GHEA Grapalat" w:hAnsi="GHEA Grapalat" w:cs="Sylfaen"/>
                <w:sz w:val="20"/>
                <w:szCs w:val="20"/>
              </w:rPr>
              <w:t>յոդ</w:t>
            </w:r>
            <w:r w:rsidRPr="00BD55E1">
              <w:rPr>
                <w:rFonts w:ascii="GHEA Grapalat" w:hAnsi="GHEA Grapalat"/>
                <w:sz w:val="20"/>
                <w:szCs w:val="20"/>
              </w:rPr>
              <w:t xml:space="preserve">    D08AG03</w:t>
            </w:r>
          </w:p>
        </w:tc>
      </w:tr>
      <w:tr w:rsidR="003566FD" w:rsidRPr="00CC2BAB" w14:paraId="69752A0A" w14:textId="77777777" w:rsidTr="00610BFF">
        <w:trPr>
          <w:trHeight w:val="323"/>
        </w:trPr>
        <w:tc>
          <w:tcPr>
            <w:tcW w:w="625" w:type="dxa"/>
            <w:shd w:val="clear" w:color="auto" w:fill="auto"/>
            <w:vAlign w:val="center"/>
          </w:tcPr>
          <w:p w14:paraId="7360B924" w14:textId="0B55EC0F" w:rsidR="003566FD" w:rsidRPr="00CC2BAB" w:rsidRDefault="003566FD" w:rsidP="003566FD">
            <w:pPr>
              <w:jc w:val="both"/>
              <w:rPr>
                <w:rFonts w:ascii="GHEA Grapalat" w:hAnsi="GHEA Grapalat" w:cs="Arial LatArm"/>
                <w:lang w:val="pt-BR"/>
              </w:rPr>
            </w:pPr>
            <w:r>
              <w:rPr>
                <w:rFonts w:ascii="GHEA Grapalat" w:hAnsi="GHEA Grapalat" w:cs="Arial LatArm"/>
                <w:lang w:val="pt-BR"/>
              </w:rPr>
              <w:t>62</w:t>
            </w:r>
          </w:p>
        </w:tc>
        <w:tc>
          <w:tcPr>
            <w:tcW w:w="1170" w:type="dxa"/>
            <w:shd w:val="clear" w:color="auto" w:fill="auto"/>
            <w:vAlign w:val="center"/>
          </w:tcPr>
          <w:p w14:paraId="60AB945C" w14:textId="194ED6E5"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56100</w:t>
            </w:r>
          </w:p>
        </w:tc>
        <w:tc>
          <w:tcPr>
            <w:tcW w:w="8933" w:type="dxa"/>
            <w:shd w:val="clear" w:color="auto" w:fill="auto"/>
            <w:vAlign w:val="center"/>
          </w:tcPr>
          <w:p w14:paraId="3167780C" w14:textId="3B0A8507" w:rsidR="003566FD" w:rsidRDefault="003566FD" w:rsidP="003566FD">
            <w:pPr>
              <w:rPr>
                <w:rFonts w:ascii="GHEA Grapalat" w:hAnsi="GHEA Grapalat" w:cs="Sylfaen"/>
                <w:sz w:val="20"/>
                <w:szCs w:val="20"/>
                <w:lang w:val="hy-AM"/>
              </w:rPr>
            </w:pPr>
            <w:r w:rsidRPr="00B94CF1">
              <w:rPr>
                <w:rFonts w:ascii="GHEA Grapalat" w:hAnsi="GHEA Grapalat"/>
                <w:sz w:val="20"/>
                <w:szCs w:val="20"/>
              </w:rPr>
              <w:t>տոլպերիզոնի հիդրոքլորիդ M03M04</w:t>
            </w:r>
          </w:p>
        </w:tc>
      </w:tr>
      <w:tr w:rsidR="003566FD" w:rsidRPr="004960DE" w14:paraId="719A21A0" w14:textId="77777777" w:rsidTr="00B34EC2">
        <w:trPr>
          <w:trHeight w:val="323"/>
        </w:trPr>
        <w:tc>
          <w:tcPr>
            <w:tcW w:w="625" w:type="dxa"/>
            <w:shd w:val="clear" w:color="auto" w:fill="auto"/>
            <w:vAlign w:val="center"/>
          </w:tcPr>
          <w:p w14:paraId="056A36EB" w14:textId="7A4DB19F" w:rsidR="003566FD" w:rsidRPr="00CC2BAB" w:rsidRDefault="003566FD" w:rsidP="003566FD">
            <w:pPr>
              <w:jc w:val="both"/>
              <w:rPr>
                <w:rFonts w:ascii="GHEA Grapalat" w:hAnsi="GHEA Grapalat" w:cs="Arial LatArm"/>
                <w:lang w:val="pt-BR"/>
              </w:rPr>
            </w:pPr>
            <w:r>
              <w:rPr>
                <w:rFonts w:ascii="GHEA Grapalat" w:hAnsi="GHEA Grapalat" w:cs="Arial LatArm"/>
                <w:lang w:val="pt-BR"/>
              </w:rPr>
              <w:t>63</w:t>
            </w:r>
          </w:p>
        </w:tc>
        <w:tc>
          <w:tcPr>
            <w:tcW w:w="1170" w:type="dxa"/>
            <w:shd w:val="clear" w:color="auto" w:fill="auto"/>
            <w:vAlign w:val="center"/>
          </w:tcPr>
          <w:p w14:paraId="56C98AA5" w14:textId="0096D794"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441400</w:t>
            </w:r>
          </w:p>
        </w:tc>
        <w:tc>
          <w:tcPr>
            <w:tcW w:w="8933" w:type="dxa"/>
            <w:shd w:val="clear" w:color="auto" w:fill="auto"/>
          </w:tcPr>
          <w:p w14:paraId="0CD8BB67" w14:textId="4EECC2C4" w:rsidR="003566FD" w:rsidRDefault="003566FD" w:rsidP="009B348D">
            <w:pPr>
              <w:jc w:val="both"/>
              <w:rPr>
                <w:rFonts w:ascii="GHEA Grapalat" w:hAnsi="GHEA Grapalat" w:cs="Sylfaen"/>
                <w:sz w:val="20"/>
                <w:szCs w:val="20"/>
                <w:lang w:val="hy-AM"/>
              </w:rPr>
            </w:pPr>
            <w:r w:rsidRPr="00B94CF1">
              <w:rPr>
                <w:rFonts w:ascii="GHEA Grapalat" w:hAnsi="GHEA Grapalat"/>
                <w:sz w:val="20"/>
                <w:szCs w:val="20"/>
                <w:lang w:val="es-ES"/>
              </w:rPr>
              <w:t>Բետամեթազոն (բետամեթազոնի դիպրոպիոնատ), կլոտրիմազոլ, գենտամիցին (գենտամիցինի սուլֆատ)D07CC01</w:t>
            </w:r>
          </w:p>
        </w:tc>
      </w:tr>
      <w:tr w:rsidR="003566FD" w:rsidRPr="004960DE" w14:paraId="1A9418D0" w14:textId="77777777" w:rsidTr="00610BFF">
        <w:trPr>
          <w:trHeight w:val="323"/>
        </w:trPr>
        <w:tc>
          <w:tcPr>
            <w:tcW w:w="625" w:type="dxa"/>
            <w:shd w:val="clear" w:color="auto" w:fill="auto"/>
            <w:vAlign w:val="center"/>
          </w:tcPr>
          <w:p w14:paraId="42FFE475" w14:textId="11A4071E" w:rsidR="003566FD" w:rsidRPr="00CC2BAB" w:rsidRDefault="003566FD" w:rsidP="003566FD">
            <w:pPr>
              <w:jc w:val="both"/>
              <w:rPr>
                <w:rFonts w:ascii="GHEA Grapalat" w:hAnsi="GHEA Grapalat" w:cs="Arial LatArm"/>
                <w:lang w:val="pt-BR"/>
              </w:rPr>
            </w:pPr>
            <w:r>
              <w:rPr>
                <w:rFonts w:ascii="GHEA Grapalat" w:hAnsi="GHEA Grapalat" w:cs="Arial LatArm"/>
                <w:lang w:val="pt-BR"/>
              </w:rPr>
              <w:t>64</w:t>
            </w:r>
          </w:p>
        </w:tc>
        <w:tc>
          <w:tcPr>
            <w:tcW w:w="1170" w:type="dxa"/>
            <w:shd w:val="clear" w:color="auto" w:fill="auto"/>
            <w:vAlign w:val="center"/>
          </w:tcPr>
          <w:p w14:paraId="6DEC40D5" w14:textId="35D8E7B6"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153160</w:t>
            </w:r>
          </w:p>
        </w:tc>
        <w:tc>
          <w:tcPr>
            <w:tcW w:w="8933" w:type="dxa"/>
            <w:shd w:val="clear" w:color="auto" w:fill="auto"/>
            <w:vAlign w:val="center"/>
          </w:tcPr>
          <w:p w14:paraId="1B800D8A" w14:textId="24539E35" w:rsidR="003566FD" w:rsidRDefault="003566FD" w:rsidP="003566FD">
            <w:pPr>
              <w:rPr>
                <w:rFonts w:ascii="GHEA Grapalat" w:hAnsi="GHEA Grapalat" w:cs="Sylfaen"/>
                <w:sz w:val="20"/>
                <w:szCs w:val="20"/>
                <w:lang w:val="hy-AM"/>
              </w:rPr>
            </w:pPr>
            <w:r w:rsidRPr="00B94CF1">
              <w:rPr>
                <w:rFonts w:ascii="GHEA Grapalat" w:hAnsi="GHEA Grapalat"/>
                <w:sz w:val="20"/>
                <w:szCs w:val="20"/>
                <w:lang w:val="hy-AM"/>
              </w:rPr>
              <w:t>Քոնդրոիտինի սուլֆատ (քոնդրոիտին սուլֆատ</w:t>
            </w:r>
            <w:r w:rsidRPr="00B94CF1">
              <w:rPr>
                <w:rFonts w:ascii="GHEA Grapalat" w:hAnsi="GHEA Grapalat"/>
                <w:sz w:val="20"/>
                <w:szCs w:val="20"/>
                <w:lang w:val="es-ES"/>
              </w:rPr>
              <w:t xml:space="preserve"> M01AX25</w:t>
            </w:r>
          </w:p>
        </w:tc>
      </w:tr>
      <w:tr w:rsidR="003566FD" w:rsidRPr="00CC2BAB" w14:paraId="2FA4A72C" w14:textId="77777777" w:rsidTr="00B34EC2">
        <w:trPr>
          <w:trHeight w:val="323"/>
        </w:trPr>
        <w:tc>
          <w:tcPr>
            <w:tcW w:w="625" w:type="dxa"/>
            <w:shd w:val="clear" w:color="auto" w:fill="auto"/>
            <w:vAlign w:val="center"/>
          </w:tcPr>
          <w:p w14:paraId="5BB6FE40" w14:textId="5CB1C22B" w:rsidR="003566FD" w:rsidRPr="00CC2BAB" w:rsidRDefault="003566FD" w:rsidP="003566FD">
            <w:pPr>
              <w:jc w:val="both"/>
              <w:rPr>
                <w:rFonts w:ascii="GHEA Grapalat" w:hAnsi="GHEA Grapalat" w:cs="Arial LatArm"/>
                <w:lang w:val="pt-BR"/>
              </w:rPr>
            </w:pPr>
            <w:r>
              <w:rPr>
                <w:rFonts w:ascii="GHEA Grapalat" w:hAnsi="GHEA Grapalat" w:cs="Arial LatArm"/>
                <w:lang w:val="pt-BR"/>
              </w:rPr>
              <w:t>65</w:t>
            </w:r>
          </w:p>
        </w:tc>
        <w:tc>
          <w:tcPr>
            <w:tcW w:w="1170" w:type="dxa"/>
            <w:shd w:val="clear" w:color="auto" w:fill="auto"/>
            <w:vAlign w:val="center"/>
          </w:tcPr>
          <w:p w14:paraId="1644BC69" w14:textId="5D3E0BA1"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35017.5</w:t>
            </w:r>
          </w:p>
        </w:tc>
        <w:tc>
          <w:tcPr>
            <w:tcW w:w="8933" w:type="dxa"/>
            <w:shd w:val="clear" w:color="auto" w:fill="auto"/>
          </w:tcPr>
          <w:p w14:paraId="65FCD5D8" w14:textId="36E91046" w:rsidR="003566FD" w:rsidRDefault="003566FD" w:rsidP="003566FD">
            <w:pPr>
              <w:rPr>
                <w:rFonts w:ascii="GHEA Grapalat" w:hAnsi="GHEA Grapalat" w:cs="Sylfaen"/>
                <w:sz w:val="20"/>
                <w:szCs w:val="20"/>
                <w:lang w:val="hy-AM"/>
              </w:rPr>
            </w:pPr>
            <w:r>
              <w:rPr>
                <w:rFonts w:ascii="GHEA Grapalat" w:hAnsi="GHEA Grapalat"/>
                <w:sz w:val="20"/>
                <w:szCs w:val="20"/>
                <w:lang w:val="hy-AM"/>
              </w:rPr>
              <w:t xml:space="preserve">Էթինիլէատրադիոլ+ լևոնորգեստրել </w:t>
            </w:r>
            <w:r>
              <w:rPr>
                <w:rFonts w:ascii="GHEA Grapalat" w:hAnsi="GHEA Grapalat"/>
                <w:sz w:val="20"/>
                <w:szCs w:val="20"/>
              </w:rPr>
              <w:t>g03aa07</w:t>
            </w:r>
          </w:p>
        </w:tc>
      </w:tr>
      <w:tr w:rsidR="003566FD" w:rsidRPr="00CC2BAB" w14:paraId="3397DF96" w14:textId="77777777" w:rsidTr="00610BFF">
        <w:trPr>
          <w:trHeight w:val="323"/>
        </w:trPr>
        <w:tc>
          <w:tcPr>
            <w:tcW w:w="625" w:type="dxa"/>
            <w:shd w:val="clear" w:color="auto" w:fill="auto"/>
            <w:vAlign w:val="center"/>
          </w:tcPr>
          <w:p w14:paraId="15498444" w14:textId="2A72D546" w:rsidR="003566FD" w:rsidRPr="00CC2BAB" w:rsidRDefault="003566FD" w:rsidP="003566FD">
            <w:pPr>
              <w:jc w:val="both"/>
              <w:rPr>
                <w:rFonts w:ascii="GHEA Grapalat" w:hAnsi="GHEA Grapalat" w:cs="Arial LatArm"/>
                <w:lang w:val="pt-BR"/>
              </w:rPr>
            </w:pPr>
            <w:r>
              <w:rPr>
                <w:rFonts w:ascii="GHEA Grapalat" w:hAnsi="GHEA Grapalat" w:cs="Arial LatArm"/>
                <w:lang w:val="pt-BR"/>
              </w:rPr>
              <w:t>66</w:t>
            </w:r>
          </w:p>
        </w:tc>
        <w:tc>
          <w:tcPr>
            <w:tcW w:w="1170" w:type="dxa"/>
            <w:shd w:val="clear" w:color="auto" w:fill="auto"/>
            <w:vAlign w:val="center"/>
          </w:tcPr>
          <w:p w14:paraId="4063D508" w14:textId="305114FA"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46920</w:t>
            </w:r>
          </w:p>
        </w:tc>
        <w:tc>
          <w:tcPr>
            <w:tcW w:w="8933" w:type="dxa"/>
            <w:shd w:val="clear" w:color="auto" w:fill="auto"/>
            <w:vAlign w:val="center"/>
          </w:tcPr>
          <w:p w14:paraId="50F073D0" w14:textId="2622300A" w:rsidR="003566FD" w:rsidRDefault="003566FD" w:rsidP="003566FD">
            <w:pPr>
              <w:rPr>
                <w:rFonts w:ascii="GHEA Grapalat" w:hAnsi="GHEA Grapalat" w:cs="Sylfaen"/>
                <w:sz w:val="20"/>
                <w:szCs w:val="20"/>
                <w:lang w:val="hy-AM"/>
              </w:rPr>
            </w:pPr>
            <w:r w:rsidRPr="00B94CF1">
              <w:rPr>
                <w:rFonts w:ascii="GHEA Grapalat" w:hAnsi="GHEA Grapalat"/>
                <w:sz w:val="20"/>
                <w:szCs w:val="20"/>
                <w:lang w:val="es-ES"/>
              </w:rPr>
              <w:t>մեթիլպրեդնիզոլոն d07aa01, d10aa02, h02ab04</w:t>
            </w:r>
          </w:p>
        </w:tc>
      </w:tr>
      <w:tr w:rsidR="003566FD" w:rsidRPr="00CC2BAB" w14:paraId="14EE276F" w14:textId="77777777" w:rsidTr="00610BFF">
        <w:trPr>
          <w:trHeight w:val="323"/>
        </w:trPr>
        <w:tc>
          <w:tcPr>
            <w:tcW w:w="625" w:type="dxa"/>
            <w:shd w:val="clear" w:color="auto" w:fill="auto"/>
            <w:vAlign w:val="center"/>
          </w:tcPr>
          <w:p w14:paraId="6CD968FF" w14:textId="126C9641" w:rsidR="003566FD" w:rsidRPr="00CC2BAB" w:rsidRDefault="003566FD" w:rsidP="003566FD">
            <w:pPr>
              <w:jc w:val="both"/>
              <w:rPr>
                <w:rFonts w:ascii="GHEA Grapalat" w:hAnsi="GHEA Grapalat" w:cs="Arial LatArm"/>
                <w:lang w:val="pt-BR"/>
              </w:rPr>
            </w:pPr>
            <w:r>
              <w:rPr>
                <w:rFonts w:ascii="GHEA Grapalat" w:hAnsi="GHEA Grapalat" w:cs="Arial LatArm"/>
                <w:lang w:val="pt-BR"/>
              </w:rPr>
              <w:t>67</w:t>
            </w:r>
          </w:p>
        </w:tc>
        <w:tc>
          <w:tcPr>
            <w:tcW w:w="1170" w:type="dxa"/>
            <w:shd w:val="clear" w:color="auto" w:fill="auto"/>
            <w:vAlign w:val="center"/>
          </w:tcPr>
          <w:p w14:paraId="6B9DE85C" w14:textId="319E8D78"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229500</w:t>
            </w:r>
          </w:p>
        </w:tc>
        <w:tc>
          <w:tcPr>
            <w:tcW w:w="8933" w:type="dxa"/>
            <w:shd w:val="clear" w:color="auto" w:fill="auto"/>
            <w:vAlign w:val="center"/>
          </w:tcPr>
          <w:p w14:paraId="23E7F6A7" w14:textId="0899A49C" w:rsidR="003566FD" w:rsidRDefault="003566FD" w:rsidP="003566FD">
            <w:pPr>
              <w:rPr>
                <w:rFonts w:ascii="GHEA Grapalat" w:hAnsi="GHEA Grapalat" w:cs="Sylfaen"/>
                <w:sz w:val="20"/>
                <w:szCs w:val="20"/>
                <w:lang w:val="hy-AM"/>
              </w:rPr>
            </w:pPr>
            <w:r w:rsidRPr="00FE6816">
              <w:rPr>
                <w:rFonts w:ascii="GHEA Grapalat" w:hAnsi="GHEA Grapalat"/>
                <w:sz w:val="20"/>
                <w:szCs w:val="20"/>
                <w:lang w:val="hy-AM"/>
              </w:rPr>
              <w:t>Կ</w:t>
            </w:r>
            <w:r w:rsidRPr="00FE6816">
              <w:rPr>
                <w:rFonts w:ascii="GHEA Grapalat" w:hAnsi="GHEA Grapalat"/>
                <w:sz w:val="20"/>
                <w:szCs w:val="20"/>
                <w:lang w:val="es-ES"/>
              </w:rPr>
              <w:t>ետորոլակ (կետորոլակի տրոմեթամ</w:t>
            </w:r>
            <w:r>
              <w:rPr>
                <w:rFonts w:ascii="GHEA Grapalat" w:hAnsi="GHEA Grapalat"/>
                <w:sz w:val="20"/>
                <w:szCs w:val="20"/>
                <w:lang w:val="hy-AM"/>
              </w:rPr>
              <w:t>ոլ</w:t>
            </w:r>
            <w:r w:rsidRPr="00FE6816">
              <w:rPr>
                <w:rFonts w:ascii="GHEA Grapalat" w:hAnsi="GHEA Grapalat"/>
                <w:sz w:val="20"/>
                <w:szCs w:val="20"/>
                <w:lang w:val="es-ES"/>
              </w:rPr>
              <w:t>)</w:t>
            </w:r>
          </w:p>
        </w:tc>
      </w:tr>
      <w:tr w:rsidR="003566FD" w:rsidRPr="00CC2BAB" w14:paraId="20F92701" w14:textId="77777777" w:rsidTr="00610BFF">
        <w:trPr>
          <w:trHeight w:val="323"/>
        </w:trPr>
        <w:tc>
          <w:tcPr>
            <w:tcW w:w="625" w:type="dxa"/>
            <w:shd w:val="clear" w:color="auto" w:fill="auto"/>
            <w:vAlign w:val="center"/>
          </w:tcPr>
          <w:p w14:paraId="433E3E4B" w14:textId="6ACCFB73" w:rsidR="003566FD" w:rsidRPr="00CC2BAB" w:rsidRDefault="003566FD" w:rsidP="003566FD">
            <w:pPr>
              <w:jc w:val="both"/>
              <w:rPr>
                <w:rFonts w:ascii="GHEA Grapalat" w:hAnsi="GHEA Grapalat" w:cs="Arial LatArm"/>
                <w:lang w:val="pt-BR"/>
              </w:rPr>
            </w:pPr>
            <w:r>
              <w:rPr>
                <w:rFonts w:ascii="GHEA Grapalat" w:hAnsi="GHEA Grapalat" w:cs="Arial LatArm"/>
                <w:lang w:val="pt-BR"/>
              </w:rPr>
              <w:t>68</w:t>
            </w:r>
          </w:p>
        </w:tc>
        <w:tc>
          <w:tcPr>
            <w:tcW w:w="1170" w:type="dxa"/>
            <w:shd w:val="clear" w:color="auto" w:fill="auto"/>
            <w:vAlign w:val="center"/>
          </w:tcPr>
          <w:p w14:paraId="45E89238" w14:textId="2AA5F57C"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380000</w:t>
            </w:r>
          </w:p>
        </w:tc>
        <w:tc>
          <w:tcPr>
            <w:tcW w:w="8933" w:type="dxa"/>
            <w:shd w:val="clear" w:color="auto" w:fill="auto"/>
            <w:vAlign w:val="center"/>
          </w:tcPr>
          <w:p w14:paraId="063E596C" w14:textId="094CB843"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վիրակապեր</w:t>
            </w:r>
          </w:p>
        </w:tc>
      </w:tr>
      <w:tr w:rsidR="003566FD" w:rsidRPr="00CC2BAB" w14:paraId="6B484580" w14:textId="77777777" w:rsidTr="00610BFF">
        <w:trPr>
          <w:trHeight w:val="323"/>
        </w:trPr>
        <w:tc>
          <w:tcPr>
            <w:tcW w:w="625" w:type="dxa"/>
            <w:shd w:val="clear" w:color="auto" w:fill="auto"/>
            <w:vAlign w:val="center"/>
          </w:tcPr>
          <w:p w14:paraId="7A951AD0" w14:textId="54D761B0" w:rsidR="003566FD" w:rsidRPr="00CC2BAB" w:rsidRDefault="003566FD" w:rsidP="003566FD">
            <w:pPr>
              <w:jc w:val="both"/>
              <w:rPr>
                <w:rFonts w:ascii="GHEA Grapalat" w:hAnsi="GHEA Grapalat" w:cs="Arial LatArm"/>
                <w:lang w:val="pt-BR"/>
              </w:rPr>
            </w:pPr>
            <w:r>
              <w:rPr>
                <w:rFonts w:ascii="GHEA Grapalat" w:hAnsi="GHEA Grapalat" w:cs="Arial LatArm"/>
                <w:lang w:val="pt-BR"/>
              </w:rPr>
              <w:t>69</w:t>
            </w:r>
          </w:p>
        </w:tc>
        <w:tc>
          <w:tcPr>
            <w:tcW w:w="1170" w:type="dxa"/>
            <w:shd w:val="clear" w:color="auto" w:fill="auto"/>
            <w:vAlign w:val="center"/>
          </w:tcPr>
          <w:p w14:paraId="45328EC7" w14:textId="3BC75510"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292000</w:t>
            </w:r>
          </w:p>
        </w:tc>
        <w:tc>
          <w:tcPr>
            <w:tcW w:w="8933" w:type="dxa"/>
            <w:shd w:val="clear" w:color="auto" w:fill="auto"/>
            <w:vAlign w:val="center"/>
          </w:tcPr>
          <w:p w14:paraId="3F9C53D1" w14:textId="5F458FAB"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վիրակապեր</w:t>
            </w:r>
          </w:p>
        </w:tc>
      </w:tr>
      <w:tr w:rsidR="003566FD" w:rsidRPr="00CC2BAB" w14:paraId="14D682F1" w14:textId="77777777" w:rsidTr="00610BFF">
        <w:trPr>
          <w:trHeight w:val="323"/>
        </w:trPr>
        <w:tc>
          <w:tcPr>
            <w:tcW w:w="625" w:type="dxa"/>
            <w:shd w:val="clear" w:color="auto" w:fill="auto"/>
            <w:vAlign w:val="center"/>
          </w:tcPr>
          <w:p w14:paraId="208E8EEF" w14:textId="65CB80F7" w:rsidR="003566FD" w:rsidRPr="00CC2BAB" w:rsidRDefault="003566FD" w:rsidP="003566FD">
            <w:pPr>
              <w:jc w:val="both"/>
              <w:rPr>
                <w:rFonts w:ascii="GHEA Grapalat" w:hAnsi="GHEA Grapalat" w:cs="Arial LatArm"/>
                <w:lang w:val="pt-BR"/>
              </w:rPr>
            </w:pPr>
            <w:r>
              <w:rPr>
                <w:rFonts w:ascii="GHEA Grapalat" w:hAnsi="GHEA Grapalat" w:cs="Arial LatArm"/>
                <w:lang w:val="pt-BR"/>
              </w:rPr>
              <w:t>70</w:t>
            </w:r>
          </w:p>
        </w:tc>
        <w:tc>
          <w:tcPr>
            <w:tcW w:w="1170" w:type="dxa"/>
            <w:shd w:val="clear" w:color="auto" w:fill="auto"/>
            <w:vAlign w:val="center"/>
          </w:tcPr>
          <w:p w14:paraId="180E33EE" w14:textId="6917176F"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150000</w:t>
            </w:r>
          </w:p>
        </w:tc>
        <w:tc>
          <w:tcPr>
            <w:tcW w:w="8933" w:type="dxa"/>
            <w:shd w:val="clear" w:color="auto" w:fill="auto"/>
            <w:vAlign w:val="center"/>
          </w:tcPr>
          <w:p w14:paraId="73EAE16A" w14:textId="0AA58F35"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սպեղանիներ</w:t>
            </w:r>
            <w:r w:rsidRPr="008D6693">
              <w:rPr>
                <w:rFonts w:ascii="GHEA Grapalat" w:hAnsi="GHEA Grapalat"/>
                <w:sz w:val="20"/>
                <w:szCs w:val="20"/>
              </w:rPr>
              <w:t xml:space="preserve"> (</w:t>
            </w:r>
            <w:r w:rsidRPr="008D6693">
              <w:rPr>
                <w:rFonts w:ascii="GHEA Grapalat" w:hAnsi="GHEA Grapalat" w:cs="Sylfaen"/>
                <w:sz w:val="20"/>
                <w:szCs w:val="20"/>
              </w:rPr>
              <w:t>պլաստիր</w:t>
            </w:r>
            <w:r w:rsidRPr="008D6693">
              <w:rPr>
                <w:rFonts w:ascii="GHEA Grapalat" w:hAnsi="GHEA Grapalat"/>
                <w:sz w:val="20"/>
                <w:szCs w:val="20"/>
              </w:rPr>
              <w:t>)</w:t>
            </w:r>
            <w:r w:rsidRPr="00AA26D5">
              <w:rPr>
                <w:rFonts w:ascii="GHEA Grapalat" w:hAnsi="GHEA Grapalat"/>
                <w:sz w:val="20"/>
                <w:szCs w:val="20"/>
                <w:lang w:val="es-ES"/>
              </w:rPr>
              <w:tab/>
            </w:r>
          </w:p>
        </w:tc>
      </w:tr>
      <w:tr w:rsidR="003566FD" w:rsidRPr="00CC2BAB" w14:paraId="72FD7108" w14:textId="77777777" w:rsidTr="00610BFF">
        <w:trPr>
          <w:trHeight w:val="323"/>
        </w:trPr>
        <w:tc>
          <w:tcPr>
            <w:tcW w:w="625" w:type="dxa"/>
            <w:shd w:val="clear" w:color="auto" w:fill="auto"/>
            <w:vAlign w:val="center"/>
          </w:tcPr>
          <w:p w14:paraId="5E85F703" w14:textId="4B1F7060" w:rsidR="003566FD" w:rsidRPr="00CC2BAB" w:rsidRDefault="003566FD" w:rsidP="003566FD">
            <w:pPr>
              <w:jc w:val="both"/>
              <w:rPr>
                <w:rFonts w:ascii="GHEA Grapalat" w:hAnsi="GHEA Grapalat" w:cs="Arial LatArm"/>
                <w:lang w:val="pt-BR"/>
              </w:rPr>
            </w:pPr>
            <w:r>
              <w:rPr>
                <w:rFonts w:ascii="GHEA Grapalat" w:hAnsi="GHEA Grapalat" w:cs="Arial LatArm"/>
                <w:lang w:val="pt-BR"/>
              </w:rPr>
              <w:t>71</w:t>
            </w:r>
          </w:p>
        </w:tc>
        <w:tc>
          <w:tcPr>
            <w:tcW w:w="1170" w:type="dxa"/>
            <w:shd w:val="clear" w:color="auto" w:fill="auto"/>
            <w:vAlign w:val="center"/>
          </w:tcPr>
          <w:p w14:paraId="54621DA8" w14:textId="35EAE83F"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57600</w:t>
            </w:r>
          </w:p>
        </w:tc>
        <w:tc>
          <w:tcPr>
            <w:tcW w:w="8933" w:type="dxa"/>
            <w:shd w:val="clear" w:color="auto" w:fill="auto"/>
            <w:vAlign w:val="center"/>
          </w:tcPr>
          <w:p w14:paraId="5318A1A1" w14:textId="0C738FF1"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բժշկական</w:t>
            </w:r>
            <w:r w:rsidRPr="008D6693">
              <w:rPr>
                <w:rFonts w:ascii="GHEA Grapalat" w:hAnsi="GHEA Grapalat"/>
                <w:sz w:val="20"/>
                <w:szCs w:val="20"/>
              </w:rPr>
              <w:t xml:space="preserve"> </w:t>
            </w:r>
            <w:r w:rsidRPr="008D6693">
              <w:rPr>
                <w:rFonts w:ascii="GHEA Grapalat" w:hAnsi="GHEA Grapalat" w:cs="Sylfaen"/>
                <w:sz w:val="20"/>
                <w:szCs w:val="20"/>
              </w:rPr>
              <w:t>բամբակ</w:t>
            </w:r>
          </w:p>
        </w:tc>
      </w:tr>
      <w:tr w:rsidR="003566FD" w:rsidRPr="004960DE" w14:paraId="1555CC26" w14:textId="77777777" w:rsidTr="00610BFF">
        <w:trPr>
          <w:trHeight w:val="323"/>
        </w:trPr>
        <w:tc>
          <w:tcPr>
            <w:tcW w:w="625" w:type="dxa"/>
            <w:shd w:val="clear" w:color="auto" w:fill="auto"/>
            <w:vAlign w:val="center"/>
          </w:tcPr>
          <w:p w14:paraId="199BBE96" w14:textId="1026FB41" w:rsidR="003566FD" w:rsidRPr="00CC2BAB" w:rsidRDefault="003566FD" w:rsidP="003566FD">
            <w:pPr>
              <w:jc w:val="both"/>
              <w:rPr>
                <w:rFonts w:ascii="GHEA Grapalat" w:hAnsi="GHEA Grapalat" w:cs="Arial LatArm"/>
                <w:lang w:val="pt-BR"/>
              </w:rPr>
            </w:pPr>
            <w:r>
              <w:rPr>
                <w:rFonts w:ascii="GHEA Grapalat" w:hAnsi="GHEA Grapalat" w:cs="Arial LatArm"/>
                <w:lang w:val="pt-BR"/>
              </w:rPr>
              <w:t>72</w:t>
            </w:r>
          </w:p>
        </w:tc>
        <w:tc>
          <w:tcPr>
            <w:tcW w:w="1170" w:type="dxa"/>
            <w:shd w:val="clear" w:color="auto" w:fill="auto"/>
            <w:vAlign w:val="center"/>
          </w:tcPr>
          <w:p w14:paraId="06EB41FC" w14:textId="0FDC9A72"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17220</w:t>
            </w:r>
          </w:p>
        </w:tc>
        <w:tc>
          <w:tcPr>
            <w:tcW w:w="8933" w:type="dxa"/>
            <w:shd w:val="clear" w:color="auto" w:fill="auto"/>
            <w:vAlign w:val="center"/>
          </w:tcPr>
          <w:p w14:paraId="0A4F0A96" w14:textId="4865C00E" w:rsidR="003566FD" w:rsidRDefault="003566FD" w:rsidP="003566FD">
            <w:pPr>
              <w:rPr>
                <w:rFonts w:ascii="GHEA Grapalat" w:hAnsi="GHEA Grapalat" w:cs="Sylfaen"/>
                <w:sz w:val="20"/>
                <w:szCs w:val="20"/>
                <w:lang w:val="hy-AM"/>
              </w:rPr>
            </w:pPr>
            <w:r w:rsidRPr="003566FD">
              <w:rPr>
                <w:rFonts w:ascii="GHEA Grapalat" w:hAnsi="GHEA Grapalat" w:cs="Sylfaen"/>
                <w:sz w:val="20"/>
                <w:szCs w:val="20"/>
                <w:lang w:val="hy-AM"/>
              </w:rPr>
              <w:t>Արյուն</w:t>
            </w:r>
            <w:r w:rsidRPr="00CB65A2">
              <w:rPr>
                <w:rFonts w:ascii="GHEA Grapalat" w:hAnsi="GHEA Grapalat" w:cs="Sylfaen"/>
                <w:sz w:val="20"/>
                <w:szCs w:val="20"/>
                <w:lang w:val="pt-BR"/>
              </w:rPr>
              <w:t xml:space="preserve"> </w:t>
            </w:r>
            <w:r w:rsidRPr="003566FD">
              <w:rPr>
                <w:rFonts w:ascii="GHEA Grapalat" w:hAnsi="GHEA Grapalat" w:cs="Sylfaen"/>
                <w:sz w:val="20"/>
                <w:szCs w:val="20"/>
                <w:lang w:val="hy-AM"/>
              </w:rPr>
              <w:t>վերցնելու</w:t>
            </w:r>
            <w:r w:rsidRPr="00CB65A2">
              <w:rPr>
                <w:rFonts w:ascii="GHEA Grapalat" w:hAnsi="GHEA Grapalat" w:cs="Sylfaen"/>
                <w:sz w:val="20"/>
                <w:szCs w:val="20"/>
                <w:lang w:val="pt-BR"/>
              </w:rPr>
              <w:t xml:space="preserve"> </w:t>
            </w:r>
            <w:r w:rsidRPr="003566FD">
              <w:rPr>
                <w:rFonts w:ascii="GHEA Grapalat" w:hAnsi="GHEA Grapalat" w:cs="Sylfaen"/>
                <w:sz w:val="20"/>
                <w:szCs w:val="20"/>
                <w:lang w:val="hy-AM"/>
              </w:rPr>
              <w:t>ժապավեն</w:t>
            </w:r>
            <w:r w:rsidRPr="00CB65A2">
              <w:rPr>
                <w:rFonts w:ascii="GHEA Grapalat" w:hAnsi="GHEA Grapalat" w:cs="Sylfaen"/>
                <w:sz w:val="20"/>
                <w:szCs w:val="20"/>
                <w:lang w:val="pt-BR"/>
              </w:rPr>
              <w:t xml:space="preserve"> </w:t>
            </w:r>
            <w:r w:rsidRPr="003566FD">
              <w:rPr>
                <w:rFonts w:ascii="GHEA Grapalat" w:hAnsi="GHEA Grapalat" w:cs="Sylfaen"/>
                <w:sz w:val="20"/>
                <w:szCs w:val="20"/>
                <w:lang w:val="hy-AM"/>
              </w:rPr>
              <w:t>ամրակներով</w:t>
            </w:r>
            <w:r w:rsidRPr="00EC5A5F">
              <w:rPr>
                <w:rFonts w:ascii="GHEA Grapalat" w:hAnsi="GHEA Grapalat"/>
                <w:sz w:val="20"/>
                <w:szCs w:val="20"/>
                <w:lang w:val="es-ES"/>
              </w:rPr>
              <w:t xml:space="preserve"> (</w:t>
            </w:r>
            <w:r w:rsidRPr="003566FD">
              <w:rPr>
                <w:rFonts w:ascii="GHEA Grapalat" w:hAnsi="GHEA Grapalat" w:cs="Sylfaen"/>
                <w:sz w:val="20"/>
                <w:szCs w:val="20"/>
                <w:lang w:val="hy-AM"/>
              </w:rPr>
              <w:t>ժ</w:t>
            </w:r>
            <w:r w:rsidRPr="003566FD">
              <w:rPr>
                <w:rFonts w:ascii="GHEA Grapalat" w:hAnsi="GHEA Grapalat"/>
                <w:sz w:val="20"/>
                <w:szCs w:val="20"/>
                <w:lang w:val="hy-AM"/>
              </w:rPr>
              <w:t>գ</w:t>
            </w:r>
            <w:r w:rsidRPr="003566FD">
              <w:rPr>
                <w:rFonts w:ascii="GHEA Grapalat" w:hAnsi="GHEA Grapalat" w:cs="Sylfaen"/>
                <w:sz w:val="20"/>
                <w:szCs w:val="20"/>
                <w:lang w:val="hy-AM"/>
              </w:rPr>
              <w:t>ուտ</w:t>
            </w:r>
            <w:r w:rsidRPr="00EC5A5F">
              <w:rPr>
                <w:rFonts w:ascii="GHEA Grapalat" w:hAnsi="GHEA Grapalat"/>
                <w:sz w:val="20"/>
                <w:szCs w:val="20"/>
                <w:lang w:val="es-ES"/>
              </w:rPr>
              <w:t>)</w:t>
            </w:r>
          </w:p>
        </w:tc>
      </w:tr>
      <w:tr w:rsidR="003566FD" w:rsidRPr="00CC2BAB" w14:paraId="2D755540" w14:textId="77777777" w:rsidTr="00610BFF">
        <w:trPr>
          <w:trHeight w:val="323"/>
        </w:trPr>
        <w:tc>
          <w:tcPr>
            <w:tcW w:w="625" w:type="dxa"/>
            <w:shd w:val="clear" w:color="auto" w:fill="auto"/>
            <w:vAlign w:val="center"/>
          </w:tcPr>
          <w:p w14:paraId="463F9362" w14:textId="4281A110" w:rsidR="003566FD" w:rsidRPr="00CC2BAB" w:rsidRDefault="003566FD" w:rsidP="003566FD">
            <w:pPr>
              <w:jc w:val="both"/>
              <w:rPr>
                <w:rFonts w:ascii="GHEA Grapalat" w:hAnsi="GHEA Grapalat" w:cs="Arial LatArm"/>
                <w:lang w:val="pt-BR"/>
              </w:rPr>
            </w:pPr>
            <w:r w:rsidRPr="009F001B">
              <w:rPr>
                <w:rFonts w:ascii="GHEA Grapalat" w:hAnsi="GHEA Grapalat" w:cs="Arial LatArm"/>
                <w:lang w:val="pt-BR"/>
              </w:rPr>
              <w:t>73</w:t>
            </w:r>
          </w:p>
        </w:tc>
        <w:tc>
          <w:tcPr>
            <w:tcW w:w="1170" w:type="dxa"/>
            <w:shd w:val="clear" w:color="auto" w:fill="auto"/>
            <w:vAlign w:val="center"/>
          </w:tcPr>
          <w:p w14:paraId="1005E667" w14:textId="1D1DCDED"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63000</w:t>
            </w:r>
          </w:p>
        </w:tc>
        <w:tc>
          <w:tcPr>
            <w:tcW w:w="8933" w:type="dxa"/>
            <w:shd w:val="clear" w:color="auto" w:fill="auto"/>
            <w:vAlign w:val="center"/>
          </w:tcPr>
          <w:p w14:paraId="4D64C20D" w14:textId="0285B913"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ներարկիչներ</w:t>
            </w:r>
          </w:p>
        </w:tc>
      </w:tr>
      <w:tr w:rsidR="003566FD" w:rsidRPr="00CC2BAB" w14:paraId="4D6A5915" w14:textId="77777777" w:rsidTr="00B34EC2">
        <w:trPr>
          <w:trHeight w:val="323"/>
        </w:trPr>
        <w:tc>
          <w:tcPr>
            <w:tcW w:w="625" w:type="dxa"/>
            <w:shd w:val="clear" w:color="auto" w:fill="auto"/>
            <w:vAlign w:val="center"/>
          </w:tcPr>
          <w:p w14:paraId="024C3425" w14:textId="020CC25A" w:rsidR="003566FD" w:rsidRPr="00CC2BAB" w:rsidRDefault="003566FD" w:rsidP="003566FD">
            <w:pPr>
              <w:jc w:val="both"/>
              <w:rPr>
                <w:rFonts w:ascii="GHEA Grapalat" w:hAnsi="GHEA Grapalat" w:cs="Arial LatArm"/>
                <w:lang w:val="pt-BR"/>
              </w:rPr>
            </w:pPr>
            <w:r>
              <w:rPr>
                <w:rFonts w:ascii="GHEA Grapalat" w:hAnsi="GHEA Grapalat" w:cs="Arial LatArm"/>
              </w:rPr>
              <w:t>74</w:t>
            </w:r>
          </w:p>
        </w:tc>
        <w:tc>
          <w:tcPr>
            <w:tcW w:w="1170" w:type="dxa"/>
            <w:shd w:val="clear" w:color="auto" w:fill="auto"/>
            <w:vAlign w:val="center"/>
          </w:tcPr>
          <w:p w14:paraId="4079114F" w14:textId="1B71ADA7"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60000</w:t>
            </w:r>
          </w:p>
        </w:tc>
        <w:tc>
          <w:tcPr>
            <w:tcW w:w="8933" w:type="dxa"/>
            <w:shd w:val="clear" w:color="auto" w:fill="auto"/>
          </w:tcPr>
          <w:p w14:paraId="7F99E16F" w14:textId="5F19B52A"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ներարկիչներ</w:t>
            </w:r>
          </w:p>
        </w:tc>
      </w:tr>
      <w:tr w:rsidR="003566FD" w:rsidRPr="00CC2BAB" w14:paraId="7D1B67C3" w14:textId="77777777" w:rsidTr="00B34EC2">
        <w:trPr>
          <w:trHeight w:val="323"/>
        </w:trPr>
        <w:tc>
          <w:tcPr>
            <w:tcW w:w="625" w:type="dxa"/>
            <w:shd w:val="clear" w:color="auto" w:fill="auto"/>
            <w:vAlign w:val="center"/>
          </w:tcPr>
          <w:p w14:paraId="373D3682" w14:textId="3E889A83" w:rsidR="003566FD" w:rsidRPr="00CC2BAB" w:rsidRDefault="003566FD" w:rsidP="003566FD">
            <w:pPr>
              <w:jc w:val="both"/>
              <w:rPr>
                <w:rFonts w:ascii="GHEA Grapalat" w:hAnsi="GHEA Grapalat" w:cs="Arial LatArm"/>
                <w:lang w:val="pt-BR"/>
              </w:rPr>
            </w:pPr>
            <w:r w:rsidRPr="00FE7B97">
              <w:rPr>
                <w:rFonts w:ascii="GHEA Grapalat" w:hAnsi="GHEA Grapalat" w:cs="Arial LatArm"/>
                <w:lang w:val="pt-BR"/>
              </w:rPr>
              <w:t>75</w:t>
            </w:r>
          </w:p>
        </w:tc>
        <w:tc>
          <w:tcPr>
            <w:tcW w:w="1170" w:type="dxa"/>
            <w:shd w:val="clear" w:color="auto" w:fill="auto"/>
            <w:vAlign w:val="center"/>
          </w:tcPr>
          <w:p w14:paraId="4260EDE5" w14:textId="731FAE1D"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320000</w:t>
            </w:r>
          </w:p>
        </w:tc>
        <w:tc>
          <w:tcPr>
            <w:tcW w:w="8933" w:type="dxa"/>
            <w:shd w:val="clear" w:color="auto" w:fill="auto"/>
          </w:tcPr>
          <w:p w14:paraId="1B934DC6" w14:textId="7847ECFD"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ներարկիչներ</w:t>
            </w:r>
          </w:p>
        </w:tc>
      </w:tr>
      <w:tr w:rsidR="003566FD" w:rsidRPr="00CC2BAB" w14:paraId="337D1305" w14:textId="77777777" w:rsidTr="00610BFF">
        <w:trPr>
          <w:trHeight w:val="323"/>
        </w:trPr>
        <w:tc>
          <w:tcPr>
            <w:tcW w:w="625" w:type="dxa"/>
            <w:shd w:val="clear" w:color="auto" w:fill="auto"/>
            <w:vAlign w:val="center"/>
          </w:tcPr>
          <w:p w14:paraId="456BF31C" w14:textId="199C66B1" w:rsidR="003566FD" w:rsidRPr="00CC2BAB" w:rsidRDefault="003566FD" w:rsidP="003566FD">
            <w:pPr>
              <w:jc w:val="both"/>
              <w:rPr>
                <w:rFonts w:ascii="GHEA Grapalat" w:hAnsi="GHEA Grapalat" w:cs="Arial LatArm"/>
                <w:lang w:val="pt-BR"/>
              </w:rPr>
            </w:pPr>
            <w:r w:rsidRPr="00F016CF">
              <w:rPr>
                <w:rFonts w:ascii="GHEA Grapalat" w:hAnsi="GHEA Grapalat" w:cs="Arial LatArm"/>
                <w:lang w:val="hy-AM"/>
              </w:rPr>
              <w:t>76</w:t>
            </w:r>
          </w:p>
        </w:tc>
        <w:tc>
          <w:tcPr>
            <w:tcW w:w="1170" w:type="dxa"/>
            <w:shd w:val="clear" w:color="auto" w:fill="auto"/>
            <w:vAlign w:val="center"/>
          </w:tcPr>
          <w:p w14:paraId="595A4573" w14:textId="2167958F"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425000</w:t>
            </w:r>
          </w:p>
        </w:tc>
        <w:tc>
          <w:tcPr>
            <w:tcW w:w="8933" w:type="dxa"/>
            <w:shd w:val="clear" w:color="auto" w:fill="auto"/>
            <w:vAlign w:val="center"/>
          </w:tcPr>
          <w:p w14:paraId="7727232B" w14:textId="7A5BA9DB"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ներարկիչներ</w:t>
            </w:r>
          </w:p>
        </w:tc>
      </w:tr>
      <w:tr w:rsidR="003566FD" w:rsidRPr="00CC2BAB" w14:paraId="1CC8B7BC" w14:textId="77777777" w:rsidTr="00610BFF">
        <w:trPr>
          <w:trHeight w:val="323"/>
        </w:trPr>
        <w:tc>
          <w:tcPr>
            <w:tcW w:w="625" w:type="dxa"/>
            <w:shd w:val="clear" w:color="auto" w:fill="auto"/>
            <w:vAlign w:val="center"/>
          </w:tcPr>
          <w:p w14:paraId="3CB9FDA1" w14:textId="201C4947" w:rsidR="003566FD" w:rsidRPr="00CC2BAB" w:rsidRDefault="003566FD" w:rsidP="003566FD">
            <w:pPr>
              <w:jc w:val="both"/>
              <w:rPr>
                <w:rFonts w:ascii="GHEA Grapalat" w:hAnsi="GHEA Grapalat" w:cs="Arial LatArm"/>
                <w:lang w:val="pt-BR"/>
              </w:rPr>
            </w:pPr>
            <w:r>
              <w:rPr>
                <w:rFonts w:ascii="GHEA Grapalat" w:hAnsi="GHEA Grapalat" w:cs="Arial LatArm"/>
              </w:rPr>
              <w:t>77</w:t>
            </w:r>
          </w:p>
        </w:tc>
        <w:tc>
          <w:tcPr>
            <w:tcW w:w="1170" w:type="dxa"/>
            <w:shd w:val="clear" w:color="auto" w:fill="auto"/>
            <w:vAlign w:val="center"/>
          </w:tcPr>
          <w:p w14:paraId="4643DF48" w14:textId="1DE14EB7"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234000</w:t>
            </w:r>
          </w:p>
        </w:tc>
        <w:tc>
          <w:tcPr>
            <w:tcW w:w="8933" w:type="dxa"/>
            <w:shd w:val="clear" w:color="auto" w:fill="auto"/>
            <w:vAlign w:val="center"/>
          </w:tcPr>
          <w:p w14:paraId="34D9A62C" w14:textId="299031D1"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ներարկիչներ</w:t>
            </w:r>
          </w:p>
        </w:tc>
      </w:tr>
      <w:tr w:rsidR="003566FD" w:rsidRPr="00CC2BAB" w14:paraId="1C5C22D4" w14:textId="77777777" w:rsidTr="00610BFF">
        <w:trPr>
          <w:trHeight w:val="323"/>
        </w:trPr>
        <w:tc>
          <w:tcPr>
            <w:tcW w:w="625" w:type="dxa"/>
            <w:shd w:val="clear" w:color="auto" w:fill="auto"/>
            <w:vAlign w:val="center"/>
          </w:tcPr>
          <w:p w14:paraId="00D1C548" w14:textId="7833EC60" w:rsidR="003566FD" w:rsidRPr="00CC2BAB" w:rsidRDefault="003566FD" w:rsidP="003566FD">
            <w:pPr>
              <w:jc w:val="both"/>
              <w:rPr>
                <w:rFonts w:ascii="GHEA Grapalat" w:hAnsi="GHEA Grapalat" w:cs="Arial LatArm"/>
                <w:lang w:val="pt-BR"/>
              </w:rPr>
            </w:pPr>
            <w:r>
              <w:rPr>
                <w:rFonts w:ascii="GHEA Grapalat" w:hAnsi="GHEA Grapalat" w:cs="Arial LatArm"/>
                <w:lang w:val="pt-BR"/>
              </w:rPr>
              <w:t>78</w:t>
            </w:r>
          </w:p>
        </w:tc>
        <w:tc>
          <w:tcPr>
            <w:tcW w:w="1170" w:type="dxa"/>
            <w:shd w:val="clear" w:color="auto" w:fill="auto"/>
            <w:vAlign w:val="center"/>
          </w:tcPr>
          <w:p w14:paraId="0A89FD54" w14:textId="67958C0F"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35000</w:t>
            </w:r>
          </w:p>
        </w:tc>
        <w:tc>
          <w:tcPr>
            <w:tcW w:w="8933" w:type="dxa"/>
            <w:shd w:val="clear" w:color="auto" w:fill="auto"/>
            <w:vAlign w:val="center"/>
          </w:tcPr>
          <w:p w14:paraId="6AC82C66" w14:textId="1BD3F120"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ներարկիչներ</w:t>
            </w:r>
          </w:p>
        </w:tc>
      </w:tr>
      <w:tr w:rsidR="003566FD" w:rsidRPr="00CC2BAB" w14:paraId="232D3A09" w14:textId="77777777" w:rsidTr="00610BFF">
        <w:trPr>
          <w:trHeight w:val="323"/>
        </w:trPr>
        <w:tc>
          <w:tcPr>
            <w:tcW w:w="625" w:type="dxa"/>
            <w:shd w:val="clear" w:color="auto" w:fill="auto"/>
            <w:vAlign w:val="center"/>
          </w:tcPr>
          <w:p w14:paraId="2CD86A92" w14:textId="7B0018EE" w:rsidR="003566FD" w:rsidRPr="00CC2BAB" w:rsidRDefault="003566FD" w:rsidP="003566FD">
            <w:pPr>
              <w:jc w:val="both"/>
              <w:rPr>
                <w:rFonts w:ascii="GHEA Grapalat" w:hAnsi="GHEA Grapalat" w:cs="Arial LatArm"/>
                <w:lang w:val="pt-BR"/>
              </w:rPr>
            </w:pPr>
            <w:r>
              <w:rPr>
                <w:rFonts w:ascii="GHEA Grapalat" w:hAnsi="GHEA Grapalat" w:cs="Arial LatArm"/>
                <w:lang w:val="pt-BR"/>
              </w:rPr>
              <w:t>79</w:t>
            </w:r>
          </w:p>
        </w:tc>
        <w:tc>
          <w:tcPr>
            <w:tcW w:w="1170" w:type="dxa"/>
            <w:shd w:val="clear" w:color="auto" w:fill="auto"/>
            <w:vAlign w:val="center"/>
          </w:tcPr>
          <w:p w14:paraId="057D3A7C" w14:textId="6F2B0386"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300000</w:t>
            </w:r>
          </w:p>
        </w:tc>
        <w:tc>
          <w:tcPr>
            <w:tcW w:w="8933" w:type="dxa"/>
            <w:shd w:val="clear" w:color="auto" w:fill="auto"/>
            <w:vAlign w:val="center"/>
          </w:tcPr>
          <w:p w14:paraId="3039598D" w14:textId="2CD61611"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բժշկական</w:t>
            </w:r>
            <w:r w:rsidRPr="008D6693">
              <w:rPr>
                <w:rFonts w:ascii="GHEA Grapalat" w:hAnsi="GHEA Grapalat"/>
                <w:sz w:val="20"/>
                <w:szCs w:val="20"/>
              </w:rPr>
              <w:t xml:space="preserve"> </w:t>
            </w:r>
            <w:r w:rsidRPr="008D6693">
              <w:rPr>
                <w:rFonts w:ascii="GHEA Grapalat" w:hAnsi="GHEA Grapalat" w:cs="Sylfaen"/>
                <w:sz w:val="20"/>
                <w:szCs w:val="20"/>
              </w:rPr>
              <w:t>ասեղներ</w:t>
            </w:r>
          </w:p>
        </w:tc>
      </w:tr>
      <w:tr w:rsidR="003566FD" w:rsidRPr="00CC2BAB" w14:paraId="72A01112" w14:textId="77777777" w:rsidTr="00610BFF">
        <w:trPr>
          <w:trHeight w:val="323"/>
        </w:trPr>
        <w:tc>
          <w:tcPr>
            <w:tcW w:w="625" w:type="dxa"/>
            <w:shd w:val="clear" w:color="auto" w:fill="auto"/>
            <w:vAlign w:val="center"/>
          </w:tcPr>
          <w:p w14:paraId="0DB8A694" w14:textId="4DC95E9E" w:rsidR="003566FD" w:rsidRPr="00CC2BAB" w:rsidRDefault="003566FD" w:rsidP="003566FD">
            <w:pPr>
              <w:jc w:val="both"/>
              <w:rPr>
                <w:rFonts w:ascii="GHEA Grapalat" w:hAnsi="GHEA Grapalat" w:cs="Arial LatArm"/>
                <w:lang w:val="pt-BR"/>
              </w:rPr>
            </w:pPr>
            <w:r>
              <w:rPr>
                <w:rFonts w:ascii="GHEA Grapalat" w:hAnsi="GHEA Grapalat" w:cs="Arial LatArm"/>
                <w:lang w:val="pt-BR"/>
              </w:rPr>
              <w:t>80</w:t>
            </w:r>
          </w:p>
        </w:tc>
        <w:tc>
          <w:tcPr>
            <w:tcW w:w="1170" w:type="dxa"/>
            <w:shd w:val="clear" w:color="auto" w:fill="auto"/>
            <w:vAlign w:val="center"/>
          </w:tcPr>
          <w:p w14:paraId="7FDB213A" w14:textId="603310FB"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950000</w:t>
            </w:r>
          </w:p>
        </w:tc>
        <w:tc>
          <w:tcPr>
            <w:tcW w:w="8933" w:type="dxa"/>
            <w:shd w:val="clear" w:color="auto" w:fill="auto"/>
            <w:vAlign w:val="center"/>
          </w:tcPr>
          <w:p w14:paraId="1496A762" w14:textId="2C1961EB" w:rsidR="003566FD" w:rsidRDefault="003566FD" w:rsidP="003566FD">
            <w:pPr>
              <w:rPr>
                <w:rFonts w:ascii="GHEA Grapalat" w:hAnsi="GHEA Grapalat" w:cs="Sylfaen"/>
                <w:sz w:val="20"/>
                <w:szCs w:val="20"/>
                <w:lang w:val="hy-AM"/>
              </w:rPr>
            </w:pPr>
            <w:r w:rsidRPr="002B295F">
              <w:rPr>
                <w:rFonts w:ascii="GHEA Grapalat" w:hAnsi="GHEA Grapalat" w:cs="Sylfaen"/>
                <w:sz w:val="20"/>
                <w:szCs w:val="20"/>
              </w:rPr>
              <w:t>Ձեռնոցներ</w:t>
            </w:r>
            <w:r w:rsidRPr="000755C2">
              <w:rPr>
                <w:rFonts w:ascii="GHEA Grapalat" w:hAnsi="GHEA Grapalat" w:cs="Sylfaen"/>
                <w:sz w:val="20"/>
                <w:szCs w:val="20"/>
                <w:lang w:val="pt-BR"/>
              </w:rPr>
              <w:t xml:space="preserve"> </w:t>
            </w:r>
            <w:r w:rsidRPr="002B295F">
              <w:rPr>
                <w:rFonts w:ascii="GHEA Grapalat" w:hAnsi="GHEA Grapalat" w:cs="Sylfaen"/>
                <w:sz w:val="20"/>
                <w:szCs w:val="20"/>
              </w:rPr>
              <w:t>բժշկան</w:t>
            </w:r>
            <w:r w:rsidRPr="000755C2">
              <w:rPr>
                <w:rFonts w:ascii="GHEA Grapalat" w:hAnsi="GHEA Grapalat" w:cs="Sylfaen"/>
                <w:sz w:val="20"/>
                <w:szCs w:val="20"/>
                <w:lang w:val="pt-BR"/>
              </w:rPr>
              <w:t xml:space="preserve"> </w:t>
            </w:r>
            <w:r w:rsidRPr="002B295F">
              <w:rPr>
                <w:rFonts w:ascii="GHEA Grapalat" w:hAnsi="GHEA Grapalat" w:cs="Sylfaen"/>
                <w:sz w:val="20"/>
                <w:szCs w:val="20"/>
              </w:rPr>
              <w:t>ոչ</w:t>
            </w:r>
            <w:r>
              <w:rPr>
                <w:rFonts w:ascii="GHEA Grapalat" w:hAnsi="GHEA Grapalat" w:cs="Sylfaen"/>
                <w:sz w:val="20"/>
                <w:szCs w:val="20"/>
              </w:rPr>
              <w:t xml:space="preserve"> </w:t>
            </w:r>
            <w:r w:rsidRPr="002B295F">
              <w:rPr>
                <w:rFonts w:ascii="GHEA Grapalat" w:hAnsi="GHEA Grapalat" w:cs="Sylfaen"/>
                <w:sz w:val="20"/>
                <w:szCs w:val="20"/>
              </w:rPr>
              <w:t>ստերիլ</w:t>
            </w:r>
          </w:p>
        </w:tc>
      </w:tr>
      <w:tr w:rsidR="003566FD" w:rsidRPr="00CC2BAB" w14:paraId="3EA1AE8F" w14:textId="77777777" w:rsidTr="00610BFF">
        <w:trPr>
          <w:trHeight w:val="323"/>
        </w:trPr>
        <w:tc>
          <w:tcPr>
            <w:tcW w:w="625" w:type="dxa"/>
            <w:shd w:val="clear" w:color="auto" w:fill="auto"/>
            <w:vAlign w:val="center"/>
          </w:tcPr>
          <w:p w14:paraId="30CC3164" w14:textId="413FAC7D" w:rsidR="003566FD" w:rsidRPr="00CC2BAB" w:rsidRDefault="003566FD" w:rsidP="003566FD">
            <w:pPr>
              <w:jc w:val="both"/>
              <w:rPr>
                <w:rFonts w:ascii="GHEA Grapalat" w:hAnsi="GHEA Grapalat" w:cs="Arial LatArm"/>
                <w:lang w:val="pt-BR"/>
              </w:rPr>
            </w:pPr>
            <w:r>
              <w:rPr>
                <w:rFonts w:ascii="GHEA Grapalat" w:hAnsi="GHEA Grapalat" w:cs="Arial LatArm"/>
                <w:lang w:val="pt-BR"/>
              </w:rPr>
              <w:t>81</w:t>
            </w:r>
          </w:p>
        </w:tc>
        <w:tc>
          <w:tcPr>
            <w:tcW w:w="1170" w:type="dxa"/>
            <w:shd w:val="clear" w:color="auto" w:fill="auto"/>
            <w:vAlign w:val="center"/>
          </w:tcPr>
          <w:p w14:paraId="248F83B3" w14:textId="221F5D34"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135000</w:t>
            </w:r>
          </w:p>
        </w:tc>
        <w:tc>
          <w:tcPr>
            <w:tcW w:w="8933" w:type="dxa"/>
            <w:shd w:val="clear" w:color="auto" w:fill="auto"/>
            <w:vAlign w:val="center"/>
          </w:tcPr>
          <w:p w14:paraId="30BC309C" w14:textId="64CE42BF" w:rsidR="003566FD" w:rsidRDefault="003566FD" w:rsidP="003566FD">
            <w:pPr>
              <w:rPr>
                <w:rFonts w:ascii="GHEA Grapalat" w:hAnsi="GHEA Grapalat" w:cs="Sylfaen"/>
                <w:sz w:val="20"/>
                <w:szCs w:val="20"/>
                <w:lang w:val="hy-AM"/>
              </w:rPr>
            </w:pPr>
            <w:r w:rsidRPr="002B6DC2">
              <w:rPr>
                <w:rFonts w:ascii="GHEA Grapalat" w:hAnsi="GHEA Grapalat" w:cs="Sylfaen"/>
                <w:sz w:val="20"/>
                <w:szCs w:val="20"/>
              </w:rPr>
              <w:t>ախտորոշման բժշկական հավաքածուներ</w:t>
            </w:r>
          </w:p>
        </w:tc>
      </w:tr>
      <w:tr w:rsidR="003566FD" w:rsidRPr="00CC2BAB" w14:paraId="54C85F1D" w14:textId="77777777" w:rsidTr="00610BFF">
        <w:trPr>
          <w:trHeight w:val="323"/>
        </w:trPr>
        <w:tc>
          <w:tcPr>
            <w:tcW w:w="625" w:type="dxa"/>
            <w:shd w:val="clear" w:color="auto" w:fill="auto"/>
            <w:vAlign w:val="center"/>
          </w:tcPr>
          <w:p w14:paraId="70A79541" w14:textId="42C91020" w:rsidR="003566FD" w:rsidRPr="00CC2BAB" w:rsidRDefault="003566FD" w:rsidP="003566FD">
            <w:pPr>
              <w:jc w:val="both"/>
              <w:rPr>
                <w:rFonts w:ascii="GHEA Grapalat" w:hAnsi="GHEA Grapalat" w:cs="Arial LatArm"/>
                <w:lang w:val="pt-BR"/>
              </w:rPr>
            </w:pPr>
            <w:r>
              <w:rPr>
                <w:rFonts w:ascii="GHEA Grapalat" w:hAnsi="GHEA Grapalat" w:cs="Arial LatArm"/>
                <w:lang w:val="pt-BR"/>
              </w:rPr>
              <w:lastRenderedPageBreak/>
              <w:t>82</w:t>
            </w:r>
          </w:p>
        </w:tc>
        <w:tc>
          <w:tcPr>
            <w:tcW w:w="1170" w:type="dxa"/>
            <w:shd w:val="clear" w:color="auto" w:fill="auto"/>
            <w:vAlign w:val="center"/>
          </w:tcPr>
          <w:p w14:paraId="6815C962" w14:textId="28475C93"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48500</w:t>
            </w:r>
          </w:p>
        </w:tc>
        <w:tc>
          <w:tcPr>
            <w:tcW w:w="8933" w:type="dxa"/>
            <w:shd w:val="clear" w:color="auto" w:fill="auto"/>
            <w:vAlign w:val="center"/>
          </w:tcPr>
          <w:p w14:paraId="26DBAEA9" w14:textId="57E37313" w:rsidR="003566FD" w:rsidRDefault="003566FD" w:rsidP="003566FD">
            <w:pPr>
              <w:rPr>
                <w:rFonts w:ascii="GHEA Grapalat" w:hAnsi="GHEA Grapalat" w:cs="Sylfaen"/>
                <w:sz w:val="20"/>
                <w:szCs w:val="20"/>
                <w:lang w:val="hy-AM"/>
              </w:rPr>
            </w:pPr>
            <w:r w:rsidRPr="002B6DC2">
              <w:rPr>
                <w:rFonts w:ascii="GHEA Grapalat" w:hAnsi="GHEA Grapalat" w:cs="Sylfaen"/>
                <w:sz w:val="20"/>
                <w:szCs w:val="20"/>
              </w:rPr>
              <w:t>ախտորոշման բժշկական հավաքածուներ</w:t>
            </w:r>
          </w:p>
        </w:tc>
      </w:tr>
      <w:tr w:rsidR="003566FD" w:rsidRPr="00CC2BAB" w14:paraId="4D3D98DB" w14:textId="77777777" w:rsidTr="00610BFF">
        <w:trPr>
          <w:trHeight w:val="323"/>
        </w:trPr>
        <w:tc>
          <w:tcPr>
            <w:tcW w:w="625" w:type="dxa"/>
            <w:shd w:val="clear" w:color="auto" w:fill="auto"/>
            <w:vAlign w:val="center"/>
          </w:tcPr>
          <w:p w14:paraId="756CABBE" w14:textId="367C77DD" w:rsidR="003566FD" w:rsidRPr="00CC2BAB" w:rsidRDefault="003566FD" w:rsidP="003566FD">
            <w:pPr>
              <w:jc w:val="both"/>
              <w:rPr>
                <w:rFonts w:ascii="GHEA Grapalat" w:hAnsi="GHEA Grapalat" w:cs="Arial LatArm"/>
                <w:lang w:val="pt-BR"/>
              </w:rPr>
            </w:pPr>
            <w:r>
              <w:rPr>
                <w:rFonts w:ascii="GHEA Grapalat" w:hAnsi="GHEA Grapalat" w:cs="Arial LatArm"/>
                <w:lang w:val="pt-BR"/>
              </w:rPr>
              <w:t>83</w:t>
            </w:r>
          </w:p>
        </w:tc>
        <w:tc>
          <w:tcPr>
            <w:tcW w:w="1170" w:type="dxa"/>
            <w:shd w:val="clear" w:color="auto" w:fill="auto"/>
            <w:vAlign w:val="center"/>
          </w:tcPr>
          <w:p w14:paraId="6505809F" w14:textId="54B72E38"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90000</w:t>
            </w:r>
          </w:p>
        </w:tc>
        <w:tc>
          <w:tcPr>
            <w:tcW w:w="8933" w:type="dxa"/>
            <w:shd w:val="clear" w:color="auto" w:fill="auto"/>
            <w:vAlign w:val="center"/>
          </w:tcPr>
          <w:p w14:paraId="1F24437B" w14:textId="4BC28A00" w:rsidR="003566FD" w:rsidRDefault="003566FD" w:rsidP="003566FD">
            <w:pPr>
              <w:rPr>
                <w:rFonts w:ascii="GHEA Grapalat" w:hAnsi="GHEA Grapalat" w:cs="Sylfaen"/>
                <w:sz w:val="20"/>
                <w:szCs w:val="20"/>
                <w:lang w:val="hy-AM"/>
              </w:rPr>
            </w:pPr>
            <w:r w:rsidRPr="002B6DC2">
              <w:rPr>
                <w:rFonts w:ascii="GHEA Grapalat" w:hAnsi="GHEA Grapalat" w:cs="Sylfaen"/>
                <w:sz w:val="20"/>
                <w:szCs w:val="20"/>
              </w:rPr>
              <w:t>ախտորոշման բժշկական հավաքածուներ</w:t>
            </w:r>
          </w:p>
        </w:tc>
      </w:tr>
      <w:tr w:rsidR="003566FD" w:rsidRPr="00CC2BAB" w14:paraId="6E6A16CA" w14:textId="77777777" w:rsidTr="00610BFF">
        <w:trPr>
          <w:trHeight w:val="323"/>
        </w:trPr>
        <w:tc>
          <w:tcPr>
            <w:tcW w:w="625" w:type="dxa"/>
            <w:shd w:val="clear" w:color="auto" w:fill="auto"/>
            <w:vAlign w:val="center"/>
          </w:tcPr>
          <w:p w14:paraId="178AA14E" w14:textId="600F23C3" w:rsidR="003566FD" w:rsidRPr="00CC2BAB" w:rsidRDefault="003566FD" w:rsidP="003566FD">
            <w:pPr>
              <w:jc w:val="both"/>
              <w:rPr>
                <w:rFonts w:ascii="GHEA Grapalat" w:hAnsi="GHEA Grapalat" w:cs="Arial LatArm"/>
                <w:lang w:val="pt-BR"/>
              </w:rPr>
            </w:pPr>
            <w:r>
              <w:rPr>
                <w:rFonts w:ascii="GHEA Grapalat" w:hAnsi="GHEA Grapalat" w:cs="Arial LatArm"/>
                <w:lang w:val="pt-BR"/>
              </w:rPr>
              <w:t>84</w:t>
            </w:r>
          </w:p>
        </w:tc>
        <w:tc>
          <w:tcPr>
            <w:tcW w:w="1170" w:type="dxa"/>
            <w:shd w:val="clear" w:color="auto" w:fill="auto"/>
            <w:vAlign w:val="center"/>
          </w:tcPr>
          <w:p w14:paraId="3C5AFA70" w14:textId="12750ABD"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240000</w:t>
            </w:r>
          </w:p>
        </w:tc>
        <w:tc>
          <w:tcPr>
            <w:tcW w:w="8933" w:type="dxa"/>
            <w:shd w:val="clear" w:color="auto" w:fill="auto"/>
            <w:vAlign w:val="center"/>
          </w:tcPr>
          <w:p w14:paraId="09467102" w14:textId="013503A3"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r>
      <w:tr w:rsidR="003566FD" w:rsidRPr="00CC2BAB" w14:paraId="3F1A589F" w14:textId="77777777" w:rsidTr="00610BFF">
        <w:trPr>
          <w:trHeight w:val="323"/>
        </w:trPr>
        <w:tc>
          <w:tcPr>
            <w:tcW w:w="625" w:type="dxa"/>
            <w:shd w:val="clear" w:color="auto" w:fill="auto"/>
            <w:vAlign w:val="center"/>
          </w:tcPr>
          <w:p w14:paraId="2C4DA878" w14:textId="3FDBDECF" w:rsidR="003566FD" w:rsidRPr="00CC2BAB" w:rsidRDefault="003566FD" w:rsidP="003566FD">
            <w:pPr>
              <w:jc w:val="both"/>
              <w:rPr>
                <w:rFonts w:ascii="GHEA Grapalat" w:hAnsi="GHEA Grapalat" w:cs="Arial LatArm"/>
                <w:lang w:val="pt-BR"/>
              </w:rPr>
            </w:pPr>
            <w:r>
              <w:rPr>
                <w:rFonts w:ascii="GHEA Grapalat" w:hAnsi="GHEA Grapalat" w:cs="Arial LatArm"/>
                <w:lang w:val="pt-BR"/>
              </w:rPr>
              <w:t>85</w:t>
            </w:r>
          </w:p>
        </w:tc>
        <w:tc>
          <w:tcPr>
            <w:tcW w:w="1170" w:type="dxa"/>
            <w:shd w:val="clear" w:color="auto" w:fill="auto"/>
            <w:vAlign w:val="center"/>
          </w:tcPr>
          <w:p w14:paraId="3A44C2FC" w14:textId="2F29B9D2"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60000</w:t>
            </w:r>
          </w:p>
        </w:tc>
        <w:tc>
          <w:tcPr>
            <w:tcW w:w="8933" w:type="dxa"/>
            <w:shd w:val="clear" w:color="auto" w:fill="auto"/>
            <w:vAlign w:val="center"/>
          </w:tcPr>
          <w:p w14:paraId="7AF90AA5" w14:textId="69D92B53"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r>
      <w:tr w:rsidR="003566FD" w:rsidRPr="00CC2BAB" w14:paraId="4E1B6D11" w14:textId="77777777" w:rsidTr="00B34EC2">
        <w:trPr>
          <w:trHeight w:val="323"/>
        </w:trPr>
        <w:tc>
          <w:tcPr>
            <w:tcW w:w="625" w:type="dxa"/>
            <w:shd w:val="clear" w:color="auto" w:fill="auto"/>
            <w:vAlign w:val="center"/>
          </w:tcPr>
          <w:p w14:paraId="51B72D52" w14:textId="70FF8569" w:rsidR="003566FD" w:rsidRPr="00CC2BAB" w:rsidRDefault="003566FD" w:rsidP="003566FD">
            <w:pPr>
              <w:jc w:val="both"/>
              <w:rPr>
                <w:rFonts w:ascii="GHEA Grapalat" w:hAnsi="GHEA Grapalat" w:cs="Arial LatArm"/>
                <w:lang w:val="pt-BR"/>
              </w:rPr>
            </w:pPr>
            <w:r>
              <w:rPr>
                <w:rFonts w:ascii="GHEA Grapalat" w:hAnsi="GHEA Grapalat" w:cs="Arial LatArm"/>
                <w:lang w:val="pt-BR"/>
              </w:rPr>
              <w:t>86</w:t>
            </w:r>
          </w:p>
        </w:tc>
        <w:tc>
          <w:tcPr>
            <w:tcW w:w="1170" w:type="dxa"/>
            <w:shd w:val="clear" w:color="auto" w:fill="auto"/>
            <w:vAlign w:val="center"/>
          </w:tcPr>
          <w:p w14:paraId="7B5282FE" w14:textId="6ECA79DD"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450000</w:t>
            </w:r>
          </w:p>
        </w:tc>
        <w:tc>
          <w:tcPr>
            <w:tcW w:w="8933" w:type="dxa"/>
            <w:shd w:val="clear" w:color="auto" w:fill="auto"/>
          </w:tcPr>
          <w:p w14:paraId="2778532B" w14:textId="4B600850"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r>
      <w:tr w:rsidR="003566FD" w:rsidRPr="00CC2BAB" w14:paraId="604FABAD" w14:textId="77777777" w:rsidTr="00B34EC2">
        <w:trPr>
          <w:trHeight w:val="323"/>
        </w:trPr>
        <w:tc>
          <w:tcPr>
            <w:tcW w:w="625" w:type="dxa"/>
            <w:shd w:val="clear" w:color="auto" w:fill="auto"/>
            <w:vAlign w:val="center"/>
          </w:tcPr>
          <w:p w14:paraId="2EA020A8" w14:textId="15AE01A9" w:rsidR="003566FD" w:rsidRPr="00CC2BAB" w:rsidRDefault="003566FD" w:rsidP="003566FD">
            <w:pPr>
              <w:jc w:val="both"/>
              <w:rPr>
                <w:rFonts w:ascii="GHEA Grapalat" w:hAnsi="GHEA Grapalat" w:cs="Arial LatArm"/>
                <w:lang w:val="pt-BR"/>
              </w:rPr>
            </w:pPr>
            <w:r>
              <w:rPr>
                <w:rFonts w:ascii="GHEA Grapalat" w:hAnsi="GHEA Grapalat" w:cs="Arial LatArm"/>
                <w:lang w:val="pt-BR"/>
              </w:rPr>
              <w:t>87</w:t>
            </w:r>
          </w:p>
        </w:tc>
        <w:tc>
          <w:tcPr>
            <w:tcW w:w="1170" w:type="dxa"/>
            <w:shd w:val="clear" w:color="auto" w:fill="auto"/>
            <w:vAlign w:val="center"/>
          </w:tcPr>
          <w:p w14:paraId="50119F87" w14:textId="68B2058C" w:rsidR="003566FD" w:rsidRDefault="003566FD" w:rsidP="003566FD">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140000</w:t>
            </w:r>
          </w:p>
        </w:tc>
        <w:tc>
          <w:tcPr>
            <w:tcW w:w="8933" w:type="dxa"/>
            <w:shd w:val="clear" w:color="auto" w:fill="auto"/>
          </w:tcPr>
          <w:p w14:paraId="4F21D75B" w14:textId="3E2BBF5A" w:rsidR="003566FD" w:rsidRDefault="003566FD" w:rsidP="003566FD">
            <w:pPr>
              <w:rPr>
                <w:rFonts w:ascii="GHEA Grapalat" w:hAnsi="GHEA Grapalat" w:cs="Sylfaen"/>
                <w:sz w:val="20"/>
                <w:szCs w:val="20"/>
                <w:lang w:val="hy-AM"/>
              </w:rPr>
            </w:pPr>
            <w:r w:rsidRPr="006168E7">
              <w:rPr>
                <w:rFonts w:ascii="GHEA Grapalat" w:hAnsi="GHEA Grapalat" w:cs="Sylfaen"/>
                <w:sz w:val="20"/>
                <w:szCs w:val="20"/>
              </w:rPr>
              <w:t>ատամնաբուժական սպառման պարագաներ</w:t>
            </w:r>
          </w:p>
        </w:tc>
      </w:tr>
      <w:tr w:rsidR="003566FD" w:rsidRPr="00CC2BAB" w14:paraId="53B5AA44" w14:textId="77777777" w:rsidTr="00B34EC2">
        <w:trPr>
          <w:trHeight w:val="323"/>
        </w:trPr>
        <w:tc>
          <w:tcPr>
            <w:tcW w:w="625" w:type="dxa"/>
            <w:shd w:val="clear" w:color="auto" w:fill="auto"/>
            <w:vAlign w:val="center"/>
          </w:tcPr>
          <w:p w14:paraId="6ED43B22" w14:textId="4F827541" w:rsidR="003566FD" w:rsidRPr="00CC2BAB" w:rsidRDefault="003566FD" w:rsidP="003566FD">
            <w:pPr>
              <w:jc w:val="both"/>
              <w:rPr>
                <w:rFonts w:ascii="GHEA Grapalat" w:hAnsi="GHEA Grapalat" w:cs="Arial LatArm"/>
                <w:lang w:val="pt-BR"/>
              </w:rPr>
            </w:pPr>
            <w:r>
              <w:rPr>
                <w:rFonts w:ascii="GHEA Grapalat" w:hAnsi="GHEA Grapalat" w:cs="Arial LatArm"/>
                <w:lang w:val="pt-BR"/>
              </w:rPr>
              <w:t>88</w:t>
            </w:r>
          </w:p>
        </w:tc>
        <w:tc>
          <w:tcPr>
            <w:tcW w:w="1170" w:type="dxa"/>
            <w:shd w:val="clear" w:color="auto" w:fill="auto"/>
            <w:vAlign w:val="center"/>
          </w:tcPr>
          <w:p w14:paraId="5EED841B" w14:textId="108BCC37"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13000</w:t>
            </w:r>
          </w:p>
        </w:tc>
        <w:tc>
          <w:tcPr>
            <w:tcW w:w="8933" w:type="dxa"/>
            <w:shd w:val="clear" w:color="auto" w:fill="auto"/>
          </w:tcPr>
          <w:p w14:paraId="58F1EA48" w14:textId="2F58B4D1" w:rsidR="003566FD" w:rsidRDefault="003566FD" w:rsidP="003566FD">
            <w:pPr>
              <w:rPr>
                <w:rFonts w:ascii="GHEA Grapalat" w:hAnsi="GHEA Grapalat" w:cs="Sylfaen"/>
                <w:sz w:val="20"/>
                <w:szCs w:val="20"/>
                <w:lang w:val="hy-AM"/>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r>
      <w:tr w:rsidR="003566FD" w:rsidRPr="00CC2BAB" w14:paraId="6C8DB473" w14:textId="77777777" w:rsidTr="00610BFF">
        <w:trPr>
          <w:trHeight w:val="323"/>
        </w:trPr>
        <w:tc>
          <w:tcPr>
            <w:tcW w:w="625" w:type="dxa"/>
            <w:shd w:val="clear" w:color="auto" w:fill="auto"/>
            <w:vAlign w:val="center"/>
          </w:tcPr>
          <w:p w14:paraId="0A4AB82D" w14:textId="5AD915AE" w:rsidR="003566FD" w:rsidRPr="00CC2BAB" w:rsidRDefault="003566FD" w:rsidP="003566FD">
            <w:pPr>
              <w:jc w:val="both"/>
              <w:rPr>
                <w:rFonts w:ascii="GHEA Grapalat" w:hAnsi="GHEA Grapalat" w:cs="Arial LatArm"/>
                <w:lang w:val="pt-BR"/>
              </w:rPr>
            </w:pPr>
            <w:r>
              <w:rPr>
                <w:rFonts w:ascii="GHEA Grapalat" w:hAnsi="GHEA Grapalat" w:cs="Arial LatArm"/>
                <w:lang w:val="pt-BR"/>
              </w:rPr>
              <w:t>89</w:t>
            </w:r>
          </w:p>
        </w:tc>
        <w:tc>
          <w:tcPr>
            <w:tcW w:w="1170" w:type="dxa"/>
            <w:shd w:val="clear" w:color="auto" w:fill="auto"/>
            <w:vAlign w:val="center"/>
          </w:tcPr>
          <w:p w14:paraId="6F885A61" w14:textId="5E261339" w:rsidR="003566FD" w:rsidRDefault="003566FD" w:rsidP="003566FD">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2487500</w:t>
            </w:r>
          </w:p>
        </w:tc>
        <w:tc>
          <w:tcPr>
            <w:tcW w:w="8933" w:type="dxa"/>
            <w:shd w:val="clear" w:color="auto" w:fill="auto"/>
            <w:vAlign w:val="center"/>
          </w:tcPr>
          <w:p w14:paraId="5D0038BE" w14:textId="791D7696" w:rsidR="003566FD" w:rsidRDefault="003566FD" w:rsidP="003566FD">
            <w:pPr>
              <w:rPr>
                <w:rFonts w:ascii="GHEA Grapalat" w:hAnsi="GHEA Grapalat" w:cs="Sylfaen"/>
                <w:sz w:val="20"/>
                <w:szCs w:val="20"/>
                <w:lang w:val="hy-AM"/>
              </w:rPr>
            </w:pPr>
            <w:r w:rsidRPr="00734705">
              <w:rPr>
                <w:rFonts w:ascii="GHEA Grapalat" w:hAnsi="GHEA Grapalat" w:cs="Sylfaen"/>
                <w:sz w:val="20"/>
                <w:szCs w:val="20"/>
              </w:rPr>
              <w:t>Ատամնալիցքի</w:t>
            </w:r>
            <w:r>
              <w:rPr>
                <w:rFonts w:ascii="GHEA Grapalat" w:hAnsi="GHEA Grapalat" w:cs="Sylfaen"/>
                <w:sz w:val="20"/>
                <w:szCs w:val="20"/>
              </w:rPr>
              <w:t xml:space="preserve"> </w:t>
            </w:r>
            <w:r w:rsidRPr="00734705">
              <w:rPr>
                <w:rFonts w:ascii="GHEA Grapalat" w:hAnsi="GHEA Grapalat" w:cs="Sylfaen"/>
                <w:sz w:val="20"/>
                <w:szCs w:val="20"/>
              </w:rPr>
              <w:t>նյութեր</w:t>
            </w:r>
          </w:p>
        </w:tc>
      </w:tr>
      <w:tr w:rsidR="003566FD" w:rsidRPr="00CC2BAB" w14:paraId="08C21A8C" w14:textId="77777777" w:rsidTr="00610BFF">
        <w:trPr>
          <w:trHeight w:val="323"/>
        </w:trPr>
        <w:tc>
          <w:tcPr>
            <w:tcW w:w="625" w:type="dxa"/>
            <w:shd w:val="clear" w:color="auto" w:fill="auto"/>
            <w:vAlign w:val="center"/>
          </w:tcPr>
          <w:p w14:paraId="28BEAF69" w14:textId="55219099" w:rsidR="003566FD" w:rsidRPr="00CC2BAB" w:rsidRDefault="003566FD" w:rsidP="003566FD">
            <w:pPr>
              <w:jc w:val="both"/>
              <w:rPr>
                <w:rFonts w:ascii="GHEA Grapalat" w:hAnsi="GHEA Grapalat" w:cs="Arial LatArm"/>
                <w:lang w:val="pt-BR"/>
              </w:rPr>
            </w:pPr>
            <w:r>
              <w:rPr>
                <w:rFonts w:ascii="GHEA Grapalat" w:hAnsi="GHEA Grapalat" w:cs="Arial LatArm"/>
                <w:lang w:val="pt-BR"/>
              </w:rPr>
              <w:t>90</w:t>
            </w:r>
          </w:p>
        </w:tc>
        <w:tc>
          <w:tcPr>
            <w:tcW w:w="1170" w:type="dxa"/>
            <w:shd w:val="clear" w:color="auto" w:fill="auto"/>
            <w:vAlign w:val="center"/>
          </w:tcPr>
          <w:p w14:paraId="365C20E4" w14:textId="75BC6937"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27750</w:t>
            </w:r>
          </w:p>
        </w:tc>
        <w:tc>
          <w:tcPr>
            <w:tcW w:w="8933" w:type="dxa"/>
            <w:shd w:val="clear" w:color="auto" w:fill="auto"/>
            <w:vAlign w:val="center"/>
          </w:tcPr>
          <w:p w14:paraId="0766AB31" w14:textId="7A5B4F53" w:rsidR="003566FD" w:rsidRDefault="003566FD" w:rsidP="003566FD">
            <w:pPr>
              <w:rPr>
                <w:rFonts w:ascii="GHEA Grapalat" w:hAnsi="GHEA Grapalat" w:cs="Sylfaen"/>
                <w:sz w:val="20"/>
                <w:szCs w:val="20"/>
                <w:lang w:val="hy-AM"/>
              </w:rPr>
            </w:pPr>
            <w:r>
              <w:rPr>
                <w:rFonts w:ascii="GHEA Grapalat" w:hAnsi="GHEA Grapalat"/>
                <w:sz w:val="20"/>
                <w:szCs w:val="20"/>
              </w:rPr>
              <w:t>Բժշկական վազելին</w:t>
            </w:r>
          </w:p>
        </w:tc>
      </w:tr>
      <w:tr w:rsidR="003566FD" w:rsidRPr="004960DE" w14:paraId="3FBF188C" w14:textId="77777777" w:rsidTr="00610BFF">
        <w:trPr>
          <w:trHeight w:val="323"/>
        </w:trPr>
        <w:tc>
          <w:tcPr>
            <w:tcW w:w="625" w:type="dxa"/>
            <w:shd w:val="clear" w:color="auto" w:fill="auto"/>
            <w:vAlign w:val="center"/>
          </w:tcPr>
          <w:p w14:paraId="1941120F" w14:textId="03B51600" w:rsidR="003566FD" w:rsidRPr="00CC2BAB" w:rsidRDefault="003566FD" w:rsidP="003566FD">
            <w:pPr>
              <w:jc w:val="both"/>
              <w:rPr>
                <w:rFonts w:ascii="GHEA Grapalat" w:hAnsi="GHEA Grapalat" w:cs="Arial LatArm"/>
                <w:lang w:val="pt-BR"/>
              </w:rPr>
            </w:pPr>
            <w:r>
              <w:rPr>
                <w:rFonts w:ascii="GHEA Grapalat" w:hAnsi="GHEA Grapalat" w:cs="Arial LatArm"/>
                <w:lang w:val="pt-BR"/>
              </w:rPr>
              <w:t>91</w:t>
            </w:r>
          </w:p>
        </w:tc>
        <w:tc>
          <w:tcPr>
            <w:tcW w:w="1170" w:type="dxa"/>
            <w:shd w:val="clear" w:color="auto" w:fill="auto"/>
            <w:vAlign w:val="center"/>
          </w:tcPr>
          <w:p w14:paraId="705E7B33" w14:textId="581D5851"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154890</w:t>
            </w:r>
          </w:p>
        </w:tc>
        <w:tc>
          <w:tcPr>
            <w:tcW w:w="8933" w:type="dxa"/>
            <w:shd w:val="clear" w:color="auto" w:fill="auto"/>
            <w:vAlign w:val="center"/>
          </w:tcPr>
          <w:p w14:paraId="73A944BE" w14:textId="1BFF26A7" w:rsidR="003566FD" w:rsidRDefault="003566FD" w:rsidP="003566FD">
            <w:pPr>
              <w:rPr>
                <w:rFonts w:ascii="GHEA Grapalat" w:hAnsi="GHEA Grapalat" w:cs="Sylfaen"/>
                <w:sz w:val="20"/>
                <w:szCs w:val="20"/>
                <w:lang w:val="hy-AM"/>
              </w:rPr>
            </w:pPr>
            <w:r w:rsidRPr="00F072C3">
              <w:rPr>
                <w:rFonts w:ascii="GHEA Grapalat" w:hAnsi="GHEA Grapalat" w:cs="Sylfaen"/>
                <w:sz w:val="20"/>
                <w:szCs w:val="20"/>
                <w:lang w:val="hy-AM"/>
              </w:rPr>
              <w:t>ալյումինիումիհիդրօքսիդ</w:t>
            </w:r>
            <w:r w:rsidRPr="00F072C3">
              <w:rPr>
                <w:rFonts w:ascii="GHEA Grapalat" w:hAnsi="GHEA Grapalat"/>
                <w:sz w:val="20"/>
                <w:szCs w:val="20"/>
                <w:lang w:val="pt-BR"/>
              </w:rPr>
              <w:t xml:space="preserve"> + </w:t>
            </w:r>
            <w:r w:rsidRPr="00F072C3">
              <w:rPr>
                <w:rFonts w:ascii="GHEA Grapalat" w:hAnsi="GHEA Grapalat" w:cs="Sylfaen"/>
                <w:sz w:val="20"/>
                <w:szCs w:val="20"/>
                <w:lang w:val="hy-AM"/>
              </w:rPr>
              <w:t>մա</w:t>
            </w:r>
            <w:r w:rsidRPr="00F072C3">
              <w:rPr>
                <w:rFonts w:ascii="Sylfaen" w:hAnsi="Sylfaen"/>
                <w:sz w:val="20"/>
                <w:szCs w:val="20"/>
                <w:lang w:val="hy-AM"/>
              </w:rPr>
              <w:t>գ</w:t>
            </w:r>
            <w:r w:rsidRPr="00F072C3">
              <w:rPr>
                <w:rFonts w:ascii="GHEA Grapalat" w:hAnsi="GHEA Grapalat" w:cs="Sylfaen"/>
                <w:sz w:val="20"/>
                <w:szCs w:val="20"/>
                <w:lang w:val="hy-AM"/>
              </w:rPr>
              <w:t>նեզիումի</w:t>
            </w:r>
            <w:r w:rsidRPr="004902A6">
              <w:rPr>
                <w:rFonts w:ascii="GHEA Grapalat" w:hAnsi="GHEA Grapalat" w:cs="Sylfaen"/>
                <w:sz w:val="20"/>
                <w:szCs w:val="20"/>
                <w:lang w:val="hy-AM"/>
              </w:rPr>
              <w:t xml:space="preserve"> </w:t>
            </w:r>
            <w:r w:rsidRPr="00F072C3">
              <w:rPr>
                <w:rFonts w:ascii="GHEA Grapalat" w:hAnsi="GHEA Grapalat" w:cs="Sylfaen"/>
                <w:sz w:val="20"/>
                <w:szCs w:val="20"/>
                <w:lang w:val="hy-AM"/>
              </w:rPr>
              <w:t>հիդրօքսիդ</w:t>
            </w:r>
            <w:r>
              <w:rPr>
                <w:rFonts w:ascii="GHEA Grapalat" w:hAnsi="GHEA Grapalat" w:cs="Sylfaen"/>
                <w:sz w:val="20"/>
                <w:szCs w:val="20"/>
                <w:lang w:val="hy-AM"/>
              </w:rPr>
              <w:t xml:space="preserve"> </w:t>
            </w:r>
            <w:r w:rsidRPr="00C05DFA">
              <w:rPr>
                <w:rFonts w:ascii="GHEA Grapalat" w:hAnsi="GHEA Grapalat" w:cs="Sylfaen"/>
                <w:sz w:val="20"/>
                <w:szCs w:val="20"/>
                <w:lang w:val="hy-AM"/>
              </w:rPr>
              <w:t>a02aa04  a02ab01 g04bx01</w:t>
            </w:r>
          </w:p>
        </w:tc>
      </w:tr>
      <w:tr w:rsidR="003566FD" w:rsidRPr="00CC2BAB" w14:paraId="5D843C1B" w14:textId="77777777" w:rsidTr="009B348D">
        <w:trPr>
          <w:trHeight w:val="260"/>
        </w:trPr>
        <w:tc>
          <w:tcPr>
            <w:tcW w:w="625" w:type="dxa"/>
            <w:shd w:val="clear" w:color="auto" w:fill="auto"/>
            <w:vAlign w:val="center"/>
          </w:tcPr>
          <w:p w14:paraId="40487556" w14:textId="5519BE5D" w:rsidR="003566FD" w:rsidRPr="00CC2BAB" w:rsidRDefault="003566FD" w:rsidP="003566FD">
            <w:pPr>
              <w:jc w:val="both"/>
              <w:rPr>
                <w:rFonts w:ascii="GHEA Grapalat" w:hAnsi="GHEA Grapalat" w:cs="Arial LatArm"/>
                <w:lang w:val="pt-BR"/>
              </w:rPr>
            </w:pPr>
            <w:r>
              <w:rPr>
                <w:rFonts w:ascii="GHEA Grapalat" w:hAnsi="GHEA Grapalat" w:cs="Arial LatArm"/>
                <w:lang w:val="pt-BR"/>
              </w:rPr>
              <w:t>92</w:t>
            </w:r>
          </w:p>
        </w:tc>
        <w:tc>
          <w:tcPr>
            <w:tcW w:w="1170" w:type="dxa"/>
            <w:shd w:val="clear" w:color="auto" w:fill="auto"/>
            <w:vAlign w:val="center"/>
          </w:tcPr>
          <w:p w14:paraId="36CA334B" w14:textId="78D206A5"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592500</w:t>
            </w:r>
          </w:p>
        </w:tc>
        <w:tc>
          <w:tcPr>
            <w:tcW w:w="8933" w:type="dxa"/>
            <w:shd w:val="clear" w:color="auto" w:fill="auto"/>
          </w:tcPr>
          <w:p w14:paraId="061E8FED" w14:textId="4A439162" w:rsidR="003566FD" w:rsidRDefault="003566FD" w:rsidP="003566FD">
            <w:pPr>
              <w:rPr>
                <w:rFonts w:ascii="GHEA Grapalat" w:hAnsi="GHEA Grapalat" w:cs="Sylfaen"/>
                <w:sz w:val="20"/>
                <w:szCs w:val="20"/>
                <w:lang w:val="hy-AM"/>
              </w:rPr>
            </w:pPr>
            <w:r>
              <w:rPr>
                <w:rFonts w:ascii="GHEA Grapalat" w:hAnsi="GHEA Grapalat" w:cs="Sylfaen"/>
                <w:sz w:val="20"/>
                <w:szCs w:val="20"/>
              </w:rPr>
              <w:t>պանկրեատին a09a</w:t>
            </w:r>
          </w:p>
        </w:tc>
      </w:tr>
      <w:tr w:rsidR="003566FD" w:rsidRPr="00CC2BAB" w14:paraId="5572BC33" w14:textId="77777777" w:rsidTr="00610BFF">
        <w:trPr>
          <w:trHeight w:val="323"/>
        </w:trPr>
        <w:tc>
          <w:tcPr>
            <w:tcW w:w="625" w:type="dxa"/>
            <w:shd w:val="clear" w:color="auto" w:fill="auto"/>
            <w:vAlign w:val="center"/>
          </w:tcPr>
          <w:p w14:paraId="5F4C244B" w14:textId="57A8D0BF" w:rsidR="003566FD" w:rsidRPr="00CC2BAB" w:rsidRDefault="003566FD" w:rsidP="003566FD">
            <w:pPr>
              <w:jc w:val="both"/>
              <w:rPr>
                <w:rFonts w:ascii="GHEA Grapalat" w:hAnsi="GHEA Grapalat" w:cs="Arial LatArm"/>
                <w:lang w:val="pt-BR"/>
              </w:rPr>
            </w:pPr>
            <w:r>
              <w:rPr>
                <w:rFonts w:ascii="GHEA Grapalat" w:hAnsi="GHEA Grapalat" w:cs="Arial LatArm"/>
                <w:lang w:val="pt-BR"/>
              </w:rPr>
              <w:t>93</w:t>
            </w:r>
          </w:p>
        </w:tc>
        <w:tc>
          <w:tcPr>
            <w:tcW w:w="1170" w:type="dxa"/>
            <w:shd w:val="clear" w:color="auto" w:fill="auto"/>
            <w:vAlign w:val="center"/>
          </w:tcPr>
          <w:p w14:paraId="071936B4" w14:textId="2C55E55F"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720000</w:t>
            </w:r>
          </w:p>
        </w:tc>
        <w:tc>
          <w:tcPr>
            <w:tcW w:w="8933" w:type="dxa"/>
            <w:shd w:val="clear" w:color="auto" w:fill="auto"/>
            <w:vAlign w:val="center"/>
          </w:tcPr>
          <w:p w14:paraId="6D54489E" w14:textId="1D2D3731" w:rsidR="003566FD" w:rsidRDefault="003566FD" w:rsidP="003566FD">
            <w:pPr>
              <w:rPr>
                <w:rFonts w:ascii="GHEA Grapalat" w:hAnsi="GHEA Grapalat" w:cs="Sylfaen"/>
                <w:sz w:val="20"/>
                <w:szCs w:val="20"/>
                <w:lang w:val="hy-AM"/>
              </w:rPr>
            </w:pPr>
            <w:r w:rsidRPr="00930ACC">
              <w:rPr>
                <w:rFonts w:ascii="GHEA Grapalat" w:hAnsi="GHEA Grapalat" w:cs="Sylfaen"/>
                <w:sz w:val="20"/>
                <w:szCs w:val="20"/>
              </w:rPr>
              <w:t>պանկրեատին</w:t>
            </w:r>
            <w:r w:rsidRPr="00930ACC">
              <w:rPr>
                <w:rFonts w:ascii="GHEA Grapalat" w:hAnsi="GHEA Grapalat"/>
                <w:sz w:val="20"/>
                <w:szCs w:val="20"/>
              </w:rPr>
              <w:t xml:space="preserve"> a09a</w:t>
            </w:r>
          </w:p>
        </w:tc>
      </w:tr>
      <w:tr w:rsidR="003566FD" w:rsidRPr="00CC2BAB" w14:paraId="2B792E03" w14:textId="77777777" w:rsidTr="00610BFF">
        <w:trPr>
          <w:trHeight w:val="323"/>
        </w:trPr>
        <w:tc>
          <w:tcPr>
            <w:tcW w:w="625" w:type="dxa"/>
            <w:shd w:val="clear" w:color="auto" w:fill="auto"/>
            <w:vAlign w:val="center"/>
          </w:tcPr>
          <w:p w14:paraId="50413C4F" w14:textId="025D1CDC" w:rsidR="003566FD" w:rsidRPr="00CC2BAB" w:rsidRDefault="003566FD" w:rsidP="003566FD">
            <w:pPr>
              <w:jc w:val="both"/>
              <w:rPr>
                <w:rFonts w:ascii="GHEA Grapalat" w:hAnsi="GHEA Grapalat" w:cs="Arial LatArm"/>
                <w:lang w:val="pt-BR"/>
              </w:rPr>
            </w:pPr>
            <w:r>
              <w:rPr>
                <w:rFonts w:ascii="GHEA Grapalat" w:hAnsi="GHEA Grapalat" w:cs="Arial LatArm"/>
                <w:lang w:val="pt-BR"/>
              </w:rPr>
              <w:t>94</w:t>
            </w:r>
          </w:p>
        </w:tc>
        <w:tc>
          <w:tcPr>
            <w:tcW w:w="1170" w:type="dxa"/>
            <w:shd w:val="clear" w:color="auto" w:fill="auto"/>
            <w:vAlign w:val="center"/>
          </w:tcPr>
          <w:p w14:paraId="71B38DEB" w14:textId="764D4A0C"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71850</w:t>
            </w:r>
          </w:p>
        </w:tc>
        <w:tc>
          <w:tcPr>
            <w:tcW w:w="8933" w:type="dxa"/>
            <w:shd w:val="clear" w:color="auto" w:fill="auto"/>
            <w:vAlign w:val="center"/>
          </w:tcPr>
          <w:p w14:paraId="10586DCE" w14:textId="6AAB1D6D" w:rsidR="003566FD" w:rsidRDefault="003566FD" w:rsidP="003566FD">
            <w:pPr>
              <w:rPr>
                <w:rFonts w:ascii="GHEA Grapalat" w:hAnsi="GHEA Grapalat" w:cs="Sylfaen"/>
                <w:sz w:val="20"/>
                <w:szCs w:val="20"/>
                <w:lang w:val="hy-AM"/>
              </w:rPr>
            </w:pPr>
            <w:r w:rsidRPr="00F072C3">
              <w:rPr>
                <w:rFonts w:ascii="GHEA Grapalat" w:hAnsi="GHEA Grapalat" w:cs="Sylfaen"/>
                <w:sz w:val="20"/>
                <w:szCs w:val="20"/>
              </w:rPr>
              <w:t>մետոկլոպրամիդ</w:t>
            </w:r>
            <w:r w:rsidRPr="00F072C3">
              <w:rPr>
                <w:rFonts w:ascii="GHEA Grapalat" w:hAnsi="GHEA Grapalat"/>
                <w:sz w:val="20"/>
                <w:szCs w:val="20"/>
              </w:rPr>
              <w:t xml:space="preserve"> a03fa01</w:t>
            </w:r>
          </w:p>
        </w:tc>
      </w:tr>
      <w:tr w:rsidR="003566FD" w:rsidRPr="00CC2BAB" w14:paraId="45AF0A7C" w14:textId="77777777" w:rsidTr="00610BFF">
        <w:trPr>
          <w:trHeight w:val="323"/>
        </w:trPr>
        <w:tc>
          <w:tcPr>
            <w:tcW w:w="625" w:type="dxa"/>
            <w:shd w:val="clear" w:color="auto" w:fill="auto"/>
            <w:vAlign w:val="center"/>
          </w:tcPr>
          <w:p w14:paraId="7574C0BD" w14:textId="4928E5DC" w:rsidR="003566FD" w:rsidRPr="00CC2BAB" w:rsidRDefault="003566FD" w:rsidP="003566FD">
            <w:pPr>
              <w:jc w:val="both"/>
              <w:rPr>
                <w:rFonts w:ascii="GHEA Grapalat" w:hAnsi="GHEA Grapalat" w:cs="Arial LatArm"/>
                <w:lang w:val="pt-BR"/>
              </w:rPr>
            </w:pPr>
            <w:r>
              <w:rPr>
                <w:rFonts w:ascii="GHEA Grapalat" w:hAnsi="GHEA Grapalat" w:cs="Arial LatArm"/>
                <w:lang w:val="pt-BR"/>
              </w:rPr>
              <w:t>95</w:t>
            </w:r>
          </w:p>
        </w:tc>
        <w:tc>
          <w:tcPr>
            <w:tcW w:w="1170" w:type="dxa"/>
            <w:shd w:val="clear" w:color="auto" w:fill="auto"/>
            <w:vAlign w:val="center"/>
          </w:tcPr>
          <w:p w14:paraId="1B131783" w14:textId="0E1E94B7"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891360</w:t>
            </w:r>
          </w:p>
        </w:tc>
        <w:tc>
          <w:tcPr>
            <w:tcW w:w="8933" w:type="dxa"/>
            <w:shd w:val="clear" w:color="auto" w:fill="auto"/>
            <w:vAlign w:val="center"/>
          </w:tcPr>
          <w:p w14:paraId="4679B203" w14:textId="4194DB81" w:rsidR="003566FD" w:rsidRDefault="003566FD" w:rsidP="003566FD">
            <w:pPr>
              <w:rPr>
                <w:rFonts w:ascii="GHEA Grapalat" w:hAnsi="GHEA Grapalat" w:cs="Sylfaen"/>
                <w:sz w:val="20"/>
                <w:szCs w:val="20"/>
                <w:lang w:val="hy-AM"/>
              </w:rPr>
            </w:pPr>
            <w:r w:rsidRPr="000D6DBD">
              <w:rPr>
                <w:rFonts w:ascii="GHEA Grapalat" w:hAnsi="GHEA Grapalat" w:cs="Sylfaen"/>
                <w:sz w:val="20"/>
                <w:szCs w:val="20"/>
              </w:rPr>
              <w:t>դրոտավերին</w:t>
            </w:r>
            <w:r w:rsidRPr="000D6DBD">
              <w:rPr>
                <w:rFonts w:ascii="GHEA Grapalat" w:hAnsi="GHEA Grapalat"/>
                <w:sz w:val="20"/>
                <w:szCs w:val="20"/>
              </w:rPr>
              <w:t xml:space="preserve"> a03ad02</w:t>
            </w:r>
          </w:p>
        </w:tc>
      </w:tr>
      <w:tr w:rsidR="003566FD" w:rsidRPr="00CC2BAB" w14:paraId="206968C7" w14:textId="77777777" w:rsidTr="00610BFF">
        <w:trPr>
          <w:trHeight w:val="323"/>
        </w:trPr>
        <w:tc>
          <w:tcPr>
            <w:tcW w:w="625" w:type="dxa"/>
            <w:shd w:val="clear" w:color="auto" w:fill="auto"/>
            <w:vAlign w:val="center"/>
          </w:tcPr>
          <w:p w14:paraId="734F2FF4" w14:textId="4106FCC5" w:rsidR="003566FD" w:rsidRPr="00CC2BAB" w:rsidRDefault="003566FD" w:rsidP="003566FD">
            <w:pPr>
              <w:jc w:val="both"/>
              <w:rPr>
                <w:rFonts w:ascii="GHEA Grapalat" w:hAnsi="GHEA Grapalat" w:cs="Arial LatArm"/>
                <w:lang w:val="pt-BR"/>
              </w:rPr>
            </w:pPr>
            <w:r>
              <w:rPr>
                <w:rFonts w:ascii="GHEA Grapalat" w:hAnsi="GHEA Grapalat" w:cs="Arial LatArm"/>
                <w:lang w:val="pt-BR"/>
              </w:rPr>
              <w:t>96</w:t>
            </w:r>
          </w:p>
        </w:tc>
        <w:tc>
          <w:tcPr>
            <w:tcW w:w="1170" w:type="dxa"/>
            <w:shd w:val="clear" w:color="auto" w:fill="auto"/>
            <w:vAlign w:val="center"/>
          </w:tcPr>
          <w:p w14:paraId="3FEF9EC0" w14:textId="463BE8C0"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46200</w:t>
            </w:r>
          </w:p>
        </w:tc>
        <w:tc>
          <w:tcPr>
            <w:tcW w:w="8933" w:type="dxa"/>
            <w:shd w:val="clear" w:color="auto" w:fill="auto"/>
            <w:vAlign w:val="center"/>
          </w:tcPr>
          <w:p w14:paraId="66A9F002" w14:textId="06B5B5D7" w:rsidR="003566FD" w:rsidRDefault="003566FD" w:rsidP="003566FD">
            <w:pPr>
              <w:rPr>
                <w:rFonts w:ascii="GHEA Grapalat" w:hAnsi="GHEA Grapalat" w:cs="Sylfaen"/>
                <w:sz w:val="20"/>
                <w:szCs w:val="20"/>
                <w:lang w:val="hy-AM"/>
              </w:rPr>
            </w:pPr>
            <w:r w:rsidRPr="000D6DBD">
              <w:rPr>
                <w:rFonts w:ascii="GHEA Grapalat" w:hAnsi="GHEA Grapalat" w:cs="Sylfaen"/>
                <w:sz w:val="20"/>
                <w:szCs w:val="20"/>
              </w:rPr>
              <w:t>դրոտավերին</w:t>
            </w:r>
            <w:r w:rsidRPr="000D6DBD">
              <w:rPr>
                <w:rFonts w:ascii="GHEA Grapalat" w:hAnsi="GHEA Grapalat"/>
                <w:sz w:val="20"/>
                <w:szCs w:val="20"/>
              </w:rPr>
              <w:t xml:space="preserve"> a03ad02</w:t>
            </w:r>
          </w:p>
        </w:tc>
      </w:tr>
      <w:tr w:rsidR="003566FD" w:rsidRPr="00CC2BAB" w14:paraId="2768B43A" w14:textId="77777777" w:rsidTr="00610BFF">
        <w:trPr>
          <w:trHeight w:val="323"/>
        </w:trPr>
        <w:tc>
          <w:tcPr>
            <w:tcW w:w="625" w:type="dxa"/>
            <w:shd w:val="clear" w:color="auto" w:fill="auto"/>
            <w:vAlign w:val="center"/>
          </w:tcPr>
          <w:p w14:paraId="220EDB51" w14:textId="441BE5DC" w:rsidR="003566FD" w:rsidRPr="00CC2BAB" w:rsidRDefault="003566FD" w:rsidP="003566FD">
            <w:pPr>
              <w:jc w:val="both"/>
              <w:rPr>
                <w:rFonts w:ascii="GHEA Grapalat" w:hAnsi="GHEA Grapalat" w:cs="Arial LatArm"/>
                <w:lang w:val="pt-BR"/>
              </w:rPr>
            </w:pPr>
            <w:r>
              <w:rPr>
                <w:rFonts w:ascii="GHEA Grapalat" w:hAnsi="GHEA Grapalat" w:cs="Arial LatArm"/>
                <w:lang w:val="pt-BR"/>
              </w:rPr>
              <w:t>97</w:t>
            </w:r>
          </w:p>
        </w:tc>
        <w:tc>
          <w:tcPr>
            <w:tcW w:w="1170" w:type="dxa"/>
            <w:shd w:val="clear" w:color="auto" w:fill="auto"/>
            <w:vAlign w:val="center"/>
          </w:tcPr>
          <w:p w14:paraId="2F007950" w14:textId="035CF767"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169750</w:t>
            </w:r>
          </w:p>
        </w:tc>
        <w:tc>
          <w:tcPr>
            <w:tcW w:w="8933" w:type="dxa"/>
            <w:shd w:val="clear" w:color="auto" w:fill="auto"/>
            <w:vAlign w:val="center"/>
          </w:tcPr>
          <w:p w14:paraId="403AB619" w14:textId="040DA1A5" w:rsidR="003566FD" w:rsidRDefault="003566FD" w:rsidP="003566FD">
            <w:pPr>
              <w:rPr>
                <w:rFonts w:ascii="GHEA Grapalat" w:hAnsi="GHEA Grapalat" w:cs="Sylfaen"/>
                <w:sz w:val="20"/>
                <w:szCs w:val="20"/>
                <w:lang w:val="hy-AM"/>
              </w:rPr>
            </w:pPr>
            <w:r w:rsidRPr="000D6DBD">
              <w:rPr>
                <w:rFonts w:ascii="GHEA Grapalat" w:hAnsi="GHEA Grapalat" w:cs="Sylfaen"/>
                <w:sz w:val="20"/>
                <w:szCs w:val="20"/>
              </w:rPr>
              <w:t>դրոտավերին</w:t>
            </w:r>
            <w:r w:rsidRPr="000D6DBD">
              <w:rPr>
                <w:rFonts w:ascii="GHEA Grapalat" w:hAnsi="GHEA Grapalat"/>
                <w:sz w:val="20"/>
                <w:szCs w:val="20"/>
              </w:rPr>
              <w:t xml:space="preserve"> a03ad02</w:t>
            </w:r>
          </w:p>
        </w:tc>
      </w:tr>
      <w:tr w:rsidR="003566FD" w:rsidRPr="00CC2BAB" w14:paraId="510E35B0" w14:textId="77777777" w:rsidTr="00610BFF">
        <w:trPr>
          <w:trHeight w:val="323"/>
        </w:trPr>
        <w:tc>
          <w:tcPr>
            <w:tcW w:w="625" w:type="dxa"/>
            <w:shd w:val="clear" w:color="auto" w:fill="auto"/>
            <w:vAlign w:val="center"/>
          </w:tcPr>
          <w:p w14:paraId="0CFCBA8E" w14:textId="7D4E1005" w:rsidR="003566FD" w:rsidRPr="00CC2BAB" w:rsidRDefault="003566FD" w:rsidP="003566FD">
            <w:pPr>
              <w:jc w:val="both"/>
              <w:rPr>
                <w:rFonts w:ascii="GHEA Grapalat" w:hAnsi="GHEA Grapalat" w:cs="Arial LatArm"/>
                <w:lang w:val="pt-BR"/>
              </w:rPr>
            </w:pPr>
            <w:r>
              <w:rPr>
                <w:rFonts w:ascii="GHEA Grapalat" w:hAnsi="GHEA Grapalat" w:cs="Arial LatArm"/>
                <w:lang w:val="pt-BR"/>
              </w:rPr>
              <w:t>98</w:t>
            </w:r>
          </w:p>
        </w:tc>
        <w:tc>
          <w:tcPr>
            <w:tcW w:w="1170" w:type="dxa"/>
            <w:shd w:val="clear" w:color="auto" w:fill="auto"/>
            <w:vAlign w:val="center"/>
          </w:tcPr>
          <w:p w14:paraId="568D930E" w14:textId="208BE23E"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227300</w:t>
            </w:r>
          </w:p>
        </w:tc>
        <w:tc>
          <w:tcPr>
            <w:tcW w:w="8933" w:type="dxa"/>
            <w:shd w:val="clear" w:color="auto" w:fill="auto"/>
            <w:vAlign w:val="center"/>
          </w:tcPr>
          <w:p w14:paraId="104F6624" w14:textId="19FEF4AF" w:rsidR="003566FD" w:rsidRDefault="003566FD" w:rsidP="003566FD">
            <w:pPr>
              <w:rPr>
                <w:rFonts w:ascii="GHEA Grapalat" w:hAnsi="GHEA Grapalat" w:cs="Sylfaen"/>
                <w:sz w:val="20"/>
                <w:szCs w:val="20"/>
                <w:lang w:val="hy-AM"/>
              </w:rPr>
            </w:pPr>
            <w:r w:rsidRPr="00F072C3">
              <w:rPr>
                <w:rFonts w:ascii="GHEA Grapalat" w:hAnsi="GHEA Grapalat"/>
                <w:sz w:val="20"/>
                <w:szCs w:val="20"/>
                <w:lang w:val="hy-AM"/>
              </w:rPr>
              <w:t xml:space="preserve">Սուլֆասալազին </w:t>
            </w:r>
            <w:r w:rsidRPr="00F072C3">
              <w:rPr>
                <w:rFonts w:ascii="GHEA Grapalat" w:hAnsi="GHEA Grapalat"/>
                <w:sz w:val="20"/>
                <w:szCs w:val="20"/>
              </w:rPr>
              <w:t>a07ec01</w:t>
            </w:r>
          </w:p>
        </w:tc>
      </w:tr>
      <w:tr w:rsidR="003566FD" w:rsidRPr="00CC2BAB" w14:paraId="754663A7" w14:textId="77777777" w:rsidTr="00610BFF">
        <w:trPr>
          <w:trHeight w:val="323"/>
        </w:trPr>
        <w:tc>
          <w:tcPr>
            <w:tcW w:w="625" w:type="dxa"/>
            <w:shd w:val="clear" w:color="auto" w:fill="auto"/>
            <w:vAlign w:val="center"/>
          </w:tcPr>
          <w:p w14:paraId="0BA8B233" w14:textId="36C98D9F" w:rsidR="003566FD" w:rsidRPr="00CC2BAB" w:rsidRDefault="003566FD" w:rsidP="003566FD">
            <w:pPr>
              <w:jc w:val="both"/>
              <w:rPr>
                <w:rFonts w:ascii="GHEA Grapalat" w:hAnsi="GHEA Grapalat" w:cs="Arial LatArm"/>
                <w:lang w:val="pt-BR"/>
              </w:rPr>
            </w:pPr>
            <w:r>
              <w:rPr>
                <w:rFonts w:ascii="GHEA Grapalat" w:hAnsi="GHEA Grapalat" w:cs="Arial LatArm"/>
                <w:lang w:val="pt-BR"/>
              </w:rPr>
              <w:t>99</w:t>
            </w:r>
          </w:p>
        </w:tc>
        <w:tc>
          <w:tcPr>
            <w:tcW w:w="1170" w:type="dxa"/>
            <w:shd w:val="clear" w:color="auto" w:fill="auto"/>
            <w:vAlign w:val="center"/>
          </w:tcPr>
          <w:p w14:paraId="61C8FD35" w14:textId="3173245D" w:rsidR="003566FD" w:rsidRDefault="003566FD" w:rsidP="003566FD">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300000</w:t>
            </w:r>
          </w:p>
        </w:tc>
        <w:tc>
          <w:tcPr>
            <w:tcW w:w="8933" w:type="dxa"/>
            <w:shd w:val="clear" w:color="auto" w:fill="auto"/>
            <w:vAlign w:val="center"/>
          </w:tcPr>
          <w:p w14:paraId="76A6BA4F" w14:textId="64FDAAD3" w:rsidR="003566FD" w:rsidRDefault="003566FD" w:rsidP="003566FD">
            <w:pPr>
              <w:rPr>
                <w:rFonts w:ascii="GHEA Grapalat" w:hAnsi="GHEA Grapalat" w:cs="Sylfaen"/>
                <w:sz w:val="20"/>
                <w:szCs w:val="20"/>
                <w:lang w:val="hy-AM"/>
              </w:rPr>
            </w:pPr>
            <w:r w:rsidRPr="00F072C3">
              <w:rPr>
                <w:rFonts w:ascii="GHEA Grapalat" w:hAnsi="GHEA Grapalat" w:cs="Sylfaen"/>
                <w:sz w:val="20"/>
                <w:szCs w:val="20"/>
              </w:rPr>
              <w:t>մետֆորմին</w:t>
            </w:r>
            <w:r w:rsidRPr="00F072C3">
              <w:rPr>
                <w:rFonts w:ascii="GHEA Grapalat" w:hAnsi="GHEA Grapalat"/>
                <w:sz w:val="20"/>
                <w:szCs w:val="20"/>
              </w:rPr>
              <w:t xml:space="preserve"> a10ba02</w:t>
            </w:r>
          </w:p>
        </w:tc>
      </w:tr>
      <w:tr w:rsidR="003566FD" w:rsidRPr="00CC2BAB" w14:paraId="754F0499" w14:textId="77777777" w:rsidTr="00610BFF">
        <w:trPr>
          <w:trHeight w:val="323"/>
        </w:trPr>
        <w:tc>
          <w:tcPr>
            <w:tcW w:w="625" w:type="dxa"/>
            <w:shd w:val="clear" w:color="auto" w:fill="auto"/>
            <w:vAlign w:val="center"/>
          </w:tcPr>
          <w:p w14:paraId="79EB5BF9" w14:textId="6D4AE5B3" w:rsidR="003566FD" w:rsidRPr="00CC2BAB" w:rsidRDefault="003566FD" w:rsidP="003566FD">
            <w:pPr>
              <w:jc w:val="both"/>
              <w:rPr>
                <w:rFonts w:ascii="GHEA Grapalat" w:hAnsi="GHEA Grapalat" w:cs="Arial LatArm"/>
                <w:lang w:val="pt-BR"/>
              </w:rPr>
            </w:pPr>
            <w:r>
              <w:rPr>
                <w:rFonts w:ascii="GHEA Grapalat" w:hAnsi="GHEA Grapalat" w:cs="Arial LatArm"/>
                <w:lang w:val="pt-BR"/>
              </w:rPr>
              <w:t>100</w:t>
            </w:r>
          </w:p>
        </w:tc>
        <w:tc>
          <w:tcPr>
            <w:tcW w:w="1170" w:type="dxa"/>
            <w:shd w:val="clear" w:color="auto" w:fill="auto"/>
            <w:vAlign w:val="center"/>
          </w:tcPr>
          <w:p w14:paraId="5534594A" w14:textId="2946D456"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126000</w:t>
            </w:r>
          </w:p>
        </w:tc>
        <w:tc>
          <w:tcPr>
            <w:tcW w:w="8933" w:type="dxa"/>
            <w:shd w:val="clear" w:color="auto" w:fill="auto"/>
            <w:vAlign w:val="center"/>
          </w:tcPr>
          <w:p w14:paraId="54525335" w14:textId="728F44E7" w:rsidR="003566FD" w:rsidRDefault="003566FD" w:rsidP="003566FD">
            <w:pPr>
              <w:rPr>
                <w:rFonts w:ascii="GHEA Grapalat" w:hAnsi="GHEA Grapalat" w:cs="Sylfaen"/>
                <w:sz w:val="20"/>
                <w:szCs w:val="20"/>
                <w:lang w:val="hy-AM"/>
              </w:rPr>
            </w:pPr>
            <w:r>
              <w:rPr>
                <w:rFonts w:ascii="GHEA Grapalat" w:hAnsi="GHEA Grapalat"/>
                <w:sz w:val="20"/>
                <w:szCs w:val="20"/>
                <w:lang w:val="hy-AM"/>
              </w:rPr>
              <w:t xml:space="preserve">Խոլեկալցիֆերոլ </w:t>
            </w:r>
            <w:r>
              <w:rPr>
                <w:rFonts w:ascii="GHEA Grapalat" w:hAnsi="GHEA Grapalat"/>
                <w:sz w:val="20"/>
                <w:szCs w:val="20"/>
              </w:rPr>
              <w:t>a11cc</w:t>
            </w:r>
          </w:p>
        </w:tc>
      </w:tr>
      <w:tr w:rsidR="003566FD" w:rsidRPr="00CC2BAB" w14:paraId="6E9FED1D" w14:textId="77777777" w:rsidTr="00610BFF">
        <w:trPr>
          <w:trHeight w:val="323"/>
        </w:trPr>
        <w:tc>
          <w:tcPr>
            <w:tcW w:w="625" w:type="dxa"/>
            <w:shd w:val="clear" w:color="auto" w:fill="auto"/>
            <w:vAlign w:val="center"/>
          </w:tcPr>
          <w:p w14:paraId="431565BD" w14:textId="6D5AF52B" w:rsidR="003566FD" w:rsidRPr="00CC2BAB" w:rsidRDefault="003566FD" w:rsidP="003566FD">
            <w:pPr>
              <w:jc w:val="both"/>
              <w:rPr>
                <w:rFonts w:ascii="GHEA Grapalat" w:hAnsi="GHEA Grapalat" w:cs="Arial LatArm"/>
                <w:lang w:val="pt-BR"/>
              </w:rPr>
            </w:pPr>
            <w:r>
              <w:rPr>
                <w:rFonts w:ascii="GHEA Grapalat" w:hAnsi="GHEA Grapalat" w:cs="Arial LatArm"/>
                <w:lang w:val="pt-BR"/>
              </w:rPr>
              <w:t>101</w:t>
            </w:r>
          </w:p>
        </w:tc>
        <w:tc>
          <w:tcPr>
            <w:tcW w:w="1170" w:type="dxa"/>
            <w:shd w:val="clear" w:color="auto" w:fill="auto"/>
            <w:vAlign w:val="center"/>
          </w:tcPr>
          <w:p w14:paraId="26ECCDEA" w14:textId="1D4CA4D6"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9160</w:t>
            </w:r>
          </w:p>
        </w:tc>
        <w:tc>
          <w:tcPr>
            <w:tcW w:w="8933" w:type="dxa"/>
            <w:shd w:val="clear" w:color="auto" w:fill="auto"/>
            <w:vAlign w:val="center"/>
          </w:tcPr>
          <w:p w14:paraId="65A46412" w14:textId="7D535377" w:rsidR="003566FD" w:rsidRDefault="003566FD" w:rsidP="003566FD">
            <w:pPr>
              <w:rPr>
                <w:rFonts w:ascii="GHEA Grapalat" w:hAnsi="GHEA Grapalat" w:cs="Sylfaen"/>
                <w:sz w:val="20"/>
                <w:szCs w:val="20"/>
                <w:lang w:val="hy-AM"/>
              </w:rPr>
            </w:pPr>
            <w:r>
              <w:rPr>
                <w:rFonts w:ascii="GHEA Grapalat" w:hAnsi="GHEA Grapalat" w:cs="Sylfaen"/>
                <w:sz w:val="20"/>
                <w:szCs w:val="20"/>
                <w:lang w:val="ru-RU"/>
              </w:rPr>
              <w:t>կալցիումի</w:t>
            </w:r>
            <w:r>
              <w:rPr>
                <w:rFonts w:ascii="GHEA Grapalat" w:hAnsi="GHEA Grapalat"/>
                <w:sz w:val="20"/>
                <w:szCs w:val="20"/>
                <w:lang w:val="ru-RU"/>
              </w:rPr>
              <w:t xml:space="preserve"> </w:t>
            </w:r>
            <w:r>
              <w:rPr>
                <w:rFonts w:ascii="GHEA Grapalat" w:hAnsi="GHEA Grapalat" w:cs="Sylfaen"/>
                <w:sz w:val="20"/>
                <w:szCs w:val="20"/>
                <w:lang w:val="ru-RU"/>
              </w:rPr>
              <w:t>գլյուկոնատ</w:t>
            </w:r>
            <w:r>
              <w:rPr>
                <w:rFonts w:ascii="GHEA Grapalat" w:hAnsi="GHEA Grapalat"/>
                <w:sz w:val="20"/>
                <w:szCs w:val="20"/>
                <w:lang w:val="ru-RU"/>
              </w:rPr>
              <w:t xml:space="preserve"> a12aa03, d11ax03</w:t>
            </w:r>
          </w:p>
        </w:tc>
      </w:tr>
      <w:tr w:rsidR="003566FD" w:rsidRPr="00CC2BAB" w14:paraId="4EEE7788" w14:textId="77777777" w:rsidTr="00610BFF">
        <w:trPr>
          <w:trHeight w:val="323"/>
        </w:trPr>
        <w:tc>
          <w:tcPr>
            <w:tcW w:w="625" w:type="dxa"/>
            <w:shd w:val="clear" w:color="auto" w:fill="auto"/>
            <w:vAlign w:val="center"/>
          </w:tcPr>
          <w:p w14:paraId="1B9BB48A" w14:textId="557C5740" w:rsidR="003566FD" w:rsidRPr="00CC2BAB" w:rsidRDefault="003566FD" w:rsidP="003566FD">
            <w:pPr>
              <w:jc w:val="both"/>
              <w:rPr>
                <w:rFonts w:ascii="GHEA Grapalat" w:hAnsi="GHEA Grapalat" w:cs="Arial LatArm"/>
                <w:lang w:val="pt-BR"/>
              </w:rPr>
            </w:pPr>
            <w:r>
              <w:rPr>
                <w:rFonts w:ascii="GHEA Grapalat" w:hAnsi="GHEA Grapalat" w:cs="Arial LatArm"/>
                <w:lang w:val="pt-BR"/>
              </w:rPr>
              <w:t>102</w:t>
            </w:r>
          </w:p>
        </w:tc>
        <w:tc>
          <w:tcPr>
            <w:tcW w:w="1170" w:type="dxa"/>
            <w:shd w:val="clear" w:color="auto" w:fill="auto"/>
            <w:vAlign w:val="center"/>
          </w:tcPr>
          <w:p w14:paraId="3F69E454" w14:textId="205C650F"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80304</w:t>
            </w:r>
          </w:p>
        </w:tc>
        <w:tc>
          <w:tcPr>
            <w:tcW w:w="8933" w:type="dxa"/>
            <w:shd w:val="clear" w:color="auto" w:fill="auto"/>
            <w:vAlign w:val="center"/>
          </w:tcPr>
          <w:p w14:paraId="5C694E52" w14:textId="00B5FEAF" w:rsidR="003566FD" w:rsidRDefault="003566FD" w:rsidP="003566FD">
            <w:pPr>
              <w:rPr>
                <w:rFonts w:ascii="GHEA Grapalat" w:hAnsi="GHEA Grapalat" w:cs="Sylfaen"/>
                <w:sz w:val="20"/>
                <w:szCs w:val="20"/>
                <w:lang w:val="hy-AM"/>
              </w:rPr>
            </w:pPr>
            <w:r>
              <w:rPr>
                <w:rFonts w:ascii="GHEA Grapalat" w:hAnsi="GHEA Grapalat" w:cs="Sylfaen"/>
                <w:sz w:val="20"/>
                <w:szCs w:val="20"/>
                <w:lang w:val="hy-AM"/>
              </w:rPr>
              <w:t xml:space="preserve">բիսմութի տրիկալիումական դիցիտրատ </w:t>
            </w:r>
            <w:r>
              <w:rPr>
                <w:rFonts w:ascii="GHEA Grapalat" w:hAnsi="GHEA Grapalat" w:cs="Sylfaen"/>
                <w:sz w:val="20"/>
                <w:szCs w:val="20"/>
              </w:rPr>
              <w:t>A02BX05</w:t>
            </w:r>
          </w:p>
        </w:tc>
      </w:tr>
      <w:tr w:rsidR="003566FD" w:rsidRPr="00CC2BAB" w14:paraId="33979293" w14:textId="77777777" w:rsidTr="00610BFF">
        <w:trPr>
          <w:trHeight w:val="323"/>
        </w:trPr>
        <w:tc>
          <w:tcPr>
            <w:tcW w:w="625" w:type="dxa"/>
            <w:shd w:val="clear" w:color="auto" w:fill="auto"/>
            <w:vAlign w:val="center"/>
          </w:tcPr>
          <w:p w14:paraId="2CFD15C7" w14:textId="1E2C09FE" w:rsidR="003566FD" w:rsidRPr="00CC2BAB" w:rsidRDefault="003566FD" w:rsidP="003566FD">
            <w:pPr>
              <w:jc w:val="both"/>
              <w:rPr>
                <w:rFonts w:ascii="GHEA Grapalat" w:hAnsi="GHEA Grapalat" w:cs="Arial LatArm"/>
                <w:lang w:val="pt-BR"/>
              </w:rPr>
            </w:pPr>
            <w:r>
              <w:rPr>
                <w:rFonts w:ascii="GHEA Grapalat" w:hAnsi="GHEA Grapalat" w:cs="Arial LatArm"/>
                <w:lang w:val="pt-BR"/>
              </w:rPr>
              <w:t>103</w:t>
            </w:r>
          </w:p>
        </w:tc>
        <w:tc>
          <w:tcPr>
            <w:tcW w:w="1170" w:type="dxa"/>
            <w:shd w:val="clear" w:color="auto" w:fill="auto"/>
            <w:vAlign w:val="center"/>
          </w:tcPr>
          <w:p w14:paraId="043935D5" w14:textId="139DB696"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80040</w:t>
            </w:r>
          </w:p>
        </w:tc>
        <w:tc>
          <w:tcPr>
            <w:tcW w:w="8933" w:type="dxa"/>
            <w:shd w:val="clear" w:color="auto" w:fill="auto"/>
            <w:vAlign w:val="center"/>
          </w:tcPr>
          <w:p w14:paraId="21D2EB3F" w14:textId="60F83C31" w:rsidR="003566FD" w:rsidRDefault="003566FD" w:rsidP="003566FD">
            <w:pPr>
              <w:rPr>
                <w:rFonts w:ascii="GHEA Grapalat" w:hAnsi="GHEA Grapalat" w:cs="Sylfaen"/>
                <w:sz w:val="20"/>
                <w:szCs w:val="20"/>
                <w:lang w:val="hy-AM"/>
              </w:rPr>
            </w:pPr>
            <w:r w:rsidRPr="00F016CF">
              <w:rPr>
                <w:rFonts w:ascii="GHEA Grapalat" w:hAnsi="GHEA Grapalat"/>
                <w:sz w:val="20"/>
                <w:szCs w:val="20"/>
                <w:lang w:val="hy-AM"/>
              </w:rPr>
              <w:t>Մեբևերին (մեբևերինի հիդրոքլորիդ) A03AA04</w:t>
            </w:r>
          </w:p>
        </w:tc>
      </w:tr>
      <w:tr w:rsidR="003566FD" w:rsidRPr="00CC2BAB" w14:paraId="55479DD8" w14:textId="77777777" w:rsidTr="00610BFF">
        <w:trPr>
          <w:trHeight w:val="323"/>
        </w:trPr>
        <w:tc>
          <w:tcPr>
            <w:tcW w:w="625" w:type="dxa"/>
            <w:shd w:val="clear" w:color="auto" w:fill="auto"/>
            <w:vAlign w:val="center"/>
          </w:tcPr>
          <w:p w14:paraId="705EB563" w14:textId="1A8823A7" w:rsidR="003566FD" w:rsidRPr="00CC2BAB" w:rsidRDefault="003566FD" w:rsidP="003566FD">
            <w:pPr>
              <w:jc w:val="both"/>
              <w:rPr>
                <w:rFonts w:ascii="GHEA Grapalat" w:hAnsi="GHEA Grapalat" w:cs="Arial LatArm"/>
                <w:lang w:val="pt-BR"/>
              </w:rPr>
            </w:pPr>
            <w:r>
              <w:rPr>
                <w:rFonts w:ascii="GHEA Grapalat" w:hAnsi="GHEA Grapalat" w:cs="Arial LatArm"/>
                <w:lang w:val="pt-BR"/>
              </w:rPr>
              <w:t>104</w:t>
            </w:r>
          </w:p>
        </w:tc>
        <w:tc>
          <w:tcPr>
            <w:tcW w:w="1170" w:type="dxa"/>
            <w:shd w:val="clear" w:color="auto" w:fill="auto"/>
            <w:vAlign w:val="center"/>
          </w:tcPr>
          <w:p w14:paraId="7C617825" w14:textId="24724C92" w:rsidR="003566FD" w:rsidRDefault="003566FD" w:rsidP="003566FD">
            <w:pPr>
              <w:jc w:val="center"/>
              <w:rPr>
                <w:rFonts w:ascii="GHEA Grapalat" w:hAnsi="GHEA Grapalat" w:cs="Calibri"/>
                <w:color w:val="000000"/>
                <w:sz w:val="18"/>
                <w:szCs w:val="18"/>
                <w:lang w:val="hy-AM"/>
              </w:rPr>
            </w:pPr>
            <w:bookmarkStart w:id="2" w:name="_GoBack"/>
            <w:r>
              <w:rPr>
                <w:rFonts w:ascii="GHEA Grapalat" w:hAnsi="GHEA Grapalat" w:cs="Arial"/>
                <w:color w:val="000000"/>
                <w:sz w:val="18"/>
                <w:szCs w:val="18"/>
                <w:lang w:val="hy-AM"/>
              </w:rPr>
              <w:t>15</w:t>
            </w:r>
            <w:bookmarkEnd w:id="2"/>
            <w:r>
              <w:rPr>
                <w:rFonts w:ascii="GHEA Grapalat" w:hAnsi="GHEA Grapalat" w:cs="Arial"/>
                <w:color w:val="000000"/>
                <w:sz w:val="18"/>
                <w:szCs w:val="18"/>
                <w:lang w:val="hy-AM"/>
              </w:rPr>
              <w:t>68000</w:t>
            </w:r>
          </w:p>
        </w:tc>
        <w:tc>
          <w:tcPr>
            <w:tcW w:w="8933" w:type="dxa"/>
            <w:shd w:val="clear" w:color="auto" w:fill="auto"/>
            <w:vAlign w:val="center"/>
          </w:tcPr>
          <w:p w14:paraId="424B13E9" w14:textId="2E29FB9F" w:rsidR="003566FD" w:rsidRDefault="003566FD" w:rsidP="003566FD">
            <w:pPr>
              <w:rPr>
                <w:rFonts w:ascii="GHEA Grapalat" w:hAnsi="GHEA Grapalat" w:cs="Sylfaen"/>
                <w:sz w:val="20"/>
                <w:szCs w:val="20"/>
                <w:lang w:val="hy-AM"/>
              </w:rPr>
            </w:pPr>
            <w:r>
              <w:rPr>
                <w:rFonts w:ascii="GHEA Grapalat" w:hAnsi="GHEA Grapalat"/>
                <w:sz w:val="20"/>
                <w:szCs w:val="20"/>
                <w:lang w:val="pt-BR"/>
              </w:rPr>
              <w:t>պանտոպրազոլ</w:t>
            </w:r>
          </w:p>
        </w:tc>
      </w:tr>
      <w:tr w:rsidR="003566FD" w:rsidRPr="00CC2BAB" w14:paraId="7162844F" w14:textId="77777777" w:rsidTr="00610BFF">
        <w:trPr>
          <w:trHeight w:val="323"/>
        </w:trPr>
        <w:tc>
          <w:tcPr>
            <w:tcW w:w="625" w:type="dxa"/>
            <w:shd w:val="clear" w:color="auto" w:fill="auto"/>
            <w:vAlign w:val="center"/>
          </w:tcPr>
          <w:p w14:paraId="0F36A0B0" w14:textId="73CC70FE" w:rsidR="003566FD" w:rsidRPr="00CC2BAB" w:rsidRDefault="003566FD" w:rsidP="003566FD">
            <w:pPr>
              <w:jc w:val="both"/>
              <w:rPr>
                <w:rFonts w:ascii="GHEA Grapalat" w:hAnsi="GHEA Grapalat" w:cs="Arial LatArm"/>
                <w:lang w:val="pt-BR"/>
              </w:rPr>
            </w:pPr>
            <w:r>
              <w:rPr>
                <w:rFonts w:ascii="GHEA Grapalat" w:hAnsi="GHEA Grapalat" w:cs="Arial LatArm"/>
                <w:lang w:val="pt-BR"/>
              </w:rPr>
              <w:t>105</w:t>
            </w:r>
          </w:p>
        </w:tc>
        <w:tc>
          <w:tcPr>
            <w:tcW w:w="1170" w:type="dxa"/>
            <w:shd w:val="clear" w:color="auto" w:fill="auto"/>
            <w:vAlign w:val="center"/>
          </w:tcPr>
          <w:p w14:paraId="3DBF45C5" w14:textId="4FF039BB"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99850</w:t>
            </w:r>
          </w:p>
        </w:tc>
        <w:tc>
          <w:tcPr>
            <w:tcW w:w="8933" w:type="dxa"/>
            <w:shd w:val="clear" w:color="auto" w:fill="auto"/>
            <w:vAlign w:val="center"/>
          </w:tcPr>
          <w:p w14:paraId="6DE47B7E" w14:textId="1BA6BD35" w:rsidR="003566FD" w:rsidRDefault="003566FD" w:rsidP="003566FD">
            <w:pPr>
              <w:rPr>
                <w:rFonts w:ascii="GHEA Grapalat" w:hAnsi="GHEA Grapalat" w:cs="Sylfaen"/>
                <w:sz w:val="20"/>
                <w:szCs w:val="20"/>
                <w:lang w:val="hy-AM"/>
              </w:rPr>
            </w:pPr>
            <w:r>
              <w:rPr>
                <w:rFonts w:ascii="GHEA Grapalat" w:hAnsi="GHEA Grapalat"/>
                <w:sz w:val="20"/>
                <w:szCs w:val="20"/>
                <w:lang w:val="pt-BR"/>
              </w:rPr>
              <w:t>պանտոպրազոլ</w:t>
            </w:r>
          </w:p>
        </w:tc>
      </w:tr>
      <w:tr w:rsidR="003566FD" w:rsidRPr="004960DE" w14:paraId="7EC6C781" w14:textId="77777777" w:rsidTr="00610BFF">
        <w:trPr>
          <w:trHeight w:val="323"/>
        </w:trPr>
        <w:tc>
          <w:tcPr>
            <w:tcW w:w="625" w:type="dxa"/>
            <w:shd w:val="clear" w:color="auto" w:fill="auto"/>
            <w:vAlign w:val="center"/>
          </w:tcPr>
          <w:p w14:paraId="7ACE4255" w14:textId="0517AA60" w:rsidR="003566FD" w:rsidRPr="00CC2BAB" w:rsidRDefault="003566FD" w:rsidP="003566FD">
            <w:pPr>
              <w:jc w:val="both"/>
              <w:rPr>
                <w:rFonts w:ascii="GHEA Grapalat" w:hAnsi="GHEA Grapalat" w:cs="Arial LatArm"/>
                <w:lang w:val="pt-BR"/>
              </w:rPr>
            </w:pPr>
            <w:r>
              <w:rPr>
                <w:rFonts w:ascii="GHEA Grapalat" w:hAnsi="GHEA Grapalat" w:cs="Arial LatArm"/>
                <w:lang w:val="pt-BR"/>
              </w:rPr>
              <w:t>106</w:t>
            </w:r>
          </w:p>
        </w:tc>
        <w:tc>
          <w:tcPr>
            <w:tcW w:w="1170" w:type="dxa"/>
            <w:shd w:val="clear" w:color="auto" w:fill="auto"/>
            <w:vAlign w:val="center"/>
          </w:tcPr>
          <w:p w14:paraId="55D3C1F2" w14:textId="4DE399B8"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135400</w:t>
            </w:r>
          </w:p>
        </w:tc>
        <w:tc>
          <w:tcPr>
            <w:tcW w:w="8933" w:type="dxa"/>
            <w:shd w:val="clear" w:color="auto" w:fill="auto"/>
            <w:vAlign w:val="center"/>
          </w:tcPr>
          <w:p w14:paraId="37C43F8D" w14:textId="66B567CD" w:rsidR="003566FD" w:rsidRDefault="003566FD" w:rsidP="003566FD">
            <w:pPr>
              <w:rPr>
                <w:rFonts w:ascii="GHEA Grapalat" w:hAnsi="GHEA Grapalat" w:cs="Sylfaen"/>
                <w:sz w:val="20"/>
                <w:szCs w:val="20"/>
                <w:lang w:val="hy-AM"/>
              </w:rPr>
            </w:pPr>
            <w:r w:rsidRPr="00F072C3">
              <w:rPr>
                <w:rFonts w:ascii="GHEA Grapalat" w:hAnsi="GHEA Grapalat"/>
                <w:sz w:val="20"/>
                <w:szCs w:val="20"/>
                <w:lang w:val="es-ES"/>
              </w:rPr>
              <w:t>հեպարին նատրիում b01ab01, c05ba03, s01xa14</w:t>
            </w:r>
          </w:p>
        </w:tc>
      </w:tr>
      <w:tr w:rsidR="003566FD" w:rsidRPr="004960DE" w14:paraId="449D8F42" w14:textId="77777777" w:rsidTr="00610BFF">
        <w:trPr>
          <w:trHeight w:val="323"/>
        </w:trPr>
        <w:tc>
          <w:tcPr>
            <w:tcW w:w="625" w:type="dxa"/>
            <w:shd w:val="clear" w:color="auto" w:fill="auto"/>
            <w:vAlign w:val="center"/>
          </w:tcPr>
          <w:p w14:paraId="7F846CEB" w14:textId="77EFE024" w:rsidR="003566FD" w:rsidRPr="00CC2BAB" w:rsidRDefault="003566FD" w:rsidP="003566FD">
            <w:pPr>
              <w:jc w:val="both"/>
              <w:rPr>
                <w:rFonts w:ascii="GHEA Grapalat" w:hAnsi="GHEA Grapalat" w:cs="Arial LatArm"/>
                <w:lang w:val="pt-BR"/>
              </w:rPr>
            </w:pPr>
            <w:r>
              <w:rPr>
                <w:rFonts w:ascii="GHEA Grapalat" w:hAnsi="GHEA Grapalat" w:cs="Arial LatArm"/>
                <w:lang w:val="pt-BR"/>
              </w:rPr>
              <w:t>107</w:t>
            </w:r>
          </w:p>
        </w:tc>
        <w:tc>
          <w:tcPr>
            <w:tcW w:w="1170" w:type="dxa"/>
            <w:shd w:val="clear" w:color="auto" w:fill="auto"/>
            <w:vAlign w:val="center"/>
          </w:tcPr>
          <w:p w14:paraId="165372D4" w14:textId="2F8CF911"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32200</w:t>
            </w:r>
          </w:p>
        </w:tc>
        <w:tc>
          <w:tcPr>
            <w:tcW w:w="8933" w:type="dxa"/>
            <w:shd w:val="clear" w:color="auto" w:fill="auto"/>
            <w:vAlign w:val="center"/>
          </w:tcPr>
          <w:p w14:paraId="1A68E172" w14:textId="585C2399" w:rsidR="003566FD" w:rsidRDefault="003566FD" w:rsidP="003566FD">
            <w:pPr>
              <w:rPr>
                <w:rFonts w:ascii="GHEA Grapalat" w:hAnsi="GHEA Grapalat" w:cs="Sylfaen"/>
                <w:sz w:val="20"/>
                <w:szCs w:val="20"/>
                <w:lang w:val="hy-AM"/>
              </w:rPr>
            </w:pPr>
            <w:r w:rsidRPr="00F072C3">
              <w:rPr>
                <w:rFonts w:ascii="GHEA Grapalat" w:hAnsi="GHEA Grapalat"/>
                <w:sz w:val="20"/>
                <w:szCs w:val="20"/>
                <w:lang w:val="es-ES"/>
              </w:rPr>
              <w:t>հեպարին նատրիում b01ab01, c05ba03, s01xa14</w:t>
            </w:r>
          </w:p>
        </w:tc>
      </w:tr>
      <w:tr w:rsidR="003566FD" w:rsidRPr="004960DE" w14:paraId="46426727" w14:textId="77777777" w:rsidTr="00610BFF">
        <w:trPr>
          <w:trHeight w:val="323"/>
        </w:trPr>
        <w:tc>
          <w:tcPr>
            <w:tcW w:w="625" w:type="dxa"/>
            <w:shd w:val="clear" w:color="auto" w:fill="auto"/>
            <w:vAlign w:val="center"/>
          </w:tcPr>
          <w:p w14:paraId="612190D7" w14:textId="4876B8EB" w:rsidR="003566FD" w:rsidRPr="00CC2BAB" w:rsidRDefault="003566FD" w:rsidP="003566FD">
            <w:pPr>
              <w:jc w:val="both"/>
              <w:rPr>
                <w:rFonts w:ascii="GHEA Grapalat" w:hAnsi="GHEA Grapalat" w:cs="Arial LatArm"/>
                <w:lang w:val="pt-BR"/>
              </w:rPr>
            </w:pPr>
            <w:r>
              <w:rPr>
                <w:rFonts w:ascii="GHEA Grapalat" w:hAnsi="GHEA Grapalat" w:cs="Arial LatArm"/>
                <w:lang w:val="pt-BR"/>
              </w:rPr>
              <w:t>108</w:t>
            </w:r>
          </w:p>
        </w:tc>
        <w:tc>
          <w:tcPr>
            <w:tcW w:w="1170" w:type="dxa"/>
            <w:shd w:val="clear" w:color="auto" w:fill="auto"/>
            <w:vAlign w:val="center"/>
          </w:tcPr>
          <w:p w14:paraId="5FBE6D68" w14:textId="4E3BD71E"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1143900</w:t>
            </w:r>
          </w:p>
        </w:tc>
        <w:tc>
          <w:tcPr>
            <w:tcW w:w="8933" w:type="dxa"/>
            <w:shd w:val="clear" w:color="auto" w:fill="auto"/>
            <w:vAlign w:val="center"/>
          </w:tcPr>
          <w:p w14:paraId="27781ECD" w14:textId="61CE95A6" w:rsidR="003566FD" w:rsidRDefault="003566FD" w:rsidP="003566FD">
            <w:pPr>
              <w:rPr>
                <w:rFonts w:ascii="GHEA Grapalat" w:hAnsi="GHEA Grapalat" w:cs="Sylfaen"/>
                <w:sz w:val="20"/>
                <w:szCs w:val="20"/>
                <w:lang w:val="hy-AM"/>
              </w:rPr>
            </w:pPr>
            <w:r w:rsidRPr="00F072C3">
              <w:rPr>
                <w:rFonts w:ascii="GHEA Grapalat" w:hAnsi="GHEA Grapalat"/>
                <w:sz w:val="20"/>
                <w:szCs w:val="20"/>
                <w:lang w:val="es-ES"/>
              </w:rPr>
              <w:t>հեպարին նատրիում b01ab01, c05ba03, s01xa14</w:t>
            </w:r>
          </w:p>
        </w:tc>
      </w:tr>
      <w:tr w:rsidR="003566FD" w:rsidRPr="00CC2BAB" w14:paraId="07601C9C" w14:textId="77777777" w:rsidTr="00610BFF">
        <w:trPr>
          <w:trHeight w:val="323"/>
        </w:trPr>
        <w:tc>
          <w:tcPr>
            <w:tcW w:w="625" w:type="dxa"/>
            <w:shd w:val="clear" w:color="auto" w:fill="auto"/>
            <w:vAlign w:val="center"/>
          </w:tcPr>
          <w:p w14:paraId="3CED63FB" w14:textId="0DA0E252" w:rsidR="003566FD" w:rsidRPr="00CC2BAB" w:rsidRDefault="003566FD" w:rsidP="003566FD">
            <w:pPr>
              <w:jc w:val="both"/>
              <w:rPr>
                <w:rFonts w:ascii="GHEA Grapalat" w:hAnsi="GHEA Grapalat" w:cs="Arial LatArm"/>
                <w:lang w:val="pt-BR"/>
              </w:rPr>
            </w:pPr>
            <w:r>
              <w:rPr>
                <w:rFonts w:ascii="GHEA Grapalat" w:hAnsi="GHEA Grapalat" w:cs="Arial LatArm"/>
                <w:lang w:val="pt-BR"/>
              </w:rPr>
              <w:t>109</w:t>
            </w:r>
          </w:p>
        </w:tc>
        <w:tc>
          <w:tcPr>
            <w:tcW w:w="1170" w:type="dxa"/>
            <w:shd w:val="clear" w:color="auto" w:fill="auto"/>
            <w:vAlign w:val="center"/>
          </w:tcPr>
          <w:p w14:paraId="7A2163D4" w14:textId="68B880D9"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405000</w:t>
            </w:r>
          </w:p>
        </w:tc>
        <w:tc>
          <w:tcPr>
            <w:tcW w:w="8933" w:type="dxa"/>
            <w:shd w:val="clear" w:color="auto" w:fill="auto"/>
            <w:vAlign w:val="center"/>
          </w:tcPr>
          <w:p w14:paraId="6DFFBF70" w14:textId="4D4FDED1" w:rsidR="003566FD" w:rsidRDefault="003566FD" w:rsidP="003566FD">
            <w:pPr>
              <w:rPr>
                <w:rFonts w:ascii="GHEA Grapalat" w:hAnsi="GHEA Grapalat" w:cs="Sylfaen"/>
                <w:sz w:val="20"/>
                <w:szCs w:val="20"/>
                <w:lang w:val="hy-AM"/>
              </w:rPr>
            </w:pPr>
            <w:r w:rsidRPr="00F072C3">
              <w:rPr>
                <w:rFonts w:ascii="GHEA Grapalat" w:hAnsi="GHEA Grapalat" w:cs="Arial"/>
                <w:sz w:val="20"/>
                <w:szCs w:val="20"/>
              </w:rPr>
              <w:t>կլոպիդոգրել b01ac04</w:t>
            </w:r>
          </w:p>
        </w:tc>
      </w:tr>
      <w:tr w:rsidR="003566FD" w:rsidRPr="00CC2BAB" w14:paraId="71F66A25" w14:textId="77777777" w:rsidTr="00610BFF">
        <w:trPr>
          <w:trHeight w:val="323"/>
        </w:trPr>
        <w:tc>
          <w:tcPr>
            <w:tcW w:w="625" w:type="dxa"/>
            <w:shd w:val="clear" w:color="auto" w:fill="auto"/>
            <w:vAlign w:val="center"/>
          </w:tcPr>
          <w:p w14:paraId="3C94C369" w14:textId="70171A2F" w:rsidR="003566FD" w:rsidRPr="00CC2BAB" w:rsidRDefault="003566FD" w:rsidP="003566FD">
            <w:pPr>
              <w:jc w:val="both"/>
              <w:rPr>
                <w:rFonts w:ascii="GHEA Grapalat" w:hAnsi="GHEA Grapalat" w:cs="Arial LatArm"/>
                <w:lang w:val="pt-BR"/>
              </w:rPr>
            </w:pPr>
            <w:r>
              <w:rPr>
                <w:rFonts w:ascii="GHEA Grapalat" w:hAnsi="GHEA Grapalat" w:cs="Arial LatArm"/>
                <w:lang w:val="pt-BR"/>
              </w:rPr>
              <w:t>110</w:t>
            </w:r>
          </w:p>
        </w:tc>
        <w:tc>
          <w:tcPr>
            <w:tcW w:w="1170" w:type="dxa"/>
            <w:shd w:val="clear" w:color="auto" w:fill="auto"/>
            <w:vAlign w:val="center"/>
          </w:tcPr>
          <w:p w14:paraId="32196C29" w14:textId="0933F4B4"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66500</w:t>
            </w:r>
          </w:p>
        </w:tc>
        <w:tc>
          <w:tcPr>
            <w:tcW w:w="8933" w:type="dxa"/>
            <w:shd w:val="clear" w:color="auto" w:fill="auto"/>
            <w:vAlign w:val="center"/>
          </w:tcPr>
          <w:p w14:paraId="14573E1C" w14:textId="0C23C5C8" w:rsidR="003566FD" w:rsidRDefault="003566FD" w:rsidP="003566FD">
            <w:pPr>
              <w:rPr>
                <w:rFonts w:ascii="GHEA Grapalat" w:hAnsi="GHEA Grapalat" w:cs="Sylfaen"/>
                <w:sz w:val="20"/>
                <w:szCs w:val="20"/>
                <w:lang w:val="hy-AM"/>
              </w:rPr>
            </w:pPr>
            <w:r w:rsidRPr="00930ACC">
              <w:rPr>
                <w:rFonts w:ascii="GHEA Grapalat" w:hAnsi="GHEA Grapalat" w:cs="Sylfaen"/>
                <w:sz w:val="20"/>
                <w:szCs w:val="20"/>
              </w:rPr>
              <w:t>լոպերամիդ</w:t>
            </w:r>
            <w:r w:rsidRPr="00930ACC">
              <w:rPr>
                <w:rFonts w:ascii="GHEA Grapalat" w:hAnsi="GHEA Grapalat"/>
                <w:sz w:val="20"/>
                <w:szCs w:val="20"/>
              </w:rPr>
              <w:t xml:space="preserve"> a07da03</w:t>
            </w:r>
          </w:p>
        </w:tc>
      </w:tr>
      <w:tr w:rsidR="003566FD" w:rsidRPr="00CC2BAB" w14:paraId="20BE0D6E" w14:textId="77777777" w:rsidTr="00610BFF">
        <w:trPr>
          <w:trHeight w:val="323"/>
        </w:trPr>
        <w:tc>
          <w:tcPr>
            <w:tcW w:w="625" w:type="dxa"/>
            <w:shd w:val="clear" w:color="auto" w:fill="auto"/>
            <w:vAlign w:val="center"/>
          </w:tcPr>
          <w:p w14:paraId="5A5B9F36" w14:textId="41547855" w:rsidR="003566FD" w:rsidRPr="00CC2BAB" w:rsidRDefault="003566FD" w:rsidP="003566FD">
            <w:pPr>
              <w:jc w:val="both"/>
              <w:rPr>
                <w:rFonts w:ascii="GHEA Grapalat" w:hAnsi="GHEA Grapalat" w:cs="Arial LatArm"/>
                <w:lang w:val="pt-BR"/>
              </w:rPr>
            </w:pPr>
            <w:r>
              <w:rPr>
                <w:rFonts w:ascii="GHEA Grapalat" w:hAnsi="GHEA Grapalat" w:cs="Arial LatArm"/>
                <w:lang w:val="pt-BR"/>
              </w:rPr>
              <w:t>111</w:t>
            </w:r>
          </w:p>
        </w:tc>
        <w:tc>
          <w:tcPr>
            <w:tcW w:w="1170" w:type="dxa"/>
            <w:shd w:val="clear" w:color="auto" w:fill="auto"/>
            <w:vAlign w:val="center"/>
          </w:tcPr>
          <w:p w14:paraId="07F7BA28" w14:textId="293F5823"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10176</w:t>
            </w:r>
          </w:p>
        </w:tc>
        <w:tc>
          <w:tcPr>
            <w:tcW w:w="8933" w:type="dxa"/>
            <w:shd w:val="clear" w:color="auto" w:fill="auto"/>
            <w:vAlign w:val="center"/>
          </w:tcPr>
          <w:p w14:paraId="45AD3459" w14:textId="53673291" w:rsidR="003566FD" w:rsidRDefault="003566FD" w:rsidP="003566FD">
            <w:pPr>
              <w:rPr>
                <w:rFonts w:ascii="GHEA Grapalat" w:hAnsi="GHEA Grapalat" w:cs="Sylfaen"/>
                <w:sz w:val="20"/>
                <w:szCs w:val="20"/>
                <w:lang w:val="hy-AM"/>
              </w:rPr>
            </w:pPr>
            <w:r w:rsidRPr="000D6DBD">
              <w:rPr>
                <w:rFonts w:ascii="GHEA Grapalat" w:hAnsi="GHEA Grapalat"/>
                <w:sz w:val="20"/>
                <w:szCs w:val="20"/>
              </w:rPr>
              <w:t>ֆոլաթթու b03bb01</w:t>
            </w:r>
          </w:p>
        </w:tc>
      </w:tr>
      <w:tr w:rsidR="003566FD" w:rsidRPr="00CC2BAB" w14:paraId="6EFF6151" w14:textId="77777777" w:rsidTr="00610BFF">
        <w:trPr>
          <w:trHeight w:val="323"/>
        </w:trPr>
        <w:tc>
          <w:tcPr>
            <w:tcW w:w="625" w:type="dxa"/>
            <w:shd w:val="clear" w:color="auto" w:fill="auto"/>
            <w:vAlign w:val="center"/>
          </w:tcPr>
          <w:p w14:paraId="07D11615" w14:textId="60992713" w:rsidR="003566FD" w:rsidRPr="00CC2BAB" w:rsidRDefault="003566FD" w:rsidP="003566FD">
            <w:pPr>
              <w:jc w:val="both"/>
              <w:rPr>
                <w:rFonts w:ascii="GHEA Grapalat" w:hAnsi="GHEA Grapalat" w:cs="Arial LatArm"/>
                <w:lang w:val="pt-BR"/>
              </w:rPr>
            </w:pPr>
            <w:r>
              <w:rPr>
                <w:rFonts w:ascii="GHEA Grapalat" w:hAnsi="GHEA Grapalat" w:cs="Arial LatArm"/>
                <w:lang w:val="hy-AM"/>
              </w:rPr>
              <w:t>112</w:t>
            </w:r>
          </w:p>
        </w:tc>
        <w:tc>
          <w:tcPr>
            <w:tcW w:w="1170" w:type="dxa"/>
            <w:shd w:val="clear" w:color="auto" w:fill="auto"/>
            <w:vAlign w:val="center"/>
          </w:tcPr>
          <w:p w14:paraId="7B48D4EE" w14:textId="7E24F9C6"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54800</w:t>
            </w:r>
          </w:p>
        </w:tc>
        <w:tc>
          <w:tcPr>
            <w:tcW w:w="8933" w:type="dxa"/>
            <w:shd w:val="clear" w:color="auto" w:fill="auto"/>
            <w:vAlign w:val="center"/>
          </w:tcPr>
          <w:p w14:paraId="341D9C3B" w14:textId="390BC542" w:rsidR="003566FD" w:rsidRDefault="003566FD" w:rsidP="003566FD">
            <w:pPr>
              <w:rPr>
                <w:rFonts w:ascii="GHEA Grapalat" w:hAnsi="GHEA Grapalat" w:cs="Sylfaen"/>
                <w:sz w:val="20"/>
                <w:szCs w:val="20"/>
                <w:lang w:val="hy-AM"/>
              </w:rPr>
            </w:pPr>
            <w:r>
              <w:rPr>
                <w:rFonts w:ascii="GHEA Grapalat" w:hAnsi="GHEA Grapalat" w:cs="Sylfaen"/>
                <w:sz w:val="20"/>
                <w:szCs w:val="20"/>
              </w:rPr>
              <w:t>ցիանոկոբալամին</w:t>
            </w:r>
            <w:r>
              <w:rPr>
                <w:rFonts w:ascii="GHEA Grapalat" w:hAnsi="GHEA Grapalat"/>
                <w:sz w:val="20"/>
                <w:szCs w:val="20"/>
              </w:rPr>
              <w:t xml:space="preserve"> b03ba01</w:t>
            </w:r>
          </w:p>
        </w:tc>
      </w:tr>
      <w:tr w:rsidR="003566FD" w:rsidRPr="004960DE" w14:paraId="3E926F07" w14:textId="77777777" w:rsidTr="00610BFF">
        <w:trPr>
          <w:trHeight w:val="323"/>
        </w:trPr>
        <w:tc>
          <w:tcPr>
            <w:tcW w:w="625" w:type="dxa"/>
            <w:shd w:val="clear" w:color="auto" w:fill="auto"/>
            <w:vAlign w:val="center"/>
          </w:tcPr>
          <w:p w14:paraId="22A3395A" w14:textId="6E7CE7B4" w:rsidR="003566FD" w:rsidRPr="00CC2BAB" w:rsidRDefault="003566FD" w:rsidP="003566FD">
            <w:pPr>
              <w:jc w:val="both"/>
              <w:rPr>
                <w:rFonts w:ascii="GHEA Grapalat" w:hAnsi="GHEA Grapalat" w:cs="Arial LatArm"/>
                <w:lang w:val="pt-BR"/>
              </w:rPr>
            </w:pPr>
            <w:r>
              <w:rPr>
                <w:rFonts w:ascii="GHEA Grapalat" w:hAnsi="GHEA Grapalat" w:cs="Arial LatArm"/>
                <w:lang w:val="hy-AM"/>
              </w:rPr>
              <w:t>113</w:t>
            </w:r>
          </w:p>
        </w:tc>
        <w:tc>
          <w:tcPr>
            <w:tcW w:w="1170" w:type="dxa"/>
            <w:shd w:val="clear" w:color="auto" w:fill="auto"/>
            <w:vAlign w:val="center"/>
          </w:tcPr>
          <w:p w14:paraId="6ADBFECB" w14:textId="6B8F1092"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97000</w:t>
            </w:r>
          </w:p>
        </w:tc>
        <w:tc>
          <w:tcPr>
            <w:tcW w:w="8933" w:type="dxa"/>
            <w:shd w:val="clear" w:color="auto" w:fill="auto"/>
            <w:vAlign w:val="center"/>
          </w:tcPr>
          <w:p w14:paraId="14CAAE6E" w14:textId="139B53FD" w:rsidR="003566FD" w:rsidRDefault="003566FD" w:rsidP="003566FD">
            <w:pPr>
              <w:rPr>
                <w:rFonts w:ascii="GHEA Grapalat" w:hAnsi="GHEA Grapalat" w:cs="Sylfaen"/>
                <w:sz w:val="20"/>
                <w:szCs w:val="20"/>
                <w:lang w:val="hy-AM"/>
              </w:rPr>
            </w:pPr>
            <w:r>
              <w:rPr>
                <w:rFonts w:ascii="GHEA Grapalat" w:hAnsi="GHEA Grapalat" w:cs="Arial"/>
                <w:sz w:val="20"/>
                <w:szCs w:val="20"/>
                <w:lang w:val="hy-AM"/>
              </w:rPr>
              <w:t>մենթոլի լուծույթ մենթիլ իզովալերաթթվում C01EX</w:t>
            </w:r>
          </w:p>
        </w:tc>
      </w:tr>
      <w:tr w:rsidR="003566FD" w:rsidRPr="00CC2BAB" w14:paraId="7901F650" w14:textId="77777777" w:rsidTr="00610BFF">
        <w:trPr>
          <w:trHeight w:val="323"/>
        </w:trPr>
        <w:tc>
          <w:tcPr>
            <w:tcW w:w="625" w:type="dxa"/>
            <w:shd w:val="clear" w:color="auto" w:fill="auto"/>
            <w:vAlign w:val="center"/>
          </w:tcPr>
          <w:p w14:paraId="7B047559" w14:textId="48D1E27F" w:rsidR="003566FD" w:rsidRPr="00CC2BAB" w:rsidRDefault="003566FD" w:rsidP="003566FD">
            <w:pPr>
              <w:jc w:val="both"/>
              <w:rPr>
                <w:rFonts w:ascii="GHEA Grapalat" w:hAnsi="GHEA Grapalat" w:cs="Arial LatArm"/>
                <w:lang w:val="pt-BR"/>
              </w:rPr>
            </w:pPr>
            <w:r>
              <w:rPr>
                <w:rFonts w:ascii="GHEA Grapalat" w:hAnsi="GHEA Grapalat" w:cs="Arial LatArm"/>
                <w:lang w:val="hy-AM"/>
              </w:rPr>
              <w:t>114</w:t>
            </w:r>
          </w:p>
        </w:tc>
        <w:tc>
          <w:tcPr>
            <w:tcW w:w="1170" w:type="dxa"/>
            <w:shd w:val="clear" w:color="auto" w:fill="auto"/>
            <w:vAlign w:val="center"/>
          </w:tcPr>
          <w:p w14:paraId="7516CB3E" w14:textId="6A7BA3C1"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256200</w:t>
            </w:r>
          </w:p>
        </w:tc>
        <w:tc>
          <w:tcPr>
            <w:tcW w:w="8933" w:type="dxa"/>
            <w:shd w:val="clear" w:color="auto" w:fill="auto"/>
            <w:vAlign w:val="center"/>
          </w:tcPr>
          <w:p w14:paraId="068009BB" w14:textId="48F1D0AD" w:rsidR="003566FD" w:rsidRDefault="003566FD" w:rsidP="003566FD">
            <w:pPr>
              <w:rPr>
                <w:rFonts w:ascii="GHEA Grapalat" w:hAnsi="GHEA Grapalat" w:cs="Sylfaen"/>
                <w:sz w:val="20"/>
                <w:szCs w:val="20"/>
                <w:lang w:val="hy-AM"/>
              </w:rPr>
            </w:pPr>
            <w:r w:rsidRPr="00F072C3">
              <w:rPr>
                <w:rFonts w:ascii="GHEA Grapalat" w:hAnsi="GHEA Grapalat"/>
                <w:sz w:val="20"/>
                <w:szCs w:val="20"/>
              </w:rPr>
              <w:t>ֆենոբարբիտալէթիլբրոմիզովալերիանաթթու N05CB02</w:t>
            </w:r>
          </w:p>
        </w:tc>
      </w:tr>
      <w:tr w:rsidR="003566FD" w:rsidRPr="004960DE" w14:paraId="5DA9765A" w14:textId="77777777" w:rsidTr="00610BFF">
        <w:trPr>
          <w:trHeight w:val="323"/>
        </w:trPr>
        <w:tc>
          <w:tcPr>
            <w:tcW w:w="625" w:type="dxa"/>
            <w:shd w:val="clear" w:color="auto" w:fill="auto"/>
            <w:vAlign w:val="center"/>
          </w:tcPr>
          <w:p w14:paraId="01DD91CF" w14:textId="36EAF096" w:rsidR="003566FD" w:rsidRPr="00CC2BAB" w:rsidRDefault="003566FD" w:rsidP="003566FD">
            <w:pPr>
              <w:jc w:val="both"/>
              <w:rPr>
                <w:rFonts w:ascii="GHEA Grapalat" w:hAnsi="GHEA Grapalat" w:cs="Arial LatArm"/>
                <w:lang w:val="pt-BR"/>
              </w:rPr>
            </w:pPr>
            <w:r>
              <w:rPr>
                <w:rFonts w:ascii="GHEA Grapalat" w:hAnsi="GHEA Grapalat" w:cs="Arial LatArm"/>
                <w:lang w:val="hy-AM"/>
              </w:rPr>
              <w:t>115</w:t>
            </w:r>
          </w:p>
        </w:tc>
        <w:tc>
          <w:tcPr>
            <w:tcW w:w="1170" w:type="dxa"/>
            <w:shd w:val="clear" w:color="auto" w:fill="auto"/>
            <w:vAlign w:val="center"/>
          </w:tcPr>
          <w:p w14:paraId="2C2F6959" w14:textId="2446008D"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318500</w:t>
            </w:r>
          </w:p>
        </w:tc>
        <w:tc>
          <w:tcPr>
            <w:tcW w:w="8933" w:type="dxa"/>
            <w:shd w:val="clear" w:color="auto" w:fill="auto"/>
            <w:vAlign w:val="center"/>
          </w:tcPr>
          <w:p w14:paraId="31E94930" w14:textId="7FDF466C" w:rsidR="003566FD" w:rsidRDefault="003566FD" w:rsidP="003566FD">
            <w:pPr>
              <w:rPr>
                <w:rFonts w:ascii="GHEA Grapalat" w:hAnsi="GHEA Grapalat" w:cs="Sylfaen"/>
                <w:sz w:val="20"/>
                <w:szCs w:val="20"/>
                <w:lang w:val="hy-AM"/>
              </w:rPr>
            </w:pPr>
            <w:r w:rsidRPr="008609A1">
              <w:rPr>
                <w:rFonts w:ascii="GHEA Grapalat" w:hAnsi="GHEA Grapalat"/>
                <w:sz w:val="20"/>
                <w:szCs w:val="20"/>
                <w:lang w:val="hy-AM"/>
              </w:rPr>
              <w:t>էթիլբրոմիզովալերիանատ</w:t>
            </w:r>
            <w:r w:rsidRPr="00F072C3">
              <w:rPr>
                <w:rFonts w:ascii="GHEA Grapalat" w:hAnsi="GHEA Grapalat"/>
                <w:sz w:val="20"/>
                <w:szCs w:val="20"/>
                <w:lang w:val="pt-BR"/>
              </w:rPr>
              <w:t xml:space="preserve">, </w:t>
            </w:r>
            <w:r w:rsidRPr="008609A1">
              <w:rPr>
                <w:rFonts w:ascii="GHEA Grapalat" w:hAnsi="GHEA Grapalat"/>
                <w:sz w:val="20"/>
                <w:szCs w:val="20"/>
                <w:lang w:val="hy-AM"/>
              </w:rPr>
              <w:t>ֆենոբարբիտալ</w:t>
            </w:r>
            <w:r w:rsidRPr="00F072C3">
              <w:rPr>
                <w:rFonts w:ascii="GHEA Grapalat" w:hAnsi="GHEA Grapalat"/>
                <w:sz w:val="20"/>
                <w:szCs w:val="20"/>
                <w:lang w:val="pt-BR"/>
              </w:rPr>
              <w:t xml:space="preserve"> </w:t>
            </w:r>
            <w:r w:rsidRPr="008609A1">
              <w:rPr>
                <w:rFonts w:ascii="GHEA Grapalat" w:hAnsi="GHEA Grapalat"/>
                <w:sz w:val="20"/>
                <w:szCs w:val="20"/>
                <w:lang w:val="hy-AM"/>
              </w:rPr>
              <w:t>պղպեղային</w:t>
            </w:r>
            <w:r w:rsidRPr="00F072C3">
              <w:rPr>
                <w:rFonts w:ascii="GHEA Grapalat" w:hAnsi="GHEA Grapalat"/>
                <w:sz w:val="20"/>
                <w:szCs w:val="20"/>
                <w:lang w:val="pt-BR"/>
              </w:rPr>
              <w:t xml:space="preserve"> </w:t>
            </w:r>
            <w:r w:rsidRPr="008609A1">
              <w:rPr>
                <w:rFonts w:ascii="GHEA Grapalat" w:hAnsi="GHEA Grapalat"/>
                <w:sz w:val="20"/>
                <w:szCs w:val="20"/>
                <w:lang w:val="hy-AM"/>
              </w:rPr>
              <w:t>անանուխի</w:t>
            </w:r>
            <w:r w:rsidRPr="00F072C3">
              <w:rPr>
                <w:rFonts w:ascii="GHEA Grapalat" w:hAnsi="GHEA Grapalat"/>
                <w:sz w:val="20"/>
                <w:szCs w:val="20"/>
                <w:lang w:val="pt-BR"/>
              </w:rPr>
              <w:t xml:space="preserve"> </w:t>
            </w:r>
            <w:r w:rsidRPr="008609A1">
              <w:rPr>
                <w:rFonts w:ascii="GHEA Grapalat" w:hAnsi="GHEA Grapalat"/>
                <w:sz w:val="20"/>
                <w:szCs w:val="20"/>
                <w:lang w:val="hy-AM"/>
              </w:rPr>
              <w:t>յուղ</w:t>
            </w:r>
            <w:r w:rsidRPr="00F072C3">
              <w:rPr>
                <w:rFonts w:ascii="GHEA Grapalat" w:hAnsi="GHEA Grapalat"/>
                <w:sz w:val="20"/>
                <w:szCs w:val="20"/>
                <w:lang w:val="pt-BR"/>
              </w:rPr>
              <w:t xml:space="preserve">   N05CM</w:t>
            </w:r>
          </w:p>
        </w:tc>
      </w:tr>
      <w:tr w:rsidR="003566FD" w:rsidRPr="00CC2BAB" w14:paraId="2D5AC664" w14:textId="77777777" w:rsidTr="00610BFF">
        <w:trPr>
          <w:trHeight w:val="323"/>
        </w:trPr>
        <w:tc>
          <w:tcPr>
            <w:tcW w:w="625" w:type="dxa"/>
            <w:shd w:val="clear" w:color="auto" w:fill="auto"/>
            <w:vAlign w:val="center"/>
          </w:tcPr>
          <w:p w14:paraId="65B68EF8" w14:textId="6E1C8B26" w:rsidR="003566FD" w:rsidRPr="00CC2BAB" w:rsidRDefault="003566FD" w:rsidP="003566FD">
            <w:pPr>
              <w:jc w:val="both"/>
              <w:rPr>
                <w:rFonts w:ascii="GHEA Grapalat" w:hAnsi="GHEA Grapalat" w:cs="Arial LatArm"/>
                <w:lang w:val="pt-BR"/>
              </w:rPr>
            </w:pPr>
            <w:r>
              <w:rPr>
                <w:rFonts w:ascii="GHEA Grapalat" w:hAnsi="GHEA Grapalat" w:cs="Arial LatArm"/>
                <w:lang w:val="hy-AM"/>
              </w:rPr>
              <w:t>116</w:t>
            </w:r>
          </w:p>
        </w:tc>
        <w:tc>
          <w:tcPr>
            <w:tcW w:w="1170" w:type="dxa"/>
            <w:shd w:val="clear" w:color="auto" w:fill="auto"/>
            <w:vAlign w:val="center"/>
          </w:tcPr>
          <w:p w14:paraId="2797A240" w14:textId="2C8FE81B"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1400</w:t>
            </w:r>
          </w:p>
        </w:tc>
        <w:tc>
          <w:tcPr>
            <w:tcW w:w="8933" w:type="dxa"/>
            <w:shd w:val="clear" w:color="auto" w:fill="auto"/>
            <w:vAlign w:val="center"/>
          </w:tcPr>
          <w:p w14:paraId="7F384923" w14:textId="339DABAD" w:rsidR="003566FD" w:rsidRDefault="003566FD" w:rsidP="003566FD">
            <w:pPr>
              <w:rPr>
                <w:rFonts w:ascii="GHEA Grapalat" w:hAnsi="GHEA Grapalat" w:cs="Sylfaen"/>
                <w:sz w:val="20"/>
                <w:szCs w:val="20"/>
                <w:lang w:val="hy-AM"/>
              </w:rPr>
            </w:pPr>
            <w:r>
              <w:rPr>
                <w:rFonts w:ascii="GHEA Grapalat" w:hAnsi="GHEA Grapalat"/>
                <w:sz w:val="20"/>
                <w:szCs w:val="20"/>
                <w:lang w:val="hy-AM"/>
              </w:rPr>
              <w:t xml:space="preserve">դիգօքսին </w:t>
            </w:r>
            <w:r>
              <w:rPr>
                <w:rFonts w:ascii="GHEA Grapalat" w:hAnsi="GHEA Grapalat"/>
                <w:sz w:val="20"/>
                <w:szCs w:val="20"/>
              </w:rPr>
              <w:t>c01aa05</w:t>
            </w:r>
          </w:p>
        </w:tc>
      </w:tr>
      <w:tr w:rsidR="003566FD" w:rsidRPr="00CC2BAB" w14:paraId="5E1AD064" w14:textId="77777777" w:rsidTr="00610BFF">
        <w:trPr>
          <w:trHeight w:val="323"/>
        </w:trPr>
        <w:tc>
          <w:tcPr>
            <w:tcW w:w="625" w:type="dxa"/>
            <w:shd w:val="clear" w:color="auto" w:fill="auto"/>
            <w:vAlign w:val="center"/>
          </w:tcPr>
          <w:p w14:paraId="5D6855C5" w14:textId="581316C8" w:rsidR="003566FD" w:rsidRPr="00CC2BAB" w:rsidRDefault="003566FD" w:rsidP="003566FD">
            <w:pPr>
              <w:jc w:val="both"/>
              <w:rPr>
                <w:rFonts w:ascii="GHEA Grapalat" w:hAnsi="GHEA Grapalat" w:cs="Arial LatArm"/>
                <w:lang w:val="pt-BR"/>
              </w:rPr>
            </w:pPr>
            <w:r>
              <w:rPr>
                <w:rFonts w:ascii="GHEA Grapalat" w:hAnsi="GHEA Grapalat" w:cs="Arial LatArm"/>
                <w:lang w:val="hy-AM"/>
              </w:rPr>
              <w:t>117</w:t>
            </w:r>
          </w:p>
        </w:tc>
        <w:tc>
          <w:tcPr>
            <w:tcW w:w="1170" w:type="dxa"/>
            <w:shd w:val="clear" w:color="auto" w:fill="auto"/>
            <w:vAlign w:val="center"/>
          </w:tcPr>
          <w:p w14:paraId="06AF48BA" w14:textId="27C82735"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217200</w:t>
            </w:r>
          </w:p>
        </w:tc>
        <w:tc>
          <w:tcPr>
            <w:tcW w:w="8933" w:type="dxa"/>
            <w:shd w:val="clear" w:color="auto" w:fill="auto"/>
            <w:vAlign w:val="center"/>
          </w:tcPr>
          <w:p w14:paraId="0D85B91A" w14:textId="42CFCADD" w:rsidR="003566FD" w:rsidRDefault="003566FD" w:rsidP="003566FD">
            <w:pPr>
              <w:rPr>
                <w:rFonts w:ascii="GHEA Grapalat" w:hAnsi="GHEA Grapalat" w:cs="Sylfaen"/>
                <w:sz w:val="20"/>
                <w:szCs w:val="20"/>
                <w:lang w:val="hy-AM"/>
              </w:rPr>
            </w:pPr>
            <w:r w:rsidRPr="00F600DE">
              <w:rPr>
                <w:rFonts w:ascii="GHEA Grapalat" w:hAnsi="GHEA Grapalat"/>
                <w:lang w:val="hy-AM"/>
              </w:rPr>
              <w:t>ամիոդարոն c01bd01</w:t>
            </w:r>
          </w:p>
        </w:tc>
      </w:tr>
      <w:tr w:rsidR="003566FD" w:rsidRPr="00CC2BAB" w14:paraId="24EFD680" w14:textId="77777777" w:rsidTr="00610BFF">
        <w:trPr>
          <w:trHeight w:val="323"/>
        </w:trPr>
        <w:tc>
          <w:tcPr>
            <w:tcW w:w="625" w:type="dxa"/>
            <w:shd w:val="clear" w:color="auto" w:fill="auto"/>
            <w:vAlign w:val="center"/>
          </w:tcPr>
          <w:p w14:paraId="6F91A574" w14:textId="6F5DD8BC" w:rsidR="003566FD" w:rsidRPr="00CC2BAB" w:rsidRDefault="003566FD" w:rsidP="003566FD">
            <w:pPr>
              <w:jc w:val="both"/>
              <w:rPr>
                <w:rFonts w:ascii="GHEA Grapalat" w:hAnsi="GHEA Grapalat" w:cs="Arial LatArm"/>
                <w:lang w:val="pt-BR"/>
              </w:rPr>
            </w:pPr>
            <w:r>
              <w:rPr>
                <w:rFonts w:ascii="GHEA Grapalat" w:hAnsi="GHEA Grapalat" w:cs="Arial LatArm"/>
                <w:lang w:val="hy-AM"/>
              </w:rPr>
              <w:t>118</w:t>
            </w:r>
          </w:p>
        </w:tc>
        <w:tc>
          <w:tcPr>
            <w:tcW w:w="1170" w:type="dxa"/>
            <w:shd w:val="clear" w:color="auto" w:fill="auto"/>
            <w:vAlign w:val="center"/>
          </w:tcPr>
          <w:p w14:paraId="418545C8" w14:textId="4494D619"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250500</w:t>
            </w:r>
          </w:p>
        </w:tc>
        <w:tc>
          <w:tcPr>
            <w:tcW w:w="8933" w:type="dxa"/>
            <w:shd w:val="clear" w:color="auto" w:fill="auto"/>
            <w:vAlign w:val="center"/>
          </w:tcPr>
          <w:p w14:paraId="30D2E033" w14:textId="38A650E9" w:rsidR="003566FD" w:rsidRDefault="003566FD" w:rsidP="003566FD">
            <w:pPr>
              <w:rPr>
                <w:rFonts w:ascii="GHEA Grapalat" w:hAnsi="GHEA Grapalat" w:cs="Sylfaen"/>
                <w:sz w:val="20"/>
                <w:szCs w:val="20"/>
                <w:lang w:val="hy-AM"/>
              </w:rPr>
            </w:pPr>
            <w:r w:rsidRPr="00F072C3">
              <w:rPr>
                <w:rFonts w:ascii="GHEA Grapalat" w:hAnsi="GHEA Grapalat"/>
                <w:sz w:val="20"/>
                <w:szCs w:val="20"/>
              </w:rPr>
              <w:t>ատորվաստատին c10aa05</w:t>
            </w:r>
          </w:p>
        </w:tc>
      </w:tr>
      <w:tr w:rsidR="003566FD" w:rsidRPr="00CC2BAB" w14:paraId="0B7903C5" w14:textId="77777777" w:rsidTr="00610BFF">
        <w:trPr>
          <w:trHeight w:val="323"/>
        </w:trPr>
        <w:tc>
          <w:tcPr>
            <w:tcW w:w="625" w:type="dxa"/>
            <w:shd w:val="clear" w:color="auto" w:fill="auto"/>
            <w:vAlign w:val="center"/>
          </w:tcPr>
          <w:p w14:paraId="6466C4D5" w14:textId="7E509B94" w:rsidR="003566FD" w:rsidRPr="00CC2BAB" w:rsidRDefault="003566FD" w:rsidP="003566FD">
            <w:pPr>
              <w:jc w:val="both"/>
              <w:rPr>
                <w:rFonts w:ascii="GHEA Grapalat" w:hAnsi="GHEA Grapalat" w:cs="Arial LatArm"/>
                <w:lang w:val="pt-BR"/>
              </w:rPr>
            </w:pPr>
            <w:r>
              <w:rPr>
                <w:rFonts w:ascii="GHEA Grapalat" w:hAnsi="GHEA Grapalat" w:cs="Arial LatArm"/>
                <w:lang w:val="hy-AM"/>
              </w:rPr>
              <w:t>119</w:t>
            </w:r>
          </w:p>
        </w:tc>
        <w:tc>
          <w:tcPr>
            <w:tcW w:w="1170" w:type="dxa"/>
            <w:shd w:val="clear" w:color="auto" w:fill="auto"/>
            <w:vAlign w:val="center"/>
          </w:tcPr>
          <w:p w14:paraId="559A1B89" w14:textId="1CE65F9D"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355200</w:t>
            </w:r>
          </w:p>
        </w:tc>
        <w:tc>
          <w:tcPr>
            <w:tcW w:w="8933" w:type="dxa"/>
            <w:shd w:val="clear" w:color="auto" w:fill="auto"/>
            <w:vAlign w:val="center"/>
          </w:tcPr>
          <w:p w14:paraId="141F2FCA" w14:textId="5F7ABF34" w:rsidR="003566FD" w:rsidRDefault="003566FD" w:rsidP="003566FD">
            <w:pPr>
              <w:rPr>
                <w:rFonts w:ascii="GHEA Grapalat" w:hAnsi="GHEA Grapalat" w:cs="Sylfaen"/>
                <w:sz w:val="20"/>
                <w:szCs w:val="20"/>
                <w:lang w:val="hy-AM"/>
              </w:rPr>
            </w:pPr>
            <w:r w:rsidRPr="00F072C3">
              <w:rPr>
                <w:rFonts w:ascii="GHEA Grapalat" w:hAnsi="GHEA Grapalat"/>
                <w:sz w:val="20"/>
                <w:szCs w:val="20"/>
              </w:rPr>
              <w:t>ատորվաստատին c10aa05</w:t>
            </w:r>
          </w:p>
        </w:tc>
      </w:tr>
      <w:tr w:rsidR="003566FD" w:rsidRPr="00CC2BAB" w14:paraId="3B212F55" w14:textId="77777777" w:rsidTr="00610BFF">
        <w:trPr>
          <w:trHeight w:val="323"/>
        </w:trPr>
        <w:tc>
          <w:tcPr>
            <w:tcW w:w="625" w:type="dxa"/>
            <w:shd w:val="clear" w:color="auto" w:fill="auto"/>
            <w:vAlign w:val="center"/>
          </w:tcPr>
          <w:p w14:paraId="3D25867B" w14:textId="756D838F" w:rsidR="003566FD" w:rsidRPr="00CC2BAB" w:rsidRDefault="003566FD" w:rsidP="003566FD">
            <w:pPr>
              <w:jc w:val="both"/>
              <w:rPr>
                <w:rFonts w:ascii="GHEA Grapalat" w:hAnsi="GHEA Grapalat" w:cs="Arial LatArm"/>
                <w:lang w:val="pt-BR"/>
              </w:rPr>
            </w:pPr>
            <w:r>
              <w:rPr>
                <w:rFonts w:ascii="GHEA Grapalat" w:hAnsi="GHEA Grapalat" w:cs="Arial LatArm"/>
                <w:lang w:val="hy-AM"/>
              </w:rPr>
              <w:t>120</w:t>
            </w:r>
          </w:p>
        </w:tc>
        <w:tc>
          <w:tcPr>
            <w:tcW w:w="1170" w:type="dxa"/>
            <w:shd w:val="clear" w:color="auto" w:fill="auto"/>
            <w:vAlign w:val="center"/>
          </w:tcPr>
          <w:p w14:paraId="63A4F2ED" w14:textId="4CEEDE67"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225300</w:t>
            </w:r>
          </w:p>
        </w:tc>
        <w:tc>
          <w:tcPr>
            <w:tcW w:w="8933" w:type="dxa"/>
            <w:shd w:val="clear" w:color="auto" w:fill="auto"/>
            <w:vAlign w:val="center"/>
          </w:tcPr>
          <w:p w14:paraId="4A084A8F" w14:textId="03060F74" w:rsidR="003566FD" w:rsidRDefault="003566FD" w:rsidP="003566FD">
            <w:pPr>
              <w:rPr>
                <w:rFonts w:ascii="GHEA Grapalat" w:hAnsi="GHEA Grapalat" w:cs="Sylfaen"/>
                <w:sz w:val="20"/>
                <w:szCs w:val="20"/>
                <w:lang w:val="hy-AM"/>
              </w:rPr>
            </w:pPr>
            <w:r w:rsidRPr="00F072C3">
              <w:rPr>
                <w:rFonts w:ascii="GHEA Grapalat" w:hAnsi="GHEA Grapalat"/>
                <w:sz w:val="20"/>
                <w:szCs w:val="20"/>
              </w:rPr>
              <w:t>ատորվաստատին c10aa05</w:t>
            </w:r>
          </w:p>
        </w:tc>
      </w:tr>
      <w:tr w:rsidR="003566FD" w:rsidRPr="00CC2BAB" w14:paraId="36CF5882" w14:textId="77777777" w:rsidTr="00610BFF">
        <w:trPr>
          <w:trHeight w:val="323"/>
        </w:trPr>
        <w:tc>
          <w:tcPr>
            <w:tcW w:w="625" w:type="dxa"/>
            <w:shd w:val="clear" w:color="auto" w:fill="auto"/>
            <w:vAlign w:val="center"/>
          </w:tcPr>
          <w:p w14:paraId="2F3B5BA8" w14:textId="055CFC77" w:rsidR="003566FD" w:rsidRPr="00CC2BAB" w:rsidRDefault="003566FD" w:rsidP="003566FD">
            <w:pPr>
              <w:jc w:val="both"/>
              <w:rPr>
                <w:rFonts w:ascii="GHEA Grapalat" w:hAnsi="GHEA Grapalat" w:cs="Arial LatArm"/>
                <w:lang w:val="pt-BR"/>
              </w:rPr>
            </w:pPr>
            <w:r>
              <w:rPr>
                <w:rFonts w:ascii="GHEA Grapalat" w:hAnsi="GHEA Grapalat" w:cs="Arial LatArm"/>
                <w:lang w:val="hy-AM"/>
              </w:rPr>
              <w:t>121</w:t>
            </w:r>
          </w:p>
        </w:tc>
        <w:tc>
          <w:tcPr>
            <w:tcW w:w="1170" w:type="dxa"/>
            <w:shd w:val="clear" w:color="auto" w:fill="auto"/>
            <w:vAlign w:val="center"/>
          </w:tcPr>
          <w:p w14:paraId="13380BE8" w14:textId="02D7037E"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1446300</w:t>
            </w:r>
          </w:p>
        </w:tc>
        <w:tc>
          <w:tcPr>
            <w:tcW w:w="8933" w:type="dxa"/>
            <w:shd w:val="clear" w:color="auto" w:fill="auto"/>
            <w:vAlign w:val="center"/>
          </w:tcPr>
          <w:p w14:paraId="682D8EE2" w14:textId="1A8B754A" w:rsidR="003566FD" w:rsidRDefault="003566FD" w:rsidP="003566FD">
            <w:pPr>
              <w:rPr>
                <w:rFonts w:ascii="GHEA Grapalat" w:hAnsi="GHEA Grapalat" w:cs="Sylfaen"/>
                <w:sz w:val="20"/>
                <w:szCs w:val="20"/>
                <w:lang w:val="hy-AM"/>
              </w:rPr>
            </w:pPr>
            <w:r w:rsidRPr="00F072C3">
              <w:rPr>
                <w:rFonts w:ascii="GHEA Grapalat" w:hAnsi="GHEA Grapalat" w:cs="Sylfaen"/>
                <w:sz w:val="20"/>
                <w:szCs w:val="20"/>
                <w:lang w:val="hy-AM"/>
              </w:rPr>
              <w:t>պերինդոպրիլ</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պերինդոպրիլիարգինին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ամլոդիպինբեզիլատ</w:t>
            </w:r>
            <w:r w:rsidRPr="00F072C3">
              <w:rPr>
                <w:rFonts w:ascii="GHEA Grapalat" w:hAnsi="GHEA Grapalat"/>
                <w:sz w:val="20"/>
                <w:szCs w:val="20"/>
                <w:lang w:val="pt-BR"/>
              </w:rPr>
              <w:t xml:space="preserve">)  </w:t>
            </w:r>
          </w:p>
        </w:tc>
      </w:tr>
      <w:tr w:rsidR="003566FD" w:rsidRPr="00CC2BAB" w14:paraId="04AC5C71" w14:textId="77777777" w:rsidTr="00610BFF">
        <w:trPr>
          <w:trHeight w:val="323"/>
        </w:trPr>
        <w:tc>
          <w:tcPr>
            <w:tcW w:w="625" w:type="dxa"/>
            <w:shd w:val="clear" w:color="auto" w:fill="auto"/>
            <w:vAlign w:val="center"/>
          </w:tcPr>
          <w:p w14:paraId="58F86C9B" w14:textId="5B4E09EA" w:rsidR="003566FD" w:rsidRPr="00CC2BAB" w:rsidRDefault="003566FD" w:rsidP="003566FD">
            <w:pPr>
              <w:jc w:val="both"/>
              <w:rPr>
                <w:rFonts w:ascii="GHEA Grapalat" w:hAnsi="GHEA Grapalat" w:cs="Arial LatArm"/>
                <w:lang w:val="pt-BR"/>
              </w:rPr>
            </w:pPr>
            <w:r>
              <w:rPr>
                <w:rFonts w:ascii="GHEA Grapalat" w:hAnsi="GHEA Grapalat" w:cs="Arial LatArm"/>
                <w:lang w:val="hy-AM"/>
              </w:rPr>
              <w:t>122</w:t>
            </w:r>
          </w:p>
        </w:tc>
        <w:tc>
          <w:tcPr>
            <w:tcW w:w="1170" w:type="dxa"/>
            <w:shd w:val="clear" w:color="auto" w:fill="auto"/>
            <w:vAlign w:val="center"/>
          </w:tcPr>
          <w:p w14:paraId="4D6B60C8" w14:textId="0DADA5BC"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1566900</w:t>
            </w:r>
          </w:p>
        </w:tc>
        <w:tc>
          <w:tcPr>
            <w:tcW w:w="8933" w:type="dxa"/>
            <w:shd w:val="clear" w:color="auto" w:fill="auto"/>
            <w:vAlign w:val="center"/>
          </w:tcPr>
          <w:p w14:paraId="2B6CB6C5" w14:textId="731F4870" w:rsidR="003566FD" w:rsidRDefault="003566FD" w:rsidP="003566FD">
            <w:pPr>
              <w:rPr>
                <w:rFonts w:ascii="GHEA Grapalat" w:hAnsi="GHEA Grapalat" w:cs="Sylfaen"/>
                <w:sz w:val="20"/>
                <w:szCs w:val="20"/>
                <w:lang w:val="hy-AM"/>
              </w:rPr>
            </w:pPr>
            <w:r w:rsidRPr="00F072C3">
              <w:rPr>
                <w:rFonts w:ascii="GHEA Grapalat" w:hAnsi="GHEA Grapalat" w:cs="Sylfaen"/>
                <w:sz w:val="20"/>
                <w:szCs w:val="20"/>
                <w:lang w:val="hy-AM"/>
              </w:rPr>
              <w:t>պերինդոպրիլ</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պերինդոպրիլիարգինին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ամլոդիպինբեզիլատ</w:t>
            </w:r>
            <w:r w:rsidRPr="00F072C3">
              <w:rPr>
                <w:rFonts w:ascii="GHEA Grapalat" w:hAnsi="GHEA Grapalat"/>
                <w:sz w:val="20"/>
                <w:szCs w:val="20"/>
                <w:lang w:val="pt-BR"/>
              </w:rPr>
              <w:t xml:space="preserve">)  </w:t>
            </w:r>
          </w:p>
        </w:tc>
      </w:tr>
      <w:tr w:rsidR="003566FD" w:rsidRPr="00CC2BAB" w14:paraId="144D9AA6" w14:textId="77777777" w:rsidTr="00610BFF">
        <w:trPr>
          <w:trHeight w:val="323"/>
        </w:trPr>
        <w:tc>
          <w:tcPr>
            <w:tcW w:w="625" w:type="dxa"/>
            <w:shd w:val="clear" w:color="auto" w:fill="auto"/>
            <w:vAlign w:val="center"/>
          </w:tcPr>
          <w:p w14:paraId="7535A1A1" w14:textId="5BDF480C" w:rsidR="003566FD" w:rsidRPr="00CC2BAB" w:rsidRDefault="003566FD" w:rsidP="003566FD">
            <w:pPr>
              <w:jc w:val="both"/>
              <w:rPr>
                <w:rFonts w:ascii="GHEA Grapalat" w:hAnsi="GHEA Grapalat" w:cs="Arial LatArm"/>
                <w:lang w:val="pt-BR"/>
              </w:rPr>
            </w:pPr>
            <w:r>
              <w:rPr>
                <w:rFonts w:ascii="GHEA Grapalat" w:hAnsi="GHEA Grapalat" w:cs="Arial LatArm"/>
                <w:lang w:val="hy-AM"/>
              </w:rPr>
              <w:t>123</w:t>
            </w:r>
          </w:p>
        </w:tc>
        <w:tc>
          <w:tcPr>
            <w:tcW w:w="1170" w:type="dxa"/>
            <w:shd w:val="clear" w:color="auto" w:fill="auto"/>
            <w:vAlign w:val="center"/>
          </w:tcPr>
          <w:p w14:paraId="25868C9C" w14:textId="59BBD02D"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635850</w:t>
            </w:r>
          </w:p>
        </w:tc>
        <w:tc>
          <w:tcPr>
            <w:tcW w:w="8933" w:type="dxa"/>
            <w:shd w:val="clear" w:color="auto" w:fill="auto"/>
            <w:vAlign w:val="center"/>
          </w:tcPr>
          <w:p w14:paraId="35CCFE89" w14:textId="122AD625" w:rsidR="003566FD" w:rsidRDefault="003566FD" w:rsidP="003566FD">
            <w:pPr>
              <w:rPr>
                <w:rFonts w:ascii="GHEA Grapalat" w:hAnsi="GHEA Grapalat" w:cs="Sylfaen"/>
                <w:sz w:val="20"/>
                <w:szCs w:val="20"/>
                <w:lang w:val="hy-AM"/>
              </w:rPr>
            </w:pPr>
            <w:r w:rsidRPr="00F072C3">
              <w:rPr>
                <w:rFonts w:ascii="GHEA Grapalat" w:hAnsi="GHEA Grapalat" w:cs="Sylfaen"/>
                <w:sz w:val="20"/>
                <w:szCs w:val="20"/>
                <w:lang w:val="hy-AM"/>
              </w:rPr>
              <w:t>պերինդոպրիլ</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պերինդոպրիլիարգինին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ամլոդիպինբեզիլատ</w:t>
            </w:r>
            <w:r w:rsidRPr="00F072C3">
              <w:rPr>
                <w:rFonts w:ascii="GHEA Grapalat" w:hAnsi="GHEA Grapalat"/>
                <w:sz w:val="20"/>
                <w:szCs w:val="20"/>
                <w:lang w:val="pt-BR"/>
              </w:rPr>
              <w:t xml:space="preserve">)  </w:t>
            </w:r>
          </w:p>
        </w:tc>
      </w:tr>
      <w:tr w:rsidR="003566FD" w:rsidRPr="00CC2BAB" w14:paraId="4C1535C4" w14:textId="77777777" w:rsidTr="00610BFF">
        <w:trPr>
          <w:trHeight w:val="323"/>
        </w:trPr>
        <w:tc>
          <w:tcPr>
            <w:tcW w:w="625" w:type="dxa"/>
            <w:shd w:val="clear" w:color="auto" w:fill="auto"/>
            <w:vAlign w:val="center"/>
          </w:tcPr>
          <w:p w14:paraId="3B3D86C9" w14:textId="1FDBDFBC" w:rsidR="003566FD" w:rsidRPr="00CC2BAB" w:rsidRDefault="003566FD" w:rsidP="003566FD">
            <w:pPr>
              <w:jc w:val="both"/>
              <w:rPr>
                <w:rFonts w:ascii="GHEA Grapalat" w:hAnsi="GHEA Grapalat" w:cs="Arial LatArm"/>
                <w:lang w:val="pt-BR"/>
              </w:rPr>
            </w:pPr>
            <w:r>
              <w:rPr>
                <w:rFonts w:ascii="GHEA Grapalat" w:hAnsi="GHEA Grapalat" w:cs="Arial LatArm"/>
                <w:lang w:val="hy-AM"/>
              </w:rPr>
              <w:t>124</w:t>
            </w:r>
          </w:p>
        </w:tc>
        <w:tc>
          <w:tcPr>
            <w:tcW w:w="1170" w:type="dxa"/>
            <w:shd w:val="clear" w:color="auto" w:fill="auto"/>
            <w:vAlign w:val="center"/>
          </w:tcPr>
          <w:p w14:paraId="4268AD9A" w14:textId="152E25A4"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227160</w:t>
            </w:r>
          </w:p>
        </w:tc>
        <w:tc>
          <w:tcPr>
            <w:tcW w:w="8933" w:type="dxa"/>
            <w:shd w:val="clear" w:color="auto" w:fill="auto"/>
            <w:vAlign w:val="center"/>
          </w:tcPr>
          <w:p w14:paraId="44D8CBF4" w14:textId="1065FAD3" w:rsidR="003566FD" w:rsidRDefault="003566FD" w:rsidP="003566FD">
            <w:pPr>
              <w:rPr>
                <w:rFonts w:ascii="GHEA Grapalat" w:hAnsi="GHEA Grapalat" w:cs="Sylfaen"/>
                <w:sz w:val="20"/>
                <w:szCs w:val="20"/>
                <w:lang w:val="hy-AM"/>
              </w:rPr>
            </w:pPr>
            <w:r w:rsidRPr="00F072C3">
              <w:rPr>
                <w:rFonts w:ascii="GHEA Grapalat" w:hAnsi="GHEA Grapalat" w:cs="Sylfaen"/>
                <w:sz w:val="20"/>
                <w:szCs w:val="20"/>
                <w:lang w:val="hy-AM"/>
              </w:rPr>
              <w:t>պերինդոպրիլ</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պերինդոպրիլիարգինին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ամլոդիպինբեզիլատ</w:t>
            </w:r>
            <w:r w:rsidRPr="00F072C3">
              <w:rPr>
                <w:rFonts w:ascii="GHEA Grapalat" w:hAnsi="GHEA Grapalat"/>
                <w:sz w:val="20"/>
                <w:szCs w:val="20"/>
                <w:lang w:val="pt-BR"/>
              </w:rPr>
              <w:t xml:space="preserve">)  </w:t>
            </w:r>
          </w:p>
        </w:tc>
      </w:tr>
      <w:tr w:rsidR="003566FD" w:rsidRPr="00CC2BAB" w14:paraId="3AEE2313" w14:textId="77777777" w:rsidTr="00610BFF">
        <w:trPr>
          <w:trHeight w:val="323"/>
        </w:trPr>
        <w:tc>
          <w:tcPr>
            <w:tcW w:w="625" w:type="dxa"/>
            <w:shd w:val="clear" w:color="auto" w:fill="auto"/>
            <w:vAlign w:val="center"/>
          </w:tcPr>
          <w:p w14:paraId="77693F4E" w14:textId="5122EDF0" w:rsidR="003566FD" w:rsidRPr="00CC2BAB" w:rsidRDefault="003566FD" w:rsidP="003566FD">
            <w:pPr>
              <w:jc w:val="both"/>
              <w:rPr>
                <w:rFonts w:ascii="GHEA Grapalat" w:hAnsi="GHEA Grapalat" w:cs="Arial LatArm"/>
                <w:lang w:val="pt-BR"/>
              </w:rPr>
            </w:pPr>
            <w:r>
              <w:rPr>
                <w:rFonts w:ascii="GHEA Grapalat" w:hAnsi="GHEA Grapalat" w:cs="Arial LatArm"/>
                <w:lang w:val="hy-AM"/>
              </w:rPr>
              <w:t>125</w:t>
            </w:r>
          </w:p>
        </w:tc>
        <w:tc>
          <w:tcPr>
            <w:tcW w:w="1170" w:type="dxa"/>
            <w:shd w:val="clear" w:color="auto" w:fill="auto"/>
            <w:vAlign w:val="center"/>
          </w:tcPr>
          <w:p w14:paraId="1BAE8EAC" w14:textId="2666CF82"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439200</w:t>
            </w:r>
          </w:p>
        </w:tc>
        <w:tc>
          <w:tcPr>
            <w:tcW w:w="8933" w:type="dxa"/>
            <w:shd w:val="clear" w:color="auto" w:fill="auto"/>
            <w:vAlign w:val="center"/>
          </w:tcPr>
          <w:p w14:paraId="12A40F5D" w14:textId="335418AA" w:rsidR="003566FD" w:rsidRDefault="003566FD" w:rsidP="003566FD">
            <w:pPr>
              <w:rPr>
                <w:rFonts w:ascii="GHEA Grapalat" w:hAnsi="GHEA Grapalat" w:cs="Sylfaen"/>
                <w:sz w:val="20"/>
                <w:szCs w:val="20"/>
                <w:lang w:val="hy-AM"/>
              </w:rPr>
            </w:pPr>
            <w:r w:rsidRPr="00F072C3">
              <w:rPr>
                <w:rFonts w:ascii="GHEA Grapalat" w:hAnsi="GHEA Grapalat" w:cs="Sylfaen"/>
                <w:sz w:val="20"/>
                <w:szCs w:val="20"/>
              </w:rPr>
              <w:t>պերինդոպրիլ</w:t>
            </w:r>
            <w:r w:rsidRPr="00F072C3">
              <w:rPr>
                <w:rFonts w:ascii="GHEA Grapalat" w:hAnsi="GHEA Grapalat"/>
                <w:sz w:val="20"/>
                <w:szCs w:val="20"/>
              </w:rPr>
              <w:t xml:space="preserve"> (</w:t>
            </w:r>
            <w:r w:rsidRPr="00F072C3">
              <w:rPr>
                <w:rFonts w:ascii="GHEA Grapalat" w:hAnsi="GHEA Grapalat" w:cs="Sylfaen"/>
                <w:sz w:val="20"/>
                <w:szCs w:val="20"/>
              </w:rPr>
              <w:t>պերինդոպրիլի</w:t>
            </w:r>
            <w:r w:rsidRPr="00F072C3">
              <w:rPr>
                <w:rFonts w:ascii="GHEA Grapalat" w:hAnsi="GHEA Grapalat"/>
                <w:sz w:val="20"/>
                <w:szCs w:val="20"/>
              </w:rPr>
              <w:t xml:space="preserve"> </w:t>
            </w:r>
            <w:r w:rsidRPr="00F072C3">
              <w:rPr>
                <w:rFonts w:ascii="GHEA Grapalat" w:hAnsi="GHEA Grapalat" w:cs="Sylfaen"/>
                <w:sz w:val="20"/>
                <w:szCs w:val="20"/>
              </w:rPr>
              <w:t>ար</w:t>
            </w:r>
            <w:r w:rsidRPr="00F072C3">
              <w:rPr>
                <w:rFonts w:ascii="GHEA Grapalat" w:hAnsi="GHEA Grapalat"/>
                <w:sz w:val="20"/>
                <w:szCs w:val="20"/>
              </w:rPr>
              <w:t>գ</w:t>
            </w:r>
            <w:r w:rsidRPr="00F072C3">
              <w:rPr>
                <w:rFonts w:ascii="GHEA Grapalat" w:hAnsi="GHEA Grapalat" w:cs="Sylfaen"/>
                <w:sz w:val="20"/>
                <w:szCs w:val="20"/>
              </w:rPr>
              <w:t>ինին</w:t>
            </w:r>
            <w:r w:rsidRPr="00F072C3">
              <w:rPr>
                <w:rFonts w:ascii="GHEA Grapalat" w:hAnsi="GHEA Grapalat"/>
                <w:sz w:val="20"/>
                <w:szCs w:val="20"/>
              </w:rPr>
              <w:t xml:space="preserve">)  C09AA04  </w:t>
            </w:r>
          </w:p>
        </w:tc>
      </w:tr>
      <w:tr w:rsidR="003566FD" w:rsidRPr="00CC2BAB" w14:paraId="720A3FF4" w14:textId="77777777" w:rsidTr="00610BFF">
        <w:trPr>
          <w:trHeight w:val="323"/>
        </w:trPr>
        <w:tc>
          <w:tcPr>
            <w:tcW w:w="625" w:type="dxa"/>
            <w:shd w:val="clear" w:color="auto" w:fill="auto"/>
            <w:vAlign w:val="center"/>
          </w:tcPr>
          <w:p w14:paraId="3E92CEFD" w14:textId="440EE455" w:rsidR="003566FD" w:rsidRPr="00CC2BAB" w:rsidRDefault="003566FD" w:rsidP="003566FD">
            <w:pPr>
              <w:jc w:val="both"/>
              <w:rPr>
                <w:rFonts w:ascii="GHEA Grapalat" w:hAnsi="GHEA Grapalat" w:cs="Arial LatArm"/>
                <w:lang w:val="pt-BR"/>
              </w:rPr>
            </w:pPr>
            <w:r>
              <w:rPr>
                <w:rFonts w:ascii="GHEA Grapalat" w:hAnsi="GHEA Grapalat" w:cs="Arial LatArm"/>
                <w:lang w:val="hy-AM"/>
              </w:rPr>
              <w:t>126</w:t>
            </w:r>
          </w:p>
        </w:tc>
        <w:tc>
          <w:tcPr>
            <w:tcW w:w="1170" w:type="dxa"/>
            <w:shd w:val="clear" w:color="auto" w:fill="auto"/>
            <w:vAlign w:val="center"/>
          </w:tcPr>
          <w:p w14:paraId="211B9E52" w14:textId="51337A47"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rPr>
              <w:t>614400</w:t>
            </w:r>
          </w:p>
        </w:tc>
        <w:tc>
          <w:tcPr>
            <w:tcW w:w="8933" w:type="dxa"/>
            <w:shd w:val="clear" w:color="auto" w:fill="auto"/>
            <w:vAlign w:val="center"/>
          </w:tcPr>
          <w:p w14:paraId="3B958489" w14:textId="3C430B73" w:rsidR="003566FD" w:rsidRDefault="003566FD" w:rsidP="003566FD">
            <w:pPr>
              <w:rPr>
                <w:rFonts w:ascii="GHEA Grapalat" w:hAnsi="GHEA Grapalat" w:cs="Sylfaen"/>
                <w:sz w:val="20"/>
                <w:szCs w:val="20"/>
                <w:lang w:val="hy-AM"/>
              </w:rPr>
            </w:pPr>
            <w:r w:rsidRPr="00F072C3">
              <w:rPr>
                <w:rFonts w:ascii="GHEA Grapalat" w:hAnsi="GHEA Grapalat" w:cs="Sylfaen"/>
                <w:sz w:val="20"/>
                <w:szCs w:val="20"/>
              </w:rPr>
              <w:t>պերինդոպրիլ</w:t>
            </w:r>
            <w:r w:rsidRPr="00F072C3">
              <w:rPr>
                <w:rFonts w:ascii="GHEA Grapalat" w:hAnsi="GHEA Grapalat"/>
                <w:sz w:val="20"/>
                <w:szCs w:val="20"/>
              </w:rPr>
              <w:t xml:space="preserve"> (</w:t>
            </w:r>
            <w:r w:rsidRPr="00F072C3">
              <w:rPr>
                <w:rFonts w:ascii="GHEA Grapalat" w:hAnsi="GHEA Grapalat" w:cs="Sylfaen"/>
                <w:sz w:val="20"/>
                <w:szCs w:val="20"/>
              </w:rPr>
              <w:t>պերինդոպրիլի</w:t>
            </w:r>
            <w:r w:rsidRPr="00F072C3">
              <w:rPr>
                <w:rFonts w:ascii="GHEA Grapalat" w:hAnsi="GHEA Grapalat"/>
                <w:sz w:val="20"/>
                <w:szCs w:val="20"/>
              </w:rPr>
              <w:t xml:space="preserve"> </w:t>
            </w:r>
            <w:r w:rsidRPr="00F072C3">
              <w:rPr>
                <w:rFonts w:ascii="GHEA Grapalat" w:hAnsi="GHEA Grapalat" w:cs="Sylfaen"/>
                <w:sz w:val="20"/>
                <w:szCs w:val="20"/>
              </w:rPr>
              <w:t>ար</w:t>
            </w:r>
            <w:r w:rsidRPr="00F072C3">
              <w:rPr>
                <w:rFonts w:ascii="GHEA Grapalat" w:hAnsi="GHEA Grapalat"/>
                <w:sz w:val="20"/>
                <w:szCs w:val="20"/>
              </w:rPr>
              <w:t>գ</w:t>
            </w:r>
            <w:r w:rsidRPr="00F072C3">
              <w:rPr>
                <w:rFonts w:ascii="GHEA Grapalat" w:hAnsi="GHEA Grapalat" w:cs="Sylfaen"/>
                <w:sz w:val="20"/>
                <w:szCs w:val="20"/>
              </w:rPr>
              <w:t>ինին</w:t>
            </w:r>
            <w:r w:rsidRPr="00F072C3">
              <w:rPr>
                <w:rFonts w:ascii="GHEA Grapalat" w:hAnsi="GHEA Grapalat"/>
                <w:sz w:val="20"/>
                <w:szCs w:val="20"/>
              </w:rPr>
              <w:t xml:space="preserve">)  C09AA04    </w:t>
            </w:r>
          </w:p>
        </w:tc>
      </w:tr>
      <w:tr w:rsidR="003566FD" w:rsidRPr="00CC2BAB" w14:paraId="3D5225C2" w14:textId="77777777" w:rsidTr="00610BFF">
        <w:trPr>
          <w:trHeight w:val="323"/>
        </w:trPr>
        <w:tc>
          <w:tcPr>
            <w:tcW w:w="625" w:type="dxa"/>
            <w:shd w:val="clear" w:color="auto" w:fill="auto"/>
            <w:vAlign w:val="center"/>
          </w:tcPr>
          <w:p w14:paraId="571C86D1" w14:textId="0A5A6A0C" w:rsidR="003566FD" w:rsidRPr="00CC2BAB" w:rsidRDefault="003566FD" w:rsidP="003566FD">
            <w:pPr>
              <w:jc w:val="both"/>
              <w:rPr>
                <w:rFonts w:ascii="GHEA Grapalat" w:hAnsi="GHEA Grapalat" w:cs="Arial LatArm"/>
                <w:lang w:val="pt-BR"/>
              </w:rPr>
            </w:pPr>
            <w:r>
              <w:rPr>
                <w:rFonts w:ascii="GHEA Grapalat" w:hAnsi="GHEA Grapalat" w:cs="Arial LatArm"/>
                <w:lang w:val="hy-AM"/>
              </w:rPr>
              <w:t>127</w:t>
            </w:r>
          </w:p>
        </w:tc>
        <w:tc>
          <w:tcPr>
            <w:tcW w:w="1170" w:type="dxa"/>
            <w:shd w:val="clear" w:color="auto" w:fill="auto"/>
            <w:vAlign w:val="center"/>
          </w:tcPr>
          <w:p w14:paraId="7C6CD198" w14:textId="3EE6DDA5"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465600</w:t>
            </w:r>
          </w:p>
        </w:tc>
        <w:tc>
          <w:tcPr>
            <w:tcW w:w="8933" w:type="dxa"/>
            <w:shd w:val="clear" w:color="auto" w:fill="auto"/>
            <w:vAlign w:val="center"/>
          </w:tcPr>
          <w:p w14:paraId="75B1B3F8" w14:textId="137F5646" w:rsidR="003566FD" w:rsidRPr="00F072C3" w:rsidRDefault="003566FD" w:rsidP="003566FD">
            <w:pPr>
              <w:rPr>
                <w:rFonts w:ascii="GHEA Grapalat" w:hAnsi="GHEA Grapalat" w:cs="Sylfaen"/>
                <w:sz w:val="20"/>
                <w:szCs w:val="20"/>
              </w:rPr>
            </w:pPr>
            <w:r w:rsidRPr="00F072C3">
              <w:rPr>
                <w:rFonts w:ascii="GHEA Grapalat" w:hAnsi="GHEA Grapalat" w:cs="Sylfaen"/>
                <w:sz w:val="20"/>
                <w:szCs w:val="20"/>
              </w:rPr>
              <w:t>պերինդոպրիլ</w:t>
            </w:r>
            <w:r w:rsidRPr="00F072C3">
              <w:rPr>
                <w:rFonts w:ascii="GHEA Grapalat" w:hAnsi="GHEA Grapalat"/>
                <w:sz w:val="20"/>
                <w:szCs w:val="20"/>
              </w:rPr>
              <w:t xml:space="preserve"> (</w:t>
            </w:r>
            <w:r w:rsidRPr="00F072C3">
              <w:rPr>
                <w:rFonts w:ascii="GHEA Grapalat" w:hAnsi="GHEA Grapalat" w:cs="Sylfaen"/>
                <w:sz w:val="20"/>
                <w:szCs w:val="20"/>
              </w:rPr>
              <w:t>պերինդոպրիլի</w:t>
            </w:r>
            <w:r w:rsidRPr="00F072C3">
              <w:rPr>
                <w:rFonts w:ascii="GHEA Grapalat" w:hAnsi="GHEA Grapalat"/>
                <w:sz w:val="20"/>
                <w:szCs w:val="20"/>
              </w:rPr>
              <w:t xml:space="preserve"> </w:t>
            </w:r>
            <w:r w:rsidRPr="00F072C3">
              <w:rPr>
                <w:rFonts w:ascii="GHEA Grapalat" w:hAnsi="GHEA Grapalat" w:cs="Sylfaen"/>
                <w:sz w:val="20"/>
                <w:szCs w:val="20"/>
              </w:rPr>
              <w:t>ար</w:t>
            </w:r>
            <w:r w:rsidRPr="00F072C3">
              <w:rPr>
                <w:rFonts w:ascii="GHEA Grapalat" w:hAnsi="GHEA Grapalat"/>
                <w:sz w:val="20"/>
                <w:szCs w:val="20"/>
              </w:rPr>
              <w:t>գ</w:t>
            </w:r>
            <w:r w:rsidRPr="00F072C3">
              <w:rPr>
                <w:rFonts w:ascii="GHEA Grapalat" w:hAnsi="GHEA Grapalat" w:cs="Sylfaen"/>
                <w:sz w:val="20"/>
                <w:szCs w:val="20"/>
              </w:rPr>
              <w:t>ինին</w:t>
            </w:r>
            <w:r w:rsidRPr="00F072C3">
              <w:rPr>
                <w:rFonts w:ascii="GHEA Grapalat" w:hAnsi="GHEA Grapalat"/>
                <w:sz w:val="20"/>
                <w:szCs w:val="20"/>
              </w:rPr>
              <w:t xml:space="preserve">)  C09AA04    </w:t>
            </w:r>
          </w:p>
        </w:tc>
      </w:tr>
      <w:tr w:rsidR="003566FD" w:rsidRPr="00CC2BAB" w14:paraId="52ED5547" w14:textId="77777777" w:rsidTr="00610BFF">
        <w:trPr>
          <w:trHeight w:val="323"/>
        </w:trPr>
        <w:tc>
          <w:tcPr>
            <w:tcW w:w="625" w:type="dxa"/>
            <w:shd w:val="clear" w:color="auto" w:fill="auto"/>
            <w:vAlign w:val="center"/>
          </w:tcPr>
          <w:p w14:paraId="456C0024" w14:textId="49A307AE" w:rsidR="003566FD" w:rsidRPr="00CC2BAB" w:rsidRDefault="003566FD" w:rsidP="003566FD">
            <w:pPr>
              <w:jc w:val="both"/>
              <w:rPr>
                <w:rFonts w:ascii="GHEA Grapalat" w:hAnsi="GHEA Grapalat" w:cs="Arial LatArm"/>
                <w:lang w:val="pt-BR"/>
              </w:rPr>
            </w:pPr>
            <w:r>
              <w:rPr>
                <w:rFonts w:ascii="GHEA Grapalat" w:hAnsi="GHEA Grapalat" w:cs="Arial LatArm"/>
                <w:lang w:val="hy-AM"/>
              </w:rPr>
              <w:t>128</w:t>
            </w:r>
          </w:p>
        </w:tc>
        <w:tc>
          <w:tcPr>
            <w:tcW w:w="1170" w:type="dxa"/>
            <w:shd w:val="clear" w:color="auto" w:fill="auto"/>
            <w:vAlign w:val="center"/>
          </w:tcPr>
          <w:p w14:paraId="5B4E43C9" w14:textId="39D1D357"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381600</w:t>
            </w:r>
          </w:p>
        </w:tc>
        <w:tc>
          <w:tcPr>
            <w:tcW w:w="8933" w:type="dxa"/>
            <w:shd w:val="clear" w:color="auto" w:fill="auto"/>
            <w:vAlign w:val="center"/>
          </w:tcPr>
          <w:p w14:paraId="648B66A3" w14:textId="75ED6B5E" w:rsidR="003566FD" w:rsidRPr="00F072C3" w:rsidRDefault="003566FD" w:rsidP="003566FD">
            <w:pPr>
              <w:rPr>
                <w:rFonts w:ascii="GHEA Grapalat" w:hAnsi="GHEA Grapalat" w:cs="Sylfaen"/>
                <w:sz w:val="20"/>
                <w:szCs w:val="20"/>
              </w:rPr>
            </w:pPr>
            <w:r w:rsidRPr="00F072C3">
              <w:rPr>
                <w:rFonts w:ascii="GHEA Grapalat" w:hAnsi="GHEA Grapalat" w:cs="Sylfaen"/>
                <w:sz w:val="20"/>
                <w:szCs w:val="20"/>
              </w:rPr>
              <w:t>պերինդոպրիլ</w:t>
            </w:r>
            <w:r w:rsidRPr="00F072C3">
              <w:rPr>
                <w:rFonts w:ascii="GHEA Grapalat" w:hAnsi="GHEA Grapalat"/>
                <w:sz w:val="20"/>
                <w:szCs w:val="20"/>
              </w:rPr>
              <w:t xml:space="preserve"> (</w:t>
            </w:r>
            <w:r w:rsidRPr="00F072C3">
              <w:rPr>
                <w:rFonts w:ascii="GHEA Grapalat" w:hAnsi="GHEA Grapalat" w:cs="Sylfaen"/>
                <w:sz w:val="20"/>
                <w:szCs w:val="20"/>
              </w:rPr>
              <w:t>պերինդոպրիլի</w:t>
            </w:r>
            <w:r w:rsidRPr="00F072C3">
              <w:rPr>
                <w:rFonts w:ascii="GHEA Grapalat" w:hAnsi="GHEA Grapalat"/>
                <w:sz w:val="20"/>
                <w:szCs w:val="20"/>
              </w:rPr>
              <w:t xml:space="preserve"> </w:t>
            </w:r>
            <w:r w:rsidRPr="00F072C3">
              <w:rPr>
                <w:rFonts w:ascii="GHEA Grapalat" w:hAnsi="GHEA Grapalat" w:cs="Sylfaen"/>
                <w:sz w:val="20"/>
                <w:szCs w:val="20"/>
              </w:rPr>
              <w:t>ար</w:t>
            </w:r>
            <w:r w:rsidRPr="00F072C3">
              <w:rPr>
                <w:rFonts w:ascii="GHEA Grapalat" w:hAnsi="GHEA Grapalat"/>
                <w:sz w:val="20"/>
                <w:szCs w:val="20"/>
              </w:rPr>
              <w:t>գ</w:t>
            </w:r>
            <w:r w:rsidRPr="00F072C3">
              <w:rPr>
                <w:rFonts w:ascii="GHEA Grapalat" w:hAnsi="GHEA Grapalat" w:cs="Sylfaen"/>
                <w:sz w:val="20"/>
                <w:szCs w:val="20"/>
              </w:rPr>
              <w:t>ինին</w:t>
            </w:r>
            <w:r w:rsidRPr="00F072C3">
              <w:rPr>
                <w:rFonts w:ascii="GHEA Grapalat" w:hAnsi="GHEA Grapalat"/>
                <w:sz w:val="20"/>
                <w:szCs w:val="20"/>
              </w:rPr>
              <w:t xml:space="preserve">)  C09AA04    </w:t>
            </w:r>
          </w:p>
        </w:tc>
      </w:tr>
      <w:tr w:rsidR="003566FD" w:rsidRPr="00CC2BAB" w14:paraId="6205C39F" w14:textId="77777777" w:rsidTr="00610BFF">
        <w:trPr>
          <w:trHeight w:val="323"/>
        </w:trPr>
        <w:tc>
          <w:tcPr>
            <w:tcW w:w="625" w:type="dxa"/>
            <w:shd w:val="clear" w:color="auto" w:fill="auto"/>
            <w:vAlign w:val="center"/>
          </w:tcPr>
          <w:p w14:paraId="2440C3B0" w14:textId="0E6A7654" w:rsidR="003566FD" w:rsidRPr="00CC2BAB" w:rsidRDefault="003566FD" w:rsidP="003566FD">
            <w:pPr>
              <w:jc w:val="both"/>
              <w:rPr>
                <w:rFonts w:ascii="GHEA Grapalat" w:hAnsi="GHEA Grapalat" w:cs="Arial LatArm"/>
                <w:lang w:val="pt-BR"/>
              </w:rPr>
            </w:pPr>
            <w:r>
              <w:rPr>
                <w:rFonts w:ascii="GHEA Grapalat" w:hAnsi="GHEA Grapalat" w:cs="Arial LatArm"/>
                <w:lang w:val="hy-AM"/>
              </w:rPr>
              <w:lastRenderedPageBreak/>
              <w:t>129</w:t>
            </w:r>
          </w:p>
        </w:tc>
        <w:tc>
          <w:tcPr>
            <w:tcW w:w="1170" w:type="dxa"/>
            <w:shd w:val="clear" w:color="auto" w:fill="auto"/>
            <w:vAlign w:val="center"/>
          </w:tcPr>
          <w:p w14:paraId="639FF713" w14:textId="41A586A0"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86000</w:t>
            </w:r>
          </w:p>
        </w:tc>
        <w:tc>
          <w:tcPr>
            <w:tcW w:w="8933" w:type="dxa"/>
            <w:shd w:val="clear" w:color="auto" w:fill="auto"/>
            <w:vAlign w:val="center"/>
          </w:tcPr>
          <w:p w14:paraId="0AD68054" w14:textId="122E91F1" w:rsidR="003566FD" w:rsidRPr="00F072C3" w:rsidRDefault="003566FD" w:rsidP="003566FD">
            <w:pPr>
              <w:rPr>
                <w:rFonts w:ascii="GHEA Grapalat" w:hAnsi="GHEA Grapalat" w:cs="Sylfaen"/>
                <w:sz w:val="20"/>
                <w:szCs w:val="20"/>
              </w:rPr>
            </w:pPr>
            <w:r w:rsidRPr="00BD55E1">
              <w:rPr>
                <w:rFonts w:ascii="GHEA Grapalat" w:hAnsi="GHEA Grapalat" w:cs="Sylfaen"/>
                <w:sz w:val="20"/>
                <w:szCs w:val="20"/>
              </w:rPr>
              <w:t>կապտոպրիլ</w:t>
            </w:r>
            <w:r w:rsidRPr="00BD55E1">
              <w:rPr>
                <w:rFonts w:ascii="GHEA Grapalat" w:hAnsi="GHEA Grapalat"/>
                <w:sz w:val="20"/>
                <w:szCs w:val="20"/>
              </w:rPr>
              <w:t xml:space="preserve"> c09aa02</w:t>
            </w:r>
          </w:p>
        </w:tc>
      </w:tr>
      <w:tr w:rsidR="003566FD" w:rsidRPr="00CC2BAB" w14:paraId="5A92D06D" w14:textId="77777777" w:rsidTr="00610BFF">
        <w:trPr>
          <w:trHeight w:val="323"/>
        </w:trPr>
        <w:tc>
          <w:tcPr>
            <w:tcW w:w="625" w:type="dxa"/>
            <w:shd w:val="clear" w:color="auto" w:fill="auto"/>
            <w:vAlign w:val="center"/>
          </w:tcPr>
          <w:p w14:paraId="1BBE461C" w14:textId="254A3F5F" w:rsidR="003566FD" w:rsidRPr="00CC2BAB" w:rsidRDefault="003566FD" w:rsidP="003566FD">
            <w:pPr>
              <w:jc w:val="both"/>
              <w:rPr>
                <w:rFonts w:ascii="GHEA Grapalat" w:hAnsi="GHEA Grapalat" w:cs="Arial LatArm"/>
                <w:lang w:val="pt-BR"/>
              </w:rPr>
            </w:pPr>
            <w:r>
              <w:rPr>
                <w:rFonts w:ascii="GHEA Grapalat" w:hAnsi="GHEA Grapalat" w:cs="Arial LatArm"/>
                <w:lang w:val="hy-AM"/>
              </w:rPr>
              <w:t>130</w:t>
            </w:r>
          </w:p>
        </w:tc>
        <w:tc>
          <w:tcPr>
            <w:tcW w:w="1170" w:type="dxa"/>
            <w:shd w:val="clear" w:color="auto" w:fill="auto"/>
            <w:vAlign w:val="center"/>
          </w:tcPr>
          <w:p w14:paraId="6D9454EB" w14:textId="062A6FAF"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37200</w:t>
            </w:r>
          </w:p>
        </w:tc>
        <w:tc>
          <w:tcPr>
            <w:tcW w:w="8933" w:type="dxa"/>
            <w:shd w:val="clear" w:color="auto" w:fill="auto"/>
            <w:vAlign w:val="center"/>
          </w:tcPr>
          <w:p w14:paraId="6E8AB6C7" w14:textId="4D52C13C" w:rsidR="003566FD" w:rsidRPr="00BD55E1" w:rsidRDefault="003566FD" w:rsidP="003566FD">
            <w:pPr>
              <w:rPr>
                <w:rFonts w:ascii="GHEA Grapalat" w:hAnsi="GHEA Grapalat" w:cs="Sylfaen"/>
                <w:sz w:val="20"/>
                <w:szCs w:val="20"/>
              </w:rPr>
            </w:pPr>
            <w:r w:rsidRPr="00BD55E1">
              <w:rPr>
                <w:rFonts w:ascii="GHEA Grapalat" w:hAnsi="GHEA Grapalat" w:cs="Sylfaen"/>
                <w:sz w:val="20"/>
                <w:szCs w:val="20"/>
              </w:rPr>
              <w:t>կապտոպրիլ</w:t>
            </w:r>
            <w:r w:rsidRPr="00BD55E1">
              <w:rPr>
                <w:rFonts w:ascii="GHEA Grapalat" w:hAnsi="GHEA Grapalat"/>
                <w:sz w:val="20"/>
                <w:szCs w:val="20"/>
              </w:rPr>
              <w:t xml:space="preserve"> c09aa02</w:t>
            </w:r>
          </w:p>
        </w:tc>
      </w:tr>
      <w:tr w:rsidR="003566FD" w:rsidRPr="00CC2BAB" w14:paraId="7632CF64" w14:textId="77777777" w:rsidTr="00610BFF">
        <w:trPr>
          <w:trHeight w:val="323"/>
        </w:trPr>
        <w:tc>
          <w:tcPr>
            <w:tcW w:w="625" w:type="dxa"/>
            <w:shd w:val="clear" w:color="auto" w:fill="auto"/>
            <w:vAlign w:val="center"/>
          </w:tcPr>
          <w:p w14:paraId="50FFB9F0" w14:textId="2C6DE499" w:rsidR="003566FD" w:rsidRPr="00CC2BAB" w:rsidRDefault="003566FD" w:rsidP="003566FD">
            <w:pPr>
              <w:jc w:val="both"/>
              <w:rPr>
                <w:rFonts w:ascii="GHEA Grapalat" w:hAnsi="GHEA Grapalat" w:cs="Arial LatArm"/>
                <w:lang w:val="pt-BR"/>
              </w:rPr>
            </w:pPr>
            <w:r>
              <w:rPr>
                <w:rFonts w:ascii="GHEA Grapalat" w:hAnsi="GHEA Grapalat" w:cs="Arial LatArm"/>
                <w:lang w:val="hy-AM"/>
              </w:rPr>
              <w:t>131</w:t>
            </w:r>
          </w:p>
        </w:tc>
        <w:tc>
          <w:tcPr>
            <w:tcW w:w="1170" w:type="dxa"/>
            <w:shd w:val="clear" w:color="auto" w:fill="auto"/>
            <w:vAlign w:val="center"/>
          </w:tcPr>
          <w:p w14:paraId="7D8CFF34" w14:textId="250B51F6"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622200</w:t>
            </w:r>
          </w:p>
        </w:tc>
        <w:tc>
          <w:tcPr>
            <w:tcW w:w="8933" w:type="dxa"/>
            <w:shd w:val="clear" w:color="auto" w:fill="auto"/>
            <w:vAlign w:val="center"/>
          </w:tcPr>
          <w:p w14:paraId="252777FC" w14:textId="164B2F29" w:rsidR="003566FD" w:rsidRPr="00BD55E1" w:rsidRDefault="003566FD" w:rsidP="003566FD">
            <w:pPr>
              <w:rPr>
                <w:rFonts w:ascii="GHEA Grapalat" w:hAnsi="GHEA Grapalat" w:cs="Sylfaen"/>
                <w:sz w:val="20"/>
                <w:szCs w:val="20"/>
              </w:rPr>
            </w:pPr>
            <w:r w:rsidRPr="00F072C3">
              <w:rPr>
                <w:rFonts w:ascii="GHEA Grapalat" w:hAnsi="GHEA Grapalat"/>
                <w:sz w:val="20"/>
                <w:szCs w:val="20"/>
              </w:rPr>
              <w:t>պերինդոպրիլարգինին</w:t>
            </w:r>
            <w:r w:rsidRPr="00F072C3">
              <w:rPr>
                <w:rFonts w:ascii="GHEA Grapalat" w:hAnsi="GHEA Grapalat"/>
                <w:sz w:val="20"/>
                <w:szCs w:val="20"/>
                <w:lang w:val="pt-BR"/>
              </w:rPr>
              <w:t xml:space="preserve">, </w:t>
            </w:r>
            <w:r w:rsidRPr="00F072C3">
              <w:rPr>
                <w:rFonts w:ascii="GHEA Grapalat" w:hAnsi="GHEA Grapalat"/>
                <w:sz w:val="20"/>
                <w:szCs w:val="20"/>
              </w:rPr>
              <w:t xml:space="preserve">ինդապամիդ C09BA04     </w:t>
            </w:r>
          </w:p>
        </w:tc>
      </w:tr>
      <w:tr w:rsidR="003566FD" w:rsidRPr="00CC2BAB" w14:paraId="6CA40B20" w14:textId="77777777" w:rsidTr="00610BFF">
        <w:trPr>
          <w:trHeight w:val="323"/>
        </w:trPr>
        <w:tc>
          <w:tcPr>
            <w:tcW w:w="625" w:type="dxa"/>
            <w:shd w:val="clear" w:color="auto" w:fill="auto"/>
            <w:vAlign w:val="center"/>
          </w:tcPr>
          <w:p w14:paraId="6E4A404A" w14:textId="0EE78732" w:rsidR="003566FD" w:rsidRPr="00CC2BAB" w:rsidRDefault="003566FD" w:rsidP="003566FD">
            <w:pPr>
              <w:jc w:val="both"/>
              <w:rPr>
                <w:rFonts w:ascii="GHEA Grapalat" w:hAnsi="GHEA Grapalat" w:cs="Arial LatArm"/>
                <w:lang w:val="pt-BR"/>
              </w:rPr>
            </w:pPr>
            <w:r>
              <w:rPr>
                <w:rFonts w:ascii="GHEA Grapalat" w:hAnsi="GHEA Grapalat" w:cs="Arial LatArm"/>
                <w:lang w:val="hy-AM"/>
              </w:rPr>
              <w:t>132</w:t>
            </w:r>
          </w:p>
        </w:tc>
        <w:tc>
          <w:tcPr>
            <w:tcW w:w="1170" w:type="dxa"/>
            <w:shd w:val="clear" w:color="auto" w:fill="auto"/>
            <w:vAlign w:val="center"/>
          </w:tcPr>
          <w:p w14:paraId="3191361E" w14:textId="3E54057C"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751800</w:t>
            </w:r>
          </w:p>
        </w:tc>
        <w:tc>
          <w:tcPr>
            <w:tcW w:w="8933" w:type="dxa"/>
            <w:shd w:val="clear" w:color="auto" w:fill="auto"/>
            <w:vAlign w:val="center"/>
          </w:tcPr>
          <w:p w14:paraId="2AD5F1A5" w14:textId="6C4BAFB3" w:rsidR="003566FD" w:rsidRPr="00F072C3" w:rsidRDefault="003566FD" w:rsidP="003566FD">
            <w:pPr>
              <w:rPr>
                <w:rFonts w:ascii="GHEA Grapalat" w:hAnsi="GHEA Grapalat"/>
                <w:sz w:val="20"/>
                <w:szCs w:val="20"/>
              </w:rPr>
            </w:pPr>
            <w:r w:rsidRPr="00F072C3">
              <w:rPr>
                <w:rFonts w:ascii="GHEA Grapalat" w:hAnsi="GHEA Grapalat"/>
                <w:sz w:val="20"/>
                <w:szCs w:val="20"/>
              </w:rPr>
              <w:t>պերինդոպրիլարգինին</w:t>
            </w:r>
            <w:r w:rsidRPr="00F072C3">
              <w:rPr>
                <w:rFonts w:ascii="GHEA Grapalat" w:hAnsi="GHEA Grapalat"/>
                <w:sz w:val="20"/>
                <w:szCs w:val="20"/>
                <w:lang w:val="pt-BR"/>
              </w:rPr>
              <w:t xml:space="preserve">, </w:t>
            </w:r>
            <w:r w:rsidRPr="00F072C3">
              <w:rPr>
                <w:rFonts w:ascii="GHEA Grapalat" w:hAnsi="GHEA Grapalat"/>
                <w:sz w:val="20"/>
                <w:szCs w:val="20"/>
              </w:rPr>
              <w:t xml:space="preserve">ինդապամիդ C09BA04     </w:t>
            </w:r>
          </w:p>
        </w:tc>
      </w:tr>
      <w:tr w:rsidR="003566FD" w:rsidRPr="00CC2BAB" w14:paraId="1D0FB9B2" w14:textId="77777777" w:rsidTr="00610BFF">
        <w:trPr>
          <w:trHeight w:val="323"/>
        </w:trPr>
        <w:tc>
          <w:tcPr>
            <w:tcW w:w="625" w:type="dxa"/>
            <w:shd w:val="clear" w:color="auto" w:fill="auto"/>
            <w:vAlign w:val="center"/>
          </w:tcPr>
          <w:p w14:paraId="3F72604B" w14:textId="633A32D3" w:rsidR="003566FD" w:rsidRPr="00CC2BAB" w:rsidRDefault="003566FD" w:rsidP="003566FD">
            <w:pPr>
              <w:jc w:val="both"/>
              <w:rPr>
                <w:rFonts w:ascii="GHEA Grapalat" w:hAnsi="GHEA Grapalat" w:cs="Arial LatArm"/>
                <w:lang w:val="pt-BR"/>
              </w:rPr>
            </w:pPr>
            <w:r>
              <w:rPr>
                <w:rFonts w:ascii="GHEA Grapalat" w:hAnsi="GHEA Grapalat" w:cs="Arial LatArm"/>
                <w:lang w:val="hy-AM"/>
              </w:rPr>
              <w:t>133</w:t>
            </w:r>
          </w:p>
        </w:tc>
        <w:tc>
          <w:tcPr>
            <w:tcW w:w="1170" w:type="dxa"/>
            <w:shd w:val="clear" w:color="auto" w:fill="auto"/>
            <w:vAlign w:val="center"/>
          </w:tcPr>
          <w:p w14:paraId="21E4F6B6" w14:textId="38634BF3"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566700</w:t>
            </w:r>
          </w:p>
        </w:tc>
        <w:tc>
          <w:tcPr>
            <w:tcW w:w="8933" w:type="dxa"/>
            <w:shd w:val="clear" w:color="auto" w:fill="auto"/>
            <w:vAlign w:val="center"/>
          </w:tcPr>
          <w:p w14:paraId="67D9794F" w14:textId="7F53AE03" w:rsidR="003566FD" w:rsidRPr="00F072C3" w:rsidRDefault="003566FD" w:rsidP="003566FD">
            <w:pPr>
              <w:rPr>
                <w:rFonts w:ascii="GHEA Grapalat" w:hAnsi="GHEA Grapalat"/>
                <w:sz w:val="20"/>
                <w:szCs w:val="20"/>
              </w:rPr>
            </w:pPr>
            <w:r w:rsidRPr="00F072C3">
              <w:rPr>
                <w:rFonts w:ascii="GHEA Grapalat" w:hAnsi="GHEA Grapalat"/>
                <w:sz w:val="20"/>
                <w:szCs w:val="20"/>
              </w:rPr>
              <w:t>պերինդոպրիլարգինին</w:t>
            </w:r>
            <w:r w:rsidRPr="00F072C3">
              <w:rPr>
                <w:rFonts w:ascii="GHEA Grapalat" w:hAnsi="GHEA Grapalat"/>
                <w:sz w:val="20"/>
                <w:szCs w:val="20"/>
                <w:lang w:val="pt-BR"/>
              </w:rPr>
              <w:t xml:space="preserve">, </w:t>
            </w:r>
            <w:r w:rsidRPr="00F072C3">
              <w:rPr>
                <w:rFonts w:ascii="GHEA Grapalat" w:hAnsi="GHEA Grapalat"/>
                <w:sz w:val="20"/>
                <w:szCs w:val="20"/>
              </w:rPr>
              <w:t xml:space="preserve">ինդապամիդ C09BA04     </w:t>
            </w:r>
          </w:p>
        </w:tc>
      </w:tr>
      <w:tr w:rsidR="003566FD" w:rsidRPr="00CC2BAB" w14:paraId="71B9C37F" w14:textId="77777777" w:rsidTr="00610BFF">
        <w:trPr>
          <w:trHeight w:val="323"/>
        </w:trPr>
        <w:tc>
          <w:tcPr>
            <w:tcW w:w="625" w:type="dxa"/>
            <w:shd w:val="clear" w:color="auto" w:fill="auto"/>
            <w:vAlign w:val="center"/>
          </w:tcPr>
          <w:p w14:paraId="4036AF61" w14:textId="4ABCA231" w:rsidR="003566FD" w:rsidRPr="00CC2BAB" w:rsidRDefault="003566FD" w:rsidP="003566FD">
            <w:pPr>
              <w:jc w:val="both"/>
              <w:rPr>
                <w:rFonts w:ascii="GHEA Grapalat" w:hAnsi="GHEA Grapalat" w:cs="Arial LatArm"/>
                <w:lang w:val="pt-BR"/>
              </w:rPr>
            </w:pPr>
            <w:r>
              <w:rPr>
                <w:rFonts w:ascii="GHEA Grapalat" w:hAnsi="GHEA Grapalat" w:cs="Arial LatArm"/>
                <w:lang w:val="hy-AM"/>
              </w:rPr>
              <w:t>134</w:t>
            </w:r>
          </w:p>
        </w:tc>
        <w:tc>
          <w:tcPr>
            <w:tcW w:w="1170" w:type="dxa"/>
            <w:shd w:val="clear" w:color="auto" w:fill="auto"/>
            <w:vAlign w:val="center"/>
          </w:tcPr>
          <w:p w14:paraId="0CF2E82E" w14:textId="54658450"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16500</w:t>
            </w:r>
          </w:p>
        </w:tc>
        <w:tc>
          <w:tcPr>
            <w:tcW w:w="8933" w:type="dxa"/>
            <w:shd w:val="clear" w:color="auto" w:fill="auto"/>
          </w:tcPr>
          <w:p w14:paraId="5DC1DFF6" w14:textId="7E8DC4E3" w:rsidR="003566FD" w:rsidRPr="00F072C3" w:rsidRDefault="003566FD" w:rsidP="003566FD">
            <w:pPr>
              <w:rPr>
                <w:rFonts w:ascii="GHEA Grapalat" w:hAnsi="GHEA Grapalat"/>
                <w:sz w:val="20"/>
                <w:szCs w:val="20"/>
              </w:rPr>
            </w:pPr>
            <w:r w:rsidRPr="00F072C3">
              <w:rPr>
                <w:rFonts w:ascii="GHEA Grapalat" w:hAnsi="GHEA Grapalat" w:cs="Sylfaen"/>
                <w:sz w:val="20"/>
                <w:szCs w:val="20"/>
              </w:rPr>
              <w:t>պապավերին</w:t>
            </w:r>
            <w:r w:rsidRPr="00F072C3">
              <w:rPr>
                <w:rFonts w:ascii="GHEA Grapalat" w:hAnsi="GHEA Grapalat" w:cs="Arial LatArm"/>
                <w:sz w:val="20"/>
                <w:szCs w:val="20"/>
              </w:rPr>
              <w:t xml:space="preserve"> (</w:t>
            </w:r>
            <w:r w:rsidRPr="00F072C3">
              <w:rPr>
                <w:rFonts w:ascii="GHEA Grapalat" w:hAnsi="GHEA Grapalat" w:cs="Sylfaen"/>
                <w:sz w:val="20"/>
                <w:szCs w:val="20"/>
              </w:rPr>
              <w:t>պապավերինի</w:t>
            </w:r>
            <w:r w:rsidRPr="00F072C3">
              <w:rPr>
                <w:rFonts w:ascii="GHEA Grapalat" w:hAnsi="GHEA Grapalat" w:cs="Arial LatArm"/>
                <w:sz w:val="20"/>
                <w:szCs w:val="20"/>
              </w:rPr>
              <w:t xml:space="preserve"> </w:t>
            </w:r>
            <w:r w:rsidRPr="00F072C3">
              <w:rPr>
                <w:rFonts w:ascii="GHEA Grapalat" w:hAnsi="GHEA Grapalat" w:cs="Sylfaen"/>
                <w:sz w:val="20"/>
                <w:szCs w:val="20"/>
              </w:rPr>
              <w:t>հիդրոքլորիդ</w:t>
            </w:r>
            <w:r w:rsidRPr="00F072C3">
              <w:rPr>
                <w:rFonts w:ascii="GHEA Grapalat" w:hAnsi="GHEA Grapalat" w:cs="Arial LatArm"/>
                <w:sz w:val="20"/>
                <w:szCs w:val="20"/>
              </w:rPr>
              <w:t>)  A03AD01</w:t>
            </w:r>
          </w:p>
        </w:tc>
      </w:tr>
      <w:tr w:rsidR="003566FD" w:rsidRPr="00CC2BAB" w14:paraId="5BF1A9E7" w14:textId="77777777" w:rsidTr="00610BFF">
        <w:trPr>
          <w:trHeight w:val="323"/>
        </w:trPr>
        <w:tc>
          <w:tcPr>
            <w:tcW w:w="625" w:type="dxa"/>
            <w:shd w:val="clear" w:color="auto" w:fill="auto"/>
            <w:vAlign w:val="center"/>
          </w:tcPr>
          <w:p w14:paraId="1679B6C5" w14:textId="41A70DF6" w:rsidR="003566FD" w:rsidRPr="00CC2BAB" w:rsidRDefault="003566FD" w:rsidP="003566FD">
            <w:pPr>
              <w:jc w:val="both"/>
              <w:rPr>
                <w:rFonts w:ascii="GHEA Grapalat" w:hAnsi="GHEA Grapalat" w:cs="Arial LatArm"/>
                <w:lang w:val="pt-BR"/>
              </w:rPr>
            </w:pPr>
            <w:r>
              <w:rPr>
                <w:rFonts w:ascii="GHEA Grapalat" w:hAnsi="GHEA Grapalat" w:cs="Arial LatArm"/>
                <w:lang w:val="hy-AM"/>
              </w:rPr>
              <w:t>135</w:t>
            </w:r>
          </w:p>
        </w:tc>
        <w:tc>
          <w:tcPr>
            <w:tcW w:w="1170" w:type="dxa"/>
            <w:shd w:val="clear" w:color="auto" w:fill="auto"/>
            <w:vAlign w:val="center"/>
          </w:tcPr>
          <w:p w14:paraId="56655984" w14:textId="5591E580"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303600</w:t>
            </w:r>
          </w:p>
        </w:tc>
        <w:tc>
          <w:tcPr>
            <w:tcW w:w="8933" w:type="dxa"/>
            <w:shd w:val="clear" w:color="auto" w:fill="auto"/>
            <w:vAlign w:val="center"/>
          </w:tcPr>
          <w:p w14:paraId="0927EE67" w14:textId="610FDD81" w:rsidR="003566FD" w:rsidRPr="00F072C3" w:rsidRDefault="003566FD" w:rsidP="003566FD">
            <w:pPr>
              <w:rPr>
                <w:rFonts w:ascii="GHEA Grapalat" w:hAnsi="GHEA Grapalat" w:cs="Sylfaen"/>
                <w:sz w:val="20"/>
                <w:szCs w:val="20"/>
              </w:rPr>
            </w:pPr>
            <w:r w:rsidRPr="00F072C3">
              <w:rPr>
                <w:rFonts w:ascii="GHEA Grapalat" w:hAnsi="GHEA Grapalat" w:cs="Arial"/>
                <w:sz w:val="20"/>
                <w:szCs w:val="20"/>
              </w:rPr>
              <w:t>սպիրոնոլակտոն c03da01</w:t>
            </w:r>
          </w:p>
        </w:tc>
      </w:tr>
      <w:tr w:rsidR="003566FD" w:rsidRPr="00CC2BAB" w14:paraId="16F9E88E" w14:textId="77777777" w:rsidTr="00610BFF">
        <w:trPr>
          <w:trHeight w:val="323"/>
        </w:trPr>
        <w:tc>
          <w:tcPr>
            <w:tcW w:w="625" w:type="dxa"/>
            <w:shd w:val="clear" w:color="auto" w:fill="auto"/>
            <w:vAlign w:val="center"/>
          </w:tcPr>
          <w:p w14:paraId="2BA200C6" w14:textId="40CF803E" w:rsidR="003566FD" w:rsidRPr="00CC2BAB" w:rsidRDefault="003566FD" w:rsidP="003566FD">
            <w:pPr>
              <w:jc w:val="both"/>
              <w:rPr>
                <w:rFonts w:ascii="GHEA Grapalat" w:hAnsi="GHEA Grapalat" w:cs="Arial LatArm"/>
                <w:lang w:val="pt-BR"/>
              </w:rPr>
            </w:pPr>
            <w:r>
              <w:rPr>
                <w:rFonts w:ascii="GHEA Grapalat" w:hAnsi="GHEA Grapalat" w:cs="Arial LatArm"/>
                <w:lang w:val="hy-AM"/>
              </w:rPr>
              <w:t>136</w:t>
            </w:r>
          </w:p>
        </w:tc>
        <w:tc>
          <w:tcPr>
            <w:tcW w:w="1170" w:type="dxa"/>
            <w:shd w:val="clear" w:color="auto" w:fill="auto"/>
            <w:vAlign w:val="center"/>
          </w:tcPr>
          <w:p w14:paraId="010469AD" w14:textId="591E43AE"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178500</w:t>
            </w:r>
          </w:p>
        </w:tc>
        <w:tc>
          <w:tcPr>
            <w:tcW w:w="8933" w:type="dxa"/>
            <w:shd w:val="clear" w:color="auto" w:fill="auto"/>
            <w:vAlign w:val="center"/>
          </w:tcPr>
          <w:p w14:paraId="2156B8BD" w14:textId="0C5B4FEA" w:rsidR="003566FD" w:rsidRPr="00F072C3" w:rsidRDefault="003566FD" w:rsidP="003566FD">
            <w:pPr>
              <w:rPr>
                <w:rFonts w:ascii="GHEA Grapalat" w:hAnsi="GHEA Grapalat" w:cs="Arial"/>
                <w:sz w:val="20"/>
                <w:szCs w:val="20"/>
              </w:rPr>
            </w:pPr>
            <w:r w:rsidRPr="00F072C3">
              <w:rPr>
                <w:rFonts w:ascii="GHEA Grapalat" w:hAnsi="GHEA Grapalat" w:cs="Arial"/>
                <w:sz w:val="20"/>
                <w:szCs w:val="20"/>
              </w:rPr>
              <w:t>սպիրոնոլակտոն c03da01</w:t>
            </w:r>
          </w:p>
        </w:tc>
      </w:tr>
      <w:tr w:rsidR="003566FD" w:rsidRPr="00CC2BAB" w14:paraId="5F422B0D" w14:textId="77777777" w:rsidTr="00610BFF">
        <w:trPr>
          <w:trHeight w:val="323"/>
        </w:trPr>
        <w:tc>
          <w:tcPr>
            <w:tcW w:w="625" w:type="dxa"/>
            <w:shd w:val="clear" w:color="auto" w:fill="auto"/>
            <w:vAlign w:val="center"/>
          </w:tcPr>
          <w:p w14:paraId="4991C68B" w14:textId="7377973F" w:rsidR="003566FD" w:rsidRPr="00CC2BAB" w:rsidRDefault="003566FD" w:rsidP="003566FD">
            <w:pPr>
              <w:jc w:val="both"/>
              <w:rPr>
                <w:rFonts w:ascii="GHEA Grapalat" w:hAnsi="GHEA Grapalat" w:cs="Arial LatArm"/>
                <w:lang w:val="pt-BR"/>
              </w:rPr>
            </w:pPr>
            <w:r>
              <w:rPr>
                <w:rFonts w:ascii="GHEA Grapalat" w:hAnsi="GHEA Grapalat" w:cs="Arial LatArm"/>
                <w:lang w:val="hy-AM"/>
              </w:rPr>
              <w:t>137</w:t>
            </w:r>
          </w:p>
        </w:tc>
        <w:tc>
          <w:tcPr>
            <w:tcW w:w="1170" w:type="dxa"/>
            <w:shd w:val="clear" w:color="auto" w:fill="auto"/>
            <w:vAlign w:val="center"/>
          </w:tcPr>
          <w:p w14:paraId="787A9D4E" w14:textId="79173E6D"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17440</w:t>
            </w:r>
          </w:p>
        </w:tc>
        <w:tc>
          <w:tcPr>
            <w:tcW w:w="8933" w:type="dxa"/>
            <w:shd w:val="clear" w:color="auto" w:fill="auto"/>
            <w:vAlign w:val="center"/>
          </w:tcPr>
          <w:p w14:paraId="12F1BF3C" w14:textId="087A6BCA" w:rsidR="003566FD" w:rsidRPr="00F072C3" w:rsidRDefault="003566FD" w:rsidP="003566FD">
            <w:pPr>
              <w:rPr>
                <w:rFonts w:ascii="GHEA Grapalat" w:hAnsi="GHEA Grapalat" w:cs="Arial"/>
                <w:sz w:val="20"/>
                <w:szCs w:val="20"/>
              </w:rPr>
            </w:pPr>
            <w:r w:rsidRPr="00F072C3">
              <w:rPr>
                <w:rFonts w:ascii="GHEA Grapalat" w:hAnsi="GHEA Grapalat"/>
                <w:sz w:val="20"/>
                <w:szCs w:val="20"/>
              </w:rPr>
              <w:t>հիդրոկորտիզոն a01ac03, a07ea02,c05aa01,d07aa02, d07xa01, h02ab09,s01ba02, s01cb03, s02ba01</w:t>
            </w:r>
          </w:p>
        </w:tc>
      </w:tr>
      <w:tr w:rsidR="003566FD" w:rsidRPr="00CC2BAB" w14:paraId="0C5B76FE" w14:textId="77777777" w:rsidTr="00610BFF">
        <w:trPr>
          <w:trHeight w:val="323"/>
        </w:trPr>
        <w:tc>
          <w:tcPr>
            <w:tcW w:w="625" w:type="dxa"/>
            <w:shd w:val="clear" w:color="auto" w:fill="auto"/>
            <w:vAlign w:val="center"/>
          </w:tcPr>
          <w:p w14:paraId="1B6F955F" w14:textId="4DF24C17" w:rsidR="003566FD" w:rsidRPr="00CC2BAB" w:rsidRDefault="003566FD" w:rsidP="003566FD">
            <w:pPr>
              <w:jc w:val="both"/>
              <w:rPr>
                <w:rFonts w:ascii="GHEA Grapalat" w:hAnsi="GHEA Grapalat" w:cs="Arial LatArm"/>
                <w:lang w:val="pt-BR"/>
              </w:rPr>
            </w:pPr>
            <w:r>
              <w:rPr>
                <w:rFonts w:ascii="GHEA Grapalat" w:hAnsi="GHEA Grapalat" w:cs="Arial LatArm"/>
                <w:lang w:val="hy-AM"/>
              </w:rPr>
              <w:t>138</w:t>
            </w:r>
          </w:p>
        </w:tc>
        <w:tc>
          <w:tcPr>
            <w:tcW w:w="1170" w:type="dxa"/>
            <w:shd w:val="clear" w:color="auto" w:fill="auto"/>
            <w:vAlign w:val="center"/>
          </w:tcPr>
          <w:p w14:paraId="22C2120A" w14:textId="0BC2E219"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40350</w:t>
            </w:r>
          </w:p>
        </w:tc>
        <w:tc>
          <w:tcPr>
            <w:tcW w:w="8933" w:type="dxa"/>
            <w:shd w:val="clear" w:color="auto" w:fill="auto"/>
            <w:vAlign w:val="center"/>
          </w:tcPr>
          <w:p w14:paraId="0A3AC9C6" w14:textId="2BF09B62" w:rsidR="003566FD" w:rsidRPr="00F072C3" w:rsidRDefault="003566FD" w:rsidP="003566FD">
            <w:pPr>
              <w:rPr>
                <w:rFonts w:ascii="GHEA Grapalat" w:hAnsi="GHEA Grapalat"/>
                <w:sz w:val="20"/>
                <w:szCs w:val="20"/>
              </w:rPr>
            </w:pPr>
            <w:r w:rsidRPr="00F072C3">
              <w:rPr>
                <w:rFonts w:ascii="GHEA Grapalat" w:hAnsi="GHEA Grapalat"/>
                <w:sz w:val="20"/>
                <w:szCs w:val="20"/>
              </w:rPr>
              <w:t>հիդրոկորտիզոն</w:t>
            </w:r>
            <w:r w:rsidRPr="00C05B9C">
              <w:rPr>
                <w:rFonts w:ascii="GHEA Grapalat" w:hAnsi="GHEA Grapalat"/>
                <w:sz w:val="20"/>
                <w:szCs w:val="20"/>
                <w:lang w:val="pt-BR"/>
              </w:rPr>
              <w:t xml:space="preserve"> a01ac03, a07ea02,c05aa01,d07aa02, d07xa01, h02ab09,s01ba02, s01cb03, s02ba01</w:t>
            </w:r>
          </w:p>
        </w:tc>
      </w:tr>
      <w:tr w:rsidR="003566FD" w:rsidRPr="00CC2BAB" w14:paraId="6A6347B1" w14:textId="77777777" w:rsidTr="00610BFF">
        <w:trPr>
          <w:trHeight w:val="323"/>
        </w:trPr>
        <w:tc>
          <w:tcPr>
            <w:tcW w:w="625" w:type="dxa"/>
            <w:shd w:val="clear" w:color="auto" w:fill="auto"/>
            <w:vAlign w:val="center"/>
          </w:tcPr>
          <w:p w14:paraId="35751A16" w14:textId="635DE01A" w:rsidR="003566FD" w:rsidRPr="00CC2BAB" w:rsidRDefault="003566FD" w:rsidP="003566FD">
            <w:pPr>
              <w:jc w:val="both"/>
              <w:rPr>
                <w:rFonts w:ascii="GHEA Grapalat" w:hAnsi="GHEA Grapalat" w:cs="Arial LatArm"/>
                <w:lang w:val="pt-BR"/>
              </w:rPr>
            </w:pPr>
            <w:r>
              <w:rPr>
                <w:rFonts w:ascii="GHEA Grapalat" w:hAnsi="GHEA Grapalat" w:cs="Arial LatArm"/>
                <w:lang w:val="hy-AM"/>
              </w:rPr>
              <w:t>139</w:t>
            </w:r>
          </w:p>
        </w:tc>
        <w:tc>
          <w:tcPr>
            <w:tcW w:w="1170" w:type="dxa"/>
            <w:shd w:val="clear" w:color="auto" w:fill="auto"/>
            <w:vAlign w:val="center"/>
          </w:tcPr>
          <w:p w14:paraId="68767CB4" w14:textId="4E688E5B" w:rsidR="003566FD" w:rsidRDefault="003566FD" w:rsidP="003566FD">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38400</w:t>
            </w:r>
          </w:p>
        </w:tc>
        <w:tc>
          <w:tcPr>
            <w:tcW w:w="8933" w:type="dxa"/>
            <w:shd w:val="clear" w:color="auto" w:fill="auto"/>
          </w:tcPr>
          <w:p w14:paraId="249B06DE" w14:textId="7DC2315B" w:rsidR="003566FD" w:rsidRPr="00F072C3" w:rsidRDefault="003566FD" w:rsidP="003566FD">
            <w:pPr>
              <w:rPr>
                <w:rFonts w:ascii="GHEA Grapalat" w:hAnsi="GHEA Grapalat"/>
                <w:sz w:val="20"/>
                <w:szCs w:val="20"/>
              </w:rPr>
            </w:pPr>
            <w:r>
              <w:rPr>
                <w:rFonts w:ascii="GHEA Grapalat" w:hAnsi="GHEA Grapalat" w:cs="Sylfaen"/>
                <w:sz w:val="20"/>
                <w:szCs w:val="20"/>
                <w:lang w:val="hy-AM"/>
              </w:rPr>
              <w:t xml:space="preserve">ամլոդիպին </w:t>
            </w:r>
            <w:r>
              <w:rPr>
                <w:rFonts w:ascii="GHEA Grapalat" w:hAnsi="GHEA Grapalat" w:cs="Sylfaen"/>
                <w:sz w:val="20"/>
                <w:szCs w:val="20"/>
              </w:rPr>
              <w:t xml:space="preserve"> c08ca01</w:t>
            </w:r>
          </w:p>
        </w:tc>
      </w:tr>
      <w:tr w:rsidR="003566FD" w:rsidRPr="00CC2BAB" w14:paraId="0AA926E3" w14:textId="77777777" w:rsidTr="00610BFF">
        <w:trPr>
          <w:trHeight w:val="323"/>
        </w:trPr>
        <w:tc>
          <w:tcPr>
            <w:tcW w:w="625" w:type="dxa"/>
            <w:shd w:val="clear" w:color="auto" w:fill="auto"/>
            <w:vAlign w:val="center"/>
          </w:tcPr>
          <w:p w14:paraId="5621409B" w14:textId="236B25CE" w:rsidR="003566FD" w:rsidRPr="00CC2BAB" w:rsidRDefault="003566FD" w:rsidP="003566FD">
            <w:pPr>
              <w:jc w:val="both"/>
              <w:rPr>
                <w:rFonts w:ascii="GHEA Grapalat" w:hAnsi="GHEA Grapalat" w:cs="Arial LatArm"/>
                <w:lang w:val="pt-BR"/>
              </w:rPr>
            </w:pPr>
            <w:r>
              <w:rPr>
                <w:rFonts w:ascii="GHEA Grapalat" w:hAnsi="GHEA Grapalat" w:cs="Arial LatArm"/>
                <w:lang w:val="hy-AM"/>
              </w:rPr>
              <w:t>140</w:t>
            </w:r>
          </w:p>
        </w:tc>
        <w:tc>
          <w:tcPr>
            <w:tcW w:w="1170" w:type="dxa"/>
            <w:shd w:val="clear" w:color="auto" w:fill="auto"/>
            <w:vAlign w:val="center"/>
          </w:tcPr>
          <w:p w14:paraId="54B856C5" w14:textId="1C2A1885" w:rsidR="003566FD" w:rsidRDefault="003566FD" w:rsidP="003566FD">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48000</w:t>
            </w:r>
          </w:p>
        </w:tc>
        <w:tc>
          <w:tcPr>
            <w:tcW w:w="8933" w:type="dxa"/>
            <w:shd w:val="clear" w:color="auto" w:fill="auto"/>
          </w:tcPr>
          <w:p w14:paraId="3EE5A2F3" w14:textId="16458771" w:rsidR="003566FD" w:rsidRDefault="003566FD" w:rsidP="003566FD">
            <w:pPr>
              <w:rPr>
                <w:rFonts w:ascii="GHEA Grapalat" w:hAnsi="GHEA Grapalat" w:cs="Sylfaen"/>
                <w:sz w:val="20"/>
                <w:szCs w:val="20"/>
                <w:lang w:val="hy-AM"/>
              </w:rPr>
            </w:pPr>
            <w:r>
              <w:rPr>
                <w:rFonts w:ascii="GHEA Grapalat" w:hAnsi="GHEA Grapalat" w:cs="Sylfaen"/>
                <w:sz w:val="20"/>
                <w:szCs w:val="20"/>
                <w:lang w:val="hy-AM"/>
              </w:rPr>
              <w:t xml:space="preserve">ամլոդիպին </w:t>
            </w:r>
            <w:r>
              <w:rPr>
                <w:rFonts w:ascii="GHEA Grapalat" w:hAnsi="GHEA Grapalat" w:cs="Sylfaen"/>
                <w:sz w:val="20"/>
                <w:szCs w:val="20"/>
              </w:rPr>
              <w:t xml:space="preserve"> c08ca01</w:t>
            </w:r>
          </w:p>
        </w:tc>
      </w:tr>
      <w:tr w:rsidR="003566FD" w:rsidRPr="00CC2BAB" w14:paraId="10B30BB7" w14:textId="77777777" w:rsidTr="00610BFF">
        <w:trPr>
          <w:trHeight w:val="323"/>
        </w:trPr>
        <w:tc>
          <w:tcPr>
            <w:tcW w:w="625" w:type="dxa"/>
            <w:shd w:val="clear" w:color="auto" w:fill="auto"/>
            <w:vAlign w:val="center"/>
          </w:tcPr>
          <w:p w14:paraId="1B2B72D6" w14:textId="609619F0" w:rsidR="003566FD" w:rsidRPr="00CC2BAB" w:rsidRDefault="003566FD" w:rsidP="003566FD">
            <w:pPr>
              <w:jc w:val="both"/>
              <w:rPr>
                <w:rFonts w:ascii="GHEA Grapalat" w:hAnsi="GHEA Grapalat" w:cs="Arial LatArm"/>
                <w:lang w:val="pt-BR"/>
              </w:rPr>
            </w:pPr>
            <w:r>
              <w:rPr>
                <w:rFonts w:ascii="GHEA Grapalat" w:hAnsi="GHEA Grapalat" w:cs="Arial LatArm"/>
                <w:lang w:val="hy-AM"/>
              </w:rPr>
              <w:t>141</w:t>
            </w:r>
          </w:p>
        </w:tc>
        <w:tc>
          <w:tcPr>
            <w:tcW w:w="1170" w:type="dxa"/>
            <w:shd w:val="clear" w:color="auto" w:fill="auto"/>
            <w:vAlign w:val="center"/>
          </w:tcPr>
          <w:p w14:paraId="6CE12B3F" w14:textId="15FB6988"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18800</w:t>
            </w:r>
          </w:p>
        </w:tc>
        <w:tc>
          <w:tcPr>
            <w:tcW w:w="8933" w:type="dxa"/>
            <w:shd w:val="clear" w:color="auto" w:fill="auto"/>
            <w:vAlign w:val="center"/>
          </w:tcPr>
          <w:p w14:paraId="1544EFDF" w14:textId="3FD52CD1" w:rsidR="003566FD" w:rsidRDefault="003566FD" w:rsidP="003566FD">
            <w:pPr>
              <w:rPr>
                <w:rFonts w:ascii="GHEA Grapalat" w:hAnsi="GHEA Grapalat" w:cs="Sylfaen"/>
                <w:sz w:val="20"/>
                <w:szCs w:val="20"/>
                <w:lang w:val="hy-AM"/>
              </w:rPr>
            </w:pPr>
            <w:r w:rsidRPr="00F072C3">
              <w:rPr>
                <w:rFonts w:ascii="GHEA Grapalat" w:hAnsi="GHEA Grapalat"/>
                <w:sz w:val="20"/>
                <w:szCs w:val="20"/>
              </w:rPr>
              <w:t>էնալապրիլ</w:t>
            </w:r>
            <w:r w:rsidRPr="00F072C3">
              <w:rPr>
                <w:rFonts w:ascii="GHEA Grapalat" w:hAnsi="GHEA Grapalat"/>
                <w:sz w:val="20"/>
                <w:szCs w:val="20"/>
                <w:lang w:val="pt-BR"/>
              </w:rPr>
              <w:t xml:space="preserve"> c09aa03</w:t>
            </w:r>
          </w:p>
        </w:tc>
      </w:tr>
      <w:tr w:rsidR="003566FD" w:rsidRPr="00CC2BAB" w14:paraId="3A9BCBCC" w14:textId="77777777" w:rsidTr="00610BFF">
        <w:trPr>
          <w:trHeight w:val="323"/>
        </w:trPr>
        <w:tc>
          <w:tcPr>
            <w:tcW w:w="625" w:type="dxa"/>
            <w:shd w:val="clear" w:color="auto" w:fill="auto"/>
            <w:vAlign w:val="center"/>
          </w:tcPr>
          <w:p w14:paraId="18288ABA" w14:textId="796DFEAD" w:rsidR="003566FD" w:rsidRPr="00CC2BAB" w:rsidRDefault="003566FD" w:rsidP="003566FD">
            <w:pPr>
              <w:jc w:val="both"/>
              <w:rPr>
                <w:rFonts w:ascii="GHEA Grapalat" w:hAnsi="GHEA Grapalat" w:cs="Arial LatArm"/>
                <w:lang w:val="pt-BR"/>
              </w:rPr>
            </w:pPr>
            <w:r>
              <w:rPr>
                <w:rFonts w:ascii="GHEA Grapalat" w:hAnsi="GHEA Grapalat" w:cs="Arial LatArm"/>
                <w:lang w:val="hy-AM"/>
              </w:rPr>
              <w:t>142</w:t>
            </w:r>
          </w:p>
        </w:tc>
        <w:tc>
          <w:tcPr>
            <w:tcW w:w="1170" w:type="dxa"/>
            <w:shd w:val="clear" w:color="auto" w:fill="auto"/>
            <w:vAlign w:val="center"/>
          </w:tcPr>
          <w:p w14:paraId="665EB771" w14:textId="690C3742"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38150</w:t>
            </w:r>
          </w:p>
        </w:tc>
        <w:tc>
          <w:tcPr>
            <w:tcW w:w="8933" w:type="dxa"/>
            <w:shd w:val="clear" w:color="auto" w:fill="auto"/>
            <w:vAlign w:val="center"/>
          </w:tcPr>
          <w:p w14:paraId="5AB05AE4" w14:textId="05E62B54" w:rsidR="003566FD" w:rsidRPr="00F072C3" w:rsidRDefault="003566FD" w:rsidP="003566FD">
            <w:pPr>
              <w:rPr>
                <w:rFonts w:ascii="GHEA Grapalat" w:hAnsi="GHEA Grapalat"/>
                <w:sz w:val="20"/>
                <w:szCs w:val="20"/>
              </w:rPr>
            </w:pPr>
            <w:r w:rsidRPr="00F072C3">
              <w:rPr>
                <w:rFonts w:ascii="GHEA Grapalat" w:hAnsi="GHEA Grapalat"/>
                <w:sz w:val="20"/>
                <w:szCs w:val="20"/>
              </w:rPr>
              <w:t>էնալապրիլ</w:t>
            </w:r>
            <w:r w:rsidRPr="00F072C3">
              <w:rPr>
                <w:rFonts w:ascii="GHEA Grapalat" w:hAnsi="GHEA Grapalat"/>
                <w:sz w:val="20"/>
                <w:szCs w:val="20"/>
                <w:lang w:val="pt-BR"/>
              </w:rPr>
              <w:t xml:space="preserve"> c09aa03</w:t>
            </w:r>
          </w:p>
        </w:tc>
      </w:tr>
      <w:tr w:rsidR="003566FD" w:rsidRPr="00CC2BAB" w14:paraId="38E110F5" w14:textId="77777777" w:rsidTr="00610BFF">
        <w:trPr>
          <w:trHeight w:val="323"/>
        </w:trPr>
        <w:tc>
          <w:tcPr>
            <w:tcW w:w="625" w:type="dxa"/>
            <w:shd w:val="clear" w:color="auto" w:fill="auto"/>
            <w:vAlign w:val="center"/>
          </w:tcPr>
          <w:p w14:paraId="4D8958EE" w14:textId="0BD021AC" w:rsidR="003566FD" w:rsidRPr="00CC2BAB" w:rsidRDefault="003566FD" w:rsidP="003566FD">
            <w:pPr>
              <w:jc w:val="both"/>
              <w:rPr>
                <w:rFonts w:ascii="GHEA Grapalat" w:hAnsi="GHEA Grapalat" w:cs="Arial LatArm"/>
                <w:lang w:val="pt-BR"/>
              </w:rPr>
            </w:pPr>
            <w:r>
              <w:rPr>
                <w:rFonts w:ascii="GHEA Grapalat" w:hAnsi="GHEA Grapalat" w:cs="Arial LatArm"/>
                <w:lang w:val="hy-AM"/>
              </w:rPr>
              <w:t>143</w:t>
            </w:r>
          </w:p>
        </w:tc>
        <w:tc>
          <w:tcPr>
            <w:tcW w:w="1170" w:type="dxa"/>
            <w:shd w:val="clear" w:color="auto" w:fill="auto"/>
            <w:vAlign w:val="center"/>
          </w:tcPr>
          <w:p w14:paraId="29257A81" w14:textId="14B0C94E"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93200</w:t>
            </w:r>
          </w:p>
        </w:tc>
        <w:tc>
          <w:tcPr>
            <w:tcW w:w="8933" w:type="dxa"/>
            <w:shd w:val="clear" w:color="auto" w:fill="auto"/>
            <w:vAlign w:val="center"/>
          </w:tcPr>
          <w:p w14:paraId="1DD96AC0" w14:textId="2D544C3D" w:rsidR="003566FD" w:rsidRPr="00F072C3" w:rsidRDefault="003566FD" w:rsidP="003566FD">
            <w:pPr>
              <w:rPr>
                <w:rFonts w:ascii="GHEA Grapalat" w:hAnsi="GHEA Grapalat"/>
                <w:sz w:val="20"/>
                <w:szCs w:val="20"/>
              </w:rPr>
            </w:pPr>
            <w:r w:rsidRPr="00F072C3">
              <w:rPr>
                <w:rFonts w:ascii="GHEA Grapalat" w:hAnsi="GHEA Grapalat"/>
                <w:sz w:val="20"/>
                <w:szCs w:val="20"/>
              </w:rPr>
              <w:t>էնալապրիլ</w:t>
            </w:r>
            <w:r w:rsidRPr="00F072C3">
              <w:rPr>
                <w:rFonts w:ascii="GHEA Grapalat" w:hAnsi="GHEA Grapalat"/>
                <w:sz w:val="20"/>
                <w:szCs w:val="20"/>
                <w:lang w:val="pt-BR"/>
              </w:rPr>
              <w:t xml:space="preserve"> c09aa03</w:t>
            </w:r>
          </w:p>
        </w:tc>
      </w:tr>
      <w:tr w:rsidR="003566FD" w:rsidRPr="00CC2BAB" w14:paraId="7DE80545" w14:textId="77777777" w:rsidTr="00610BFF">
        <w:trPr>
          <w:trHeight w:val="323"/>
        </w:trPr>
        <w:tc>
          <w:tcPr>
            <w:tcW w:w="625" w:type="dxa"/>
            <w:shd w:val="clear" w:color="auto" w:fill="auto"/>
            <w:vAlign w:val="center"/>
          </w:tcPr>
          <w:p w14:paraId="3D66EC91" w14:textId="4AA86979" w:rsidR="003566FD" w:rsidRPr="00CC2BAB" w:rsidRDefault="003566FD" w:rsidP="003566FD">
            <w:pPr>
              <w:jc w:val="both"/>
              <w:rPr>
                <w:rFonts w:ascii="GHEA Grapalat" w:hAnsi="GHEA Grapalat" w:cs="Arial LatArm"/>
                <w:lang w:val="pt-BR"/>
              </w:rPr>
            </w:pPr>
            <w:r>
              <w:rPr>
                <w:rFonts w:ascii="GHEA Grapalat" w:hAnsi="GHEA Grapalat" w:cs="Arial LatArm"/>
                <w:lang w:val="hy-AM"/>
              </w:rPr>
              <w:t>144</w:t>
            </w:r>
          </w:p>
        </w:tc>
        <w:tc>
          <w:tcPr>
            <w:tcW w:w="1170" w:type="dxa"/>
            <w:shd w:val="clear" w:color="auto" w:fill="auto"/>
            <w:vAlign w:val="center"/>
          </w:tcPr>
          <w:p w14:paraId="308E5DB4" w14:textId="5D275F25"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362880</w:t>
            </w:r>
          </w:p>
        </w:tc>
        <w:tc>
          <w:tcPr>
            <w:tcW w:w="8933" w:type="dxa"/>
            <w:shd w:val="clear" w:color="auto" w:fill="auto"/>
            <w:vAlign w:val="center"/>
          </w:tcPr>
          <w:p w14:paraId="60AD92DD" w14:textId="491F11DD" w:rsidR="003566FD" w:rsidRPr="00F072C3" w:rsidRDefault="003566FD" w:rsidP="003566FD">
            <w:pPr>
              <w:rPr>
                <w:rFonts w:ascii="GHEA Grapalat" w:hAnsi="GHEA Grapalat"/>
                <w:sz w:val="20"/>
                <w:szCs w:val="20"/>
              </w:rPr>
            </w:pPr>
            <w:r w:rsidRPr="00F072C3">
              <w:rPr>
                <w:rFonts w:ascii="GHEA Grapalat" w:hAnsi="GHEA Grapalat"/>
                <w:sz w:val="20"/>
                <w:szCs w:val="20"/>
              </w:rPr>
              <w:t>ացետիլսալիցիլաթթու, մագնեզիումի հիդրօքսիդ B01AC30</w:t>
            </w:r>
          </w:p>
        </w:tc>
      </w:tr>
      <w:tr w:rsidR="003566FD" w:rsidRPr="00CC2BAB" w14:paraId="7B1CCE0E" w14:textId="77777777" w:rsidTr="00610BFF">
        <w:trPr>
          <w:trHeight w:val="323"/>
        </w:trPr>
        <w:tc>
          <w:tcPr>
            <w:tcW w:w="625" w:type="dxa"/>
            <w:shd w:val="clear" w:color="auto" w:fill="auto"/>
            <w:vAlign w:val="center"/>
          </w:tcPr>
          <w:p w14:paraId="413C66B3" w14:textId="39E32452" w:rsidR="003566FD" w:rsidRPr="00CC2BAB" w:rsidRDefault="003566FD" w:rsidP="003566FD">
            <w:pPr>
              <w:jc w:val="both"/>
              <w:rPr>
                <w:rFonts w:ascii="GHEA Grapalat" w:hAnsi="GHEA Grapalat" w:cs="Arial LatArm"/>
                <w:lang w:val="pt-BR"/>
              </w:rPr>
            </w:pPr>
            <w:r>
              <w:rPr>
                <w:rFonts w:ascii="GHEA Grapalat" w:hAnsi="GHEA Grapalat" w:cs="Arial LatArm"/>
                <w:lang w:val="hy-AM"/>
              </w:rPr>
              <w:t>145</w:t>
            </w:r>
          </w:p>
        </w:tc>
        <w:tc>
          <w:tcPr>
            <w:tcW w:w="1170" w:type="dxa"/>
            <w:shd w:val="clear" w:color="auto" w:fill="auto"/>
            <w:vAlign w:val="center"/>
          </w:tcPr>
          <w:p w14:paraId="453CC3DC" w14:textId="4A79F5EB"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189056</w:t>
            </w:r>
          </w:p>
        </w:tc>
        <w:tc>
          <w:tcPr>
            <w:tcW w:w="8933" w:type="dxa"/>
            <w:shd w:val="clear" w:color="auto" w:fill="auto"/>
            <w:vAlign w:val="center"/>
          </w:tcPr>
          <w:p w14:paraId="473298CD" w14:textId="1B19EA45" w:rsidR="003566FD" w:rsidRPr="00F072C3" w:rsidRDefault="003566FD" w:rsidP="003566FD">
            <w:pPr>
              <w:rPr>
                <w:rFonts w:ascii="GHEA Grapalat" w:hAnsi="GHEA Grapalat"/>
                <w:sz w:val="20"/>
                <w:szCs w:val="20"/>
              </w:rPr>
            </w:pPr>
            <w:r w:rsidRPr="00B94CF1">
              <w:rPr>
                <w:rFonts w:ascii="GHEA Grapalat" w:hAnsi="GHEA Grapalat" w:cs="Sylfaen"/>
              </w:rPr>
              <w:t>տերբինաֆին</w:t>
            </w:r>
            <w:r w:rsidRPr="00B94CF1">
              <w:rPr>
                <w:rFonts w:ascii="GHEA Grapalat" w:hAnsi="GHEA Grapalat"/>
              </w:rPr>
              <w:t xml:space="preserve"> d01ae15, d01ba02</w:t>
            </w:r>
          </w:p>
        </w:tc>
      </w:tr>
      <w:tr w:rsidR="003566FD" w:rsidRPr="00CC2BAB" w14:paraId="6DD14292" w14:textId="77777777" w:rsidTr="00610BFF">
        <w:trPr>
          <w:trHeight w:val="323"/>
        </w:trPr>
        <w:tc>
          <w:tcPr>
            <w:tcW w:w="625" w:type="dxa"/>
            <w:shd w:val="clear" w:color="auto" w:fill="auto"/>
            <w:vAlign w:val="center"/>
          </w:tcPr>
          <w:p w14:paraId="71EF1263" w14:textId="59F51DB4" w:rsidR="003566FD" w:rsidRPr="00CC2BAB" w:rsidRDefault="003566FD" w:rsidP="003566FD">
            <w:pPr>
              <w:jc w:val="both"/>
              <w:rPr>
                <w:rFonts w:ascii="GHEA Grapalat" w:hAnsi="GHEA Grapalat" w:cs="Arial LatArm"/>
                <w:lang w:val="pt-BR"/>
              </w:rPr>
            </w:pPr>
            <w:r>
              <w:rPr>
                <w:rFonts w:ascii="GHEA Grapalat" w:hAnsi="GHEA Grapalat" w:cs="Arial LatArm"/>
                <w:lang w:val="hy-AM"/>
              </w:rPr>
              <w:t>146</w:t>
            </w:r>
          </w:p>
        </w:tc>
        <w:tc>
          <w:tcPr>
            <w:tcW w:w="1170" w:type="dxa"/>
            <w:shd w:val="clear" w:color="auto" w:fill="auto"/>
            <w:vAlign w:val="center"/>
          </w:tcPr>
          <w:p w14:paraId="7BA151C7" w14:textId="43DC0C4A"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119800</w:t>
            </w:r>
          </w:p>
        </w:tc>
        <w:tc>
          <w:tcPr>
            <w:tcW w:w="8933" w:type="dxa"/>
            <w:shd w:val="clear" w:color="auto" w:fill="auto"/>
            <w:vAlign w:val="center"/>
          </w:tcPr>
          <w:p w14:paraId="76CB3C32" w14:textId="0FF3D759" w:rsidR="003566FD" w:rsidRPr="00B94CF1" w:rsidRDefault="003566FD" w:rsidP="003566FD">
            <w:pPr>
              <w:rPr>
                <w:rFonts w:ascii="GHEA Grapalat" w:hAnsi="GHEA Grapalat" w:cs="Sylfaen"/>
              </w:rPr>
            </w:pPr>
            <w:r w:rsidRPr="00B94CF1">
              <w:rPr>
                <w:rFonts w:ascii="GHEA Grapalat" w:hAnsi="GHEA Grapalat" w:cs="Sylfaen"/>
              </w:rPr>
              <w:t>տերբինաֆին</w:t>
            </w:r>
            <w:r w:rsidRPr="00B94CF1">
              <w:rPr>
                <w:rFonts w:ascii="GHEA Grapalat" w:hAnsi="GHEA Grapalat"/>
              </w:rPr>
              <w:t xml:space="preserve"> d01ae15, d01ba02</w:t>
            </w:r>
          </w:p>
        </w:tc>
      </w:tr>
      <w:tr w:rsidR="003566FD" w:rsidRPr="00CC2BAB" w14:paraId="327EEBA5" w14:textId="77777777" w:rsidTr="00610BFF">
        <w:trPr>
          <w:trHeight w:val="323"/>
        </w:trPr>
        <w:tc>
          <w:tcPr>
            <w:tcW w:w="625" w:type="dxa"/>
            <w:shd w:val="clear" w:color="auto" w:fill="auto"/>
            <w:vAlign w:val="center"/>
          </w:tcPr>
          <w:p w14:paraId="4500CF54" w14:textId="2B8159E9" w:rsidR="003566FD" w:rsidRPr="00CC2BAB" w:rsidRDefault="003566FD" w:rsidP="003566FD">
            <w:pPr>
              <w:jc w:val="both"/>
              <w:rPr>
                <w:rFonts w:ascii="GHEA Grapalat" w:hAnsi="GHEA Grapalat" w:cs="Arial LatArm"/>
                <w:lang w:val="pt-BR"/>
              </w:rPr>
            </w:pPr>
            <w:r>
              <w:rPr>
                <w:rFonts w:ascii="GHEA Grapalat" w:hAnsi="GHEA Grapalat" w:cs="Arial LatArm"/>
                <w:lang w:val="hy-AM"/>
              </w:rPr>
              <w:t>147</w:t>
            </w:r>
          </w:p>
        </w:tc>
        <w:tc>
          <w:tcPr>
            <w:tcW w:w="1170" w:type="dxa"/>
            <w:shd w:val="clear" w:color="auto" w:fill="auto"/>
            <w:vAlign w:val="center"/>
          </w:tcPr>
          <w:p w14:paraId="4B1EB5A3" w14:textId="6BD05D81"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92400</w:t>
            </w:r>
          </w:p>
        </w:tc>
        <w:tc>
          <w:tcPr>
            <w:tcW w:w="8933" w:type="dxa"/>
            <w:shd w:val="clear" w:color="auto" w:fill="auto"/>
            <w:vAlign w:val="center"/>
          </w:tcPr>
          <w:p w14:paraId="742B0C2C" w14:textId="4A22F5ED" w:rsidR="003566FD" w:rsidRPr="00B94CF1" w:rsidRDefault="003566FD" w:rsidP="003566FD">
            <w:pPr>
              <w:rPr>
                <w:rFonts w:ascii="GHEA Grapalat" w:hAnsi="GHEA Grapalat" w:cs="Sylfaen"/>
              </w:rPr>
            </w:pPr>
            <w:r>
              <w:rPr>
                <w:rFonts w:ascii="GHEA Grapalat" w:hAnsi="GHEA Grapalat"/>
                <w:sz w:val="20"/>
                <w:szCs w:val="20"/>
                <w:lang w:val="hy-AM"/>
              </w:rPr>
              <w:t xml:space="preserve">Սալիցիլաթթու </w:t>
            </w:r>
            <w:r>
              <w:rPr>
                <w:rFonts w:ascii="GHEA Grapalat" w:hAnsi="GHEA Grapalat"/>
                <w:sz w:val="20"/>
                <w:szCs w:val="20"/>
              </w:rPr>
              <w:t>d01ae12, s01bc08</w:t>
            </w:r>
          </w:p>
        </w:tc>
      </w:tr>
      <w:tr w:rsidR="003566FD" w:rsidRPr="00CC2BAB" w14:paraId="7AE4CEFC" w14:textId="77777777" w:rsidTr="00610BFF">
        <w:trPr>
          <w:trHeight w:val="323"/>
        </w:trPr>
        <w:tc>
          <w:tcPr>
            <w:tcW w:w="625" w:type="dxa"/>
            <w:shd w:val="clear" w:color="auto" w:fill="auto"/>
            <w:vAlign w:val="center"/>
          </w:tcPr>
          <w:p w14:paraId="49EE51A0" w14:textId="1C62F91E" w:rsidR="003566FD" w:rsidRPr="00CC2BAB" w:rsidRDefault="003566FD" w:rsidP="003566FD">
            <w:pPr>
              <w:jc w:val="both"/>
              <w:rPr>
                <w:rFonts w:ascii="GHEA Grapalat" w:hAnsi="GHEA Grapalat" w:cs="Arial LatArm"/>
                <w:lang w:val="pt-BR"/>
              </w:rPr>
            </w:pPr>
            <w:r>
              <w:rPr>
                <w:rFonts w:ascii="GHEA Grapalat" w:hAnsi="GHEA Grapalat" w:cs="Arial LatArm"/>
                <w:lang w:val="hy-AM"/>
              </w:rPr>
              <w:t>148</w:t>
            </w:r>
          </w:p>
        </w:tc>
        <w:tc>
          <w:tcPr>
            <w:tcW w:w="1170" w:type="dxa"/>
            <w:shd w:val="clear" w:color="auto" w:fill="auto"/>
            <w:vAlign w:val="center"/>
          </w:tcPr>
          <w:p w14:paraId="56BE51F9" w14:textId="33A009E9"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1029000</w:t>
            </w:r>
          </w:p>
        </w:tc>
        <w:tc>
          <w:tcPr>
            <w:tcW w:w="8933" w:type="dxa"/>
            <w:shd w:val="clear" w:color="auto" w:fill="auto"/>
            <w:vAlign w:val="center"/>
          </w:tcPr>
          <w:p w14:paraId="5E5B980B" w14:textId="51C6E835" w:rsidR="003566FD" w:rsidRDefault="003566FD" w:rsidP="003566FD">
            <w:pPr>
              <w:rPr>
                <w:rFonts w:ascii="GHEA Grapalat" w:hAnsi="GHEA Grapalat"/>
                <w:sz w:val="20"/>
                <w:szCs w:val="20"/>
                <w:lang w:val="hy-AM"/>
              </w:rPr>
            </w:pPr>
            <w:r w:rsidRPr="0082610B">
              <w:rPr>
                <w:rFonts w:ascii="GHEA Grapalat" w:hAnsi="GHEA Grapalat"/>
                <w:sz w:val="20"/>
                <w:szCs w:val="20"/>
                <w:lang w:val="hy-AM"/>
              </w:rPr>
              <w:t>քլորհեքսիդին a01ab03, b05ca02, d08ac02, d09aa12, r02aa05, s01ax09, s02aa09, s03aa04</w:t>
            </w:r>
          </w:p>
        </w:tc>
      </w:tr>
      <w:tr w:rsidR="003566FD" w:rsidRPr="00CC2BAB" w14:paraId="03A37B5E" w14:textId="77777777" w:rsidTr="00610BFF">
        <w:trPr>
          <w:trHeight w:val="323"/>
        </w:trPr>
        <w:tc>
          <w:tcPr>
            <w:tcW w:w="625" w:type="dxa"/>
            <w:shd w:val="clear" w:color="auto" w:fill="auto"/>
            <w:vAlign w:val="center"/>
          </w:tcPr>
          <w:p w14:paraId="2264831D" w14:textId="1BFBB397" w:rsidR="003566FD" w:rsidRPr="00CC2BAB" w:rsidRDefault="003566FD" w:rsidP="003566FD">
            <w:pPr>
              <w:jc w:val="both"/>
              <w:rPr>
                <w:rFonts w:ascii="GHEA Grapalat" w:hAnsi="GHEA Grapalat" w:cs="Arial LatArm"/>
                <w:lang w:val="pt-BR"/>
              </w:rPr>
            </w:pPr>
            <w:r>
              <w:rPr>
                <w:rFonts w:ascii="GHEA Grapalat" w:hAnsi="GHEA Grapalat" w:cs="Arial LatArm"/>
                <w:lang w:val="hy-AM"/>
              </w:rPr>
              <w:t>149</w:t>
            </w:r>
          </w:p>
        </w:tc>
        <w:tc>
          <w:tcPr>
            <w:tcW w:w="1170" w:type="dxa"/>
            <w:shd w:val="clear" w:color="auto" w:fill="auto"/>
            <w:vAlign w:val="center"/>
          </w:tcPr>
          <w:p w14:paraId="0506B200" w14:textId="1DA906CA"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166920</w:t>
            </w:r>
          </w:p>
        </w:tc>
        <w:tc>
          <w:tcPr>
            <w:tcW w:w="8933" w:type="dxa"/>
            <w:shd w:val="clear" w:color="auto" w:fill="auto"/>
            <w:vAlign w:val="center"/>
          </w:tcPr>
          <w:p w14:paraId="6CE761E5" w14:textId="2FA440D7" w:rsidR="003566FD" w:rsidRPr="0082610B" w:rsidRDefault="003566FD" w:rsidP="003566FD">
            <w:pPr>
              <w:rPr>
                <w:rFonts w:ascii="GHEA Grapalat" w:hAnsi="GHEA Grapalat"/>
                <w:sz w:val="20"/>
                <w:szCs w:val="20"/>
                <w:lang w:val="hy-AM"/>
              </w:rPr>
            </w:pPr>
            <w:r w:rsidRPr="0082610B">
              <w:rPr>
                <w:rFonts w:ascii="GHEA Grapalat" w:hAnsi="GHEA Grapalat"/>
                <w:sz w:val="20"/>
                <w:szCs w:val="20"/>
                <w:lang w:val="hy-AM"/>
              </w:rPr>
              <w:t>քլորհեքսիդին a01ab03, b05ca02, d08ac02, d09aa12, r02aa05, s01ax09, s02aa09, s03aa04</w:t>
            </w:r>
          </w:p>
        </w:tc>
      </w:tr>
      <w:tr w:rsidR="003566FD" w:rsidRPr="00CC2BAB" w14:paraId="66B45B8E" w14:textId="77777777" w:rsidTr="00610BFF">
        <w:trPr>
          <w:trHeight w:val="323"/>
        </w:trPr>
        <w:tc>
          <w:tcPr>
            <w:tcW w:w="625" w:type="dxa"/>
            <w:shd w:val="clear" w:color="auto" w:fill="auto"/>
            <w:vAlign w:val="center"/>
          </w:tcPr>
          <w:p w14:paraId="0ACC5B87" w14:textId="22256A78" w:rsidR="003566FD" w:rsidRPr="00CC2BAB" w:rsidRDefault="003566FD" w:rsidP="003566FD">
            <w:pPr>
              <w:jc w:val="both"/>
              <w:rPr>
                <w:rFonts w:ascii="GHEA Grapalat" w:hAnsi="GHEA Grapalat" w:cs="Arial LatArm"/>
                <w:lang w:val="pt-BR"/>
              </w:rPr>
            </w:pPr>
            <w:r>
              <w:rPr>
                <w:rFonts w:ascii="GHEA Grapalat" w:hAnsi="GHEA Grapalat" w:cs="Arial LatArm"/>
                <w:lang w:val="hy-AM"/>
              </w:rPr>
              <w:t>150</w:t>
            </w:r>
          </w:p>
        </w:tc>
        <w:tc>
          <w:tcPr>
            <w:tcW w:w="1170" w:type="dxa"/>
            <w:shd w:val="clear" w:color="auto" w:fill="auto"/>
            <w:vAlign w:val="center"/>
          </w:tcPr>
          <w:p w14:paraId="5CE0084F" w14:textId="7876305F" w:rsidR="003566FD" w:rsidRDefault="003566FD" w:rsidP="003566FD">
            <w:pPr>
              <w:jc w:val="center"/>
              <w:rPr>
                <w:rFonts w:ascii="GHEA Grapalat" w:hAnsi="GHEA Grapalat" w:cs="Calibri"/>
                <w:color w:val="000000"/>
                <w:sz w:val="18"/>
                <w:szCs w:val="18"/>
                <w:lang w:val="hy-AM"/>
              </w:rPr>
            </w:pPr>
            <w:r>
              <w:rPr>
                <w:rFonts w:ascii="GHEA Grapalat" w:hAnsi="GHEA Grapalat" w:cs="Arial"/>
                <w:color w:val="000000"/>
                <w:sz w:val="18"/>
                <w:szCs w:val="18"/>
                <w:lang w:val="hy-AM"/>
              </w:rPr>
              <w:t>62200</w:t>
            </w:r>
          </w:p>
        </w:tc>
        <w:tc>
          <w:tcPr>
            <w:tcW w:w="8933" w:type="dxa"/>
            <w:shd w:val="clear" w:color="auto" w:fill="auto"/>
          </w:tcPr>
          <w:p w14:paraId="19AB965E" w14:textId="30293466" w:rsidR="003566FD" w:rsidRPr="0082610B" w:rsidRDefault="003566FD" w:rsidP="003566FD">
            <w:pPr>
              <w:rPr>
                <w:rFonts w:ascii="GHEA Grapalat" w:hAnsi="GHEA Grapalat"/>
                <w:sz w:val="20"/>
                <w:szCs w:val="20"/>
                <w:lang w:val="hy-AM"/>
              </w:rPr>
            </w:pPr>
            <w:r w:rsidRPr="008B2A0F">
              <w:rPr>
                <w:rFonts w:ascii="GHEA Grapalat" w:hAnsi="GHEA Grapalat" w:cs="Sylfaen"/>
                <w:sz w:val="20"/>
                <w:szCs w:val="20"/>
              </w:rPr>
              <w:t>էթանոլ d08ax08, v03ab16, v03az01</w:t>
            </w:r>
          </w:p>
        </w:tc>
      </w:tr>
    </w:tbl>
    <w:p w14:paraId="173B5BBB" w14:textId="4EABB93D" w:rsidR="009313D1" w:rsidRDefault="009313D1" w:rsidP="00EF3662">
      <w:pPr>
        <w:pStyle w:val="BodyTextIndent2"/>
        <w:spacing w:line="240" w:lineRule="auto"/>
        <w:ind w:firstLine="567"/>
        <w:rPr>
          <w:rFonts w:ascii="GHEA Grapalat" w:hAnsi="GHEA Grapalat"/>
        </w:rPr>
      </w:pPr>
    </w:p>
    <w:p w14:paraId="2CEE3459" w14:textId="495B1658" w:rsidR="00BB37EC" w:rsidRDefault="00BB37EC" w:rsidP="00EF3662">
      <w:pPr>
        <w:pStyle w:val="BodyTextIndent2"/>
        <w:spacing w:line="240" w:lineRule="auto"/>
        <w:ind w:firstLine="567"/>
        <w:rPr>
          <w:rFonts w:ascii="GHEA Grapalat" w:hAnsi="GHEA Grapalat"/>
        </w:rPr>
      </w:pPr>
    </w:p>
    <w:p w14:paraId="14C79FB7" w14:textId="77777777" w:rsidR="0019397E" w:rsidRDefault="0019397E" w:rsidP="00EF3662">
      <w:pPr>
        <w:pStyle w:val="BodyTextIndent2"/>
        <w:spacing w:line="240" w:lineRule="auto"/>
        <w:ind w:firstLine="567"/>
        <w:rPr>
          <w:rFonts w:ascii="GHEA Grapalat" w:hAnsi="GHEA Grapalat"/>
        </w:rPr>
      </w:pPr>
    </w:p>
    <w:tbl>
      <w:tblPr>
        <w:tblpPr w:leftFromText="180" w:rightFromText="180" w:vertAnchor="text" w:tblpY="1"/>
        <w:tblOverlap w:val="never"/>
        <w:tblW w:w="6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5198"/>
      </w:tblGrid>
      <w:tr w:rsidR="009313D1" w:rsidRPr="004960DE" w14:paraId="7DE9E6EB" w14:textId="77777777" w:rsidTr="00514B46">
        <w:tc>
          <w:tcPr>
            <w:tcW w:w="1612" w:type="dxa"/>
            <w:tcBorders>
              <w:top w:val="single" w:sz="4" w:space="0" w:color="auto"/>
              <w:left w:val="single" w:sz="4" w:space="0" w:color="auto"/>
              <w:bottom w:val="single" w:sz="4" w:space="0" w:color="auto"/>
              <w:right w:val="single" w:sz="4" w:space="0" w:color="auto"/>
            </w:tcBorders>
            <w:hideMark/>
          </w:tcPr>
          <w:p w14:paraId="13EF2D96" w14:textId="77777777" w:rsidR="009313D1" w:rsidRDefault="009313D1" w:rsidP="00514B46">
            <w:pPr>
              <w:tabs>
                <w:tab w:val="left" w:pos="1134"/>
              </w:tabs>
              <w:jc w:val="center"/>
              <w:rPr>
                <w:rFonts w:ascii="GHEA Grapalat" w:hAnsi="GHEA Grapalat"/>
                <w:b/>
                <w:i/>
                <w:sz w:val="14"/>
                <w:szCs w:val="14"/>
                <w:lang w:val="es-ES"/>
              </w:rPr>
            </w:pPr>
            <w:r>
              <w:rPr>
                <w:rFonts w:ascii="GHEA Grapalat" w:hAnsi="GHEA Grapalat" w:cs="Sylfaen"/>
                <w:b/>
                <w:bCs/>
                <w:i/>
                <w:iCs/>
                <w:sz w:val="14"/>
                <w:szCs w:val="14"/>
                <w:lang w:val="es-ES"/>
              </w:rPr>
              <w:t>Չափաբաժինների</w:t>
            </w:r>
            <w:r>
              <w:rPr>
                <w:rFonts w:ascii="GHEA Grapalat" w:hAnsi="GHEA Grapalat" w:cs="Times Armenian"/>
                <w:b/>
                <w:bCs/>
                <w:i/>
                <w:iCs/>
                <w:sz w:val="14"/>
                <w:szCs w:val="14"/>
                <w:lang w:val="es-ES"/>
              </w:rPr>
              <w:t xml:space="preserve"> </w:t>
            </w:r>
            <w:r>
              <w:rPr>
                <w:rFonts w:ascii="GHEA Grapalat" w:hAnsi="GHEA Grapalat" w:cs="Sylfaen"/>
                <w:b/>
                <w:bCs/>
                <w:i/>
                <w:iCs/>
                <w:sz w:val="14"/>
                <w:szCs w:val="14"/>
                <w:lang w:val="es-ES"/>
              </w:rPr>
              <w:t>համարները</w:t>
            </w:r>
          </w:p>
        </w:tc>
        <w:tc>
          <w:tcPr>
            <w:tcW w:w="5198" w:type="dxa"/>
            <w:tcBorders>
              <w:top w:val="single" w:sz="4" w:space="0" w:color="auto"/>
              <w:left w:val="single" w:sz="4" w:space="0" w:color="auto"/>
              <w:bottom w:val="single" w:sz="4" w:space="0" w:color="auto"/>
              <w:right w:val="single" w:sz="4" w:space="0" w:color="auto"/>
            </w:tcBorders>
            <w:vAlign w:val="center"/>
            <w:hideMark/>
          </w:tcPr>
          <w:p w14:paraId="59B4889D" w14:textId="77777777" w:rsidR="009313D1" w:rsidRDefault="009313D1" w:rsidP="00514B46">
            <w:pPr>
              <w:spacing w:line="360" w:lineRule="auto"/>
              <w:jc w:val="center"/>
              <w:rPr>
                <w:rFonts w:ascii="GHEA Grapalat" w:hAnsi="GHEA Grapalat"/>
                <w:b/>
                <w:bCs/>
                <w:i/>
                <w:iCs/>
                <w:sz w:val="16"/>
                <w:szCs w:val="16"/>
                <w:lang w:val="es-ES"/>
              </w:rPr>
            </w:pPr>
            <w:r>
              <w:rPr>
                <w:rFonts w:ascii="GHEA Grapalat" w:hAnsi="GHEA Grapalat" w:cs="Sylfaen"/>
                <w:b/>
                <w:i/>
                <w:sz w:val="16"/>
                <w:szCs w:val="16"/>
                <w:lang w:val="es-ES"/>
              </w:rPr>
              <w:t>Պահանջվող</w:t>
            </w:r>
            <w:r>
              <w:rPr>
                <w:rFonts w:ascii="GHEA Grapalat" w:hAnsi="GHEA Grapalat" w:cs="Times Armenian"/>
                <w:b/>
                <w:i/>
                <w:sz w:val="16"/>
                <w:szCs w:val="16"/>
                <w:lang w:val="es-ES"/>
              </w:rPr>
              <w:t xml:space="preserve"> </w:t>
            </w:r>
            <w:r>
              <w:rPr>
                <w:rFonts w:ascii="GHEA Grapalat" w:hAnsi="GHEA Grapalat" w:cs="Sylfaen"/>
                <w:b/>
                <w:i/>
                <w:sz w:val="16"/>
                <w:szCs w:val="16"/>
                <w:lang w:val="es-ES"/>
              </w:rPr>
              <w:t>լիցենզիայի</w:t>
            </w:r>
            <w:r>
              <w:rPr>
                <w:rFonts w:ascii="GHEA Grapalat" w:hAnsi="GHEA Grapalat" w:cs="Times Armenian"/>
                <w:b/>
                <w:i/>
                <w:sz w:val="16"/>
                <w:szCs w:val="16"/>
                <w:lang w:val="es-ES"/>
              </w:rPr>
              <w:t>(</w:t>
            </w:r>
            <w:r>
              <w:rPr>
                <w:rFonts w:ascii="GHEA Grapalat" w:hAnsi="GHEA Grapalat" w:cs="Sylfaen"/>
                <w:b/>
                <w:i/>
                <w:sz w:val="16"/>
                <w:szCs w:val="16"/>
                <w:lang w:val="es-ES"/>
              </w:rPr>
              <w:t>ների</w:t>
            </w:r>
            <w:r>
              <w:rPr>
                <w:rFonts w:ascii="GHEA Grapalat" w:hAnsi="GHEA Grapalat" w:cs="Times Armenian"/>
                <w:b/>
                <w:i/>
                <w:sz w:val="16"/>
                <w:szCs w:val="16"/>
                <w:lang w:val="es-ES"/>
              </w:rPr>
              <w:t xml:space="preserve">) </w:t>
            </w:r>
            <w:r>
              <w:rPr>
                <w:rFonts w:ascii="GHEA Grapalat" w:hAnsi="GHEA Grapalat" w:cs="Sylfaen"/>
                <w:b/>
                <w:i/>
                <w:sz w:val="16"/>
                <w:szCs w:val="16"/>
                <w:lang w:val="es-ES"/>
              </w:rPr>
              <w:t>տեսակը</w:t>
            </w:r>
            <w:r>
              <w:rPr>
                <w:rFonts w:ascii="GHEA Grapalat" w:hAnsi="GHEA Grapalat" w:cs="Times Armenian"/>
                <w:b/>
                <w:i/>
                <w:sz w:val="16"/>
                <w:szCs w:val="16"/>
                <w:lang w:val="es-ES"/>
              </w:rPr>
              <w:t>(</w:t>
            </w:r>
            <w:r>
              <w:rPr>
                <w:rFonts w:ascii="GHEA Grapalat" w:hAnsi="GHEA Grapalat" w:cs="Sylfaen"/>
                <w:b/>
                <w:i/>
                <w:sz w:val="16"/>
                <w:szCs w:val="16"/>
                <w:lang w:val="es-ES"/>
              </w:rPr>
              <w:t>ները</w:t>
            </w:r>
            <w:r>
              <w:rPr>
                <w:rFonts w:ascii="GHEA Grapalat" w:hAnsi="GHEA Grapalat" w:cs="Times Armenian"/>
                <w:b/>
                <w:i/>
                <w:sz w:val="16"/>
                <w:szCs w:val="16"/>
                <w:lang w:val="es-ES"/>
              </w:rPr>
              <w:t>).</w:t>
            </w:r>
          </w:p>
        </w:tc>
      </w:tr>
      <w:tr w:rsidR="009313D1" w14:paraId="2BD9A928" w14:textId="77777777" w:rsidTr="00514B46">
        <w:tc>
          <w:tcPr>
            <w:tcW w:w="1612" w:type="dxa"/>
            <w:tcBorders>
              <w:top w:val="single" w:sz="4" w:space="0" w:color="auto"/>
              <w:left w:val="single" w:sz="4" w:space="0" w:color="auto"/>
              <w:bottom w:val="single" w:sz="4" w:space="0" w:color="auto"/>
              <w:right w:val="single" w:sz="4" w:space="0" w:color="auto"/>
            </w:tcBorders>
            <w:shd w:val="clear" w:color="auto" w:fill="999999"/>
            <w:hideMark/>
          </w:tcPr>
          <w:p w14:paraId="114CB731" w14:textId="77777777" w:rsidR="009313D1" w:rsidRDefault="009313D1" w:rsidP="00514B46">
            <w:pPr>
              <w:tabs>
                <w:tab w:val="left" w:pos="1134"/>
              </w:tabs>
              <w:jc w:val="center"/>
              <w:rPr>
                <w:rFonts w:ascii="GHEA Grapalat" w:hAnsi="GHEA Grapalat"/>
                <w:b/>
                <w:i/>
                <w:sz w:val="14"/>
                <w:lang w:val="es-ES"/>
              </w:rPr>
            </w:pPr>
            <w:r>
              <w:rPr>
                <w:rFonts w:ascii="GHEA Grapalat" w:hAnsi="GHEA Grapalat"/>
                <w:b/>
                <w:i/>
                <w:sz w:val="14"/>
                <w:lang w:val="es-ES"/>
              </w:rPr>
              <w:t>1</w:t>
            </w:r>
          </w:p>
        </w:tc>
        <w:tc>
          <w:tcPr>
            <w:tcW w:w="5198" w:type="dxa"/>
            <w:tcBorders>
              <w:top w:val="single" w:sz="4" w:space="0" w:color="auto"/>
              <w:left w:val="single" w:sz="4" w:space="0" w:color="auto"/>
              <w:bottom w:val="single" w:sz="4" w:space="0" w:color="auto"/>
              <w:right w:val="single" w:sz="4" w:space="0" w:color="auto"/>
            </w:tcBorders>
            <w:shd w:val="clear" w:color="auto" w:fill="999999"/>
            <w:hideMark/>
          </w:tcPr>
          <w:p w14:paraId="471C82FB" w14:textId="77777777" w:rsidR="009313D1" w:rsidRDefault="009313D1" w:rsidP="00514B46">
            <w:pPr>
              <w:tabs>
                <w:tab w:val="left" w:pos="1134"/>
              </w:tabs>
              <w:jc w:val="center"/>
              <w:rPr>
                <w:rFonts w:ascii="GHEA Grapalat" w:hAnsi="GHEA Grapalat"/>
                <w:b/>
                <w:i/>
                <w:sz w:val="14"/>
                <w:lang w:val="es-ES"/>
              </w:rPr>
            </w:pPr>
            <w:r>
              <w:rPr>
                <w:rFonts w:ascii="GHEA Grapalat" w:hAnsi="GHEA Grapalat"/>
                <w:b/>
                <w:i/>
                <w:sz w:val="14"/>
                <w:lang w:val="es-ES"/>
              </w:rPr>
              <w:t>2</w:t>
            </w:r>
          </w:p>
        </w:tc>
      </w:tr>
      <w:tr w:rsidR="00BB37EC" w:rsidRPr="0004156E" w14:paraId="195F7B6E" w14:textId="77777777" w:rsidTr="005900EB">
        <w:trPr>
          <w:trHeight w:val="485"/>
        </w:trPr>
        <w:tc>
          <w:tcPr>
            <w:tcW w:w="1612" w:type="dxa"/>
            <w:tcBorders>
              <w:top w:val="single" w:sz="4" w:space="0" w:color="auto"/>
              <w:left w:val="single" w:sz="4" w:space="0" w:color="auto"/>
              <w:bottom w:val="single" w:sz="4" w:space="0" w:color="auto"/>
              <w:right w:val="single" w:sz="4" w:space="0" w:color="auto"/>
            </w:tcBorders>
            <w:vAlign w:val="center"/>
          </w:tcPr>
          <w:p w14:paraId="583B326E" w14:textId="0307C47B" w:rsidR="00BB37EC" w:rsidRPr="00FA5C6B" w:rsidRDefault="00BB37EC" w:rsidP="00BB37EC">
            <w:pPr>
              <w:jc w:val="center"/>
              <w:rPr>
                <w:rFonts w:ascii="GHEA Grapalat" w:hAnsi="GHEA Grapalat"/>
                <w:i/>
                <w:sz w:val="16"/>
              </w:rPr>
            </w:pPr>
            <w:r>
              <w:rPr>
                <w:rFonts w:ascii="GHEA Grapalat" w:hAnsi="GHEA Grapalat"/>
                <w:i/>
                <w:sz w:val="16"/>
                <w:lang w:val="hy-AM"/>
              </w:rPr>
              <w:t>1-2, 12, 28-67, 91-150</w:t>
            </w:r>
          </w:p>
        </w:tc>
        <w:tc>
          <w:tcPr>
            <w:tcW w:w="5198" w:type="dxa"/>
            <w:tcBorders>
              <w:top w:val="single" w:sz="4" w:space="0" w:color="auto"/>
              <w:left w:val="single" w:sz="4" w:space="0" w:color="auto"/>
              <w:bottom w:val="single" w:sz="4" w:space="0" w:color="auto"/>
              <w:right w:val="single" w:sz="4" w:space="0" w:color="auto"/>
            </w:tcBorders>
            <w:vAlign w:val="center"/>
          </w:tcPr>
          <w:p w14:paraId="720A8A10" w14:textId="6A5B612C" w:rsidR="00BB37EC" w:rsidRPr="001F65CF" w:rsidRDefault="00BB37EC" w:rsidP="00BB37EC">
            <w:pPr>
              <w:rPr>
                <w:rFonts w:ascii="GHEA Grapalat" w:hAnsi="GHEA Grapalat"/>
                <w:color w:val="000000"/>
                <w:sz w:val="21"/>
                <w:szCs w:val="21"/>
                <w:shd w:val="clear" w:color="auto" w:fill="FFFFFF"/>
                <w:lang w:val="af-ZA"/>
              </w:rPr>
            </w:pPr>
            <w:r w:rsidRPr="00351EF4">
              <w:rPr>
                <w:rFonts w:ascii="GHEA Grapalat" w:hAnsi="GHEA Grapalat"/>
                <w:bCs/>
                <w:color w:val="000000"/>
                <w:sz w:val="21"/>
                <w:szCs w:val="21"/>
                <w:shd w:val="clear" w:color="auto" w:fill="FFFFFF"/>
                <w:lang w:val="hy-AM"/>
              </w:rPr>
              <w:t>Սահմանված կարգով դեղերի իրացման լիցենզիա</w:t>
            </w:r>
            <w:r w:rsidRPr="00351EF4">
              <w:rPr>
                <w:rFonts w:ascii="Courier New" w:hAnsi="Courier New" w:cs="Courier New"/>
                <w:bCs/>
                <w:color w:val="000000"/>
                <w:sz w:val="21"/>
                <w:szCs w:val="21"/>
                <w:shd w:val="clear" w:color="auto" w:fill="FFFFFF"/>
                <w:lang w:val="hy-AM"/>
              </w:rPr>
              <w:t> </w:t>
            </w:r>
          </w:p>
        </w:tc>
      </w:tr>
    </w:tbl>
    <w:p w14:paraId="798331AD" w14:textId="77777777" w:rsidR="009313D1" w:rsidRPr="009313D1" w:rsidRDefault="009313D1" w:rsidP="00EF3662">
      <w:pPr>
        <w:pStyle w:val="BodyTextIndent2"/>
        <w:spacing w:line="240" w:lineRule="auto"/>
        <w:ind w:firstLine="567"/>
        <w:rPr>
          <w:rFonts w:ascii="GHEA Grapalat" w:hAnsi="GHEA Grapalat"/>
          <w:lang w:val="en-US"/>
        </w:rPr>
      </w:pPr>
    </w:p>
    <w:p w14:paraId="0EFA3438" w14:textId="77777777" w:rsidR="009313D1" w:rsidRDefault="009313D1" w:rsidP="00EF3662">
      <w:pPr>
        <w:pStyle w:val="BodyTextIndent2"/>
        <w:spacing w:line="240" w:lineRule="auto"/>
        <w:ind w:firstLine="567"/>
        <w:rPr>
          <w:rFonts w:ascii="GHEA Grapalat" w:hAnsi="GHEA Grapalat"/>
        </w:rPr>
      </w:pPr>
    </w:p>
    <w:p w14:paraId="5961611B" w14:textId="77777777" w:rsidR="009313D1" w:rsidRDefault="009313D1" w:rsidP="00EF3662">
      <w:pPr>
        <w:pStyle w:val="BodyTextIndent2"/>
        <w:spacing w:line="240" w:lineRule="auto"/>
        <w:ind w:firstLine="567"/>
        <w:rPr>
          <w:rFonts w:ascii="GHEA Grapalat" w:hAnsi="GHEA Grapalat"/>
        </w:rPr>
      </w:pPr>
    </w:p>
    <w:p w14:paraId="63A1D750" w14:textId="77777777" w:rsidR="009313D1" w:rsidRDefault="009313D1" w:rsidP="005900EB">
      <w:pPr>
        <w:pStyle w:val="BodyTextIndent2"/>
        <w:spacing w:line="240" w:lineRule="auto"/>
        <w:ind w:firstLine="0"/>
        <w:rPr>
          <w:rFonts w:ascii="GHEA Grapalat" w:hAnsi="GHEA Grapalat"/>
        </w:rPr>
      </w:pPr>
    </w:p>
    <w:p w14:paraId="4264157A" w14:textId="77777777" w:rsidR="009313D1" w:rsidRDefault="009313D1" w:rsidP="00EF3662">
      <w:pPr>
        <w:pStyle w:val="BodyTextIndent2"/>
        <w:spacing w:line="240" w:lineRule="auto"/>
        <w:ind w:firstLine="567"/>
        <w:rPr>
          <w:rFonts w:ascii="GHEA Grapalat" w:hAnsi="GHEA Grapalat"/>
        </w:rPr>
      </w:pPr>
    </w:p>
    <w:p w14:paraId="232E0DB6" w14:textId="21748D29" w:rsidR="00096865" w:rsidRDefault="00816505" w:rsidP="005900EB">
      <w:pPr>
        <w:pStyle w:val="BodyTextIndent2"/>
        <w:spacing w:line="240" w:lineRule="auto"/>
        <w:ind w:firstLine="0"/>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144F4F85" w14:textId="77777777" w:rsidR="00845AA5" w:rsidRPr="00514B46" w:rsidRDefault="00845AA5" w:rsidP="00EF3662">
      <w:pPr>
        <w:ind w:firstLine="567"/>
        <w:rPr>
          <w:rFonts w:ascii="GHEA Grapalat" w:hAnsi="GHEA Grapalat" w:cs="Sylfaen"/>
          <w:i/>
          <w:sz w:val="20"/>
          <w:lang w:val="af-ZA"/>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lastRenderedPageBreak/>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w:t>
      </w:r>
      <w:r w:rsidRPr="00A71D81">
        <w:rPr>
          <w:rFonts w:ascii="GHEA Grapalat" w:hAnsi="GHEA Grapalat"/>
          <w:color w:val="000000"/>
          <w:sz w:val="20"/>
          <w:szCs w:val="20"/>
          <w:lang w:val="hy-AM"/>
        </w:rPr>
        <w:lastRenderedPageBreak/>
        <w:t>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144AE815" w14:textId="77777777" w:rsidR="006F649F" w:rsidRPr="00AE2768" w:rsidRDefault="006F649F" w:rsidP="006F649F">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14:paraId="18B6345D" w14:textId="77777777" w:rsidR="006F649F" w:rsidRPr="00AE2768" w:rsidRDefault="006F649F" w:rsidP="006F649F">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AB6289"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AE2768">
        <w:rPr>
          <w:rFonts w:ascii="GHEA Grapalat" w:hAnsi="GHEA Grapalat" w:cs="Tahoma"/>
          <w:sz w:val="20"/>
        </w:rPr>
        <w:t>։</w:t>
      </w:r>
      <w:r w:rsidRPr="00AE2768">
        <w:rPr>
          <w:rFonts w:ascii="GHEA Grapalat" w:hAnsi="GHEA Grapalat"/>
          <w:sz w:val="20"/>
          <w:lang w:val="af-ZA"/>
        </w:rPr>
        <w:t xml:space="preserve"> </w:t>
      </w:r>
    </w:p>
    <w:p w14:paraId="2103993F" w14:textId="77777777" w:rsidR="006F649F" w:rsidRPr="00AE2768" w:rsidRDefault="006F649F" w:rsidP="006F649F">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14:paraId="221AC7FA" w14:textId="77777777" w:rsidR="006F649F" w:rsidRPr="00AE2768" w:rsidRDefault="006F649F" w:rsidP="006F649F">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14:paraId="78767D3C"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14:paraId="74AF6892"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AB6289">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AB6289">
        <w:rPr>
          <w:rFonts w:ascii="GHEA Grapalat" w:hAnsi="GHEA Grapalat" w:cs="Sylfaen"/>
          <w:sz w:val="20"/>
          <w:lang w:val="hy-AM"/>
        </w:rPr>
        <w:t xml:space="preserve"> </w:t>
      </w:r>
    </w:p>
    <w:p w14:paraId="084B99F6" w14:textId="77777777" w:rsidR="006F649F" w:rsidRPr="00A13C80"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hy-AM"/>
        </w:rPr>
        <w:lastRenderedPageBreak/>
        <w:t>3.</w:t>
      </w:r>
      <w:r w:rsidRPr="00AB6289">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Pr="00AE2768">
        <w:rPr>
          <w:rFonts w:ascii="GHEA Grapalat" w:hAnsi="GHEA Grapalat" w:cs="Tahoma"/>
          <w:sz w:val="20"/>
          <w:lang w:val="hy-AM"/>
        </w:rPr>
        <w:t>։</w:t>
      </w:r>
      <w:r w:rsidRPr="00AE2768">
        <w:rPr>
          <w:rFonts w:ascii="GHEA Grapalat" w:hAnsi="GHEA Grapalat" w:cs="Arial Unicode"/>
          <w:sz w:val="20"/>
          <w:lang w:val="hy-AM"/>
        </w:rPr>
        <w:t xml:space="preserve"> </w:t>
      </w:r>
    </w:p>
    <w:p w14:paraId="575E1BA7" w14:textId="77777777" w:rsidR="006F649F" w:rsidRPr="00AE2768" w:rsidRDefault="006F649F" w:rsidP="006F649F">
      <w:pPr>
        <w:ind w:firstLine="567"/>
        <w:jc w:val="both"/>
        <w:rPr>
          <w:rFonts w:ascii="GHEA Grapalat" w:hAnsi="GHEA Grapalat" w:cs="Sylfaen"/>
          <w:sz w:val="20"/>
          <w:lang w:val="af-ZA"/>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2CD2FECB" w14:textId="77777777" w:rsidR="006F649F" w:rsidRPr="00AE2768" w:rsidRDefault="006F649F" w:rsidP="006F649F">
      <w:pPr>
        <w:ind w:firstLine="567"/>
        <w:jc w:val="both"/>
        <w:rPr>
          <w:rFonts w:ascii="GHEA Grapalat" w:hAnsi="GHEA Grapalat"/>
          <w:sz w:val="20"/>
          <w:lang w:val="hy-AM"/>
        </w:rPr>
      </w:pPr>
      <w:bookmarkStart w:id="3" w:name="_Hlk9262052"/>
      <w:r w:rsidRPr="00AE2768">
        <w:rPr>
          <w:rFonts w:ascii="GHEA Grapalat" w:hAnsi="GHEA Grapalat"/>
          <w:sz w:val="20"/>
          <w:lang w:val="hy-AM"/>
        </w:rPr>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14:paraId="35856CDE"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AB6289">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14:paraId="5AAE403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14:paraId="69E14C7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Հայտի պատրաստման կարգը նկարագրված է սույն հրավերի 2-րդ մասում` </w:t>
      </w:r>
      <w:r w:rsidRPr="00E36399">
        <w:rPr>
          <w:rFonts w:ascii="GHEA Grapalat" w:hAnsi="GHEA Grapalat" w:cs="Sylfaen"/>
          <w:szCs w:val="24"/>
          <w:lang w:val="hy-AM"/>
        </w:rPr>
        <w:t>գնանշման հարցման մրցույթի</w:t>
      </w:r>
      <w:r w:rsidRPr="00AE2768">
        <w:rPr>
          <w:rFonts w:ascii="GHEA Grapalat" w:hAnsi="GHEA Grapalat" w:cs="Sylfaen"/>
          <w:szCs w:val="24"/>
          <w:lang w:val="hy-AM"/>
        </w:rPr>
        <w:t xml:space="preserve"> հայտերը պատրաստելու հրահանգում։</w:t>
      </w:r>
    </w:p>
    <w:p w14:paraId="033FB266" w14:textId="11EB7507" w:rsidR="006F649F" w:rsidRPr="002A4F12"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AB6289">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AB6289">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E81BDB">
        <w:rPr>
          <w:rFonts w:ascii="GHEA Grapalat" w:hAnsi="GHEA Grapalat" w:cs="Sylfaen"/>
          <w:szCs w:val="24"/>
          <w:lang w:val="hy-AM"/>
        </w:rPr>
        <w:t>«</w:t>
      </w:r>
      <w:r w:rsidR="003566FD">
        <w:rPr>
          <w:rFonts w:ascii="GHEA Grapalat" w:hAnsi="GHEA Grapalat" w:cs="Sylfaen"/>
          <w:szCs w:val="24"/>
          <w:lang w:val="hy-AM"/>
        </w:rPr>
        <w:t>7</w:t>
      </w:r>
      <w:r w:rsidRPr="00E81BDB">
        <w:rPr>
          <w:rFonts w:ascii="GHEA Grapalat" w:hAnsi="GHEA Grapalat" w:cs="Sylfaen"/>
          <w:szCs w:val="24"/>
          <w:lang w:val="hy-AM"/>
        </w:rPr>
        <w:t>»</w:t>
      </w:r>
      <w:r>
        <w:rPr>
          <w:rFonts w:ascii="GHEA Grapalat" w:hAnsi="GHEA Grapalat" w:cs="Sylfaen"/>
          <w:szCs w:val="24"/>
          <w:lang w:val="hy-AM"/>
        </w:rPr>
        <w:t>-</w:t>
      </w:r>
      <w:r w:rsidRPr="00E81BDB">
        <w:rPr>
          <w:rFonts w:ascii="GHEA Grapalat" w:hAnsi="GHEA Grapalat" w:cs="Sylfaen"/>
          <w:szCs w:val="24"/>
          <w:lang w:val="hy-AM"/>
        </w:rPr>
        <w:t xml:space="preserve">րդ օրվա </w:t>
      </w:r>
      <w:r w:rsidRPr="006707C9">
        <w:rPr>
          <w:rFonts w:ascii="GHEA Grapalat" w:hAnsi="GHEA Grapalat" w:cs="Sylfaen"/>
          <w:b/>
          <w:szCs w:val="24"/>
          <w:lang w:val="hy-AM"/>
        </w:rPr>
        <w:t>ժամը «11:00»-ն, «Կոմիտասի 54 բ» հասցեով</w:t>
      </w:r>
      <w:r w:rsidRPr="00E81BDB">
        <w:rPr>
          <w:rFonts w:ascii="GHEA Grapalat" w:hAnsi="GHEA Grapalat" w:cs="Sylfaen"/>
          <w:szCs w:val="24"/>
          <w:lang w:val="hy-AM"/>
        </w:rPr>
        <w:t>:</w:t>
      </w:r>
      <w:r>
        <w:rPr>
          <w:rFonts w:ascii="GHEA Grapalat" w:hAnsi="GHEA Grapalat" w:cs="Sylfaen"/>
          <w:szCs w:val="24"/>
          <w:lang w:val="hy-AM"/>
        </w:rPr>
        <w:t xml:space="preserve"> </w:t>
      </w:r>
      <w:r w:rsidRPr="006C2D8A">
        <w:rPr>
          <w:rFonts w:ascii="GHEA Grapalat" w:hAnsi="GHEA Grapalat" w:cs="Sylfaen"/>
          <w:b/>
          <w:szCs w:val="24"/>
          <w:lang w:val="hy-AM"/>
        </w:rPr>
        <w:t>(</w:t>
      </w:r>
      <w:r w:rsidR="003566FD">
        <w:rPr>
          <w:rFonts w:ascii="GHEA Grapalat" w:hAnsi="GHEA Grapalat" w:cs="Sylfaen"/>
          <w:b/>
          <w:szCs w:val="24"/>
          <w:lang w:val="hy-AM"/>
        </w:rPr>
        <w:t>1</w:t>
      </w:r>
      <w:r w:rsidR="009B348D" w:rsidRPr="009B348D">
        <w:rPr>
          <w:rFonts w:ascii="GHEA Grapalat" w:hAnsi="GHEA Grapalat" w:cs="Sylfaen"/>
          <w:b/>
          <w:szCs w:val="24"/>
          <w:lang w:val="hy-AM"/>
        </w:rPr>
        <w:t>5</w:t>
      </w:r>
      <w:r>
        <w:rPr>
          <w:rFonts w:ascii="GHEA Grapalat" w:hAnsi="GHEA Grapalat" w:cs="Sylfaen"/>
          <w:b/>
          <w:szCs w:val="24"/>
          <w:lang w:val="hy-AM"/>
        </w:rPr>
        <w:t>.0</w:t>
      </w:r>
      <w:r w:rsidR="003566FD">
        <w:rPr>
          <w:rFonts w:ascii="GHEA Grapalat" w:hAnsi="GHEA Grapalat" w:cs="Sylfaen"/>
          <w:b/>
          <w:szCs w:val="24"/>
          <w:lang w:val="hy-AM"/>
        </w:rPr>
        <w:t>8</w:t>
      </w:r>
      <w:r>
        <w:rPr>
          <w:rFonts w:ascii="GHEA Grapalat" w:hAnsi="GHEA Grapalat" w:cs="Sylfaen"/>
          <w:b/>
          <w:szCs w:val="24"/>
          <w:lang w:val="hy-AM"/>
        </w:rPr>
        <w:t>.2025</w:t>
      </w:r>
      <w:r w:rsidRPr="006C2D8A">
        <w:rPr>
          <w:rFonts w:ascii="GHEA Grapalat" w:hAnsi="GHEA Grapalat" w:cs="Sylfaen"/>
          <w:b/>
          <w:szCs w:val="24"/>
          <w:lang w:val="hy-AM"/>
        </w:rPr>
        <w:t>թ)</w:t>
      </w:r>
    </w:p>
    <w:p w14:paraId="3DABB0DF" w14:textId="77777777" w:rsidR="006F649F" w:rsidRPr="00AB6289" w:rsidRDefault="006F649F" w:rsidP="006F649F">
      <w:pPr>
        <w:pStyle w:val="BodyTextIndent2"/>
        <w:spacing w:line="240" w:lineRule="auto"/>
        <w:ind w:firstLine="567"/>
        <w:rPr>
          <w:rFonts w:ascii="GHEA Grapalat" w:hAnsi="GHEA Grapalat" w:cs="Sylfaen"/>
          <w:szCs w:val="24"/>
          <w:lang w:val="hy-AM"/>
        </w:rPr>
      </w:pPr>
      <w:r w:rsidRPr="00AB6289">
        <w:rPr>
          <w:rFonts w:ascii="GHEA Grapalat" w:hAnsi="GHEA Grapalat" w:cs="Sylfaen"/>
          <w:szCs w:val="24"/>
          <w:lang w:val="hy-AM"/>
        </w:rPr>
        <w:t>Ընթացակարգի հայտերը ստանում և հայտերի գրանցամատյանում գր</w:t>
      </w:r>
      <w:r>
        <w:rPr>
          <w:rFonts w:ascii="GHEA Grapalat" w:hAnsi="GHEA Grapalat" w:cs="Sylfaen"/>
          <w:szCs w:val="24"/>
          <w:lang w:val="hy-AM"/>
        </w:rPr>
        <w:t>անցում է հանձնաժողովի քարտուղար Մանուշակ Գրիգորյանին</w:t>
      </w:r>
      <w:r w:rsidRPr="00AB6289">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EAD2F3B"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4.3 Մասնակիցը հայտով ներկայացնում է`</w:t>
      </w:r>
    </w:p>
    <w:p w14:paraId="54F9E192"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4"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14:paraId="114F70B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14:paraId="2FA2D0D4" w14:textId="77777777" w:rsidR="006F649F" w:rsidRPr="00AE2768" w:rsidRDefault="006F649F" w:rsidP="006F649F">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1432140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60374787"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5" w:name="_Hlk9261892"/>
      <w:bookmarkEnd w:id="4"/>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3BFF0F7" w14:textId="77777777" w:rsidR="006F649F" w:rsidRPr="00AE17F6" w:rsidRDefault="006F649F" w:rsidP="006F649F">
      <w:pPr>
        <w:pStyle w:val="norm"/>
        <w:spacing w:line="240" w:lineRule="auto"/>
        <w:ind w:firstLine="630"/>
        <w:rPr>
          <w:rFonts w:ascii="GHEA Grapalat" w:hAnsi="GHEA Grapalat" w:cs="Sylfaen"/>
          <w:color w:val="FF0000"/>
          <w:szCs w:val="24"/>
          <w:lang w:val="hy-AM"/>
        </w:rPr>
      </w:pPr>
      <w:r w:rsidRPr="00AE17F6">
        <w:rPr>
          <w:rFonts w:ascii="GHEA Grapalat" w:hAnsi="GHEA Grapalat"/>
          <w:color w:val="FF0000"/>
          <w:sz w:val="20"/>
          <w:lang w:val="hy-AM"/>
        </w:rPr>
        <w:t>ե) իրական շահառուների վերաբերյալ հայտարարագիր՝ համաձայն հավելված 1-ի: Հայտարարագիր չի ներկայացվում, եթե մասնակիցը անհատ ձեռնարկատեր կամ ֆիզիկական անձ է: 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AE17F6">
        <w:rPr>
          <w:rFonts w:ascii="Cambria Math" w:hAnsi="Cambria Math" w:cs="Cambria Math"/>
          <w:color w:val="FF0000"/>
          <w:sz w:val="20"/>
          <w:lang w:val="hy-AM"/>
        </w:rPr>
        <w:t>․</w:t>
      </w:r>
      <w:r w:rsidRPr="006F649F">
        <w:rPr>
          <w:sz w:val="20"/>
          <w:vertAlign w:val="superscript"/>
          <w:lang w:val="hy-AM"/>
        </w:rPr>
        <w:t>1</w:t>
      </w:r>
      <w:r w:rsidRPr="00AE17F6">
        <w:rPr>
          <w:rFonts w:ascii="GHEA Grapalat" w:hAnsi="GHEA Grapalat" w:cs="Sylfaen"/>
          <w:color w:val="FF0000"/>
          <w:szCs w:val="24"/>
          <w:lang w:val="hy-AM"/>
        </w:rPr>
        <w:t xml:space="preserve"> </w:t>
      </w:r>
    </w:p>
    <w:p w14:paraId="358C154A" w14:textId="77777777" w:rsidR="006F649F" w:rsidRPr="00A222E0" w:rsidRDefault="006F649F" w:rsidP="006F649F">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AB6289">
        <w:rPr>
          <w:rFonts w:ascii="GHEA Grapalat" w:hAnsi="GHEA Grapalat" w:cs="Sylfaen"/>
          <w:sz w:val="20"/>
          <w:szCs w:val="24"/>
          <w:lang w:val="hy-AM" w:eastAsia="en-US"/>
        </w:rPr>
        <w:t>.</w:t>
      </w:r>
    </w:p>
    <w:bookmarkEnd w:id="5"/>
    <w:p w14:paraId="5A197E64" w14:textId="77777777" w:rsidR="006F649F" w:rsidRPr="00AB6289"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2</w:t>
      </w:r>
      <w:r w:rsidRPr="00AE2768">
        <w:rPr>
          <w:rFonts w:ascii="GHEA Grapalat" w:hAnsi="GHEA Grapalat" w:cs="Sylfaen"/>
          <w:sz w:val="20"/>
          <w:szCs w:val="24"/>
          <w:lang w:val="hy-AM" w:eastAsia="en-US"/>
        </w:rPr>
        <w:t>) իր կողմից հաստատված գնային առաջարկ</w:t>
      </w:r>
      <w:r w:rsidRPr="00AB6289">
        <w:rPr>
          <w:rFonts w:ascii="GHEA Grapalat" w:hAnsi="GHEA Grapalat" w:cs="Sylfaen"/>
          <w:sz w:val="20"/>
          <w:szCs w:val="24"/>
          <w:lang w:val="hy-AM" w:eastAsia="en-US"/>
        </w:rPr>
        <w:t>.</w:t>
      </w:r>
    </w:p>
    <w:p w14:paraId="1F12993F"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278DD45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717C7E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65CA888"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BBA4B6A"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r w:rsidRPr="006D2E03">
        <w:rPr>
          <w:rFonts w:ascii="GHEA Grapalat" w:hAnsi="GHEA Grapalat" w:cs="Sylfaen"/>
          <w:sz w:val="20"/>
          <w:szCs w:val="20"/>
        </w:rPr>
        <w:t>Հ</w:t>
      </w:r>
      <w:r w:rsidR="00903898" w:rsidRPr="006D2E03">
        <w:rPr>
          <w:rFonts w:ascii="GHEA Grapalat" w:hAnsi="GHEA Grapalat" w:cs="Sylfaen"/>
          <w:sz w:val="20"/>
          <w:szCs w:val="20"/>
        </w:rPr>
        <w:t>այտի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ապահովումը</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ներկայացվում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բանկային</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երաշխիքի</w:t>
      </w:r>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r w:rsidR="00903898" w:rsidRPr="006D2E03">
        <w:rPr>
          <w:rFonts w:ascii="GHEA Grapalat" w:hAnsi="GHEA Grapalat" w:cs="Sylfaen"/>
          <w:sz w:val="20"/>
          <w:szCs w:val="20"/>
        </w:rPr>
        <w:t>կամ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կանխիկ</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փողի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ձևով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հավասար</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 գնի</w:t>
      </w:r>
      <w:r w:rsidR="00074278" w:rsidRPr="006D2E03" w:rsidDel="00074278">
        <w:rPr>
          <w:rFonts w:ascii="GHEA Grapalat" w:hAnsi="GHEA Grapalat" w:cs="Sylfaen"/>
          <w:sz w:val="20"/>
          <w:szCs w:val="20"/>
          <w:lang w:val="af-ZA"/>
        </w:rPr>
        <w:t xml:space="preserve"> </w:t>
      </w:r>
      <w:r w:rsidR="00AE3822" w:rsidRPr="006D2E03">
        <w:rPr>
          <w:rFonts w:ascii="GHEA Grapalat" w:hAnsi="GHEA Grapalat" w:cs="Sylfaen"/>
          <w:sz w:val="20"/>
          <w:szCs w:val="20"/>
        </w:rPr>
        <w:t>հինգ</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տոկոսին</w:t>
      </w:r>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lastRenderedPageBreak/>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2"/>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r w:rsidR="0093460D" w:rsidRPr="006D2E03">
        <w:rPr>
          <w:rFonts w:ascii="GHEA Grapalat" w:hAnsi="GHEA Grapalat" w:cs="Sylfaen"/>
          <w:sz w:val="20"/>
          <w:lang w:val="af-ZA"/>
        </w:rPr>
        <w:t xml:space="preserve"> </w:t>
      </w:r>
      <w:r w:rsidR="00E43CEB" w:rsidRPr="006D2E03">
        <w:rPr>
          <w:rFonts w:ascii="GHEA Grapalat" w:hAnsi="GHEA Grapalat" w:cs="Sylfaen"/>
          <w:sz w:val="20"/>
        </w:rPr>
        <w:t>պետք</w:t>
      </w:r>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r w:rsidR="00C23B1B" w:rsidRPr="006D2E03">
        <w:rPr>
          <w:rFonts w:ascii="GHEA Grapalat" w:hAnsi="GHEA Grapalat" w:cs="Sylfaen"/>
          <w:sz w:val="20"/>
        </w:rPr>
        <w:t>վավեր</w:t>
      </w:r>
      <w:r w:rsidR="00C23B1B" w:rsidRPr="006D2E03">
        <w:rPr>
          <w:rFonts w:ascii="GHEA Grapalat" w:hAnsi="GHEA Grapalat" w:cs="Sylfaen"/>
          <w:sz w:val="20"/>
          <w:lang w:val="af-ZA"/>
        </w:rPr>
        <w:t xml:space="preserve"> </w:t>
      </w:r>
      <w:r w:rsidR="00E43CEB" w:rsidRPr="006D2E03">
        <w:rPr>
          <w:rFonts w:ascii="GHEA Grapalat" w:hAnsi="GHEA Grapalat" w:cs="Sylfaen"/>
          <w:sz w:val="20"/>
        </w:rPr>
        <w:t>լինի</w:t>
      </w:r>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r w:rsidR="00C813A9" w:rsidRPr="006D2E03">
        <w:rPr>
          <w:rFonts w:ascii="GHEA Grapalat" w:hAnsi="GHEA Grapalat" w:cs="Sylfaen"/>
          <w:sz w:val="20"/>
        </w:rPr>
        <w:t>օրվանից</w:t>
      </w:r>
      <w:r w:rsidR="00C813A9" w:rsidRPr="006D2E03">
        <w:rPr>
          <w:rFonts w:ascii="GHEA Grapalat" w:hAnsi="GHEA Grapalat" w:cs="Sylfaen"/>
          <w:sz w:val="20"/>
          <w:lang w:val="af-ZA"/>
        </w:rPr>
        <w:t xml:space="preserve"> </w:t>
      </w:r>
      <w:r w:rsidR="00C813A9" w:rsidRPr="006D2E03">
        <w:rPr>
          <w:rFonts w:ascii="GHEA Grapalat" w:hAnsi="GHEA Grapalat" w:cs="Sylfaen"/>
          <w:sz w:val="20"/>
        </w:rPr>
        <w:t>հաշված</w:t>
      </w:r>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r w:rsidR="001A4EF7" w:rsidRPr="006D2E03">
        <w:rPr>
          <w:rFonts w:ascii="GHEA Grapalat" w:hAnsi="GHEA Grapalat" w:cs="Sylfaen"/>
          <w:sz w:val="20"/>
        </w:rPr>
        <w:t>աշխատանքային</w:t>
      </w:r>
      <w:r w:rsidR="001A4EF7" w:rsidRPr="006D2E03">
        <w:rPr>
          <w:rFonts w:ascii="GHEA Grapalat" w:hAnsi="GHEA Grapalat" w:cs="Sylfaen"/>
          <w:sz w:val="20"/>
          <w:lang w:val="af-ZA"/>
        </w:rPr>
        <w:t xml:space="preserve"> </w:t>
      </w:r>
      <w:r w:rsidR="001A4EF7" w:rsidRPr="006D2E03">
        <w:rPr>
          <w:rFonts w:ascii="GHEA Grapalat" w:hAnsi="GHEA Grapalat" w:cs="Sylfaen"/>
          <w:sz w:val="20"/>
        </w:rPr>
        <w:t>օր</w:t>
      </w:r>
      <w:r w:rsidR="0093460D"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3"/>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14562931" w14:textId="2B1FB640" w:rsidR="00A3299B" w:rsidRPr="00A3299B" w:rsidRDefault="00A3299B" w:rsidP="00A3299B">
      <w:pPr>
        <w:ind w:firstLine="567"/>
        <w:jc w:val="both"/>
        <w:rPr>
          <w:rFonts w:ascii="GHEA Grapalat" w:hAnsi="GHEA Grapalat" w:cs="Sylfaen"/>
          <w:b/>
          <w:sz w:val="20"/>
          <w:lang w:val="hy-AM"/>
        </w:rPr>
      </w:pPr>
      <w:r w:rsidRPr="00A3299B">
        <w:rPr>
          <w:rFonts w:ascii="GHEA Grapalat" w:hAnsi="GHEA Grapalat"/>
          <w:sz w:val="20"/>
          <w:szCs w:val="20"/>
          <w:lang w:val="af-ZA"/>
        </w:rPr>
        <w:t xml:space="preserve">8.1 </w:t>
      </w:r>
      <w:r w:rsidRPr="00A3299B">
        <w:rPr>
          <w:rFonts w:ascii="GHEA Grapalat" w:hAnsi="GHEA Grapalat" w:cs="Sylfaen"/>
          <w:sz w:val="20"/>
          <w:szCs w:val="20"/>
          <w:lang w:val="ru-RU"/>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բացումը</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կկատարվի</w:t>
      </w:r>
      <w:r w:rsidRPr="00A3299B">
        <w:rPr>
          <w:rFonts w:ascii="GHEA Grapalat" w:hAnsi="GHEA Grapalat" w:cs="Sylfaen"/>
          <w:sz w:val="20"/>
          <w:szCs w:val="20"/>
          <w:lang w:val="af-ZA"/>
        </w:rPr>
        <w:t xml:space="preserve"> հանձնաժողովի՝ հայտերի բացման և գնահատման նիստում՝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հրավերը</w:t>
      </w:r>
      <w:r w:rsidRPr="00A3299B">
        <w:rPr>
          <w:rFonts w:ascii="GHEA Grapalat" w:hAnsi="GHEA Grapalat" w:cs="Sylfaen"/>
          <w:sz w:val="20"/>
          <w:lang w:val="af-ZA"/>
        </w:rPr>
        <w:t xml:space="preserve"> </w:t>
      </w:r>
      <w:r w:rsidRPr="00A3299B">
        <w:rPr>
          <w:rFonts w:ascii="GHEA Grapalat" w:hAnsi="GHEA Grapalat" w:cs="Sylfaen"/>
          <w:sz w:val="20"/>
        </w:rPr>
        <w:t>տեղեկագրում</w:t>
      </w:r>
      <w:r w:rsidRPr="00A3299B">
        <w:rPr>
          <w:rFonts w:ascii="GHEA Grapalat" w:hAnsi="GHEA Grapalat" w:cs="Sylfaen"/>
          <w:sz w:val="20"/>
          <w:lang w:val="af-ZA"/>
        </w:rPr>
        <w:t xml:space="preserve"> հրապարակվելու օրվանից հաշված «</w:t>
      </w:r>
      <w:r w:rsidR="003566FD">
        <w:rPr>
          <w:rFonts w:ascii="GHEA Grapalat" w:hAnsi="GHEA Grapalat" w:cs="Sylfaen"/>
          <w:sz w:val="20"/>
          <w:lang w:val="hy-AM"/>
        </w:rPr>
        <w:t>7</w:t>
      </w:r>
      <w:r w:rsidRPr="00A3299B">
        <w:rPr>
          <w:rFonts w:ascii="GHEA Grapalat" w:hAnsi="GHEA Grapalat" w:cs="Sylfaen"/>
          <w:sz w:val="20"/>
          <w:lang w:val="af-ZA"/>
        </w:rPr>
        <w:t xml:space="preserve">»-րդ օրվա ժամը </w:t>
      </w:r>
      <w:r w:rsidRPr="00A3299B">
        <w:rPr>
          <w:rFonts w:ascii="GHEA Grapalat" w:hAnsi="GHEA Grapalat" w:cs="Sylfaen"/>
          <w:b/>
          <w:sz w:val="20"/>
          <w:lang w:val="af-ZA"/>
        </w:rPr>
        <w:t>«11:00»-ն, «Կոմիտասի 54 բ» հասցեով (</w:t>
      </w:r>
      <w:r w:rsidR="003566FD">
        <w:rPr>
          <w:rFonts w:ascii="GHEA Grapalat" w:hAnsi="GHEA Grapalat" w:cs="Sylfaen"/>
          <w:b/>
          <w:sz w:val="20"/>
          <w:lang w:val="hy-AM"/>
        </w:rPr>
        <w:t>1</w:t>
      </w:r>
      <w:r w:rsidR="009B348D" w:rsidRPr="009B348D">
        <w:rPr>
          <w:rFonts w:ascii="GHEA Grapalat" w:hAnsi="GHEA Grapalat" w:cs="Sylfaen"/>
          <w:b/>
          <w:sz w:val="20"/>
          <w:lang w:val="af-ZA"/>
        </w:rPr>
        <w:t>5</w:t>
      </w:r>
      <w:r w:rsidRPr="00A3299B">
        <w:rPr>
          <w:rFonts w:ascii="GHEA Grapalat" w:hAnsi="GHEA Grapalat" w:cs="Sylfaen"/>
          <w:b/>
          <w:sz w:val="20"/>
          <w:lang w:val="af-ZA"/>
        </w:rPr>
        <w:t>.</w:t>
      </w:r>
      <w:r>
        <w:rPr>
          <w:rFonts w:ascii="GHEA Grapalat" w:hAnsi="GHEA Grapalat" w:cs="Sylfaen"/>
          <w:b/>
          <w:sz w:val="20"/>
          <w:lang w:val="hy-AM"/>
        </w:rPr>
        <w:t>0</w:t>
      </w:r>
      <w:r w:rsidR="003566FD">
        <w:rPr>
          <w:rFonts w:ascii="GHEA Grapalat" w:hAnsi="GHEA Grapalat" w:cs="Sylfaen"/>
          <w:b/>
          <w:sz w:val="20"/>
          <w:lang w:val="hy-AM"/>
        </w:rPr>
        <w:t>8</w:t>
      </w:r>
      <w:r w:rsidRPr="00A3299B">
        <w:rPr>
          <w:rFonts w:ascii="GHEA Grapalat" w:hAnsi="GHEA Grapalat" w:cs="Sylfaen"/>
          <w:b/>
          <w:sz w:val="20"/>
          <w:lang w:val="af-ZA"/>
        </w:rPr>
        <w:t>.202</w:t>
      </w:r>
      <w:r>
        <w:rPr>
          <w:rFonts w:ascii="GHEA Grapalat" w:hAnsi="GHEA Grapalat" w:cs="Sylfaen"/>
          <w:b/>
          <w:sz w:val="20"/>
          <w:lang w:val="hy-AM"/>
        </w:rPr>
        <w:t>5</w:t>
      </w:r>
      <w:r w:rsidRPr="00A3299B">
        <w:rPr>
          <w:rFonts w:ascii="GHEA Grapalat" w:hAnsi="GHEA Grapalat" w:cs="Sylfaen"/>
          <w:b/>
          <w:sz w:val="20"/>
          <w:lang w:val="af-ZA"/>
        </w:rPr>
        <w:t>թ)</w:t>
      </w:r>
      <w:r w:rsidRPr="00A3299B">
        <w:rPr>
          <w:rFonts w:ascii="GHEA Grapalat" w:hAnsi="GHEA Grapalat" w:cs="Sylfaen"/>
          <w:b/>
          <w:sz w:val="20"/>
          <w:lang w:val="hy-AM"/>
        </w:rPr>
        <w:t>։</w:t>
      </w:r>
    </w:p>
    <w:p w14:paraId="487700B0" w14:textId="77777777" w:rsidR="00A3299B" w:rsidRPr="00A3299B" w:rsidRDefault="00A3299B" w:rsidP="00A3299B">
      <w:pPr>
        <w:ind w:firstLine="567"/>
        <w:jc w:val="both"/>
        <w:rPr>
          <w:rFonts w:ascii="GHEA Grapalat" w:hAnsi="GHEA Grapalat" w:cs="Sylfaen"/>
          <w:sz w:val="20"/>
          <w:szCs w:val="20"/>
          <w:lang w:val="af-ZA"/>
        </w:rPr>
      </w:pPr>
      <w:r w:rsidRPr="00A3299B">
        <w:rPr>
          <w:rFonts w:ascii="GHEA Grapalat" w:hAnsi="GHEA Grapalat" w:cs="Sylfaen"/>
          <w:sz w:val="20"/>
          <w:szCs w:val="20"/>
          <w:lang w:val="hy-AM"/>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բացման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և</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գնահատման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նիստում՝</w:t>
      </w:r>
    </w:p>
    <w:p w14:paraId="1862402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1)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նախագահը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նախագահողը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բացված</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հրապա</w:t>
      </w:r>
      <w:r w:rsidRPr="00A3299B">
        <w:rPr>
          <w:rFonts w:ascii="GHEA Grapalat" w:hAnsi="GHEA Grapalat" w:cs="Sylfaen"/>
          <w:sz w:val="20"/>
          <w:lang w:val="hy-AM"/>
        </w:rPr>
        <w:softHyphen/>
        <w:t>րակում է գնման հայտով սահմանված</w:t>
      </w:r>
      <w:r w:rsidRPr="00A3299B">
        <w:rPr>
          <w:rFonts w:ascii="GHEA Grapalat" w:hAnsi="GHEA Grapalat" w:cs="Sylfaen"/>
          <w:sz w:val="20"/>
          <w:lang w:val="af-ZA"/>
        </w:rPr>
        <w:t>`</w:t>
      </w:r>
      <w:r w:rsidRPr="00A3299B">
        <w:rPr>
          <w:rFonts w:ascii="GHEA Grapalat" w:hAnsi="GHEA Grapalat" w:cs="Sylfaen"/>
          <w:sz w:val="20"/>
          <w:lang w:val="hy-AM"/>
        </w:rPr>
        <w:t xml:space="preserve"> 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շրջանակում</w:t>
      </w:r>
      <w:r w:rsidRPr="00A3299B">
        <w:rPr>
          <w:rFonts w:ascii="GHEA Grapalat" w:hAnsi="GHEA Grapalat" w:cs="Sylfaen"/>
          <w:sz w:val="20"/>
          <w:lang w:val="af-ZA"/>
        </w:rPr>
        <w:t xml:space="preserve"> </w:t>
      </w:r>
      <w:r w:rsidRPr="00A3299B">
        <w:rPr>
          <w:rFonts w:ascii="GHEA Grapalat" w:hAnsi="GHEA Grapalat" w:cs="Sylfaen"/>
          <w:sz w:val="20"/>
          <w:lang w:val="hy-AM"/>
        </w:rPr>
        <w:t>գնվելիք</w:t>
      </w:r>
      <w:r w:rsidRPr="00A3299B">
        <w:rPr>
          <w:rFonts w:ascii="GHEA Grapalat" w:hAnsi="GHEA Grapalat" w:cs="Sylfaen"/>
          <w:sz w:val="20"/>
          <w:lang w:val="af-ZA"/>
        </w:rPr>
        <w:t xml:space="preserve"> </w:t>
      </w:r>
      <w:r w:rsidRPr="00A3299B">
        <w:rPr>
          <w:rFonts w:ascii="GHEA Grapalat" w:hAnsi="GHEA Grapalat" w:cs="Sylfaen"/>
          <w:sz w:val="20"/>
          <w:lang w:val="hy-AM"/>
        </w:rPr>
        <w:t>ապրանքների գնման</w:t>
      </w:r>
      <w:r w:rsidRPr="00A3299B">
        <w:rPr>
          <w:rFonts w:ascii="GHEA Grapalat" w:hAnsi="GHEA Grapalat" w:cs="Sylfaen"/>
          <w:sz w:val="20"/>
          <w:lang w:val="af-ZA"/>
        </w:rPr>
        <w:t xml:space="preserve"> </w:t>
      </w:r>
      <w:r w:rsidRPr="00A3299B">
        <w:rPr>
          <w:rFonts w:ascii="GHEA Grapalat" w:hAnsi="GHEA Grapalat" w:cs="Sylfaen"/>
          <w:sz w:val="20"/>
          <w:lang w:val="hy-AM"/>
        </w:rPr>
        <w:t>գինը՝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թվով</w:t>
      </w:r>
      <w:r w:rsidRPr="00A3299B">
        <w:rPr>
          <w:rFonts w:ascii="GHEA Grapalat" w:hAnsi="GHEA Grapalat" w:cs="Sylfaen"/>
          <w:sz w:val="20"/>
          <w:lang w:val="af-ZA"/>
        </w:rPr>
        <w:t xml:space="preserve"> </w:t>
      </w:r>
      <w:r w:rsidRPr="00A3299B">
        <w:rPr>
          <w:rFonts w:ascii="GHEA Grapalat" w:hAnsi="GHEA Grapalat" w:cs="Sylfaen"/>
          <w:sz w:val="20"/>
          <w:lang w:val="hy-AM"/>
        </w:rPr>
        <w:t>արտահայտված</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3299B">
        <w:rPr>
          <w:rFonts w:ascii="GHEA Grapalat" w:hAnsi="GHEA Grapalat" w:cs="Sylfaen"/>
          <w:sz w:val="20"/>
          <w:lang w:val="af-ZA"/>
        </w:rPr>
        <w:t>.</w:t>
      </w:r>
    </w:p>
    <w:p w14:paraId="0C43ADF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sz w:val="20"/>
          <w:szCs w:val="20"/>
          <w:lang w:val="hy-AM"/>
        </w:rPr>
        <w:t xml:space="preserve">2) </w:t>
      </w:r>
      <w:r w:rsidRPr="00A3299B">
        <w:rPr>
          <w:rFonts w:ascii="GHEA Grapalat" w:hAnsi="GHEA Grapalat" w:cs="Sylfaen"/>
          <w:sz w:val="20"/>
          <w:szCs w:val="20"/>
          <w:lang w:val="hy-AM"/>
        </w:rPr>
        <w:t>սույն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կետի</w:t>
      </w:r>
      <w:r w:rsidRPr="00A3299B">
        <w:rPr>
          <w:rFonts w:ascii="GHEA Grapalat" w:hAnsi="GHEA Grapalat"/>
          <w:sz w:val="20"/>
          <w:szCs w:val="20"/>
          <w:lang w:val="hy-AM"/>
        </w:rPr>
        <w:t xml:space="preserve"> 1-</w:t>
      </w:r>
      <w:r w:rsidRPr="00A3299B">
        <w:rPr>
          <w:rFonts w:ascii="GHEA Grapalat" w:hAnsi="GHEA Grapalat" w:cs="Sylfaen"/>
          <w:sz w:val="20"/>
          <w:szCs w:val="20"/>
          <w:lang w:val="hy-AM"/>
        </w:rPr>
        <w:t>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ենթակետում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նշված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նախագահին</w:t>
      </w:r>
      <w:r w:rsidRPr="00A3299B">
        <w:rPr>
          <w:rFonts w:ascii="GHEA Grapalat" w:hAnsi="GHEA Grapalat"/>
          <w:sz w:val="20"/>
          <w:szCs w:val="20"/>
          <w:lang w:val="hy-AM"/>
        </w:rPr>
        <w:t xml:space="preserve"> (նիստը նախագահողին) </w:t>
      </w:r>
      <w:r w:rsidRPr="00A3299B">
        <w:rPr>
          <w:rFonts w:ascii="GHEA Grapalat" w:hAnsi="GHEA Grapalat" w:cs="Sylfaen"/>
          <w:sz w:val="20"/>
          <w:szCs w:val="20"/>
          <w:lang w:val="hy-AM"/>
        </w:rPr>
        <w:t>փոխանցվելուց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հետո</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հանձնաժողովը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w:t>
      </w:r>
    </w:p>
    <w:p w14:paraId="1B75FDD4"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ա</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պարունակող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ներկայացնելու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կարգին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հայտերը</w:t>
      </w:r>
      <w:r w:rsidRPr="00A3299B">
        <w:rPr>
          <w:rFonts w:ascii="GHEA Grapalat" w:hAnsi="GHEA Grapalat"/>
          <w:sz w:val="20"/>
          <w:szCs w:val="20"/>
          <w:lang w:val="hy-AM"/>
        </w:rPr>
        <w:t>,</w:t>
      </w:r>
    </w:p>
    <w:p w14:paraId="189775B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lastRenderedPageBreak/>
        <w:t>բ</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յուրաքանչյուր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պահանջվող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նախատեսված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առկայությունը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դրանց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կազմման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հրավերով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վավերապայմաններին</w:t>
      </w:r>
      <w:r w:rsidRPr="00A3299B">
        <w:rPr>
          <w:rFonts w:ascii="GHEA Grapalat" w:hAnsi="GHEA Grapalat"/>
          <w:sz w:val="20"/>
          <w:szCs w:val="20"/>
          <w:lang w:val="hy-AM"/>
        </w:rPr>
        <w:t>.</w:t>
      </w:r>
    </w:p>
    <w:p w14:paraId="058C0D88"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sz w:val="20"/>
          <w:szCs w:val="20"/>
          <w:lang w:val="hy-AM"/>
        </w:rPr>
        <w:t xml:space="preserve">3) </w:t>
      </w:r>
      <w:r w:rsidRPr="00A3299B">
        <w:rPr>
          <w:rFonts w:ascii="GHEA Grapalat" w:hAnsi="GHEA Grapalat" w:cs="Sylfaen"/>
          <w:sz w:val="20"/>
          <w:szCs w:val="20"/>
          <w:lang w:val="hy-AM"/>
        </w:rPr>
        <w:t>հանձնաժողովի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հայտարարում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ներկայացրած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մասնակիցների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գնային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առաջարկները՝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մեկ</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թվով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արտահայտված,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հիմք</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ընդունելով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տառերով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գրվածը:</w:t>
      </w:r>
    </w:p>
    <w:p w14:paraId="68EFCD48"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8.2 </w:t>
      </w:r>
      <w:r w:rsidRPr="00A3299B">
        <w:rPr>
          <w:rFonts w:ascii="GHEA Grapalat" w:hAnsi="GHEA Grapalat" w:cs="Sylfaen"/>
          <w:sz w:val="20"/>
          <w:lang w:val="hy-AM"/>
        </w:rPr>
        <w:t>Հայտերը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p>
    <w:p w14:paraId="52A329CF"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ընթացակարգի</w:t>
      </w:r>
      <w:r w:rsidRPr="00A3299B">
        <w:rPr>
          <w:rFonts w:ascii="GHEA Grapalat" w:hAnsi="GHEA Grapalat" w:cs="Sylfaen"/>
          <w:sz w:val="20"/>
          <w:lang w:val="af-ZA"/>
        </w:rPr>
        <w:t xml:space="preserve"> </w:t>
      </w:r>
      <w:r w:rsidRPr="00A3299B">
        <w:rPr>
          <w:rFonts w:ascii="GHEA Grapalat" w:hAnsi="GHEA Grapalat" w:cs="Sylfaen"/>
          <w:sz w:val="20"/>
        </w:rPr>
        <w:t>չափաբաժինների</w:t>
      </w:r>
      <w:r w:rsidRPr="00A3299B">
        <w:rPr>
          <w:rFonts w:ascii="GHEA Grapalat" w:hAnsi="GHEA Grapalat" w:cs="Sylfaen"/>
          <w:sz w:val="20"/>
          <w:lang w:val="af-ZA"/>
        </w:rPr>
        <w:t xml:space="preserve"> </w:t>
      </w:r>
      <w:r w:rsidRPr="00A3299B">
        <w:rPr>
          <w:rFonts w:ascii="GHEA Grapalat" w:hAnsi="GHEA Grapalat" w:cs="Sylfaen"/>
          <w:sz w:val="20"/>
        </w:rPr>
        <w:t>քանակը</w:t>
      </w:r>
      <w:r w:rsidRPr="00A3299B">
        <w:rPr>
          <w:rFonts w:ascii="GHEA Grapalat" w:hAnsi="GHEA Grapalat" w:cs="Sylfaen"/>
          <w:sz w:val="20"/>
          <w:lang w:val="af-ZA"/>
        </w:rPr>
        <w:t xml:space="preserve"> </w:t>
      </w:r>
      <w:r w:rsidRPr="00A3299B">
        <w:rPr>
          <w:rFonts w:ascii="GHEA Grapalat" w:hAnsi="GHEA Grapalat" w:cs="Sylfaen"/>
          <w:sz w:val="20"/>
        </w:rPr>
        <w:t>յոթանասունհինգը</w:t>
      </w:r>
      <w:r w:rsidRPr="00A3299B">
        <w:rPr>
          <w:rFonts w:ascii="GHEA Grapalat" w:hAnsi="GHEA Grapalat" w:cs="Sylfaen"/>
          <w:sz w:val="20"/>
          <w:lang w:val="af-ZA"/>
        </w:rPr>
        <w:t xml:space="preserve"> </w:t>
      </w:r>
      <w:r w:rsidRPr="00A3299B">
        <w:rPr>
          <w:rFonts w:ascii="GHEA Grapalat" w:hAnsi="GHEA Grapalat" w:cs="Sylfaen"/>
          <w:sz w:val="20"/>
        </w:rPr>
        <w:t>չգերազանցելու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հայտերի</w:t>
      </w:r>
      <w:r w:rsidRPr="00A3299B">
        <w:rPr>
          <w:rFonts w:ascii="GHEA Grapalat" w:hAnsi="GHEA Grapalat" w:cs="Sylfaen"/>
          <w:sz w:val="20"/>
          <w:lang w:val="af-ZA"/>
        </w:rPr>
        <w:t xml:space="preserve"> </w:t>
      </w:r>
      <w:r w:rsidRPr="00A3299B">
        <w:rPr>
          <w:rFonts w:ascii="GHEA Grapalat" w:hAnsi="GHEA Grapalat" w:cs="Sylfaen"/>
          <w:sz w:val="20"/>
        </w:rPr>
        <w:t>գնահատումն</w:t>
      </w:r>
      <w:r w:rsidRPr="00A3299B">
        <w:rPr>
          <w:rFonts w:ascii="GHEA Grapalat" w:hAnsi="GHEA Grapalat" w:cs="Sylfaen"/>
          <w:sz w:val="20"/>
          <w:lang w:val="af-ZA"/>
        </w:rPr>
        <w:t xml:space="preserve"> </w:t>
      </w:r>
      <w:r w:rsidRPr="00A3299B">
        <w:rPr>
          <w:rFonts w:ascii="GHEA Grapalat" w:hAnsi="GHEA Grapalat" w:cs="Sylfaen"/>
          <w:sz w:val="20"/>
        </w:rPr>
        <w:t>իրականացվում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դրանց</w:t>
      </w:r>
      <w:r w:rsidRPr="00A3299B">
        <w:rPr>
          <w:rFonts w:ascii="GHEA Grapalat" w:hAnsi="GHEA Grapalat" w:cs="Sylfaen"/>
          <w:sz w:val="20"/>
          <w:lang w:val="af-ZA"/>
        </w:rPr>
        <w:t xml:space="preserve"> </w:t>
      </w:r>
      <w:r w:rsidRPr="00A3299B">
        <w:rPr>
          <w:rFonts w:ascii="GHEA Grapalat" w:hAnsi="GHEA Grapalat" w:cs="Sylfaen"/>
          <w:sz w:val="20"/>
        </w:rPr>
        <w:t>ներկայացման</w:t>
      </w:r>
      <w:r w:rsidRPr="00A3299B">
        <w:rPr>
          <w:rFonts w:ascii="GHEA Grapalat" w:hAnsi="GHEA Grapalat" w:cs="Sylfaen"/>
          <w:sz w:val="20"/>
          <w:lang w:val="af-ZA"/>
        </w:rPr>
        <w:t xml:space="preserve"> </w:t>
      </w:r>
      <w:r w:rsidRPr="00A3299B">
        <w:rPr>
          <w:rFonts w:ascii="GHEA Grapalat" w:hAnsi="GHEA Grapalat" w:cs="Sylfaen"/>
          <w:sz w:val="20"/>
        </w:rPr>
        <w:t>վերջնաժամկետը</w:t>
      </w:r>
      <w:r w:rsidRPr="00A3299B">
        <w:rPr>
          <w:rFonts w:ascii="GHEA Grapalat" w:hAnsi="GHEA Grapalat" w:cs="Sylfaen"/>
          <w:sz w:val="20"/>
          <w:lang w:val="af-ZA"/>
        </w:rPr>
        <w:t xml:space="preserve"> </w:t>
      </w:r>
      <w:r w:rsidRPr="00A3299B">
        <w:rPr>
          <w:rFonts w:ascii="GHEA Grapalat" w:hAnsi="GHEA Grapalat" w:cs="Sylfaen"/>
          <w:sz w:val="20"/>
        </w:rPr>
        <w:t>լրանալու</w:t>
      </w:r>
      <w:r w:rsidRPr="00A3299B">
        <w:rPr>
          <w:rFonts w:ascii="GHEA Grapalat" w:hAnsi="GHEA Grapalat" w:cs="Sylfaen"/>
          <w:sz w:val="20"/>
          <w:lang w:val="af-ZA"/>
        </w:rPr>
        <w:t xml:space="preserve"> </w:t>
      </w:r>
      <w:r w:rsidRPr="00A3299B">
        <w:rPr>
          <w:rFonts w:ascii="GHEA Grapalat" w:hAnsi="GHEA Grapalat" w:cs="Sylfaen"/>
          <w:sz w:val="20"/>
        </w:rPr>
        <w:t>օրվանից</w:t>
      </w:r>
      <w:r w:rsidRPr="00A3299B">
        <w:rPr>
          <w:rFonts w:ascii="GHEA Grapalat" w:hAnsi="GHEA Grapalat" w:cs="Sylfaen"/>
          <w:sz w:val="20"/>
          <w:lang w:val="af-ZA"/>
        </w:rPr>
        <w:t xml:space="preserve"> </w:t>
      </w:r>
      <w:r w:rsidRPr="00A3299B">
        <w:rPr>
          <w:rFonts w:ascii="GHEA Grapalat" w:hAnsi="GHEA Grapalat" w:cs="Sylfaen"/>
          <w:sz w:val="20"/>
        </w:rPr>
        <w:t>հաշված</w:t>
      </w:r>
      <w:r w:rsidRPr="00A3299B">
        <w:rPr>
          <w:rFonts w:ascii="GHEA Grapalat" w:hAnsi="GHEA Grapalat" w:cs="Sylfaen"/>
          <w:sz w:val="20"/>
          <w:lang w:val="af-ZA"/>
        </w:rPr>
        <w:t xml:space="preserve">  </w:t>
      </w:r>
      <w:r w:rsidRPr="00A3299B">
        <w:rPr>
          <w:rFonts w:ascii="GHEA Grapalat" w:hAnsi="GHEA Grapalat" w:cs="Sylfaen"/>
          <w:sz w:val="20"/>
        </w:rPr>
        <w:t>տաս</w:t>
      </w:r>
      <w:r w:rsidRPr="00A3299B">
        <w:rPr>
          <w:rFonts w:ascii="GHEA Grapalat" w:hAnsi="GHEA Grapalat" w:cs="Sylfaen"/>
          <w:sz w:val="20"/>
          <w:lang w:val="hy-AM"/>
        </w:rPr>
        <w:t>նհինգ</w:t>
      </w:r>
      <w:r w:rsidRPr="00A3299B">
        <w:rPr>
          <w:rFonts w:ascii="GHEA Grapalat" w:hAnsi="GHEA Grapalat" w:cs="Sylfaen"/>
          <w:sz w:val="20"/>
          <w:lang w:val="af-ZA"/>
        </w:rPr>
        <w:t xml:space="preserve">, </w:t>
      </w:r>
      <w:r w:rsidRPr="00A3299B">
        <w:rPr>
          <w:rFonts w:ascii="GHEA Grapalat" w:hAnsi="GHEA Grapalat" w:cs="Sylfaen"/>
          <w:sz w:val="20"/>
        </w:rPr>
        <w:t>իսկ</w:t>
      </w:r>
      <w:r w:rsidRPr="00A3299B">
        <w:rPr>
          <w:rFonts w:ascii="GHEA Grapalat" w:hAnsi="GHEA Grapalat" w:cs="Sylfaen"/>
          <w:sz w:val="20"/>
          <w:lang w:val="af-ZA"/>
        </w:rPr>
        <w:t xml:space="preserve"> </w:t>
      </w:r>
      <w:r w:rsidRPr="00A3299B">
        <w:rPr>
          <w:rFonts w:ascii="GHEA Grapalat" w:hAnsi="GHEA Grapalat" w:cs="Sylfaen"/>
          <w:sz w:val="20"/>
        </w:rPr>
        <w:t>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lang w:val="hy-AM"/>
        </w:rPr>
        <w:t>քսան</w:t>
      </w:r>
      <w:r w:rsidRPr="00A3299B">
        <w:rPr>
          <w:rFonts w:ascii="GHEA Grapalat" w:hAnsi="GHEA Grapalat" w:cs="Sylfaen"/>
          <w:sz w:val="20"/>
          <w:lang w:val="af-ZA"/>
        </w:rPr>
        <w:t xml:space="preserve"> </w:t>
      </w:r>
      <w:r w:rsidRPr="00A3299B">
        <w:rPr>
          <w:rFonts w:ascii="GHEA Grapalat" w:hAnsi="GHEA Grapalat" w:cs="Sylfaen"/>
          <w:sz w:val="20"/>
        </w:rPr>
        <w:t>աշխատանքային</w:t>
      </w:r>
      <w:r w:rsidRPr="00A3299B">
        <w:rPr>
          <w:rFonts w:ascii="GHEA Grapalat" w:hAnsi="GHEA Grapalat" w:cs="Sylfaen"/>
          <w:sz w:val="20"/>
          <w:lang w:val="af-ZA"/>
        </w:rPr>
        <w:t xml:space="preserve"> </w:t>
      </w:r>
      <w:r w:rsidRPr="00A3299B">
        <w:rPr>
          <w:rFonts w:ascii="GHEA Grapalat" w:hAnsi="GHEA Grapalat" w:cs="Sylfaen"/>
          <w:sz w:val="20"/>
        </w:rPr>
        <w:t>օրվա</w:t>
      </w:r>
      <w:r w:rsidRPr="00A3299B">
        <w:rPr>
          <w:rFonts w:ascii="GHEA Grapalat" w:hAnsi="GHEA Grapalat" w:cs="Sylfaen"/>
          <w:sz w:val="20"/>
          <w:lang w:val="af-ZA"/>
        </w:rPr>
        <w:t xml:space="preserve"> </w:t>
      </w:r>
      <w:r w:rsidRPr="00A3299B">
        <w:rPr>
          <w:rFonts w:ascii="GHEA Grapalat" w:hAnsi="GHEA Grapalat" w:cs="Sylfaen"/>
          <w:sz w:val="20"/>
        </w:rPr>
        <w:t>ընթացքում</w:t>
      </w:r>
      <w:r w:rsidRPr="00A3299B">
        <w:rPr>
          <w:rFonts w:ascii="GHEA Grapalat" w:hAnsi="GHEA Grapalat" w:cs="Sylfaen"/>
          <w:sz w:val="20"/>
          <w:lang w:val="af-ZA"/>
        </w:rPr>
        <w:t xml:space="preserve">: </w:t>
      </w:r>
    </w:p>
    <w:p w14:paraId="5887BE31"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Բավարար</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սույն</w:t>
      </w:r>
      <w:r w:rsidRPr="00A3299B">
        <w:rPr>
          <w:rFonts w:ascii="GHEA Grapalat" w:hAnsi="GHEA Grapalat" w:cs="Sylfaen"/>
          <w:sz w:val="20"/>
          <w:lang w:val="af-ZA"/>
        </w:rPr>
        <w:t xml:space="preserve"> </w:t>
      </w:r>
      <w:r w:rsidRPr="00A3299B">
        <w:rPr>
          <w:rFonts w:ascii="GHEA Grapalat" w:hAnsi="GHEA Grapalat" w:cs="Sylfaen"/>
          <w:sz w:val="20"/>
        </w:rPr>
        <w:t>հրավերով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պայմաններին</w:t>
      </w:r>
      <w:r w:rsidRPr="00A3299B">
        <w:rPr>
          <w:rFonts w:ascii="GHEA Grapalat" w:hAnsi="GHEA Grapalat" w:cs="Sylfaen"/>
          <w:sz w:val="20"/>
          <w:lang w:val="af-ZA"/>
        </w:rPr>
        <w:t xml:space="preserve"> </w:t>
      </w:r>
      <w:r w:rsidRPr="00A3299B">
        <w:rPr>
          <w:rFonts w:ascii="GHEA Grapalat" w:hAnsi="GHEA Grapalat" w:cs="Sylfaen"/>
          <w:sz w:val="20"/>
        </w:rPr>
        <w:t>համապատասխանող</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հակառակ</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անբավարար</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մերժվում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Ընդ</w:t>
      </w:r>
      <w:r w:rsidRPr="00A3299B">
        <w:rPr>
          <w:rFonts w:ascii="GHEA Grapalat" w:hAnsi="GHEA Grapalat" w:cs="Sylfaen"/>
          <w:sz w:val="20"/>
          <w:lang w:val="af-ZA"/>
        </w:rPr>
        <w:t xml:space="preserve"> որում հայտերի բացման և գնահատման նիստում հանձնաժողովը մերժում է այն հայտերը, </w:t>
      </w:r>
      <w:r w:rsidRPr="00A3299B">
        <w:rPr>
          <w:rFonts w:ascii="GHEA Grapalat" w:hAnsi="GHEA Grapalat" w:cs="Sylfaen"/>
          <w:sz w:val="20"/>
        </w:rPr>
        <w:t>որոնցում</w:t>
      </w:r>
      <w:r w:rsidRPr="00A3299B">
        <w:rPr>
          <w:rFonts w:ascii="GHEA Grapalat" w:hAnsi="GHEA Grapalat" w:cs="Sylfaen"/>
          <w:sz w:val="20"/>
          <w:lang w:val="af-ZA"/>
        </w:rPr>
        <w:t xml:space="preserve"> </w:t>
      </w:r>
      <w:r w:rsidRPr="00A3299B">
        <w:rPr>
          <w:rFonts w:ascii="GHEA Grapalat" w:hAnsi="GHEA Grapalat" w:cs="Sylfaen"/>
          <w:sz w:val="20"/>
        </w:rPr>
        <w:t>բացակայում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rPr>
        <w:t>գնային</w:t>
      </w:r>
      <w:r w:rsidRPr="00A3299B">
        <w:rPr>
          <w:rFonts w:ascii="GHEA Grapalat" w:hAnsi="GHEA Grapalat" w:cs="Sylfaen"/>
          <w:sz w:val="20"/>
          <w:lang w:val="af-ZA"/>
        </w:rPr>
        <w:t xml:space="preserve"> </w:t>
      </w:r>
      <w:r w:rsidRPr="00A3299B">
        <w:rPr>
          <w:rFonts w:ascii="GHEA Grapalat" w:hAnsi="GHEA Grapalat" w:cs="Sylfaen"/>
          <w:sz w:val="20"/>
        </w:rPr>
        <w:t>առաջարկները</w:t>
      </w:r>
      <w:r w:rsidRPr="00A3299B">
        <w:rPr>
          <w:rFonts w:ascii="GHEA Grapalat" w:hAnsi="GHEA Grapalat" w:cs="Sylfaen"/>
          <w:sz w:val="20"/>
          <w:lang w:val="hy-AM"/>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դրանք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հրավերի</w:t>
      </w:r>
      <w:r w:rsidRPr="00A3299B">
        <w:rPr>
          <w:rFonts w:ascii="GHEA Grapalat" w:hAnsi="GHEA Grapalat" w:cs="Sylfaen"/>
          <w:sz w:val="20"/>
          <w:lang w:val="af-ZA"/>
        </w:rPr>
        <w:t xml:space="preserve"> </w:t>
      </w:r>
      <w:r w:rsidRPr="00A3299B">
        <w:rPr>
          <w:rFonts w:ascii="GHEA Grapalat" w:hAnsi="GHEA Grapalat" w:cs="Sylfaen"/>
          <w:sz w:val="20"/>
        </w:rPr>
        <w:t>պահանջներին</w:t>
      </w:r>
      <w:r w:rsidRPr="00A3299B">
        <w:rPr>
          <w:rFonts w:ascii="GHEA Grapalat" w:hAnsi="GHEA Grapalat" w:cs="Sylfaen"/>
          <w:sz w:val="20"/>
          <w:lang w:val="af-ZA"/>
        </w:rPr>
        <w:t xml:space="preserve"> </w:t>
      </w:r>
      <w:r w:rsidRPr="00A3299B">
        <w:rPr>
          <w:rFonts w:ascii="GHEA Grapalat" w:hAnsi="GHEA Grapalat" w:cs="Sylfaen"/>
          <w:sz w:val="20"/>
        </w:rPr>
        <w:t>անհամապատասխան</w:t>
      </w:r>
      <w:r w:rsidRPr="00A3299B">
        <w:rPr>
          <w:rFonts w:ascii="GHEA Grapalat" w:hAnsi="GHEA Grapalat" w:cs="Sylfaen"/>
          <w:sz w:val="20"/>
          <w:lang w:val="af-ZA"/>
        </w:rPr>
        <w:t>:</w:t>
      </w:r>
    </w:p>
    <w:p w14:paraId="6A984F64"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8.3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թվից</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նախապատվություն</w:t>
      </w:r>
      <w:r w:rsidRPr="00A3299B">
        <w:rPr>
          <w:rFonts w:ascii="GHEA Grapalat" w:hAnsi="GHEA Grapalat" w:cs="Sylfaen"/>
          <w:sz w:val="20"/>
          <w:lang w:val="af-ZA"/>
        </w:rPr>
        <w:t xml:space="preserve"> </w:t>
      </w:r>
      <w:r w:rsidRPr="00A3299B">
        <w:rPr>
          <w:rFonts w:ascii="GHEA Grapalat" w:hAnsi="GHEA Grapalat" w:cs="Sylfaen"/>
          <w:sz w:val="20"/>
          <w:lang w:val="ru-RU"/>
        </w:rPr>
        <w:t>տալու</w:t>
      </w:r>
      <w:r w:rsidRPr="00A3299B">
        <w:rPr>
          <w:rFonts w:ascii="GHEA Grapalat" w:hAnsi="GHEA Grapalat" w:cs="Sylfaen"/>
          <w:sz w:val="20"/>
          <w:lang w:val="af-ZA"/>
        </w:rPr>
        <w:t xml:space="preserve"> </w:t>
      </w:r>
      <w:r w:rsidRPr="00A3299B">
        <w:rPr>
          <w:rFonts w:ascii="GHEA Grapalat" w:hAnsi="GHEA Grapalat" w:cs="Sylfaen"/>
          <w:sz w:val="20"/>
          <w:lang w:val="ru-RU"/>
        </w:rPr>
        <w:t>սկզբունքով։</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որոշելիս</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առաջարկների</w:t>
      </w:r>
      <w:r w:rsidRPr="00A3299B">
        <w:rPr>
          <w:rFonts w:ascii="GHEA Grapalat" w:hAnsi="GHEA Grapalat" w:cs="Sylfaen"/>
          <w:sz w:val="20"/>
          <w:lang w:val="af-ZA"/>
        </w:rPr>
        <w:t xml:space="preserve"> գնահատումը և </w:t>
      </w:r>
      <w:r w:rsidRPr="00A3299B">
        <w:rPr>
          <w:rFonts w:ascii="GHEA Grapalat" w:hAnsi="GHEA Grapalat" w:cs="Sylfaen"/>
          <w:sz w:val="20"/>
          <w:lang w:val="ru-RU"/>
        </w:rPr>
        <w:t>համեմատումն</w:t>
      </w:r>
      <w:r w:rsidRPr="00A3299B">
        <w:rPr>
          <w:rFonts w:ascii="GHEA Grapalat" w:hAnsi="GHEA Grapalat" w:cs="Sylfaen"/>
          <w:sz w:val="20"/>
          <w:lang w:val="af-ZA"/>
        </w:rPr>
        <w:t xml:space="preserve"> </w:t>
      </w:r>
      <w:r w:rsidRPr="00A3299B">
        <w:rPr>
          <w:rFonts w:ascii="GHEA Grapalat" w:hAnsi="GHEA Grapalat" w:cs="Sylfaen"/>
          <w:sz w:val="20"/>
          <w:lang w:val="ru-RU"/>
        </w:rPr>
        <w:t>իրականացվում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առանց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1-ին </w:t>
      </w:r>
      <w:r w:rsidRPr="00A3299B">
        <w:rPr>
          <w:rFonts w:ascii="GHEA Grapalat" w:hAnsi="GHEA Grapalat" w:cs="Sylfaen"/>
          <w:sz w:val="20"/>
          <w:lang w:val="ru-RU"/>
        </w:rPr>
        <w:t>մասի</w:t>
      </w:r>
      <w:r w:rsidRPr="00A3299B">
        <w:rPr>
          <w:rFonts w:ascii="GHEA Grapalat" w:hAnsi="GHEA Grapalat" w:cs="Sylfaen"/>
          <w:sz w:val="20"/>
          <w:lang w:val="af-ZA"/>
        </w:rPr>
        <w:t xml:space="preserve"> 5.2-րդ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հարկի</w:t>
      </w:r>
      <w:r w:rsidRPr="00A3299B">
        <w:rPr>
          <w:rFonts w:ascii="GHEA Grapalat" w:hAnsi="GHEA Grapalat" w:cs="Sylfaen"/>
          <w:sz w:val="20"/>
          <w:lang w:val="af-ZA"/>
        </w:rPr>
        <w:t xml:space="preserve"> </w:t>
      </w:r>
      <w:r w:rsidRPr="00A3299B">
        <w:rPr>
          <w:rFonts w:ascii="GHEA Grapalat" w:hAnsi="GHEA Grapalat" w:cs="Sylfaen"/>
          <w:sz w:val="20"/>
          <w:lang w:val="ru-RU"/>
        </w:rPr>
        <w:t>գումարի</w:t>
      </w:r>
      <w:r w:rsidRPr="00A3299B">
        <w:rPr>
          <w:rFonts w:ascii="GHEA Grapalat" w:hAnsi="GHEA Grapalat" w:cs="Sylfaen"/>
          <w:sz w:val="20"/>
          <w:lang w:val="af-ZA"/>
        </w:rPr>
        <w:t xml:space="preserve"> </w:t>
      </w:r>
      <w:r w:rsidRPr="00A3299B">
        <w:rPr>
          <w:rFonts w:ascii="GHEA Grapalat" w:hAnsi="GHEA Grapalat" w:cs="Sylfaen"/>
          <w:sz w:val="20"/>
          <w:lang w:val="ru-RU"/>
        </w:rPr>
        <w:t>հաշվարկման</w:t>
      </w:r>
      <w:r w:rsidRPr="00A3299B">
        <w:rPr>
          <w:rFonts w:ascii="GHEA Grapalat" w:hAnsi="GHEA Grapalat" w:cs="Sylfaen"/>
          <w:sz w:val="20"/>
          <w:szCs w:val="20"/>
          <w:lang w:val="hy-AM"/>
        </w:rPr>
        <w:t>:</w:t>
      </w:r>
    </w:p>
    <w:p w14:paraId="702A9740"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8.4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տեղ</w:t>
      </w:r>
      <w:r w:rsidRPr="00A3299B">
        <w:rPr>
          <w:rFonts w:ascii="GHEA Grapalat" w:hAnsi="GHEA Grapalat" w:cs="Sylfaen"/>
          <w:sz w:val="20"/>
          <w:lang w:val="af-ZA"/>
        </w:rPr>
        <w:t xml:space="preserve"> </w:t>
      </w:r>
      <w:r w:rsidRPr="00A3299B">
        <w:rPr>
          <w:rFonts w:ascii="GHEA Grapalat" w:hAnsi="GHEA Grapalat" w:cs="Sylfaen"/>
          <w:sz w:val="20"/>
          <w:lang w:val="hy-AM"/>
        </w:rPr>
        <w:t>գտել</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թվերով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գումարների</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հիմք</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ընդունվում</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առաջարկվող</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ավելի</w:t>
      </w:r>
      <w:r w:rsidRPr="00A3299B">
        <w:rPr>
          <w:rFonts w:ascii="GHEA Grapalat" w:hAnsi="GHEA Grapalat" w:cs="Sylfaen"/>
          <w:sz w:val="20"/>
          <w:lang w:val="af-ZA"/>
        </w:rPr>
        <w:t xml:space="preserve"> </w:t>
      </w:r>
      <w:r w:rsidRPr="00A3299B">
        <w:rPr>
          <w:rFonts w:ascii="GHEA Grapalat" w:hAnsi="GHEA Grapalat" w:cs="Sylfaen"/>
          <w:sz w:val="20"/>
          <w:lang w:val="ru-RU"/>
        </w:rPr>
        <w:t>արժույթներով</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դրանք</w:t>
      </w:r>
      <w:r w:rsidRPr="00A3299B">
        <w:rPr>
          <w:rFonts w:ascii="GHEA Grapalat" w:hAnsi="GHEA Grapalat" w:cs="Sylfaen"/>
          <w:sz w:val="20"/>
          <w:lang w:val="af-ZA"/>
        </w:rPr>
        <w:t xml:space="preserve"> </w:t>
      </w:r>
      <w:r w:rsidRPr="00A3299B">
        <w:rPr>
          <w:rFonts w:ascii="GHEA Grapalat" w:hAnsi="GHEA Grapalat" w:cs="Sylfaen"/>
          <w:sz w:val="20"/>
          <w:lang w:val="ru-RU"/>
        </w:rPr>
        <w:t>համեմատվում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Հայաստանի</w:t>
      </w:r>
      <w:r w:rsidRPr="00A3299B">
        <w:rPr>
          <w:rFonts w:ascii="GHEA Grapalat" w:hAnsi="GHEA Grapalat" w:cs="Sylfaen"/>
          <w:sz w:val="20"/>
          <w:lang w:val="af-ZA"/>
        </w:rPr>
        <w:t xml:space="preserve"> </w:t>
      </w:r>
      <w:r w:rsidRPr="00A3299B">
        <w:rPr>
          <w:rFonts w:ascii="GHEA Grapalat" w:hAnsi="GHEA Grapalat" w:cs="Sylfaen"/>
          <w:sz w:val="20"/>
          <w:lang w:val="ru-RU"/>
        </w:rPr>
        <w:t>Հանրապետության</w:t>
      </w:r>
      <w:r w:rsidRPr="00A3299B">
        <w:rPr>
          <w:rFonts w:ascii="GHEA Grapalat" w:hAnsi="GHEA Grapalat" w:cs="Sylfaen"/>
          <w:sz w:val="20"/>
          <w:lang w:val="af-ZA"/>
        </w:rPr>
        <w:t xml:space="preserve"> </w:t>
      </w:r>
      <w:r w:rsidRPr="00A3299B">
        <w:rPr>
          <w:rFonts w:ascii="GHEA Grapalat" w:hAnsi="GHEA Grapalat" w:cs="Sylfaen"/>
          <w:sz w:val="20"/>
          <w:lang w:val="ru-RU"/>
        </w:rPr>
        <w:t>դրամով</w:t>
      </w:r>
      <w:r w:rsidRPr="00A3299B">
        <w:rPr>
          <w:rFonts w:ascii="GHEA Grapalat" w:hAnsi="GHEA Grapalat" w:cs="Sylfaen"/>
          <w:sz w:val="20"/>
          <w:lang w:val="af-ZA"/>
        </w:rPr>
        <w:t xml:space="preserve">` հրավերը հրապարակելու օրվա դրությամբ ՀՀ Կենտրոնական բանկի կողմից հաստատվածփոխարժեքով։ </w:t>
      </w:r>
    </w:p>
    <w:p w14:paraId="2CF96FFB"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w:t>
      </w:r>
      <w:r w:rsidRPr="00A3299B">
        <w:rPr>
          <w:rFonts w:ascii="GHEA Grapalat" w:hAnsi="GHEA Grapalat"/>
          <w:sz w:val="20"/>
          <w:szCs w:val="20"/>
          <w:lang w:val="hy-AM" w:eastAsia="x-none"/>
        </w:rPr>
        <w:t>5</w:t>
      </w:r>
      <w:r w:rsidRPr="00A3299B">
        <w:rPr>
          <w:rFonts w:ascii="GHEA Grapalat" w:hAnsi="GHEA Grapalat"/>
          <w:sz w:val="20"/>
          <w:szCs w:val="20"/>
          <w:lang w:val="af-ZA" w:eastAsia="x-none"/>
        </w:rPr>
        <w:t xml:space="preserve"> 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ասնակիցներից</w:t>
      </w:r>
      <w:r w:rsidRPr="00A3299B">
        <w:rPr>
          <w:rFonts w:ascii="GHEA Grapalat" w:hAnsi="GHEA Grapalat" w:cs="Sylfaen"/>
          <w:sz w:val="20"/>
          <w:lang w:val="af-ZA"/>
        </w:rPr>
        <w:t xml:space="preserve"> </w:t>
      </w:r>
      <w:r w:rsidRPr="00A3299B">
        <w:rPr>
          <w:rFonts w:ascii="GHEA Grapalat" w:hAnsi="GHEA Grapalat" w:cs="Sylfaen"/>
          <w:sz w:val="20"/>
          <w:lang w:val="ru-RU"/>
        </w:rPr>
        <w:t>որոշում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գնահատում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նաև</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ապրանքի</w:t>
      </w:r>
      <w:r w:rsidRPr="00A3299B">
        <w:rPr>
          <w:rFonts w:ascii="GHEA Grapalat" w:hAnsi="GHEA Grapalat" w:cs="Sylfaen"/>
          <w:sz w:val="20"/>
          <w:lang w:val="af-ZA"/>
        </w:rPr>
        <w:t xml:space="preserve"> </w:t>
      </w:r>
      <w:r w:rsidRPr="00A3299B">
        <w:rPr>
          <w:rFonts w:ascii="GHEA Grapalat" w:hAnsi="GHEA Grapalat" w:cs="Sylfaen"/>
          <w:sz w:val="20"/>
          <w:lang w:val="ru-RU"/>
        </w:rPr>
        <w:t>ամբողջական</w:t>
      </w:r>
      <w:r w:rsidRPr="00A3299B">
        <w:rPr>
          <w:rFonts w:ascii="GHEA Grapalat" w:hAnsi="GHEA Grapalat" w:cs="Sylfaen"/>
          <w:sz w:val="20"/>
          <w:lang w:val="af-ZA"/>
        </w:rPr>
        <w:t xml:space="preserve"> </w:t>
      </w:r>
      <w:r w:rsidRPr="00A3299B">
        <w:rPr>
          <w:rFonts w:ascii="GHEA Grapalat" w:hAnsi="GHEA Grapalat" w:cs="Sylfaen"/>
          <w:sz w:val="20"/>
          <w:lang w:val="ru-RU"/>
        </w:rPr>
        <w:t>նկարագրերի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Առաջարկված</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հավասարության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hy-AM"/>
        </w:rPr>
        <w:t>՝</w:t>
      </w:r>
      <w:r w:rsidRPr="00A3299B">
        <w:rPr>
          <w:rFonts w:ascii="GHEA Grapalat" w:hAnsi="GHEA Grapalat" w:cs="Sylfaen"/>
          <w:sz w:val="20"/>
          <w:lang w:val="af-ZA"/>
        </w:rPr>
        <w:t xml:space="preserve"> </w:t>
      </w:r>
    </w:p>
    <w:p w14:paraId="7849C23A"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ա</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af-ZA"/>
        </w:rPr>
        <w:t>մ</w:t>
      </w:r>
      <w:r w:rsidRPr="00A3299B">
        <w:rPr>
          <w:rFonts w:ascii="GHEA Grapalat" w:hAnsi="GHEA Grapalat" w:cs="Sylfaen"/>
          <w:sz w:val="20"/>
          <w:lang w:val="ru-RU"/>
        </w:rPr>
        <w:t>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որոշելու</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նիստում</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ներկայացրած </w:t>
      </w:r>
      <w:r w:rsidRPr="00A3299B">
        <w:rPr>
          <w:rFonts w:ascii="GHEA Grapalat" w:hAnsi="GHEA Grapalat" w:cs="Sylfaen"/>
          <w:sz w:val="20"/>
          <w:lang w:val="af-ZA"/>
        </w:rPr>
        <w:t>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նիստին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hy-AM"/>
        </w:rPr>
        <w:t>այդ</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լիազորություն</w:t>
      </w:r>
      <w:r w:rsidRPr="00A3299B">
        <w:rPr>
          <w:rFonts w:ascii="GHEA Grapalat" w:hAnsi="GHEA Grapalat" w:cs="Sylfaen"/>
          <w:sz w:val="20"/>
          <w:lang w:val="af-ZA"/>
        </w:rPr>
        <w:t xml:space="preserve"> </w:t>
      </w:r>
      <w:r w:rsidRPr="00A3299B">
        <w:rPr>
          <w:rFonts w:ascii="GHEA Grapalat" w:hAnsi="GHEA Grapalat" w:cs="Sylfaen"/>
          <w:sz w:val="20"/>
          <w:lang w:val="ru-RU"/>
        </w:rPr>
        <w:t>ունեցող</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w:t>
      </w:r>
    </w:p>
    <w:p w14:paraId="40AD274D"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բ</w:t>
      </w:r>
      <w:r w:rsidRPr="00A3299B">
        <w:rPr>
          <w:rFonts w:ascii="GHEA Grapalat" w:hAnsi="GHEA Grapalat" w:cs="Sylfaen"/>
          <w:sz w:val="20"/>
          <w:lang w:val="af-ZA"/>
        </w:rPr>
        <w:t xml:space="preserve">. </w:t>
      </w:r>
      <w:r w:rsidRPr="00A3299B">
        <w:rPr>
          <w:rFonts w:ascii="GHEA Grapalat" w:hAnsi="GHEA Grapalat" w:cs="Sylfaen"/>
          <w:sz w:val="20"/>
          <w:lang w:val="ru-RU"/>
        </w:rPr>
        <w:t>հակառակ</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նիստը</w:t>
      </w:r>
      <w:r w:rsidRPr="00A3299B">
        <w:rPr>
          <w:rFonts w:ascii="GHEA Grapalat" w:hAnsi="GHEA Grapalat" w:cs="Sylfaen"/>
          <w:sz w:val="20"/>
          <w:lang w:val="af-ZA"/>
        </w:rPr>
        <w:t xml:space="preserve"> </w:t>
      </w:r>
      <w:r w:rsidRPr="00A3299B">
        <w:rPr>
          <w:rFonts w:ascii="GHEA Grapalat" w:hAnsi="GHEA Grapalat" w:cs="Sylfaen"/>
          <w:sz w:val="20"/>
          <w:lang w:val="ru-RU"/>
        </w:rPr>
        <w:t>կասեցվում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ru-RU"/>
        </w:rPr>
        <w:t>միաժամանակ</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նվազեցման</w:t>
      </w:r>
      <w:r w:rsidRPr="00A3299B">
        <w:rPr>
          <w:rFonts w:ascii="GHEA Grapalat" w:hAnsi="GHEA Grapalat" w:cs="Sylfaen"/>
          <w:sz w:val="20"/>
          <w:lang w:val="af-ZA"/>
        </w:rPr>
        <w:t xml:space="preserve"> </w:t>
      </w:r>
      <w:r w:rsidRPr="00A3299B">
        <w:rPr>
          <w:rFonts w:ascii="GHEA Grapalat" w:hAnsi="GHEA Grapalat" w:cs="Sylfaen"/>
          <w:sz w:val="20"/>
          <w:lang w:val="ru-RU"/>
        </w:rPr>
        <w:t>շուրջ</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վարման</w:t>
      </w:r>
      <w:r w:rsidRPr="00A3299B">
        <w:rPr>
          <w:rFonts w:ascii="GHEA Grapalat" w:hAnsi="GHEA Grapalat" w:cs="Sylfaen"/>
          <w:sz w:val="20"/>
          <w:lang w:val="hy-AM"/>
        </w:rPr>
        <w:t xml:space="preserve"> պայմանների, տևողության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ժամի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վայրի</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w:t>
      </w:r>
    </w:p>
    <w:p w14:paraId="4DC9951B" w14:textId="77777777" w:rsidR="00A3299B" w:rsidRPr="00A3299B" w:rsidRDefault="00A3299B" w:rsidP="00A3299B">
      <w:pPr>
        <w:ind w:firstLine="709"/>
        <w:jc w:val="both"/>
        <w:rPr>
          <w:rFonts w:ascii="GHEA Grapalat" w:hAnsi="GHEA Grapalat" w:cs="Sylfaen"/>
          <w:color w:val="FF0000"/>
          <w:sz w:val="20"/>
          <w:lang w:val="af-ZA"/>
        </w:rPr>
      </w:pPr>
      <w:r w:rsidRPr="00A3299B">
        <w:rPr>
          <w:rFonts w:ascii="GHEA Grapalat" w:hAnsi="GHEA Grapalat" w:cs="Sylfaen"/>
          <w:sz w:val="20"/>
          <w:lang w:val="ru-RU"/>
        </w:rPr>
        <w:t>գ</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բանակցությունները</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ոչ</w:t>
      </w:r>
      <w:r w:rsidRPr="00A3299B">
        <w:rPr>
          <w:rFonts w:ascii="GHEA Grapalat" w:hAnsi="GHEA Grapalat" w:cs="Sylfaen"/>
          <w:sz w:val="20"/>
          <w:lang w:val="af-ZA"/>
        </w:rPr>
        <w:t xml:space="preserve"> </w:t>
      </w:r>
      <w:r w:rsidRPr="00A3299B">
        <w:rPr>
          <w:rFonts w:ascii="GHEA Grapalat" w:hAnsi="GHEA Grapalat" w:cs="Sylfaen"/>
          <w:sz w:val="20"/>
          <w:lang w:val="ru-RU"/>
        </w:rPr>
        <w:t>շուտ</w:t>
      </w:r>
      <w:r w:rsidRPr="00A3299B">
        <w:rPr>
          <w:rFonts w:ascii="GHEA Grapalat" w:hAnsi="GHEA Grapalat" w:cs="Sylfaen"/>
          <w:sz w:val="20"/>
          <w:lang w:val="af-ZA"/>
        </w:rPr>
        <w:t xml:space="preserve">, </w:t>
      </w:r>
      <w:r w:rsidRPr="00A3299B">
        <w:rPr>
          <w:rFonts w:ascii="GHEA Grapalat" w:hAnsi="GHEA Grapalat" w:cs="Sylfaen"/>
          <w:sz w:val="20"/>
          <w:lang w:val="ru-RU"/>
        </w:rPr>
        <w:t>քան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երկրորդ</w:t>
      </w:r>
      <w:r w:rsidRPr="00A3299B">
        <w:rPr>
          <w:rFonts w:ascii="GHEA Grapalat" w:hAnsi="GHEA Grapalat" w:cs="Sylfaen"/>
          <w:sz w:val="20"/>
          <w:lang w:val="af-ZA"/>
        </w:rPr>
        <w:t xml:space="preserve"> և ոչ ուշ, քան </w:t>
      </w:r>
      <w:r w:rsidRPr="00A3299B">
        <w:rPr>
          <w:rFonts w:ascii="GHEA Grapalat" w:hAnsi="GHEA Grapalat" w:cs="Sylfaen"/>
          <w:sz w:val="20"/>
          <w:lang w:val="hy-AM"/>
        </w:rPr>
        <w:t>հինգերորդ</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p>
    <w:p w14:paraId="496A085F"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դ</w:t>
      </w:r>
      <w:r w:rsidRPr="00A3299B">
        <w:rPr>
          <w:rFonts w:ascii="GHEA Grapalat" w:hAnsi="GHEA Grapalat" w:cs="Sylfaen"/>
          <w:sz w:val="20"/>
          <w:lang w:val="af-ZA"/>
        </w:rPr>
        <w:t xml:space="preserve">. </w:t>
      </w:r>
      <w:r w:rsidRPr="00A3299B">
        <w:rPr>
          <w:rFonts w:ascii="GHEA Grapalat" w:hAnsi="GHEA Grapalat" w:cs="Sylfaen"/>
          <w:sz w:val="20"/>
          <w:lang w:val="ru-RU"/>
        </w:rPr>
        <w:t>յուրաքանչյուր</w:t>
      </w:r>
      <w:r w:rsidRPr="00A3299B">
        <w:rPr>
          <w:rFonts w:ascii="GHEA Grapalat" w:hAnsi="GHEA Grapalat" w:cs="Sylfaen"/>
          <w:sz w:val="20"/>
          <w:lang w:val="af-ZA"/>
        </w:rPr>
        <w:t xml:space="preserve"> </w:t>
      </w:r>
      <w:r w:rsidRPr="00A3299B">
        <w:rPr>
          <w:rFonts w:ascii="GHEA Grapalat" w:hAnsi="GHEA Grapalat" w:cs="Sylfaen"/>
          <w:sz w:val="20"/>
        </w:rPr>
        <w:t>մա</w:t>
      </w:r>
      <w:r w:rsidRPr="00A3299B">
        <w:rPr>
          <w:rFonts w:ascii="GHEA Grapalat" w:hAnsi="GHEA Grapalat" w:cs="Sylfaen"/>
          <w:sz w:val="20"/>
          <w:lang w:val="ru-RU"/>
        </w:rPr>
        <w:t>սնակցի</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մյուս</w:t>
      </w:r>
      <w:r w:rsidRPr="00A3299B">
        <w:rPr>
          <w:rFonts w:ascii="GHEA Grapalat" w:hAnsi="GHEA Grapalat" w:cs="Sylfaen"/>
          <w:sz w:val="20"/>
          <w:lang w:val="af-ZA"/>
        </w:rPr>
        <w:t xml:space="preserve"> մ</w:t>
      </w:r>
      <w:r w:rsidRPr="00A3299B">
        <w:rPr>
          <w:rFonts w:ascii="GHEA Grapalat" w:hAnsi="GHEA Grapalat" w:cs="Sylfaen"/>
          <w:sz w:val="20"/>
          <w:lang w:val="ru-RU"/>
        </w:rPr>
        <w:t>ասնակ</w:t>
      </w:r>
      <w:r w:rsidRPr="00A3299B">
        <w:rPr>
          <w:rFonts w:ascii="GHEA Grapalat" w:hAnsi="GHEA Grapalat" w:cs="Sylfaen"/>
          <w:sz w:val="20"/>
          <w:lang w:val="hy-AM"/>
        </w:rPr>
        <w:t>ցի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վերջնաժամկետի</w:t>
      </w:r>
      <w:r w:rsidRPr="00A3299B">
        <w:rPr>
          <w:rFonts w:ascii="GHEA Grapalat" w:hAnsi="GHEA Grapalat" w:cs="Sylfaen"/>
          <w:sz w:val="20"/>
          <w:lang w:val="af-ZA"/>
        </w:rPr>
        <w:t xml:space="preserve"> </w:t>
      </w:r>
      <w:r w:rsidRPr="00A3299B">
        <w:rPr>
          <w:rFonts w:ascii="GHEA Grapalat" w:hAnsi="GHEA Grapalat" w:cs="Sylfaen"/>
          <w:sz w:val="20"/>
          <w:lang w:val="ru-RU"/>
        </w:rPr>
        <w:t>ավարտը</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վերանայել</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w:t>
      </w:r>
    </w:p>
    <w:p w14:paraId="03CFFD0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սահմանված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վերջնաժամկետը</w:t>
      </w:r>
      <w:r w:rsidRPr="00A3299B">
        <w:rPr>
          <w:rFonts w:ascii="GHEA Grapalat" w:hAnsi="GHEA Grapalat" w:cs="Sylfaen"/>
          <w:sz w:val="20"/>
          <w:lang w:val="af-ZA"/>
        </w:rPr>
        <w:t xml:space="preserve"> </w:t>
      </w:r>
      <w:r w:rsidRPr="00A3299B">
        <w:rPr>
          <w:rFonts w:ascii="GHEA Grapalat" w:hAnsi="GHEA Grapalat" w:cs="Sylfaen"/>
          <w:sz w:val="20"/>
          <w:lang w:val="ru-RU"/>
        </w:rPr>
        <w:t>լրանալու</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ըստ</w:t>
      </w:r>
      <w:r w:rsidRPr="00A3299B">
        <w:rPr>
          <w:rFonts w:ascii="GHEA Grapalat" w:hAnsi="GHEA Grapalat" w:cs="Sylfaen"/>
          <w:sz w:val="20"/>
          <w:lang w:val="hy-AM"/>
        </w:rPr>
        <w:t xml:space="preserve"> դրան ներկա</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մնում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հավասար</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ընթացակարգն</w:t>
      </w:r>
      <w:r w:rsidRPr="00A3299B">
        <w:rPr>
          <w:rFonts w:ascii="GHEA Grapalat" w:hAnsi="GHEA Grapalat" w:cs="Sylfaen"/>
          <w:sz w:val="20"/>
          <w:lang w:val="af-ZA"/>
        </w:rPr>
        <w:t xml:space="preserve"> </w:t>
      </w:r>
      <w:r w:rsidRPr="00A3299B">
        <w:rPr>
          <w:rFonts w:ascii="GHEA Grapalat" w:hAnsi="GHEA Grapalat" w:cs="Sylfaen"/>
          <w:sz w:val="20"/>
          <w:lang w:val="ru-RU"/>
        </w:rPr>
        <w:t>Օրենքի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5D29D6B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af-ZA"/>
        </w:rPr>
        <w:t xml:space="preserve">8.6.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գնահատող</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ցածր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հայտարարել</w:t>
      </w:r>
      <w:r w:rsidRPr="00A3299B">
        <w:rPr>
          <w:rFonts w:ascii="GHEA Grapalat" w:hAnsi="GHEA Grapalat" w:cs="Sylfaen"/>
          <w:sz w:val="20"/>
          <w:lang w:val="af-ZA"/>
        </w:rPr>
        <w:t xml:space="preserve"> </w:t>
      </w:r>
      <w:r w:rsidRPr="00A3299B">
        <w:rPr>
          <w:rFonts w:ascii="GHEA Grapalat" w:hAnsi="GHEA Grapalat" w:cs="Sylfaen"/>
          <w:sz w:val="20"/>
          <w:lang w:val="ru-RU"/>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w:t>
      </w:r>
      <w:r w:rsidRPr="00A3299B">
        <w:rPr>
          <w:rFonts w:ascii="GHEA Grapalat" w:hAnsi="GHEA Grapalat" w:cs="Sylfaen"/>
          <w:sz w:val="20"/>
          <w:lang w:val="af-ZA"/>
        </w:rPr>
        <w:t xml:space="preserve"> </w:t>
      </w:r>
      <w:r w:rsidRPr="00A3299B">
        <w:rPr>
          <w:rFonts w:ascii="GHEA Grapalat" w:hAnsi="GHEA Grapalat" w:cs="Sylfaen"/>
          <w:sz w:val="20"/>
          <w:lang w:val="ru-RU"/>
        </w:rPr>
        <w:t>պայմանով</w:t>
      </w:r>
      <w:r w:rsidRPr="00A3299B">
        <w:rPr>
          <w:rFonts w:ascii="GHEA Grapalat" w:hAnsi="GHEA Grapalat" w:cs="Sylfaen"/>
          <w:sz w:val="20"/>
          <w:lang w:val="af-ZA"/>
        </w:rPr>
        <w:t xml:space="preserve">, </w:t>
      </w:r>
      <w:r w:rsidRPr="00A3299B">
        <w:rPr>
          <w:rFonts w:ascii="GHEA Grapalat" w:hAnsi="GHEA Grapalat" w:cs="Sylfaen"/>
          <w:sz w:val="20"/>
          <w:lang w:val="ru-RU"/>
        </w:rPr>
        <w:t>որ</w:t>
      </w:r>
      <w:r w:rsidRPr="00A3299B">
        <w:rPr>
          <w:rFonts w:ascii="GHEA Grapalat" w:hAnsi="GHEA Grapalat" w:cs="Sylfaen"/>
          <w:sz w:val="20"/>
          <w:lang w:val="af-ZA"/>
        </w:rPr>
        <w:t xml:space="preserve"> </w:t>
      </w:r>
      <w:r w:rsidRPr="00A3299B">
        <w:rPr>
          <w:rFonts w:ascii="GHEA Grapalat" w:hAnsi="GHEA Grapalat" w:cs="Sylfaen"/>
          <w:sz w:val="20"/>
          <w:lang w:val="ru-RU"/>
        </w:rPr>
        <w:t>վերջինիս</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կնքվող</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իրավունքներն</w:t>
      </w:r>
      <w:r w:rsidRPr="00A3299B">
        <w:rPr>
          <w:rFonts w:ascii="GHEA Grapalat" w:hAnsi="GHEA Grapalat" w:cs="Sylfaen"/>
          <w:sz w:val="20"/>
          <w:lang w:val="af-ZA"/>
        </w:rPr>
        <w:t xml:space="preserve"> </w:t>
      </w:r>
      <w:r w:rsidRPr="00A3299B">
        <w:rPr>
          <w:rFonts w:ascii="GHEA Grapalat" w:hAnsi="GHEA Grapalat" w:cs="Sylfaen"/>
          <w:sz w:val="20"/>
          <w:lang w:val="ru-RU"/>
        </w:rPr>
        <w:t>ու</w:t>
      </w:r>
      <w:r w:rsidRPr="00A3299B">
        <w:rPr>
          <w:rFonts w:ascii="GHEA Grapalat" w:hAnsi="GHEA Grapalat" w:cs="Sylfaen"/>
          <w:sz w:val="20"/>
          <w:lang w:val="af-ZA"/>
        </w:rPr>
        <w:t xml:space="preserve"> </w:t>
      </w:r>
      <w:r w:rsidRPr="00A3299B">
        <w:rPr>
          <w:rFonts w:ascii="GHEA Grapalat" w:hAnsi="GHEA Grapalat" w:cs="Sylfaen"/>
          <w:sz w:val="20"/>
          <w:lang w:val="ru-RU"/>
        </w:rPr>
        <w:t>պարտականություններն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մտնում</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գերազանցող</w:t>
      </w:r>
      <w:r w:rsidRPr="00A3299B">
        <w:rPr>
          <w:rFonts w:ascii="GHEA Grapalat" w:hAnsi="GHEA Grapalat" w:cs="Sylfaen"/>
          <w:sz w:val="20"/>
          <w:lang w:val="af-ZA"/>
        </w:rPr>
        <w:t xml:space="preserve"> </w:t>
      </w:r>
      <w:r w:rsidRPr="00A3299B">
        <w:rPr>
          <w:rFonts w:ascii="GHEA Grapalat" w:hAnsi="GHEA Grapalat" w:cs="Sylfaen"/>
          <w:sz w:val="20"/>
          <w:lang w:val="ru-RU"/>
        </w:rPr>
        <w:t>չափով</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միջև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w:t>
      </w:r>
      <w:r w:rsidRPr="00A3299B">
        <w:rPr>
          <w:rFonts w:ascii="GHEA Grapalat" w:hAnsi="GHEA Grapalat" w:cs="Sylfaen"/>
          <w:sz w:val="20"/>
          <w:lang w:val="af-ZA"/>
        </w:rPr>
        <w:t xml:space="preserve"> </w:t>
      </w:r>
      <w:r w:rsidRPr="00A3299B">
        <w:rPr>
          <w:rFonts w:ascii="GHEA Grapalat" w:hAnsi="GHEA Grapalat" w:cs="Sylfaen"/>
          <w:sz w:val="20"/>
          <w:lang w:val="ru-RU"/>
        </w:rPr>
        <w:t>կնքելու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համաձայնագիրը</w:t>
      </w:r>
      <w:r w:rsidRPr="00A3299B">
        <w:rPr>
          <w:rFonts w:ascii="GHEA Grapalat" w:hAnsi="GHEA Grapalat" w:cs="Sylfaen"/>
          <w:sz w:val="20"/>
          <w:lang w:val="af-ZA"/>
        </w:rPr>
        <w:t xml:space="preserve"> </w:t>
      </w:r>
      <w:r w:rsidRPr="00A3299B">
        <w:rPr>
          <w:rFonts w:ascii="GHEA Grapalat" w:hAnsi="GHEA Grapalat" w:cs="Sylfaen"/>
          <w:sz w:val="20"/>
          <w:lang w:val="ru-RU"/>
        </w:rPr>
        <w:t>կնքվում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միջոցները</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տասնհինգ</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մատակարարման</w:t>
      </w:r>
      <w:r w:rsidRPr="00A3299B">
        <w:rPr>
          <w:rFonts w:ascii="GHEA Grapalat" w:hAnsi="GHEA Grapalat" w:cs="Sylfaen"/>
          <w:sz w:val="20"/>
          <w:lang w:val="af-ZA"/>
        </w:rPr>
        <w:t xml:space="preserve"> </w:t>
      </w:r>
      <w:r w:rsidRPr="00A3299B">
        <w:rPr>
          <w:rFonts w:ascii="GHEA Grapalat" w:hAnsi="GHEA Grapalat" w:cs="Sylfaen"/>
          <w:sz w:val="20"/>
          <w:lang w:val="ru-RU"/>
        </w:rPr>
        <w:t>ժամկետները</w:t>
      </w:r>
      <w:r w:rsidRPr="00A3299B">
        <w:rPr>
          <w:rFonts w:ascii="GHEA Grapalat" w:hAnsi="GHEA Grapalat" w:cs="Sylfaen"/>
          <w:sz w:val="20"/>
          <w:lang w:val="af-ZA"/>
        </w:rPr>
        <w:t xml:space="preserve"> </w:t>
      </w:r>
      <w:r w:rsidRPr="00A3299B">
        <w:rPr>
          <w:rFonts w:ascii="GHEA Grapalat" w:hAnsi="GHEA Grapalat" w:cs="Sylfaen"/>
          <w:sz w:val="20"/>
          <w:lang w:val="ru-RU"/>
        </w:rPr>
        <w:t>երկարաձգելով</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օրն</w:t>
      </w:r>
      <w:r w:rsidRPr="00A3299B">
        <w:rPr>
          <w:rFonts w:ascii="GHEA Grapalat" w:hAnsi="GHEA Grapalat" w:cs="Sylfaen"/>
          <w:sz w:val="20"/>
          <w:lang w:val="af-ZA"/>
        </w:rPr>
        <w:t xml:space="preserve"> </w:t>
      </w:r>
      <w:r w:rsidRPr="00A3299B">
        <w:rPr>
          <w:rFonts w:ascii="GHEA Grapalat" w:hAnsi="GHEA Grapalat" w:cs="Sylfaen"/>
          <w:sz w:val="20"/>
          <w:lang w:val="ru-RU"/>
        </w:rPr>
        <w:t>ընկած</w:t>
      </w:r>
      <w:r w:rsidRPr="00A3299B">
        <w:rPr>
          <w:rFonts w:ascii="GHEA Grapalat" w:hAnsi="GHEA Grapalat" w:cs="Sylfaen"/>
          <w:sz w:val="20"/>
          <w:lang w:val="af-ZA"/>
        </w:rPr>
        <w:t xml:space="preserve"> </w:t>
      </w:r>
      <w:r w:rsidRPr="00A3299B">
        <w:rPr>
          <w:rFonts w:ascii="GHEA Grapalat" w:hAnsi="GHEA Grapalat" w:cs="Sylfaen"/>
          <w:sz w:val="20"/>
          <w:lang w:val="ru-RU"/>
        </w:rPr>
        <w:t>ժամանակահատվածով</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լուծվում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կնքելուն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վաթսուն</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նախատեսվում</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պարբերության</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պահանջները</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կիրառվում</w:t>
      </w:r>
      <w:r w:rsidRPr="00A3299B">
        <w:rPr>
          <w:rFonts w:ascii="GHEA Grapalat" w:hAnsi="GHEA Grapalat" w:cs="Sylfaen"/>
          <w:sz w:val="20"/>
          <w:lang w:val="af-ZA"/>
        </w:rPr>
        <w:t xml:space="preserve">, </w:t>
      </w:r>
      <w:r w:rsidRPr="00A3299B">
        <w:rPr>
          <w:rFonts w:ascii="GHEA Grapalat" w:hAnsi="GHEA Grapalat" w:cs="Sylfaen"/>
          <w:sz w:val="20"/>
          <w:lang w:val="ru-RU"/>
        </w:rPr>
        <w:t>երբ</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մեկից</w:t>
      </w:r>
      <w:r w:rsidRPr="00A3299B">
        <w:rPr>
          <w:rFonts w:ascii="GHEA Grapalat" w:hAnsi="GHEA Grapalat" w:cs="Sylfaen"/>
          <w:sz w:val="20"/>
          <w:lang w:val="af-ZA"/>
        </w:rPr>
        <w:t xml:space="preserve"> </w:t>
      </w:r>
      <w:r w:rsidRPr="00A3299B">
        <w:rPr>
          <w:rFonts w:ascii="GHEA Grapalat" w:hAnsi="GHEA Grapalat" w:cs="Sylfaen"/>
          <w:sz w:val="20"/>
          <w:lang w:val="ru-RU"/>
        </w:rPr>
        <w:t>ավել</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միայն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հայտն</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գնահատվել</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w:t>
      </w:r>
    </w:p>
    <w:p w14:paraId="291E418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չկիրառման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hy-AM"/>
        </w:rPr>
        <w:t>Օ</w:t>
      </w:r>
      <w:r w:rsidRPr="00A3299B">
        <w:rPr>
          <w:rFonts w:ascii="GHEA Grapalat" w:hAnsi="GHEA Grapalat" w:cs="Sylfaen"/>
          <w:sz w:val="20"/>
          <w:lang w:val="ru-RU"/>
        </w:rPr>
        <w:t>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08C3DFB6" w14:textId="77777777" w:rsidR="00A3299B" w:rsidRPr="00A3299B" w:rsidRDefault="00A3299B" w:rsidP="00A3299B">
      <w:pPr>
        <w:ind w:firstLine="708"/>
        <w:jc w:val="both"/>
        <w:rPr>
          <w:rFonts w:ascii="GHEA Grapalat" w:hAnsi="GHEA Grapalat"/>
          <w:sz w:val="20"/>
          <w:szCs w:val="20"/>
          <w:lang w:val="hy-AM" w:eastAsia="x-none"/>
        </w:rPr>
      </w:pPr>
      <w:r w:rsidRPr="00A3299B">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A3299B">
        <w:rPr>
          <w:rFonts w:ascii="GHEA Grapalat" w:hAnsi="GHEA Grapalat"/>
          <w:sz w:val="20"/>
          <w:szCs w:val="20"/>
          <w:lang w:val="hy-AM" w:eastAsia="x-none"/>
        </w:rPr>
        <w:t xml:space="preserve"> </w:t>
      </w:r>
      <w:r w:rsidRPr="00A3299B">
        <w:rPr>
          <w:rFonts w:ascii="GHEA Grapalat" w:hAnsi="GHEA Grapalat"/>
          <w:sz w:val="20"/>
          <w:szCs w:val="20"/>
          <w:lang w:val="af-ZA" w:eastAsia="x-none"/>
        </w:rPr>
        <w:t xml:space="preserve">Պահանջի կատարման </w:t>
      </w:r>
      <w:r w:rsidRPr="00A3299B">
        <w:rPr>
          <w:rFonts w:ascii="GHEA Grapalat" w:hAnsi="GHEA Grapalat"/>
          <w:sz w:val="20"/>
          <w:szCs w:val="20"/>
          <w:lang w:val="af-ZA" w:eastAsia="x-none"/>
        </w:rPr>
        <w:lastRenderedPageBreak/>
        <w:t xml:space="preserve">անհնարինության դեպքում պահանջ ներկայացրած անձին անհապաղ տրամադրվում է </w:t>
      </w:r>
      <w:r w:rsidRPr="00A3299B">
        <w:rPr>
          <w:rFonts w:ascii="GHEA Grapalat" w:hAnsi="GHEA Grapalat"/>
          <w:sz w:val="20"/>
          <w:szCs w:val="20"/>
          <w:lang w:val="hy-AM" w:eastAsia="x-none"/>
        </w:rPr>
        <w:t xml:space="preserve">հայտում ներառված </w:t>
      </w:r>
      <w:r w:rsidRPr="00A3299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3299B">
        <w:rPr>
          <w:rFonts w:ascii="GHEA Grapalat" w:hAnsi="GHEA Grapalat"/>
          <w:sz w:val="20"/>
          <w:szCs w:val="20"/>
          <w:lang w:val="hy-AM" w:eastAsia="x-none"/>
        </w:rPr>
        <w:t>:</w:t>
      </w:r>
    </w:p>
    <w:p w14:paraId="5D6A0788"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8.8 Եթե հայտերի բացման</w:t>
      </w:r>
      <w:r w:rsidRPr="00A3299B">
        <w:rPr>
          <w:rFonts w:ascii="GHEA Grapalat" w:hAnsi="GHEA Grapalat"/>
          <w:sz w:val="20"/>
          <w:szCs w:val="20"/>
          <w:lang w:val="hy-AM" w:eastAsia="x-none"/>
        </w:rPr>
        <w:t xml:space="preserve"> և գնահատման</w:t>
      </w:r>
      <w:r w:rsidRPr="00A3299B">
        <w:rPr>
          <w:rFonts w:ascii="GHEA Grapalat" w:hAnsi="GHEA Grapalat"/>
          <w:sz w:val="20"/>
          <w:szCs w:val="20"/>
          <w:lang w:val="af-ZA" w:eastAsia="x-none"/>
        </w:rPr>
        <w:t xml:space="preserve"> նիստի ընթացքում</w:t>
      </w:r>
      <w:r w:rsidRPr="00A3299B">
        <w:rPr>
          <w:rFonts w:ascii="GHEA Grapalat" w:hAnsi="GHEA Grapalat" w:cs="Sylfaen"/>
          <w:sz w:val="20"/>
          <w:lang w:val="af-ZA"/>
        </w:rPr>
        <w:t xml:space="preserve"> </w:t>
      </w:r>
      <w:r w:rsidRPr="00A3299B">
        <w:rPr>
          <w:rFonts w:ascii="GHEA Grapalat" w:hAnsi="GHEA Grapalat" w:cs="Sylfaen"/>
          <w:sz w:val="20"/>
          <w:lang w:val="hy-AM"/>
        </w:rPr>
        <w:t>իրականացված</w:t>
      </w:r>
      <w:r w:rsidRPr="00A3299B">
        <w:rPr>
          <w:rFonts w:ascii="GHEA Grapalat" w:hAnsi="GHEA Grapalat" w:cs="Sylfaen"/>
          <w:sz w:val="20"/>
          <w:lang w:val="af-ZA"/>
        </w:rPr>
        <w:t xml:space="preserve"> </w:t>
      </w:r>
      <w:r w:rsidRPr="00A3299B">
        <w:rPr>
          <w:rFonts w:ascii="GHEA Grapalat" w:hAnsi="GHEA Grapalat" w:cs="Sylfaen"/>
          <w:sz w:val="20"/>
          <w:lang w:val="hy-AM"/>
        </w:rPr>
        <w:t>գնահատման</w:t>
      </w:r>
      <w:r w:rsidRPr="00A3299B">
        <w:rPr>
          <w:rFonts w:ascii="GHEA Grapalat" w:hAnsi="GHEA Grapalat" w:cs="Sylfaen"/>
          <w:sz w:val="20"/>
          <w:lang w:val="af-ZA"/>
        </w:rPr>
        <w:t xml:space="preserve"> </w:t>
      </w:r>
      <w:r w:rsidRPr="00A3299B">
        <w:rPr>
          <w:rFonts w:ascii="GHEA Grapalat" w:hAnsi="GHEA Grapalat" w:cs="Sylfaen"/>
          <w:sz w:val="20"/>
          <w:lang w:val="hy-AM"/>
        </w:rPr>
        <w:t>արդյուն</w:t>
      </w:r>
      <w:r w:rsidRPr="00A3299B">
        <w:rPr>
          <w:rFonts w:ascii="GHEA Grapalat" w:hAnsi="GHEA Grapalat" w:cs="Sylfaen"/>
          <w:sz w:val="20"/>
          <w:lang w:val="af-ZA"/>
        </w:rPr>
        <w:softHyphen/>
      </w:r>
      <w:r w:rsidRPr="00A3299B">
        <w:rPr>
          <w:rFonts w:ascii="GHEA Grapalat" w:hAnsi="GHEA Grapalat" w:cs="Sylfaen"/>
          <w:sz w:val="20"/>
          <w:lang w:val="hy-AM"/>
        </w:rPr>
        <w:t>քում</w:t>
      </w:r>
      <w:r w:rsidRPr="00A3299B">
        <w:rPr>
          <w:rFonts w:ascii="GHEA Grapalat" w:hAnsi="GHEA Grapalat" w:cs="Sylfaen"/>
          <w:sz w:val="20"/>
          <w:lang w:val="af-ZA"/>
        </w:rPr>
        <w:t xml:space="preserve"> մասնակցի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անհամապատասխանություններ՝</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w:t>
      </w:r>
      <w:r w:rsidRPr="00A3299B">
        <w:rPr>
          <w:rFonts w:ascii="GHEA Grapalat" w:hAnsi="GHEA Grapalat" w:cs="Sylfaen"/>
          <w:sz w:val="20"/>
          <w:lang w:val="hy-AM"/>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hy-AM"/>
        </w:rPr>
        <w:t>նկատմամբ,ապա</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hy-AM"/>
        </w:rPr>
        <w:t>օրով</w:t>
      </w:r>
      <w:r w:rsidRPr="00A3299B">
        <w:rPr>
          <w:rFonts w:ascii="GHEA Grapalat" w:hAnsi="GHEA Grapalat" w:cs="Sylfaen"/>
          <w:sz w:val="20"/>
          <w:lang w:val="af-ZA"/>
        </w:rPr>
        <w:t xml:space="preserve"> </w:t>
      </w:r>
      <w:r w:rsidRPr="00A3299B">
        <w:rPr>
          <w:rFonts w:ascii="GHEA Grapalat" w:hAnsi="GHEA Grapalat" w:cs="Sylfaen"/>
          <w:sz w:val="20"/>
          <w:lang w:val="hy-AM"/>
        </w:rPr>
        <w:t>կասեցնում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իսկ</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նույն</w:t>
      </w:r>
      <w:r w:rsidRPr="00A3299B">
        <w:rPr>
          <w:rFonts w:ascii="GHEA Grapalat" w:hAnsi="GHEA Grapalat" w:cs="Sylfaen"/>
          <w:sz w:val="20"/>
          <w:lang w:val="af-ZA"/>
        </w:rPr>
        <w:t xml:space="preserve"> </w:t>
      </w:r>
      <w:r w:rsidRPr="00A3299B">
        <w:rPr>
          <w:rFonts w:ascii="GHEA Grapalat" w:hAnsi="GHEA Grapalat" w:cs="Sylfaen"/>
          <w:sz w:val="20"/>
          <w:lang w:val="hy-AM"/>
        </w:rPr>
        <w:t>օրը</w:t>
      </w:r>
      <w:r w:rsidRPr="00A3299B">
        <w:rPr>
          <w:rFonts w:ascii="GHEA Grapalat" w:hAnsi="GHEA Grapalat" w:cs="Sylfaen"/>
          <w:sz w:val="20"/>
          <w:lang w:val="af-ZA"/>
        </w:rPr>
        <w:t xml:space="preserve"> </w:t>
      </w:r>
      <w:r w:rsidRPr="00A3299B">
        <w:rPr>
          <w:rFonts w:ascii="GHEA Grapalat" w:hAnsi="GHEA Grapalat" w:cs="Sylfaen"/>
          <w:sz w:val="20"/>
          <w:lang w:val="hy-AM"/>
        </w:rPr>
        <w:t>դրա</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hy-AM"/>
        </w:rPr>
        <w:t>տեղեկացնում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մ</w:t>
      </w:r>
      <w:r w:rsidRPr="00A3299B">
        <w:rPr>
          <w:rFonts w:ascii="GHEA Grapalat" w:hAnsi="GHEA Grapalat" w:cs="Sylfaen"/>
          <w:sz w:val="20"/>
          <w:lang w:val="hy-AM"/>
        </w:rPr>
        <w:t>ասնակցին՝</w:t>
      </w:r>
      <w:r w:rsidRPr="00A3299B">
        <w:rPr>
          <w:rFonts w:ascii="GHEA Grapalat" w:hAnsi="GHEA Grapalat" w:cs="Sylfaen"/>
          <w:sz w:val="20"/>
          <w:lang w:val="af-ZA"/>
        </w:rPr>
        <w:t xml:space="preserve"> </w:t>
      </w:r>
      <w:r w:rsidRPr="00A3299B">
        <w:rPr>
          <w:rFonts w:ascii="GHEA Grapalat" w:hAnsi="GHEA Grapalat" w:cs="Sylfaen"/>
          <w:sz w:val="20"/>
          <w:lang w:val="hy-AM"/>
        </w:rPr>
        <w:t>առաջարկելով</w:t>
      </w:r>
      <w:r w:rsidRPr="00A3299B">
        <w:rPr>
          <w:rFonts w:ascii="GHEA Grapalat" w:hAnsi="GHEA Grapalat" w:cs="Sylfaen"/>
          <w:sz w:val="20"/>
          <w:lang w:val="af-ZA"/>
        </w:rPr>
        <w:t xml:space="preserve"> </w:t>
      </w:r>
      <w:r w:rsidRPr="00A3299B">
        <w:rPr>
          <w:rFonts w:ascii="GHEA Grapalat" w:hAnsi="GHEA Grapalat" w:cs="Sylfaen"/>
          <w:sz w:val="20"/>
          <w:lang w:val="hy-AM"/>
        </w:rPr>
        <w:t>մինչև</w:t>
      </w:r>
      <w:r w:rsidRPr="00A3299B">
        <w:rPr>
          <w:rFonts w:ascii="GHEA Grapalat" w:hAnsi="GHEA Grapalat" w:cs="Sylfaen"/>
          <w:sz w:val="20"/>
          <w:lang w:val="af-ZA"/>
        </w:rPr>
        <w:t xml:space="preserve"> </w:t>
      </w:r>
      <w:r w:rsidRPr="00A3299B">
        <w:rPr>
          <w:rFonts w:ascii="GHEA Grapalat" w:hAnsi="GHEA Grapalat" w:cs="Sylfaen"/>
          <w:sz w:val="20"/>
          <w:lang w:val="hy-AM"/>
        </w:rPr>
        <w:t>կասեցման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ժամկետի</w:t>
      </w:r>
      <w:r w:rsidRPr="00A3299B">
        <w:rPr>
          <w:rFonts w:ascii="GHEA Grapalat" w:hAnsi="GHEA Grapalat" w:cs="Sylfaen"/>
          <w:sz w:val="20"/>
          <w:lang w:val="af-ZA"/>
        </w:rPr>
        <w:t xml:space="preserve"> </w:t>
      </w:r>
      <w:r w:rsidRPr="00A3299B">
        <w:rPr>
          <w:rFonts w:ascii="GHEA Grapalat" w:hAnsi="GHEA Grapalat" w:cs="Sylfaen"/>
          <w:sz w:val="20"/>
          <w:lang w:val="hy-AM"/>
        </w:rPr>
        <w:t>ավարտը</w:t>
      </w:r>
      <w:r w:rsidRPr="00A3299B">
        <w:rPr>
          <w:rFonts w:ascii="GHEA Grapalat" w:hAnsi="GHEA Grapalat" w:cs="Sylfaen"/>
          <w:sz w:val="20"/>
          <w:lang w:val="af-ZA"/>
        </w:rPr>
        <w:t xml:space="preserve"> </w:t>
      </w:r>
      <w:r w:rsidRPr="00A3299B">
        <w:rPr>
          <w:rFonts w:ascii="GHEA Grapalat" w:hAnsi="GHEA Grapalat" w:cs="Sylfaen"/>
          <w:sz w:val="20"/>
          <w:lang w:val="hy-AM"/>
        </w:rPr>
        <w:t>շտկել</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w:t>
      </w:r>
    </w:p>
    <w:p w14:paraId="47AFD202" w14:textId="77777777" w:rsidR="00A3299B" w:rsidRPr="00A3299B" w:rsidRDefault="00A3299B" w:rsidP="00A3299B">
      <w:pPr>
        <w:ind w:firstLine="709"/>
        <w:jc w:val="both"/>
        <w:rPr>
          <w:rFonts w:ascii="GHEA Grapalat" w:hAnsi="GHEA Grapalat" w:cs="Sylfaen"/>
          <w:sz w:val="20"/>
          <w:lang w:val="hy-AM"/>
        </w:rPr>
      </w:pPr>
      <w:r w:rsidRPr="00A3299B">
        <w:rPr>
          <w:rFonts w:ascii="GHEA Grapalat" w:hAnsi="GHEA Grapalat" w:cs="Sylfaen"/>
          <w:sz w:val="20"/>
          <w:lang w:val="hy-AM"/>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3F187C41"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 xml:space="preserve">8.9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8.8-</w:t>
      </w:r>
      <w:r w:rsidRPr="00A3299B">
        <w:rPr>
          <w:rFonts w:ascii="GHEA Grapalat" w:hAnsi="GHEA Grapalat" w:cs="Sylfaen"/>
          <w:sz w:val="20"/>
          <w:lang w:val="hy-AM"/>
        </w:rPr>
        <w:t>րդ</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ժամկետում</w:t>
      </w:r>
      <w:r w:rsidRPr="00A3299B">
        <w:rPr>
          <w:rFonts w:ascii="GHEA Grapalat" w:hAnsi="GHEA Grapalat" w:cs="Sylfaen"/>
          <w:sz w:val="20"/>
          <w:lang w:val="af-ZA"/>
        </w:rPr>
        <w:t xml:space="preserve"> մ</w:t>
      </w:r>
      <w:r w:rsidRPr="00A3299B">
        <w:rPr>
          <w:rFonts w:ascii="GHEA Grapalat" w:hAnsi="GHEA Grapalat" w:cs="Sylfaen"/>
          <w:sz w:val="20"/>
          <w:lang w:val="hy-AM"/>
        </w:rPr>
        <w:t>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շտկում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արձանագրված</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վերջինիս</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բավարար</w:t>
      </w:r>
      <w:r w:rsidRPr="00A3299B">
        <w:rPr>
          <w:rFonts w:ascii="GHEA Grapalat" w:hAnsi="GHEA Grapalat" w:cs="Sylfaen"/>
          <w:sz w:val="20"/>
          <w:lang w:val="af-ZA"/>
        </w:rPr>
        <w:t xml:space="preserve">: </w:t>
      </w:r>
      <w:r w:rsidRPr="00A3299B">
        <w:rPr>
          <w:rFonts w:ascii="GHEA Grapalat" w:hAnsi="GHEA Grapalat" w:cs="Sylfaen"/>
          <w:sz w:val="20"/>
          <w:lang w:val="hy-AM"/>
        </w:rPr>
        <w:t>Հակառակ</w:t>
      </w:r>
      <w:r w:rsidRPr="00A3299B">
        <w:rPr>
          <w:rFonts w:ascii="GHEA Grapalat" w:hAnsi="GHEA Grapalat" w:cs="Sylfaen"/>
          <w:sz w:val="20"/>
          <w:lang w:val="af-ZA"/>
        </w:rPr>
        <w:t xml:space="preserve"> </w:t>
      </w:r>
      <w:r w:rsidRPr="00A3299B">
        <w:rPr>
          <w:rFonts w:ascii="GHEA Grapalat" w:hAnsi="GHEA Grapalat" w:cs="Sylfaen"/>
          <w:sz w:val="20"/>
          <w:lang w:val="hy-AM"/>
        </w:rPr>
        <w:t>դեպքում տվյալ 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անբավարար</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մերժվում</w:t>
      </w:r>
      <w:r w:rsidRPr="00A3299B">
        <w:rPr>
          <w:rFonts w:ascii="GHEA Grapalat" w:hAnsi="GHEA Grapalat" w:cs="Sylfaen"/>
          <w:sz w:val="20"/>
          <w:lang w:val="af-ZA"/>
        </w:rPr>
        <w:t xml:space="preserve"> </w:t>
      </w:r>
      <w:r w:rsidRPr="00A3299B">
        <w:rPr>
          <w:rFonts w:ascii="GHEA Grapalat" w:hAnsi="GHEA Grapalat" w:cs="Sylfaen"/>
          <w:sz w:val="20"/>
          <w:lang w:val="hy-AM"/>
        </w:rPr>
        <w:t>է, իսկ ընտրված մասնակից է ճանաչվում հաջորդող տեղ զբաղեցրած մասնակիցը:</w:t>
      </w:r>
    </w:p>
    <w:p w14:paraId="2963A82D"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8.</w:t>
      </w:r>
      <w:r w:rsidRPr="00A3299B">
        <w:rPr>
          <w:rFonts w:ascii="GHEA Grapalat" w:hAnsi="GHEA Grapalat" w:cs="Sylfaen"/>
          <w:sz w:val="20"/>
          <w:lang w:val="hy-AM"/>
        </w:rPr>
        <w:t>10</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կարող</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աշխատանքներին</w:t>
      </w:r>
      <w:r w:rsidRPr="00A3299B">
        <w:rPr>
          <w:rFonts w:ascii="GHEA Grapalat" w:hAnsi="GHEA Grapalat" w:cs="Sylfaen"/>
          <w:sz w:val="20"/>
          <w:lang w:val="af-ZA"/>
        </w:rPr>
        <w:t xml:space="preserve">, </w:t>
      </w:r>
      <w:r w:rsidRPr="00A3299B">
        <w:rPr>
          <w:rFonts w:ascii="GHEA Grapalat" w:hAnsi="GHEA Grapalat" w:cs="Sylfaen"/>
          <w:sz w:val="20"/>
          <w:lang w:val="hy-AM"/>
        </w:rPr>
        <w:t>եթե հանձնաժողովի գործունեության ընթացքում պարզվում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w:t>
      </w:r>
      <w:r w:rsidRPr="00A3299B">
        <w:rPr>
          <w:rFonts w:ascii="GHEA Grapalat" w:hAnsi="GHEA Grapalat" w:cs="Sylfaen"/>
          <w:sz w:val="20"/>
          <w:lang w:val="af-ZA"/>
        </w:rPr>
        <w:t xml:space="preserve"> </w:t>
      </w:r>
      <w:r w:rsidRPr="00A3299B">
        <w:rPr>
          <w:rFonts w:ascii="GHEA Grapalat" w:hAnsi="GHEA Grapalat" w:cs="Sylfaen"/>
          <w:sz w:val="20"/>
          <w:lang w:val="hy-AM"/>
        </w:rPr>
        <w:t>վերջիններիս</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իրենց</w:t>
      </w:r>
      <w:r w:rsidRPr="00A3299B">
        <w:rPr>
          <w:rFonts w:ascii="GHEA Grapalat" w:hAnsi="GHEA Grapalat" w:cs="Sylfaen"/>
          <w:sz w:val="20"/>
          <w:lang w:val="af-ZA"/>
        </w:rPr>
        <w:t xml:space="preserve"> </w:t>
      </w:r>
      <w:r w:rsidRPr="00A3299B">
        <w:rPr>
          <w:rFonts w:ascii="GHEA Grapalat" w:hAnsi="GHEA Grapalat" w:cs="Sylfaen"/>
          <w:sz w:val="20"/>
          <w:lang w:val="hy-AM"/>
        </w:rPr>
        <w:t>մերձավոր</w:t>
      </w:r>
      <w:r w:rsidRPr="00A3299B">
        <w:rPr>
          <w:rFonts w:ascii="GHEA Grapalat" w:hAnsi="GHEA Grapalat" w:cs="Sylfaen"/>
          <w:sz w:val="20"/>
          <w:lang w:val="af-ZA"/>
        </w:rPr>
        <w:t xml:space="preserve"> </w:t>
      </w:r>
      <w:r w:rsidRPr="00A3299B">
        <w:rPr>
          <w:rFonts w:ascii="GHEA Grapalat" w:hAnsi="GHEA Grapalat" w:cs="Sylfaen"/>
          <w:sz w:val="20"/>
          <w:lang w:val="hy-AM"/>
        </w:rPr>
        <w:t>ազգակցությամբ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խնամիությամբ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կապված</w:t>
      </w:r>
      <w:r w:rsidRPr="00A3299B">
        <w:rPr>
          <w:rFonts w:ascii="GHEA Grapalat" w:hAnsi="GHEA Grapalat" w:cs="Sylfaen"/>
          <w:sz w:val="20"/>
          <w:lang w:val="af-ZA"/>
        </w:rPr>
        <w:t xml:space="preserve"> </w:t>
      </w:r>
      <w:r w:rsidRPr="00A3299B">
        <w:rPr>
          <w:rFonts w:ascii="GHEA Grapalat" w:hAnsi="GHEA Grapalat" w:cs="Sylfaen"/>
          <w:sz w:val="20"/>
          <w:lang w:val="hy-AM"/>
        </w:rPr>
        <w:t>անձը</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ամուսին</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w:t>
      </w:r>
      <w:r w:rsidRPr="00A3299B">
        <w:rPr>
          <w:rFonts w:ascii="GHEA Grapalat" w:hAnsi="GHEA Grapalat" w:cs="Sylfaen"/>
          <w:sz w:val="20"/>
          <w:lang w:val="af-ZA"/>
        </w:rPr>
        <w:t>,</w:t>
      </w:r>
      <w:r w:rsidRPr="00A3299B">
        <w:rPr>
          <w:rFonts w:ascii="GHEA Grapalat" w:hAnsi="GHEA Grapalat" w:cs="Sylfaen"/>
          <w:sz w:val="20"/>
          <w:lang w:val="hy-AM"/>
        </w:rPr>
        <w:t>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ամուսնու</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 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այդ</w:t>
      </w:r>
      <w:r w:rsidRPr="00A3299B">
        <w:rPr>
          <w:rFonts w:ascii="GHEA Grapalat" w:hAnsi="GHEA Grapalat" w:cs="Sylfaen"/>
          <w:sz w:val="20"/>
          <w:lang w:val="af-ZA"/>
        </w:rPr>
        <w:t xml:space="preserve"> </w:t>
      </w:r>
      <w:r w:rsidRPr="00A3299B">
        <w:rPr>
          <w:rFonts w:ascii="GHEA Grapalat" w:hAnsi="GHEA Grapalat" w:cs="Sylfaen"/>
          <w:sz w:val="20"/>
          <w:lang w:val="hy-AM"/>
        </w:rPr>
        <w:t>անձի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համար</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w:t>
      </w:r>
      <w:r w:rsidRPr="00A3299B">
        <w:rPr>
          <w:rFonts w:ascii="GHEA Grapalat" w:hAnsi="GHEA Grapalat" w:cs="Sylfaen"/>
          <w:sz w:val="20"/>
          <w:lang w:val="af-ZA"/>
        </w:rPr>
        <w:t>:</w:t>
      </w:r>
      <w:r w:rsidRPr="00A3299B">
        <w:rPr>
          <w:rFonts w:ascii="GHEA Grapalat" w:hAnsi="GHEA Grapalat" w:cs="Sylfaen"/>
          <w:sz w:val="20"/>
          <w:lang w:val="hy-AM"/>
        </w:rPr>
        <w:t xml:space="preserve"> Եթե</w:t>
      </w:r>
      <w:r w:rsidRPr="00A3299B">
        <w:rPr>
          <w:rFonts w:ascii="GHEA Grapalat" w:hAnsi="GHEA Grapalat" w:cs="Sylfaen"/>
          <w:sz w:val="20"/>
          <w:lang w:val="af-ZA"/>
        </w:rPr>
        <w:t xml:space="preserve"> </w:t>
      </w:r>
      <w:r w:rsidRPr="00A3299B">
        <w:rPr>
          <w:rFonts w:ascii="GHEA Grapalat" w:hAnsi="GHEA Grapalat" w:cs="Sylfaen"/>
          <w:sz w:val="20"/>
          <w:lang w:val="hy-AM"/>
        </w:rPr>
        <w:t>առկա</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պայմանը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 սույն 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առնչությամբ</w:t>
      </w:r>
      <w:r w:rsidRPr="00A3299B">
        <w:rPr>
          <w:rFonts w:ascii="GHEA Grapalat" w:hAnsi="GHEA Grapalat" w:cs="Sylfaen"/>
          <w:sz w:val="20"/>
          <w:lang w:val="af-ZA"/>
        </w:rPr>
        <w:t xml:space="preserve"> </w:t>
      </w:r>
      <w:r w:rsidRPr="00A3299B">
        <w:rPr>
          <w:rFonts w:ascii="GHEA Grapalat" w:hAnsi="GHEA Grapalat" w:cs="Sylfaen"/>
          <w:sz w:val="20"/>
          <w:lang w:val="hy-AM"/>
        </w:rPr>
        <w:t>շահերի</w:t>
      </w:r>
      <w:r w:rsidRPr="00A3299B">
        <w:rPr>
          <w:rFonts w:ascii="GHEA Grapalat" w:hAnsi="GHEA Grapalat" w:cs="Sylfaen"/>
          <w:sz w:val="20"/>
          <w:lang w:val="af-ZA"/>
        </w:rPr>
        <w:t xml:space="preserve"> </w:t>
      </w:r>
      <w:r w:rsidRPr="00A3299B">
        <w:rPr>
          <w:rFonts w:ascii="GHEA Grapalat" w:hAnsi="GHEA Grapalat" w:cs="Sylfaen"/>
          <w:sz w:val="20"/>
          <w:lang w:val="hy-AM"/>
        </w:rPr>
        <w:t>բախում</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 անհապաղ</w:t>
      </w:r>
      <w:r w:rsidRPr="00A3299B">
        <w:rPr>
          <w:rFonts w:ascii="GHEA Grapalat" w:hAnsi="GHEA Grapalat" w:cs="Sylfaen"/>
          <w:sz w:val="20"/>
          <w:lang w:val="af-ZA"/>
        </w:rPr>
        <w:t xml:space="preserve"> </w:t>
      </w:r>
      <w:r w:rsidRPr="00A3299B">
        <w:rPr>
          <w:rFonts w:ascii="GHEA Grapalat" w:hAnsi="GHEA Grapalat" w:cs="Sylfaen"/>
          <w:sz w:val="20"/>
          <w:lang w:val="hy-AM"/>
        </w:rPr>
        <w:t>ինքնաբացարկ</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հայտնում</w:t>
      </w:r>
      <w:r w:rsidRPr="00A3299B">
        <w:rPr>
          <w:rFonts w:ascii="GHEA Grapalat" w:hAnsi="GHEA Grapalat" w:cs="Sylfaen"/>
          <w:sz w:val="20"/>
          <w:lang w:val="af-ZA"/>
        </w:rPr>
        <w:t xml:space="preserve"> </w:t>
      </w:r>
      <w:r w:rsidRPr="00A3299B">
        <w:rPr>
          <w:rFonts w:ascii="GHEA Grapalat" w:hAnsi="GHEA Grapalat" w:cs="Sylfaen"/>
          <w:sz w:val="20"/>
          <w:lang w:val="hy-AM"/>
        </w:rPr>
        <w:t>սույնընթացակարգից</w:t>
      </w:r>
      <w:r w:rsidRPr="00A3299B">
        <w:rPr>
          <w:rFonts w:ascii="GHEA Grapalat" w:hAnsi="GHEA Grapalat" w:cs="Sylfaen"/>
          <w:sz w:val="20"/>
          <w:lang w:val="af-ZA"/>
        </w:rPr>
        <w:t xml:space="preserve">: </w:t>
      </w:r>
    </w:p>
    <w:p w14:paraId="6F3782AA"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8.11 </w:t>
      </w:r>
      <w:r w:rsidRPr="00A3299B">
        <w:rPr>
          <w:rFonts w:ascii="GHEA Grapalat" w:hAnsi="GHEA Grapalat" w:cs="Sylfaen"/>
          <w:sz w:val="20"/>
          <w:lang w:val="es-ES"/>
        </w:rPr>
        <w:t>Հայտերը բացվելուց և գնահատվելուց  հետո կազմվում է արձանագրություն`</w:t>
      </w:r>
      <w:r w:rsidRPr="00A3299B">
        <w:rPr>
          <w:rFonts w:ascii="GHEA Grapalat" w:hAnsi="GHEA Grapalat" w:cs="Sylfaen"/>
          <w:sz w:val="20"/>
          <w:szCs w:val="20"/>
          <w:lang w:val="af-ZA"/>
        </w:rPr>
        <w:t xml:space="preserve"> գնումների մասին ՀՀ օրենսդրությամբ սահմանված կարգով</w:t>
      </w:r>
      <w:r w:rsidRPr="00A3299B">
        <w:rPr>
          <w:rFonts w:ascii="GHEA Grapalat"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3299B">
        <w:rPr>
          <w:rFonts w:ascii="GHEA Grapalat" w:hAnsi="GHEA Grapalat" w:cs="Sylfaen"/>
          <w:sz w:val="20"/>
          <w:lang w:val="hy-AM"/>
        </w:rPr>
        <w:t>Արձանագրությունն</w:t>
      </w:r>
      <w:r w:rsidRPr="00A3299B">
        <w:rPr>
          <w:rFonts w:ascii="GHEA Grapalat" w:hAnsi="GHEA Grapalat" w:cs="Sylfaen"/>
          <w:sz w:val="20"/>
          <w:lang w:val="af-ZA"/>
        </w:rPr>
        <w:t xml:space="preserve"> </w:t>
      </w:r>
      <w:r w:rsidRPr="00A3299B">
        <w:rPr>
          <w:rFonts w:ascii="GHEA Grapalat" w:hAnsi="GHEA Grapalat" w:cs="Sylfaen"/>
          <w:sz w:val="20"/>
          <w:lang w:val="hy-AM"/>
        </w:rPr>
        <w:t>ստորագրում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նիստին</w:t>
      </w:r>
      <w:r w:rsidRPr="00A3299B">
        <w:rPr>
          <w:rFonts w:ascii="GHEA Grapalat" w:hAnsi="GHEA Grapalat" w:cs="Sylfaen"/>
          <w:sz w:val="20"/>
          <w:lang w:val="af-ZA"/>
        </w:rPr>
        <w:t xml:space="preserve"> </w:t>
      </w:r>
      <w:r w:rsidRPr="00A3299B">
        <w:rPr>
          <w:rFonts w:ascii="GHEA Grapalat" w:hAnsi="GHEA Grapalat" w:cs="Sylfaen"/>
          <w:sz w:val="20"/>
          <w:lang w:val="hy-AM"/>
        </w:rPr>
        <w:t>ներկա</w:t>
      </w:r>
      <w:r w:rsidRPr="00A3299B">
        <w:rPr>
          <w:rFonts w:ascii="GHEA Grapalat" w:hAnsi="GHEA Grapalat" w:cs="Sylfaen"/>
          <w:sz w:val="20"/>
          <w:lang w:val="af-ZA"/>
        </w:rPr>
        <w:t xml:space="preserve"> </w:t>
      </w:r>
      <w:r w:rsidRPr="00A3299B">
        <w:rPr>
          <w:rFonts w:ascii="GHEA Grapalat" w:hAnsi="GHEA Grapalat" w:cs="Sylfaen"/>
          <w:sz w:val="20"/>
          <w:lang w:val="hy-AM"/>
        </w:rPr>
        <w:t>անդամները։</w:t>
      </w:r>
    </w:p>
    <w:p w14:paraId="3F9C9610"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8.12 </w:t>
      </w:r>
      <w:r w:rsidRPr="00A3299B">
        <w:rPr>
          <w:rFonts w:ascii="GHEA Grapalat" w:hAnsi="GHEA Grapalat" w:cs="Sylfaen"/>
          <w:sz w:val="20"/>
          <w:lang w:val="af-ZA"/>
        </w:rPr>
        <w:t xml:space="preserve"> Հանձնաժողովի քարտուղարը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 ավարտից հետո ոչ ուշ քան</w:t>
      </w:r>
      <w:r w:rsidRPr="00A3299B">
        <w:rPr>
          <w:rFonts w:ascii="GHEA Grapalat" w:hAnsi="GHEA Grapalat" w:cs="Arial"/>
          <w:spacing w:val="-8"/>
          <w:lang w:val="af-ZA"/>
        </w:rPr>
        <w:t xml:space="preserve"> </w:t>
      </w:r>
      <w:r w:rsidRPr="00A3299B">
        <w:rPr>
          <w:rFonts w:ascii="GHEA Grapalat" w:hAnsi="GHEA Grapalat" w:cs="Sylfaen"/>
          <w:sz w:val="20"/>
          <w:lang w:val="af-ZA"/>
        </w:rPr>
        <w:t xml:space="preserve">հաջորդող աշխատանքային օրը` </w:t>
      </w:r>
    </w:p>
    <w:p w14:paraId="7535C9A3"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af-ZA"/>
        </w:rPr>
        <w:t>1)</w:t>
      </w:r>
      <w:r w:rsidRPr="00A3299B">
        <w:rPr>
          <w:rFonts w:ascii="GHEA Grapalat" w:hAnsi="GHEA Grapalat" w:cs="Sylfaen"/>
          <w:sz w:val="20"/>
          <w:szCs w:val="20"/>
          <w:lang w:val="hy-AM"/>
        </w:rPr>
        <w:t xml:space="preserve"> հայտերի բացման</w:t>
      </w:r>
      <w:r w:rsidRPr="00A3299B">
        <w:rPr>
          <w:rFonts w:ascii="GHEA Grapalat" w:hAnsi="GHEA Grapalat" w:cs="Sylfaen"/>
          <w:sz w:val="20"/>
          <w:szCs w:val="20"/>
          <w:lang w:val="af-ZA"/>
        </w:rPr>
        <w:t xml:space="preserve"> և գնահատման</w:t>
      </w:r>
      <w:r w:rsidRPr="00A3299B">
        <w:rPr>
          <w:rFonts w:ascii="GHEA Grapalat" w:hAnsi="GHEA Grapalat"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2B856CA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2) իր և գնահատող հանձնաժողովի`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A5EEA7" w14:textId="77777777" w:rsidR="00A3299B" w:rsidRPr="00A3299B" w:rsidRDefault="00A3299B" w:rsidP="00A3299B">
      <w:pPr>
        <w:ind w:firstLine="375"/>
        <w:jc w:val="both"/>
        <w:rPr>
          <w:rFonts w:ascii="GHEA Grapalat" w:hAnsi="GHEA Grapalat" w:cs="Sylfaen"/>
          <w:sz w:val="20"/>
          <w:lang w:val="af-ZA"/>
        </w:rPr>
      </w:pPr>
      <w:r w:rsidRPr="00A3299B">
        <w:rPr>
          <w:rFonts w:ascii="GHEA Grapalat" w:hAnsi="GHEA Grapalat"/>
          <w:lang w:val="af-ZA"/>
        </w:rPr>
        <w:tab/>
      </w:r>
      <w:r w:rsidRPr="00A3299B">
        <w:rPr>
          <w:rFonts w:ascii="GHEA Grapalat" w:hAnsi="GHEA Grapalat" w:cs="Sylfaen"/>
          <w:sz w:val="20"/>
          <w:lang w:val="af-ZA"/>
        </w:rPr>
        <w:t xml:space="preserve">8.13 </w:t>
      </w:r>
      <w:r w:rsidRPr="00A3299B">
        <w:rPr>
          <w:rFonts w:ascii="GHEA Grapalat" w:hAnsi="GHEA Grapalat" w:cs="Sylfaen"/>
          <w:sz w:val="20"/>
        </w:rPr>
        <w:t>Օրենքի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հոդվածի</w:t>
      </w:r>
      <w:r w:rsidRPr="00A3299B">
        <w:rPr>
          <w:rFonts w:ascii="GHEA Grapalat" w:hAnsi="GHEA Grapalat" w:cs="Sylfaen"/>
          <w:sz w:val="20"/>
          <w:lang w:val="af-ZA"/>
        </w:rPr>
        <w:t xml:space="preserve"> 1-</w:t>
      </w:r>
      <w:r w:rsidRPr="00A3299B">
        <w:rPr>
          <w:rFonts w:ascii="GHEA Grapalat" w:hAnsi="GHEA Grapalat" w:cs="Sylfaen"/>
          <w:sz w:val="20"/>
        </w:rPr>
        <w:t>ին</w:t>
      </w:r>
      <w:r w:rsidRPr="00A3299B">
        <w:rPr>
          <w:rFonts w:ascii="GHEA Grapalat" w:hAnsi="GHEA Grapalat" w:cs="Sylfaen"/>
          <w:sz w:val="20"/>
          <w:lang w:val="af-ZA"/>
        </w:rPr>
        <w:t xml:space="preserve"> </w:t>
      </w:r>
      <w:r w:rsidRPr="00A3299B">
        <w:rPr>
          <w:rFonts w:ascii="GHEA Grapalat" w:hAnsi="GHEA Grapalat" w:cs="Sylfaen"/>
          <w:sz w:val="20"/>
        </w:rPr>
        <w:t>մասի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կետով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հիմքերն</w:t>
      </w:r>
      <w:r w:rsidRPr="00A3299B">
        <w:rPr>
          <w:rFonts w:ascii="GHEA Grapalat" w:hAnsi="GHEA Grapalat" w:cs="Sylfaen"/>
          <w:sz w:val="20"/>
          <w:lang w:val="af-ZA"/>
        </w:rPr>
        <w:t xml:space="preserve"> </w:t>
      </w:r>
      <w:r w:rsidRPr="00A3299B">
        <w:rPr>
          <w:rFonts w:ascii="GHEA Grapalat" w:hAnsi="GHEA Grapalat" w:cs="Sylfaen"/>
          <w:sz w:val="20"/>
        </w:rPr>
        <w:t>ի</w:t>
      </w:r>
      <w:r w:rsidRPr="00A3299B">
        <w:rPr>
          <w:rFonts w:ascii="GHEA Grapalat" w:hAnsi="GHEA Grapalat" w:cs="Sylfaen"/>
          <w:sz w:val="20"/>
          <w:lang w:val="af-ZA"/>
        </w:rPr>
        <w:t xml:space="preserve"> </w:t>
      </w:r>
      <w:r w:rsidRPr="00A3299B">
        <w:rPr>
          <w:rFonts w:ascii="GHEA Grapalat" w:hAnsi="GHEA Grapalat" w:cs="Sylfaen"/>
          <w:sz w:val="20"/>
        </w:rPr>
        <w:t>հայտ</w:t>
      </w:r>
      <w:r w:rsidRPr="00A3299B">
        <w:rPr>
          <w:rFonts w:ascii="GHEA Grapalat" w:hAnsi="GHEA Grapalat" w:cs="Sylfaen"/>
          <w:sz w:val="20"/>
          <w:lang w:val="af-ZA"/>
        </w:rPr>
        <w:t xml:space="preserve"> </w:t>
      </w:r>
      <w:r w:rsidRPr="00A3299B">
        <w:rPr>
          <w:rFonts w:ascii="GHEA Grapalat" w:hAnsi="GHEA Grapalat" w:cs="Sylfaen"/>
          <w:sz w:val="20"/>
        </w:rPr>
        <w:t>գալու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ղեկավարի</w:t>
      </w:r>
      <w:r w:rsidRPr="00A3299B">
        <w:rPr>
          <w:rFonts w:ascii="GHEA Grapalat" w:hAnsi="GHEA Grapalat" w:cs="Sylfaen"/>
          <w:sz w:val="20"/>
          <w:lang w:val="af-ZA"/>
        </w:rPr>
        <w:t xml:space="preserve"> </w:t>
      </w:r>
      <w:r w:rsidRPr="00A3299B">
        <w:rPr>
          <w:rFonts w:ascii="GHEA Grapalat" w:hAnsi="GHEA Grapalat" w:cs="Sylfaen"/>
          <w:sz w:val="20"/>
          <w:lang w:val="ru-RU"/>
        </w:rPr>
        <w:t>պատճառաբանված</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0C1480C" w14:textId="77777777" w:rsidR="00A3299B" w:rsidRPr="00A3299B" w:rsidRDefault="00A3299B" w:rsidP="00A3299B">
      <w:pPr>
        <w:ind w:firstLine="375"/>
        <w:jc w:val="both"/>
        <w:rPr>
          <w:rFonts w:ascii="GHEA Grapalat" w:hAnsi="GHEA Grapalat" w:cs="Sylfaen"/>
          <w:sz w:val="20"/>
          <w:lang w:val="hy-AM"/>
        </w:rPr>
      </w:pP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Calibri" w:hAnsi="Calibri" w:cs="Calibri"/>
          <w:sz w:val="20"/>
          <w:lang w:val="af-ZA"/>
        </w:rPr>
        <w:t>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ղեկավարը</w:t>
      </w:r>
      <w:r w:rsidRPr="00A3299B">
        <w:rPr>
          <w:rFonts w:ascii="GHEA Grapalat" w:hAnsi="GHEA Grapalat" w:cs="Sylfaen"/>
          <w:sz w:val="20"/>
          <w:lang w:val="af-ZA"/>
        </w:rPr>
        <w:t xml:space="preserve"> </w:t>
      </w:r>
      <w:r w:rsidRPr="00A3299B">
        <w:rPr>
          <w:rFonts w:ascii="GHEA Grapalat" w:hAnsi="GHEA Grapalat" w:cs="Sylfaen"/>
          <w:sz w:val="20"/>
          <w:lang w:val="ru-RU"/>
        </w:rPr>
        <w:t>կայացնում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միակողմանի</w:t>
      </w:r>
      <w:r w:rsidRPr="00A3299B">
        <w:rPr>
          <w:rFonts w:ascii="GHEA Grapalat" w:hAnsi="GHEA Grapalat" w:cs="Sylfaen"/>
          <w:sz w:val="20"/>
          <w:lang w:val="af-ZA"/>
        </w:rPr>
        <w:t xml:space="preserve"> </w:t>
      </w:r>
      <w:r w:rsidRPr="00A3299B">
        <w:rPr>
          <w:rFonts w:ascii="GHEA Grapalat" w:hAnsi="GHEA Grapalat" w:cs="Sylfaen"/>
          <w:sz w:val="20"/>
          <w:lang w:val="ru-RU"/>
        </w:rPr>
        <w:t>լուծելու</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hy-AM"/>
        </w:rPr>
        <w:t xml:space="preserve"> </w:t>
      </w:r>
      <w:r w:rsidRPr="00A3299B">
        <w:rPr>
          <w:rFonts w:ascii="GHEA Grapalat" w:hAnsi="GHEA Grapalat" w:cs="Sylfaen"/>
          <w:sz w:val="20"/>
          <w:lang w:val="af-ZA"/>
        </w:rPr>
        <w:t>(</w:t>
      </w:r>
      <w:r w:rsidRPr="00A3299B">
        <w:rPr>
          <w:rFonts w:ascii="GHEA Grapalat" w:hAnsi="GHEA Grapalat" w:cs="Sylfaen"/>
          <w:sz w:val="20"/>
          <w:lang w:val="hy-AM"/>
        </w:rPr>
        <w:t>ծանուցումը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w:t>
      </w:r>
      <w:r w:rsidRPr="00A3299B">
        <w:rPr>
          <w:rFonts w:ascii="GHEA Grapalat" w:hAnsi="GHEA Grapalat" w:cs="Sylfaen"/>
          <w:sz w:val="20"/>
          <w:lang w:val="hy-AM"/>
        </w:rPr>
        <w:t>երորդ օրը</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կայացվելուն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այն</w:t>
      </w:r>
      <w:r w:rsidRPr="00A3299B">
        <w:rPr>
          <w:rFonts w:ascii="GHEA Grapalat" w:hAnsi="GHEA Grapalat" w:cs="Sylfaen"/>
          <w:sz w:val="20"/>
          <w:lang w:val="af-ZA"/>
        </w:rPr>
        <w:t xml:space="preserve"> գրավոր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մարմնին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դրությամբ</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բողոքարկման</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հարուցված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չավարտված</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գործի</w:t>
      </w:r>
      <w:r w:rsidRPr="00A3299B">
        <w:rPr>
          <w:rFonts w:ascii="GHEA Grapalat" w:hAnsi="GHEA Grapalat" w:cs="Sylfaen"/>
          <w:sz w:val="20"/>
          <w:lang w:val="af-ZA"/>
        </w:rPr>
        <w:t xml:space="preserve"> </w:t>
      </w:r>
      <w:r w:rsidRPr="00A3299B">
        <w:rPr>
          <w:rFonts w:ascii="GHEA Grapalat" w:hAnsi="GHEA Grapalat" w:cs="Sylfaen"/>
          <w:sz w:val="20"/>
          <w:lang w:val="ru-RU"/>
        </w:rPr>
        <w:t>առկայության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գործով</w:t>
      </w:r>
      <w:r w:rsidRPr="00A3299B">
        <w:rPr>
          <w:rFonts w:ascii="GHEA Grapalat" w:hAnsi="GHEA Grapalat" w:cs="Sylfaen"/>
          <w:sz w:val="20"/>
          <w:lang w:val="af-ZA"/>
        </w:rPr>
        <w:t xml:space="preserve"> </w:t>
      </w:r>
      <w:r w:rsidRPr="00A3299B">
        <w:rPr>
          <w:rFonts w:ascii="GHEA Grapalat" w:hAnsi="GHEA Grapalat" w:cs="Sylfaen"/>
          <w:sz w:val="20"/>
          <w:lang w:val="ru-RU"/>
        </w:rPr>
        <w:t>եզրափակիչ</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ակտն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մտնելու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քննության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արդյունքով</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կատարման</w:t>
      </w:r>
      <w:r w:rsidRPr="00A3299B">
        <w:rPr>
          <w:rFonts w:ascii="GHEA Grapalat" w:hAnsi="GHEA Grapalat" w:cs="Sylfaen"/>
          <w:sz w:val="20"/>
          <w:lang w:val="af-ZA"/>
        </w:rPr>
        <w:t xml:space="preserve"> </w:t>
      </w:r>
      <w:r w:rsidRPr="00A3299B">
        <w:rPr>
          <w:rFonts w:ascii="GHEA Grapalat" w:hAnsi="GHEA Grapalat" w:cs="Sylfaen"/>
          <w:sz w:val="20"/>
          <w:lang w:val="ru-RU"/>
        </w:rPr>
        <w:t>հնարավորությունը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չի</w:t>
      </w:r>
      <w:r w:rsidRPr="00A3299B">
        <w:rPr>
          <w:rFonts w:ascii="GHEA Grapalat" w:hAnsi="GHEA Grapalat" w:cs="Sylfaen"/>
          <w:sz w:val="20"/>
          <w:lang w:val="af-ZA"/>
        </w:rPr>
        <w:t xml:space="preserve"> </w:t>
      </w:r>
      <w:r w:rsidRPr="00A3299B">
        <w:rPr>
          <w:rFonts w:ascii="GHEA Grapalat" w:hAnsi="GHEA Grapalat" w:cs="Sylfaen"/>
          <w:sz w:val="20"/>
          <w:lang w:val="ru-RU"/>
        </w:rPr>
        <w:t>վերացել</w:t>
      </w:r>
      <w:r w:rsidRPr="00A3299B">
        <w:rPr>
          <w:rFonts w:ascii="GHEA Grapalat" w:hAnsi="GHEA Grapalat" w:cs="Sylfaen"/>
          <w:sz w:val="20"/>
          <w:lang w:val="hy-AM"/>
        </w:rPr>
        <w:t>։</w:t>
      </w:r>
    </w:p>
    <w:p w14:paraId="21F5C3DC"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lastRenderedPageBreak/>
        <w:t>Ե</w:t>
      </w:r>
      <w:r w:rsidRPr="00A3299B">
        <w:rPr>
          <w:rFonts w:ascii="GHEA Grapalat" w:hAnsi="GHEA Grapalat" w:cs="Sylfaen"/>
          <w:sz w:val="20"/>
          <w:lang w:val="af-ZA"/>
        </w:rPr>
        <w:t>թե՝</w:t>
      </w:r>
    </w:p>
    <w:p w14:paraId="6C679E0B" w14:textId="77777777" w:rsidR="00A3299B" w:rsidRPr="00A3299B" w:rsidRDefault="00A3299B" w:rsidP="00A3299B">
      <w:pPr>
        <w:numPr>
          <w:ilvl w:val="0"/>
          <w:numId w:val="18"/>
        </w:numPr>
        <w:shd w:val="clear" w:color="auto" w:fill="FFFFFF"/>
        <w:ind w:left="0" w:firstLine="426"/>
        <w:jc w:val="both"/>
        <w:rPr>
          <w:rFonts w:ascii="GHEA Grapalat" w:hAnsi="GHEA Grapalat" w:cs="Sylfaen"/>
          <w:sz w:val="20"/>
          <w:lang w:val="af-ZA" w:eastAsia="ru-RU"/>
        </w:rPr>
      </w:pPr>
      <w:r w:rsidRPr="00A3299B">
        <w:rPr>
          <w:rFonts w:ascii="GHEA Grapalat" w:hAnsi="GHEA Grapalat" w:cs="Sylfaen"/>
          <w:sz w:val="20"/>
          <w:lang w:val="af-ZA" w:eastAsia="ru-RU"/>
        </w:rPr>
        <w:t xml:space="preserve">սույն կետով նախատեսված՝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 xml:space="preserve">նին որոշումը ներկայացվելու վերջնաժամկետը լրանալու օրվա դրությամբ մասնակիցը կամ պայմանագիրը կնքած անձը վճարել է </w:t>
      </w:r>
      <w:r w:rsidRPr="00A3299B">
        <w:rPr>
          <w:rFonts w:ascii="GHEA Grapalat" w:hAnsi="GHEA Grapalat" w:cs="Sylfaen"/>
          <w:sz w:val="20"/>
          <w:lang w:val="af-ZA" w:eastAsia="ru-RU"/>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E270501" w14:textId="77777777" w:rsidR="00A3299B" w:rsidRPr="00A3299B" w:rsidRDefault="00A3299B" w:rsidP="00A3299B">
      <w:pPr>
        <w:numPr>
          <w:ilvl w:val="0"/>
          <w:numId w:val="18"/>
        </w:numPr>
        <w:shd w:val="clear" w:color="auto" w:fill="FFFFFF"/>
        <w:ind w:left="0" w:firstLine="375"/>
        <w:jc w:val="both"/>
        <w:rPr>
          <w:rFonts w:ascii="GHEA Grapalat" w:hAnsi="GHEA Grapalat" w:cs="Sylfaen"/>
          <w:sz w:val="20"/>
          <w:lang w:val="af-ZA" w:eastAsia="ru-RU"/>
        </w:rPr>
      </w:pPr>
      <w:r w:rsidRPr="00A3299B">
        <w:rPr>
          <w:rFonts w:ascii="GHEA Grapalat" w:hAnsi="GHEA Grapalat" w:cs="Sylfaen"/>
          <w:sz w:val="20"/>
          <w:lang w:val="af-ZA" w:eastAsia="ru-RU"/>
        </w:rPr>
        <w:t xml:space="preserve">մասնակցի կամ պայմանագիրը կնքած անձի կողմից հայտի, պայմանագրի և (կամ) որակավորան ապահովման գումարի վճարումն իրականացվել է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նին որոշումը ներկայացվելու վերջնաժամկետը լրանալու</w:t>
      </w:r>
      <w:r w:rsidRPr="00A3299B">
        <w:rPr>
          <w:rFonts w:ascii="GHEA Grapalat" w:hAnsi="GHEA Grapalat" w:cs="Sylfaen"/>
          <w:sz w:val="20"/>
          <w:lang w:eastAsia="ru-RU"/>
        </w:rPr>
        <w:t>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հետո</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բայց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af-ZA" w:eastAsia="ru-RU"/>
        </w:rPr>
        <w:t xml:space="preserve"> </w:t>
      </w:r>
      <w:r w:rsidRPr="00A3299B">
        <w:rPr>
          <w:rFonts w:ascii="GHEA Grapalat" w:hAnsi="GHEA Grapalat" w:cs="Sylfaen"/>
          <w:sz w:val="20"/>
          <w:lang w:val="x-none" w:eastAsia="ru-RU"/>
        </w:rPr>
        <w:t>լիազորված մարմնի կողմից մասնակցին  ցուցակում ներառելու համար սահմանված քառասունօրյա ժամկետը լրանալը</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իսկ</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որոշումն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ստանալուն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հաջորդող</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քառասուներորդ</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օրվա</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դրությամբ</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մասնակցի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կողմից</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բողոքարկման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վերաբերյալ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հարուցված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և</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չավարտված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առկայության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դեպքում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տվյալ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գործով</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եզրափակիչ</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ակտն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ուժի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մեջ</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մտնելը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ապա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պատվիրատուն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դրա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գրավոր</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տեղեկացնում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է</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մարմին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որի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հիման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վրա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մասնակիցը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չի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ներառվում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ցուցակում</w:t>
      </w:r>
      <w:r w:rsidRPr="00A3299B">
        <w:rPr>
          <w:rFonts w:ascii="GHEA Grapalat" w:hAnsi="GHEA Grapalat" w:cs="Sylfaen"/>
          <w:sz w:val="20"/>
          <w:lang w:val="af-ZA" w:eastAsia="ru-RU"/>
        </w:rPr>
        <w:t>:</w:t>
      </w:r>
    </w:p>
    <w:p w14:paraId="19F7DEB1"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Ընդ որում, եթե</w:t>
      </w:r>
      <w:r w:rsidRPr="00A3299B">
        <w:rPr>
          <w:rFonts w:ascii="GHEA Grapalat" w:hAnsi="GHEA Grapalat" w:cs="Sylfaen"/>
          <w:sz w:val="20"/>
          <w:lang w:val="af-ZA"/>
        </w:rPr>
        <w:t xml:space="preserve"> </w:t>
      </w:r>
      <w:r w:rsidRPr="00A3299B">
        <w:rPr>
          <w:rFonts w:ascii="GHEA Grapalat" w:hAnsi="GHEA Grapalat" w:cs="Sylfaen"/>
          <w:sz w:val="20"/>
          <w:lang w:val="hy-AM"/>
        </w:rPr>
        <w:t>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գնումներին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իրավունք</w:t>
      </w:r>
      <w:r w:rsidRPr="00A3299B">
        <w:rPr>
          <w:rFonts w:ascii="GHEA Grapalat" w:hAnsi="GHEA Grapalat" w:cs="Sylfaen"/>
          <w:sz w:val="20"/>
          <w:lang w:val="af-ZA"/>
        </w:rPr>
        <w:t xml:space="preserve"> </w:t>
      </w:r>
      <w:r w:rsidRPr="00A3299B">
        <w:rPr>
          <w:rFonts w:ascii="GHEA Grapalat" w:hAnsi="GHEA Grapalat" w:cs="Sylfaen"/>
          <w:sz w:val="20"/>
          <w:lang w:val="hy-AM"/>
        </w:rPr>
        <w:t>ունենալու մասին դիմում-հայտարարությունը որակվում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որպես</w:t>
      </w:r>
      <w:r w:rsidRPr="00A3299B">
        <w:rPr>
          <w:rFonts w:ascii="GHEA Grapalat" w:hAnsi="GHEA Grapalat" w:cs="Sylfaen"/>
          <w:sz w:val="20"/>
          <w:lang w:val="af-ZA"/>
        </w:rPr>
        <w:t xml:space="preserve"> </w:t>
      </w:r>
      <w:r w:rsidRPr="00A3299B">
        <w:rPr>
          <w:rFonts w:ascii="GHEA Grapalat" w:hAnsi="GHEA Grapalat" w:cs="Sylfaen"/>
          <w:sz w:val="20"/>
          <w:lang w:val="hy-AM"/>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hy-AM"/>
        </w:rPr>
        <w:t>չհամապատասխանող</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սույն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ժամկետներում</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փաստաթղթերը</w:t>
      </w:r>
      <w:r w:rsidRPr="00A3299B">
        <w:rPr>
          <w:rFonts w:ascii="GHEA Grapalat" w:hAnsi="GHEA Grapalat" w:cs="Sylfaen"/>
          <w:sz w:val="20"/>
          <w:lang w:val="af-ZA"/>
        </w:rPr>
        <w:t xml:space="preserve"> (այդ թվում շտկման ենթակա)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որակավորման</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hy-AM"/>
        </w:rPr>
        <w:t>ապահովում</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եթե ընթացակարգը կազմակերպված է </w:t>
      </w:r>
      <w:r w:rsidRPr="00A3299B">
        <w:rPr>
          <w:rFonts w:ascii="GHEA Grapalat" w:hAnsi="GHEA Grapalat" w:cs="Sylfaen"/>
          <w:sz w:val="20"/>
          <w:lang w:val="hy-AM"/>
        </w:rPr>
        <w:t>Օ</w:t>
      </w:r>
      <w:r w:rsidRPr="00A3299B">
        <w:rPr>
          <w:rFonts w:ascii="GHEA Grapalat" w:hAnsi="GHEA Grapalat" w:cs="Sylfaen"/>
          <w:sz w:val="20"/>
          <w:lang w:val="af-ZA"/>
        </w:rPr>
        <w:t xml:space="preserve">րենքի 15-րդ հոդվածի 6-րդ մասով նախատեսված կարգավորմանը համապատասխան և դրա </w:t>
      </w:r>
      <w:r w:rsidRPr="00A3299B">
        <w:rPr>
          <w:rFonts w:ascii="GHEA Grapalat" w:hAnsi="GHEA Grapalat" w:cs="Sylfaen"/>
          <w:sz w:val="20"/>
        </w:rPr>
        <w:t>արդյունքում</w:t>
      </w:r>
      <w:r w:rsidRPr="00A3299B">
        <w:rPr>
          <w:rFonts w:ascii="GHEA Grapalat" w:hAnsi="GHEA Grapalat" w:cs="Sylfaen"/>
          <w:sz w:val="20"/>
          <w:lang w:val="af-ZA"/>
        </w:rPr>
        <w:t xml:space="preserve"> </w:t>
      </w:r>
      <w:r w:rsidRPr="00A3299B">
        <w:rPr>
          <w:rFonts w:ascii="GHEA Grapalat" w:hAnsi="GHEA Grapalat" w:cs="Sylfaen"/>
          <w:sz w:val="20"/>
        </w:rPr>
        <w:t>համաձայնագիր</w:t>
      </w:r>
      <w:r w:rsidRPr="00A3299B">
        <w:rPr>
          <w:rFonts w:ascii="GHEA Grapalat" w:hAnsi="GHEA Grapalat" w:cs="Sylfaen"/>
          <w:sz w:val="20"/>
          <w:lang w:val="af-ZA"/>
        </w:rPr>
        <w:t xml:space="preserve"> </w:t>
      </w:r>
      <w:r w:rsidRPr="00A3299B">
        <w:rPr>
          <w:rFonts w:ascii="GHEA Grapalat" w:hAnsi="GHEA Grapalat" w:cs="Sylfaen"/>
          <w:sz w:val="20"/>
        </w:rPr>
        <w:t>կնքելու</w:t>
      </w:r>
      <w:r w:rsidRPr="00A3299B">
        <w:rPr>
          <w:rFonts w:ascii="GHEA Grapalat" w:hAnsi="GHEA Grapalat" w:cs="Sylfaen"/>
          <w:sz w:val="20"/>
          <w:lang w:val="af-ZA"/>
        </w:rPr>
        <w:t xml:space="preserve"> </w:t>
      </w:r>
      <w:r w:rsidRPr="00A3299B">
        <w:rPr>
          <w:rFonts w:ascii="GHEA Grapalat" w:hAnsi="GHEA Grapalat" w:cs="Sylfaen"/>
          <w:sz w:val="20"/>
        </w:rPr>
        <w:t>նպատակով</w:t>
      </w:r>
      <w:r w:rsidRPr="00A3299B">
        <w:rPr>
          <w:rFonts w:ascii="GHEA Grapalat" w:hAnsi="GHEA Grapalat" w:cs="Sylfaen"/>
          <w:sz w:val="20"/>
          <w:lang w:val="af-ZA"/>
        </w:rPr>
        <w:t xml:space="preserve"> </w:t>
      </w:r>
      <w:r w:rsidRPr="00A3299B">
        <w:rPr>
          <w:rFonts w:ascii="GHEA Grapalat" w:hAnsi="GHEA Grapalat" w:cs="Sylfaen"/>
          <w:sz w:val="20"/>
        </w:rPr>
        <w:t>պայմանագիրը</w:t>
      </w:r>
      <w:r w:rsidRPr="00A3299B">
        <w:rPr>
          <w:rFonts w:ascii="GHEA Grapalat" w:hAnsi="GHEA Grapalat" w:cs="Sylfaen"/>
          <w:sz w:val="20"/>
          <w:lang w:val="af-ZA"/>
        </w:rPr>
        <w:t xml:space="preserve"> </w:t>
      </w:r>
      <w:r w:rsidRPr="00A3299B">
        <w:rPr>
          <w:rFonts w:ascii="GHEA Grapalat" w:hAnsi="GHEA Grapalat" w:cs="Sylfaen"/>
          <w:sz w:val="20"/>
        </w:rPr>
        <w:t>կնքած</w:t>
      </w:r>
      <w:r w:rsidRPr="00A3299B">
        <w:rPr>
          <w:rFonts w:ascii="GHEA Grapalat" w:hAnsi="GHEA Grapalat" w:cs="Sylfaen"/>
          <w:sz w:val="20"/>
          <w:lang w:val="af-ZA"/>
        </w:rPr>
        <w:t xml:space="preserve"> </w:t>
      </w:r>
      <w:r w:rsidRPr="00A3299B">
        <w:rPr>
          <w:rFonts w:ascii="GHEA Grapalat" w:hAnsi="GHEA Grapalat" w:cs="Sylfaen"/>
          <w:sz w:val="20"/>
        </w:rPr>
        <w:t>անձը</w:t>
      </w:r>
      <w:r w:rsidRPr="00A3299B">
        <w:rPr>
          <w:rFonts w:ascii="GHEA Grapalat" w:hAnsi="GHEA Grapalat" w:cs="Sylfaen"/>
          <w:sz w:val="20"/>
          <w:lang w:val="af-ZA"/>
        </w:rPr>
        <w:t xml:space="preserve">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rPr>
        <w:t>միակողմանի</w:t>
      </w:r>
      <w:r w:rsidRPr="00A3299B">
        <w:rPr>
          <w:rFonts w:ascii="GHEA Grapalat" w:hAnsi="GHEA Grapalat" w:cs="Sylfaen"/>
          <w:sz w:val="20"/>
          <w:lang w:val="af-ZA"/>
        </w:rPr>
        <w:t xml:space="preserve"> </w:t>
      </w:r>
      <w:r w:rsidRPr="00A3299B">
        <w:rPr>
          <w:rFonts w:ascii="GHEA Grapalat" w:hAnsi="GHEA Grapalat" w:cs="Sylfaen"/>
          <w:sz w:val="20"/>
        </w:rPr>
        <w:t>հաստատված</w:t>
      </w:r>
      <w:r w:rsidRPr="00A3299B">
        <w:rPr>
          <w:rFonts w:ascii="GHEA Grapalat" w:hAnsi="GHEA Grapalat" w:cs="Sylfaen"/>
          <w:sz w:val="20"/>
          <w:lang w:val="af-ZA"/>
        </w:rPr>
        <w:t xml:space="preserve"> </w:t>
      </w:r>
      <w:r w:rsidRPr="00A3299B">
        <w:rPr>
          <w:rFonts w:ascii="GHEA Grapalat" w:hAnsi="GHEA Grapalat" w:cs="Sylfaen"/>
          <w:sz w:val="20"/>
        </w:rPr>
        <w:t>հայտարարության</w:t>
      </w:r>
      <w:r w:rsidRPr="00A3299B">
        <w:rPr>
          <w:rFonts w:ascii="GHEA Grapalat" w:hAnsi="GHEA Grapalat" w:cs="Sylfaen"/>
          <w:sz w:val="20"/>
          <w:lang w:val="af-ZA"/>
        </w:rPr>
        <w:t xml:space="preserve">` </w:t>
      </w:r>
      <w:r w:rsidRPr="00A3299B">
        <w:rPr>
          <w:rFonts w:ascii="GHEA Grapalat" w:hAnsi="GHEA Grapalat" w:cs="Sylfaen"/>
          <w:sz w:val="20"/>
        </w:rPr>
        <w:t>տուժանքի</w:t>
      </w:r>
      <w:r w:rsidRPr="00A3299B">
        <w:rPr>
          <w:rFonts w:ascii="GHEA Grapalat" w:hAnsi="GHEA Grapalat" w:cs="Sylfaen"/>
          <w:sz w:val="20"/>
          <w:lang w:val="af-ZA"/>
        </w:rPr>
        <w:t xml:space="preserve"> (</w:t>
      </w:r>
      <w:r w:rsidRPr="00A3299B">
        <w:rPr>
          <w:rFonts w:ascii="GHEA Grapalat" w:hAnsi="GHEA Grapalat" w:cs="Sylfaen"/>
          <w:sz w:val="20"/>
        </w:rPr>
        <w:t>այսուհետ</w:t>
      </w:r>
      <w:r w:rsidRPr="00A3299B">
        <w:rPr>
          <w:rFonts w:ascii="GHEA Grapalat" w:hAnsi="GHEA Grapalat" w:cs="Sylfaen"/>
          <w:sz w:val="20"/>
          <w:lang w:val="af-ZA"/>
        </w:rPr>
        <w:t xml:space="preserve"> </w:t>
      </w:r>
      <w:r w:rsidRPr="00A3299B">
        <w:rPr>
          <w:rFonts w:ascii="GHEA Grapalat" w:hAnsi="GHEA Grapalat" w:cs="Sylfaen"/>
          <w:sz w:val="20"/>
        </w:rPr>
        <w:t>նաև</w:t>
      </w:r>
      <w:r w:rsidRPr="00A3299B">
        <w:rPr>
          <w:rFonts w:ascii="GHEA Grapalat" w:hAnsi="GHEA Grapalat" w:cs="Sylfaen"/>
          <w:sz w:val="20"/>
          <w:lang w:val="af-ZA"/>
        </w:rPr>
        <w:t xml:space="preserve"> </w:t>
      </w:r>
      <w:r w:rsidRPr="00A3299B">
        <w:rPr>
          <w:rFonts w:ascii="GHEA Grapalat" w:hAnsi="GHEA Grapalat" w:cs="Sylfaen"/>
          <w:sz w:val="20"/>
        </w:rPr>
        <w:t>տուժանք</w:t>
      </w:r>
      <w:r w:rsidRPr="00A3299B">
        <w:rPr>
          <w:rFonts w:ascii="GHEA Grapalat" w:hAnsi="GHEA Grapalat" w:cs="Sylfaen"/>
          <w:sz w:val="20"/>
          <w:lang w:val="af-ZA"/>
        </w:rPr>
        <w:t xml:space="preserve">) </w:t>
      </w:r>
      <w:r w:rsidRPr="00A3299B">
        <w:rPr>
          <w:rFonts w:ascii="GHEA Grapalat" w:hAnsi="GHEA Grapalat" w:cs="Sylfaen"/>
          <w:sz w:val="20"/>
        </w:rPr>
        <w:t>ձևով</w:t>
      </w:r>
      <w:r w:rsidRPr="00A3299B">
        <w:rPr>
          <w:rFonts w:ascii="GHEA Grapalat" w:hAnsi="GHEA Grapalat" w:cs="Sylfaen"/>
          <w:sz w:val="20"/>
          <w:lang w:val="af-ZA"/>
        </w:rPr>
        <w:t xml:space="preserve">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պայմանագրի</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որակավորման</w:t>
      </w:r>
      <w:r w:rsidRPr="00A3299B">
        <w:rPr>
          <w:rFonts w:ascii="GHEA Grapalat" w:hAnsi="GHEA Grapalat" w:cs="Sylfaen"/>
          <w:sz w:val="20"/>
          <w:lang w:val="af-ZA"/>
        </w:rPr>
        <w:t xml:space="preserve"> </w:t>
      </w:r>
      <w:r w:rsidRPr="00A3299B">
        <w:rPr>
          <w:rFonts w:ascii="GHEA Grapalat" w:hAnsi="GHEA Grapalat" w:cs="Sylfaen"/>
          <w:sz w:val="20"/>
        </w:rPr>
        <w:t>ապահովումը</w:t>
      </w:r>
      <w:r w:rsidRPr="00A3299B">
        <w:rPr>
          <w:rFonts w:ascii="GHEA Grapalat" w:hAnsi="GHEA Grapalat" w:cs="Sylfaen"/>
          <w:sz w:val="20"/>
          <w:lang w:val="af-ZA"/>
        </w:rPr>
        <w:t xml:space="preserve"> </w:t>
      </w:r>
      <w:r w:rsidRPr="00A3299B">
        <w:rPr>
          <w:rFonts w:ascii="GHEA Grapalat" w:hAnsi="GHEA Grapalat" w:cs="Sylfaen"/>
          <w:sz w:val="20"/>
        </w:rPr>
        <w:t>չի</w:t>
      </w:r>
      <w:r w:rsidRPr="00A3299B">
        <w:rPr>
          <w:rFonts w:ascii="GHEA Grapalat" w:hAnsi="GHEA Grapalat" w:cs="Sylfaen"/>
          <w:sz w:val="20"/>
          <w:lang w:val="af-ZA"/>
        </w:rPr>
        <w:t xml:space="preserve"> </w:t>
      </w:r>
      <w:r w:rsidRPr="00A3299B">
        <w:rPr>
          <w:rFonts w:ascii="GHEA Grapalat" w:hAnsi="GHEA Grapalat" w:cs="Sylfaen"/>
          <w:sz w:val="20"/>
        </w:rPr>
        <w:t>փոխարինում</w:t>
      </w:r>
      <w:r w:rsidRPr="00A3299B">
        <w:rPr>
          <w:rFonts w:ascii="GHEA Grapalat" w:hAnsi="GHEA Grapalat" w:cs="Sylfaen"/>
          <w:sz w:val="20"/>
          <w:lang w:val="af-ZA"/>
        </w:rPr>
        <w:t xml:space="preserve"> </w:t>
      </w:r>
      <w:r w:rsidRPr="00A3299B">
        <w:rPr>
          <w:rFonts w:ascii="GHEA Grapalat" w:hAnsi="GHEA Grapalat" w:cs="Sylfaen"/>
          <w:sz w:val="20"/>
        </w:rPr>
        <w:t>բանկային</w:t>
      </w:r>
      <w:r w:rsidRPr="00A3299B">
        <w:rPr>
          <w:rFonts w:ascii="GHEA Grapalat" w:hAnsi="GHEA Grapalat" w:cs="Sylfaen"/>
          <w:sz w:val="20"/>
          <w:lang w:val="af-ZA"/>
        </w:rPr>
        <w:t xml:space="preserve"> </w:t>
      </w:r>
      <w:r w:rsidRPr="00A3299B">
        <w:rPr>
          <w:rFonts w:ascii="GHEA Grapalat" w:hAnsi="GHEA Grapalat" w:cs="Sylfaen"/>
          <w:sz w:val="20"/>
        </w:rPr>
        <w:t>երաշխիք</w:t>
      </w:r>
      <w:r w:rsidRPr="00A3299B">
        <w:rPr>
          <w:rFonts w:ascii="GHEA Grapalat" w:hAnsi="GHEA Grapalat" w:cs="Sylfaen"/>
          <w:sz w:val="20"/>
          <w:lang w:val="hy-AM"/>
        </w:rPr>
        <w:t>ո</w:t>
      </w:r>
      <w:r w:rsidRPr="00A3299B">
        <w:rPr>
          <w:rFonts w:ascii="GHEA Grapalat" w:hAnsi="GHEA Grapalat" w:cs="Sylfaen"/>
          <w:sz w:val="20"/>
        </w:rPr>
        <w:t>վ</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կանխիկ</w:t>
      </w:r>
      <w:r w:rsidRPr="00A3299B">
        <w:rPr>
          <w:rFonts w:ascii="GHEA Grapalat" w:hAnsi="GHEA Grapalat" w:cs="Sylfaen"/>
          <w:sz w:val="20"/>
          <w:lang w:val="af-ZA"/>
        </w:rPr>
        <w:t xml:space="preserve"> </w:t>
      </w:r>
      <w:r w:rsidRPr="00A3299B">
        <w:rPr>
          <w:rFonts w:ascii="GHEA Grapalat" w:hAnsi="GHEA Grapalat" w:cs="Sylfaen"/>
          <w:sz w:val="20"/>
        </w:rPr>
        <w:t>փողով</w:t>
      </w:r>
      <w:r w:rsidRPr="00A3299B">
        <w:rPr>
          <w:rFonts w:ascii="GHEA Grapalat" w:hAnsi="GHEA Grapalat" w:cs="Sylfaen"/>
          <w:sz w:val="20"/>
          <w:lang w:val="af-ZA"/>
        </w:rPr>
        <w:t xml:space="preserve">, </w:t>
      </w:r>
      <w:r w:rsidRPr="00A3299B">
        <w:rPr>
          <w:rFonts w:ascii="GHEA Grapalat" w:hAnsi="GHEA Grapalat" w:cs="Sylfaen"/>
          <w:sz w:val="20"/>
        </w:rPr>
        <w:t>ապա</w:t>
      </w:r>
      <w:r w:rsidRPr="00A3299B">
        <w:rPr>
          <w:rFonts w:ascii="GHEA Grapalat" w:hAnsi="GHEA Grapalat" w:cs="Sylfaen"/>
          <w:sz w:val="20"/>
          <w:lang w:val="af-ZA"/>
        </w:rPr>
        <w:t xml:space="preserve"> </w:t>
      </w:r>
      <w:r w:rsidRPr="00A3299B">
        <w:rPr>
          <w:rFonts w:ascii="GHEA Grapalat" w:hAnsi="GHEA Grapalat" w:cs="Sylfaen"/>
          <w:sz w:val="20"/>
        </w:rPr>
        <w:t>այդ</w:t>
      </w:r>
      <w:r w:rsidRPr="00A3299B">
        <w:rPr>
          <w:rFonts w:ascii="GHEA Grapalat" w:hAnsi="GHEA Grapalat" w:cs="Sylfaen"/>
          <w:sz w:val="20"/>
          <w:lang w:val="af-ZA"/>
        </w:rPr>
        <w:t xml:space="preserve"> </w:t>
      </w:r>
      <w:r w:rsidRPr="00A3299B">
        <w:rPr>
          <w:rFonts w:ascii="GHEA Grapalat" w:hAnsi="GHEA Grapalat" w:cs="Sylfaen"/>
          <w:sz w:val="20"/>
        </w:rPr>
        <w:t>հանգամանքը</w:t>
      </w:r>
      <w:r w:rsidRPr="00A3299B">
        <w:rPr>
          <w:rFonts w:ascii="GHEA Grapalat" w:hAnsi="GHEA Grapalat" w:cs="Sylfaen"/>
          <w:sz w:val="20"/>
          <w:lang w:val="af-ZA"/>
        </w:rPr>
        <w:t xml:space="preserve"> </w:t>
      </w:r>
      <w:r w:rsidRPr="00A3299B">
        <w:rPr>
          <w:rFonts w:ascii="GHEA Grapalat" w:hAnsi="GHEA Grapalat" w:cs="Sylfaen"/>
          <w:sz w:val="20"/>
        </w:rPr>
        <w:t>համարվում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որպես</w:t>
      </w:r>
      <w:r w:rsidRPr="00A3299B">
        <w:rPr>
          <w:rFonts w:ascii="GHEA Grapalat" w:hAnsi="GHEA Grapalat" w:cs="Sylfaen"/>
          <w:sz w:val="20"/>
          <w:lang w:val="af-ZA"/>
        </w:rPr>
        <w:t xml:space="preserve"> </w:t>
      </w: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գործընթացի</w:t>
      </w:r>
      <w:r w:rsidRPr="00A3299B">
        <w:rPr>
          <w:rFonts w:ascii="GHEA Grapalat" w:hAnsi="GHEA Grapalat" w:cs="Sylfaen"/>
          <w:sz w:val="20"/>
          <w:lang w:val="af-ZA"/>
        </w:rPr>
        <w:t xml:space="preserve"> </w:t>
      </w:r>
      <w:r w:rsidRPr="00A3299B">
        <w:rPr>
          <w:rFonts w:ascii="GHEA Grapalat" w:hAnsi="GHEA Grapalat" w:cs="Sylfaen"/>
          <w:sz w:val="20"/>
        </w:rPr>
        <w:t>շրջանակում</w:t>
      </w:r>
      <w:r w:rsidRPr="00A3299B">
        <w:rPr>
          <w:rFonts w:ascii="GHEA Grapalat" w:hAnsi="GHEA Grapalat" w:cs="Sylfaen"/>
          <w:sz w:val="20"/>
          <w:lang w:val="af-ZA"/>
        </w:rPr>
        <w:t xml:space="preserve"> </w:t>
      </w:r>
      <w:r w:rsidRPr="00A3299B">
        <w:rPr>
          <w:rFonts w:ascii="GHEA Grapalat" w:hAnsi="GHEA Grapalat" w:cs="Sylfaen"/>
          <w:sz w:val="20"/>
        </w:rPr>
        <w:t>մասնակցի</w:t>
      </w:r>
      <w:r w:rsidRPr="00A3299B">
        <w:rPr>
          <w:rFonts w:ascii="GHEA Grapalat" w:hAnsi="GHEA Grapalat" w:cs="Sylfaen"/>
          <w:sz w:val="20"/>
          <w:lang w:val="af-ZA"/>
        </w:rPr>
        <w:t xml:space="preserve"> </w:t>
      </w:r>
      <w:r w:rsidRPr="00A3299B">
        <w:rPr>
          <w:rFonts w:ascii="GHEA Grapalat" w:hAnsi="GHEA Grapalat" w:cs="Sylfaen"/>
          <w:sz w:val="20"/>
        </w:rPr>
        <w:t>ստանձնված</w:t>
      </w:r>
      <w:r w:rsidRPr="00A3299B">
        <w:rPr>
          <w:rFonts w:ascii="GHEA Grapalat" w:hAnsi="GHEA Grapalat" w:cs="Sylfaen"/>
          <w:sz w:val="20"/>
          <w:lang w:val="af-ZA"/>
        </w:rPr>
        <w:t xml:space="preserve"> </w:t>
      </w:r>
      <w:r w:rsidRPr="00A3299B">
        <w:rPr>
          <w:rFonts w:ascii="GHEA Grapalat" w:hAnsi="GHEA Grapalat" w:cs="Sylfaen"/>
          <w:sz w:val="20"/>
        </w:rPr>
        <w:t>պարտավորության</w:t>
      </w:r>
      <w:r w:rsidRPr="00A3299B">
        <w:rPr>
          <w:rFonts w:ascii="GHEA Grapalat" w:hAnsi="GHEA Grapalat" w:cs="Sylfaen"/>
          <w:sz w:val="20"/>
          <w:lang w:val="af-ZA"/>
        </w:rPr>
        <w:t xml:space="preserve"> </w:t>
      </w:r>
      <w:r w:rsidRPr="00A3299B">
        <w:rPr>
          <w:rFonts w:ascii="GHEA Grapalat" w:hAnsi="GHEA Grapalat" w:cs="Sylfaen"/>
          <w:sz w:val="20"/>
        </w:rPr>
        <w:t>խախտում</w:t>
      </w:r>
      <w:r w:rsidRPr="00A3299B">
        <w:rPr>
          <w:rFonts w:ascii="GHEA Grapalat" w:hAnsi="GHEA Grapalat" w:cs="Sylfaen"/>
          <w:sz w:val="20"/>
          <w:lang w:val="af-ZA"/>
        </w:rPr>
        <w:t xml:space="preserve">: </w:t>
      </w:r>
    </w:p>
    <w:p w14:paraId="5526F248" w14:textId="77777777" w:rsidR="00A3299B" w:rsidRPr="00A3299B" w:rsidRDefault="00A3299B" w:rsidP="00A3299B">
      <w:pPr>
        <w:ind w:firstLine="375"/>
        <w:jc w:val="both"/>
        <w:rPr>
          <w:rFonts w:ascii="GHEA Grapalat" w:hAnsi="GHEA Grapalat"/>
          <w:sz w:val="20"/>
          <w:szCs w:val="20"/>
          <w:lang w:val="af-ZA"/>
        </w:rPr>
      </w:pPr>
      <w:r w:rsidRPr="00A3299B">
        <w:rPr>
          <w:rFonts w:ascii="GHEA Grapalat" w:hAnsi="GHEA Grapalat"/>
          <w:color w:val="000000"/>
          <w:sz w:val="20"/>
          <w:szCs w:val="20"/>
          <w:lang w:val="af-ZA"/>
        </w:rPr>
        <w:t xml:space="preserve">      8.14 </w:t>
      </w:r>
      <w:r w:rsidRPr="00A3299B">
        <w:rPr>
          <w:rFonts w:ascii="GHEA Grapalat" w:hAnsi="GHEA Grapalat"/>
          <w:color w:val="000000"/>
          <w:sz w:val="20"/>
          <w:szCs w:val="20"/>
        </w:rPr>
        <w:t>Ե</w:t>
      </w:r>
      <w:r w:rsidRPr="00A3299B">
        <w:rPr>
          <w:rFonts w:ascii="GHEA Grapalat" w:hAnsi="GHEA Grapalat"/>
          <w:color w:val="000000"/>
          <w:sz w:val="20"/>
          <w:szCs w:val="20"/>
          <w:lang w:val="hy-AM"/>
        </w:rPr>
        <w:t>թե մասնակից</w:t>
      </w:r>
      <w:r w:rsidRPr="00A3299B">
        <w:rPr>
          <w:rFonts w:ascii="GHEA Grapalat" w:hAnsi="GHEA Grapalat"/>
          <w:color w:val="000000"/>
          <w:sz w:val="20"/>
          <w:szCs w:val="20"/>
        </w:rPr>
        <w:t>ն</w:t>
      </w:r>
      <w:r w:rsidRPr="00A3299B">
        <w:rPr>
          <w:rFonts w:ascii="GHEA Grapalat" w:hAnsi="GHEA Grapalat"/>
          <w:color w:val="000000"/>
          <w:sz w:val="20"/>
          <w:szCs w:val="20"/>
          <w:lang w:val="hy-AM"/>
        </w:rPr>
        <w:t xml:space="preserve"> </w:t>
      </w:r>
      <w:r w:rsidRPr="00A3299B">
        <w:rPr>
          <w:rFonts w:ascii="GHEA Grapalat" w:hAnsi="GHEA Grapalat"/>
          <w:color w:val="000000"/>
          <w:sz w:val="20"/>
          <w:szCs w:val="20"/>
        </w:rPr>
        <w:t>Օ</w:t>
      </w:r>
      <w:r w:rsidRPr="00A3299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3299B">
        <w:rPr>
          <w:rFonts w:ascii="GHEA Grapalat" w:hAnsi="GHEA Grapalat" w:cs="Sylfaen"/>
          <w:sz w:val="20"/>
          <w:szCs w:val="20"/>
          <w:lang w:val="af-ZA"/>
        </w:rPr>
        <w:t>:</w:t>
      </w:r>
    </w:p>
    <w:p w14:paraId="5229A705" w14:textId="77777777" w:rsidR="00A3299B" w:rsidRPr="00A3299B" w:rsidRDefault="00A3299B" w:rsidP="00A3299B">
      <w:pPr>
        <w:ind w:firstLine="706"/>
        <w:jc w:val="both"/>
        <w:rPr>
          <w:rFonts w:ascii="GHEA Grapalat" w:hAnsi="GHEA Grapalat" w:cs="Sylfaen"/>
          <w:sz w:val="20"/>
          <w:lang w:val="af-ZA"/>
        </w:rPr>
      </w:pPr>
      <w:r w:rsidRPr="00A3299B">
        <w:rPr>
          <w:rFonts w:ascii="GHEA Grapalat" w:hAnsi="GHEA Grapalat" w:cs="Sylfaen"/>
          <w:sz w:val="20"/>
          <w:lang w:val="af-ZA"/>
        </w:rPr>
        <w:t xml:space="preserve">8.15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8.8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փաստաթղթերը</w:t>
      </w:r>
      <w:r w:rsidRPr="00A3299B">
        <w:rPr>
          <w:rFonts w:ascii="GHEA Grapalat" w:hAnsi="GHEA Grapalat" w:cs="Sylfaen"/>
          <w:sz w:val="20"/>
          <w:lang w:val="af-ZA"/>
        </w:rPr>
        <w:t xml:space="preserve"> մասնակիցը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w:t>
      </w:r>
      <w:r w:rsidRPr="00A3299B">
        <w:rPr>
          <w:rFonts w:ascii="GHEA Grapalat" w:hAnsi="GHEA Grapalat" w:cs="Sylfaen"/>
          <w:sz w:val="20"/>
          <w:lang w:val="af-ZA"/>
        </w:rPr>
        <w:softHyphen/>
      </w:r>
      <w:r w:rsidRPr="00A3299B">
        <w:rPr>
          <w:rFonts w:ascii="GHEA Grapalat" w:hAnsi="GHEA Grapalat" w:cs="Sylfaen"/>
          <w:sz w:val="20"/>
          <w:lang w:val="ru-RU"/>
        </w:rPr>
        <w:t>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w:t>
      </w:r>
      <w:r w:rsidRPr="00A3299B">
        <w:rPr>
          <w:rFonts w:ascii="GHEA Grapalat" w:hAnsi="GHEA Grapalat" w:cs="Sylfaen"/>
          <w:sz w:val="20"/>
        </w:rPr>
        <w:t>ն</w:t>
      </w:r>
      <w:r w:rsidRPr="00A3299B">
        <w:rPr>
          <w:rFonts w:ascii="GHEA Grapalat" w:hAnsi="GHEA Grapalat" w:cs="Sylfaen"/>
          <w:sz w:val="20"/>
          <w:lang w:val="ru-RU"/>
        </w:rPr>
        <w:t>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վերջինիս՝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rPr>
        <w:t>ուղարկելու</w:t>
      </w:r>
      <w:r w:rsidRPr="00A3299B">
        <w:rPr>
          <w:rFonts w:ascii="GHEA Grapalat" w:hAnsi="GHEA Grapalat" w:cs="Sylfaen"/>
          <w:sz w:val="20"/>
          <w:lang w:val="af-ZA"/>
        </w:rPr>
        <w:t xml:space="preserve"> </w:t>
      </w:r>
      <w:r w:rsidRPr="00A3299B">
        <w:rPr>
          <w:rFonts w:ascii="GHEA Grapalat" w:hAnsi="GHEA Grapalat" w:cs="Sylfaen"/>
          <w:sz w:val="20"/>
        </w:rPr>
        <w:t>միջոցով</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ru-RU"/>
        </w:rPr>
        <w:t>պարտավոր</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հաստատել</w:t>
      </w:r>
      <w:r w:rsidRPr="00A3299B">
        <w:rPr>
          <w:rFonts w:ascii="GHEA Grapalat" w:hAnsi="GHEA Grapalat" w:cs="Sylfaen"/>
          <w:sz w:val="20"/>
          <w:lang w:val="af-ZA"/>
        </w:rPr>
        <w:t xml:space="preserve"> </w:t>
      </w:r>
      <w:r w:rsidRPr="00A3299B">
        <w:rPr>
          <w:rFonts w:ascii="GHEA Grapalat" w:hAnsi="GHEA Grapalat" w:cs="Sylfaen"/>
          <w:sz w:val="20"/>
          <w:lang w:val="ru-RU"/>
        </w:rPr>
        <w:t>դրանց</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հանգամանքը՝</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hy-AM"/>
        </w:rPr>
        <w:t xml:space="preserve"> </w:t>
      </w:r>
      <w:r w:rsidRPr="00A3299B">
        <w:rPr>
          <w:rFonts w:ascii="GHEA Grapalat" w:hAnsi="GHEA Grapalat" w:cs="Sylfaen"/>
          <w:sz w:val="20"/>
          <w:lang w:val="ru-RU"/>
        </w:rPr>
        <w:t>հրավերում</w:t>
      </w:r>
      <w:r w:rsidRPr="00A3299B">
        <w:rPr>
          <w:rFonts w:ascii="GHEA Grapalat" w:hAnsi="GHEA Grapalat" w:cs="Sylfaen"/>
          <w:sz w:val="20"/>
          <w:lang w:val="hy-AM"/>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lang w:val="ru-RU"/>
        </w:rPr>
        <w:t>հավաստում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ուղարկելու</w:t>
      </w:r>
      <w:r w:rsidRPr="00A3299B">
        <w:rPr>
          <w:rFonts w:ascii="GHEA Grapalat" w:hAnsi="GHEA Grapalat" w:cs="Sylfaen"/>
          <w:sz w:val="20"/>
          <w:lang w:val="af-ZA"/>
        </w:rPr>
        <w:t xml:space="preserve"> </w:t>
      </w:r>
      <w:r w:rsidRPr="00A3299B">
        <w:rPr>
          <w:rFonts w:ascii="GHEA Grapalat" w:hAnsi="GHEA Grapalat" w:cs="Sylfaen"/>
          <w:sz w:val="20"/>
          <w:lang w:val="ru-RU"/>
        </w:rPr>
        <w:t>միջոցով</w:t>
      </w:r>
      <w:r w:rsidRPr="00A3299B">
        <w:rPr>
          <w:rFonts w:ascii="GHEA Grapalat" w:hAnsi="GHEA Grapalat" w:cs="Sylfaen"/>
          <w:sz w:val="20"/>
          <w:lang w:val="af-ZA"/>
        </w:rPr>
        <w:t>:</w:t>
      </w:r>
    </w:p>
    <w:p w14:paraId="22F9561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8.16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լինել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կամ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պահանջել</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w:t>
      </w:r>
      <w:r w:rsidRPr="00A3299B">
        <w:rPr>
          <w:rFonts w:ascii="GHEA Grapalat" w:hAnsi="GHEA Grapalat" w:cs="Sylfaen"/>
          <w:sz w:val="20"/>
          <w:lang w:val="af-ZA"/>
        </w:rPr>
        <w:t xml:space="preserve"> </w:t>
      </w:r>
      <w:r w:rsidRPr="00A3299B">
        <w:rPr>
          <w:rFonts w:ascii="GHEA Grapalat" w:hAnsi="GHEA Grapalat" w:cs="Sylfaen"/>
          <w:sz w:val="20"/>
          <w:lang w:val="ru-RU"/>
        </w:rPr>
        <w:t>արձանագրությունների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պատճենները</w:t>
      </w:r>
      <w:r w:rsidRPr="00A3299B">
        <w:rPr>
          <w:rFonts w:ascii="GHEA Grapalat" w:hAnsi="GHEA Grapalat" w:cs="Sylfaen"/>
          <w:sz w:val="20"/>
          <w:lang w:val="af-ZA"/>
        </w:rPr>
        <w:t xml:space="preserve">, </w:t>
      </w:r>
      <w:r w:rsidRPr="00A3299B">
        <w:rPr>
          <w:rFonts w:ascii="GHEA Grapalat" w:hAnsi="GHEA Grapalat" w:cs="Sylfaen"/>
          <w:sz w:val="20"/>
          <w:lang w:val="ru-RU"/>
        </w:rPr>
        <w:t>որոնք</w:t>
      </w:r>
      <w:r w:rsidRPr="00A3299B">
        <w:rPr>
          <w:rFonts w:ascii="GHEA Grapalat" w:hAnsi="GHEA Grapalat" w:cs="Sylfaen"/>
          <w:sz w:val="20"/>
          <w:lang w:val="af-ZA"/>
        </w:rPr>
        <w:t xml:space="preserve">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p>
    <w:p w14:paraId="52697492"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8.17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ծանուցումներն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հայտում նշված էլեկտրոնային փոստին ուղարկելու միջոցով,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հայտում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sz w:val="20"/>
          <w:szCs w:val="20"/>
          <w:lang w:val="af-ZA" w:eastAsia="x-none"/>
        </w:rPr>
        <w:t>ուղարկվելու միջոցով:</w:t>
      </w:r>
    </w:p>
    <w:p w14:paraId="32A9DD4E"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99BD220"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3299B">
        <w:rPr>
          <w:rFonts w:ascii="GHEA Grapalat" w:hAnsi="GHEA Grapalat"/>
          <w:sz w:val="20"/>
          <w:szCs w:val="20"/>
          <w:lang w:val="hy-AM" w:eastAsia="x-none"/>
        </w:rPr>
        <w:t>հրավերի 1-ին մասի 8.12-ից 8.18-րդ կետերով սահմանված ընթացակարգի կիրառմամբ</w:t>
      </w:r>
      <w:r w:rsidRPr="00A3299B">
        <w:rPr>
          <w:rFonts w:ascii="GHEA Grapalat" w:hAnsi="GHEA Grapalat"/>
          <w:sz w:val="20"/>
          <w:szCs w:val="20"/>
          <w:lang w:val="af-ZA" w:eastAsia="x-none"/>
        </w:rPr>
        <w:t>:</w:t>
      </w:r>
    </w:p>
    <w:p w14:paraId="29D8F8D5"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20 </w:t>
      </w:r>
      <w:r w:rsidRPr="00A3299B">
        <w:rPr>
          <w:rFonts w:ascii="GHEA Grapalat" w:hAnsi="GHEA Grapalat" w:cs="Sylfaen"/>
          <w:sz w:val="20"/>
          <w:lang w:val="ru-RU"/>
        </w:rPr>
        <w:t>Մասնակից</w:t>
      </w:r>
      <w:r w:rsidRPr="00A3299B">
        <w:rPr>
          <w:rFonts w:ascii="GHEA Grapalat" w:hAnsi="GHEA Grapalat" w:cs="Sylfaen"/>
          <w:sz w:val="20"/>
        </w:rPr>
        <w:t>ն</w:t>
      </w:r>
      <w:r w:rsidRPr="00A3299B">
        <w:rPr>
          <w:rFonts w:ascii="GHEA Grapalat" w:hAnsi="GHEA Grapalat" w:cs="Sylfaen"/>
          <w:sz w:val="20"/>
          <w:lang w:val="af-ZA"/>
        </w:rPr>
        <w:t xml:space="preserve"> </w:t>
      </w:r>
      <w:r w:rsidRPr="00A3299B">
        <w:rPr>
          <w:rFonts w:ascii="GHEA Grapalat" w:hAnsi="GHEA Grapalat" w:cs="Sylfaen"/>
          <w:sz w:val="20"/>
          <w:lang w:val="ru-RU"/>
        </w:rPr>
        <w:t>իրեն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համապատասխանության</w:t>
      </w:r>
      <w:r w:rsidRPr="00A3299B">
        <w:rPr>
          <w:rFonts w:ascii="GHEA Grapalat" w:hAnsi="GHEA Grapalat" w:cs="Sylfaen"/>
          <w:sz w:val="20"/>
          <w:lang w:val="af-ZA"/>
        </w:rPr>
        <w:t xml:space="preserve"> </w:t>
      </w:r>
      <w:r w:rsidRPr="00A3299B">
        <w:rPr>
          <w:rFonts w:ascii="GHEA Grapalat" w:hAnsi="GHEA Grapalat" w:cs="Sylfaen"/>
          <w:sz w:val="20"/>
          <w:lang w:val="ru-RU"/>
        </w:rPr>
        <w:t>հիմնավորման</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ներկայացնել</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այլ</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w:t>
      </w:r>
      <w:r w:rsidRPr="00A3299B">
        <w:rPr>
          <w:rFonts w:ascii="GHEA Grapalat" w:hAnsi="GHEA Grapalat" w:cs="Sylfaen"/>
          <w:sz w:val="20"/>
          <w:lang w:val="af-ZA"/>
        </w:rPr>
        <w:t xml:space="preserve">, </w:t>
      </w:r>
      <w:r w:rsidRPr="00A3299B">
        <w:rPr>
          <w:rFonts w:ascii="GHEA Grapalat" w:hAnsi="GHEA Grapalat" w:cs="Sylfaen"/>
          <w:sz w:val="20"/>
          <w:lang w:val="ru-RU"/>
        </w:rPr>
        <w:t>տեղեկություններ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նյութեր։</w:t>
      </w:r>
    </w:p>
    <w:p w14:paraId="03CEC9B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ստուգել</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օգտագործելով</w:t>
      </w:r>
      <w:r w:rsidRPr="00A3299B">
        <w:rPr>
          <w:rFonts w:ascii="GHEA Grapalat" w:hAnsi="GHEA Grapalat" w:cs="Sylfaen"/>
          <w:sz w:val="20"/>
          <w:lang w:val="af-ZA"/>
        </w:rPr>
        <w:t xml:space="preserve"> </w:t>
      </w:r>
      <w:r w:rsidRPr="00A3299B">
        <w:rPr>
          <w:rFonts w:ascii="GHEA Grapalat" w:hAnsi="GHEA Grapalat" w:cs="Sylfaen"/>
          <w:sz w:val="20"/>
          <w:lang w:val="ru-RU"/>
        </w:rPr>
        <w:t>պաշտոնական</w:t>
      </w:r>
      <w:r w:rsidRPr="00A3299B">
        <w:rPr>
          <w:rFonts w:ascii="GHEA Grapalat" w:hAnsi="GHEA Grapalat" w:cs="Sylfaen"/>
          <w:sz w:val="20"/>
          <w:lang w:val="af-ZA"/>
        </w:rPr>
        <w:t xml:space="preserve"> </w:t>
      </w:r>
      <w:r w:rsidRPr="00A3299B">
        <w:rPr>
          <w:rFonts w:ascii="GHEA Grapalat" w:hAnsi="GHEA Grapalat" w:cs="Sylfaen"/>
          <w:sz w:val="20"/>
          <w:lang w:val="ru-RU"/>
        </w:rPr>
        <w:t>աղբյուրներից</w:t>
      </w:r>
      <w:r w:rsidRPr="00A3299B">
        <w:rPr>
          <w:rFonts w:ascii="GHEA Grapalat" w:hAnsi="GHEA Grapalat" w:cs="Sylfaen"/>
          <w:sz w:val="20"/>
          <w:lang w:val="af-ZA"/>
        </w:rPr>
        <w:t xml:space="preserve"> </w:t>
      </w:r>
      <w:r w:rsidRPr="00A3299B">
        <w:rPr>
          <w:rFonts w:ascii="GHEA Grapalat" w:hAnsi="GHEA Grapalat" w:cs="Sylfaen"/>
          <w:sz w:val="20"/>
          <w:lang w:val="ru-RU"/>
        </w:rPr>
        <w:t>ստացված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ստանալով</w:t>
      </w:r>
      <w:r w:rsidRPr="00A3299B">
        <w:rPr>
          <w:rFonts w:ascii="GHEA Grapalat" w:hAnsi="GHEA Grapalat" w:cs="Sylfaen"/>
          <w:sz w:val="20"/>
          <w:lang w:val="af-ZA"/>
        </w:rPr>
        <w:t xml:space="preserve"> </w:t>
      </w:r>
      <w:r w:rsidRPr="00A3299B">
        <w:rPr>
          <w:rFonts w:ascii="GHEA Grapalat" w:hAnsi="GHEA Grapalat" w:cs="Sylfaen"/>
          <w:sz w:val="20"/>
          <w:lang w:val="ru-RU"/>
        </w:rPr>
        <w:t>իրավասու</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մարմինների</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Նման</w:t>
      </w:r>
      <w:r w:rsidRPr="00A3299B">
        <w:rPr>
          <w:rFonts w:ascii="GHEA Grapalat" w:hAnsi="GHEA Grapalat" w:cs="Sylfaen"/>
          <w:sz w:val="20"/>
          <w:lang w:val="af-ZA"/>
        </w:rPr>
        <w:t xml:space="preserve"> </w:t>
      </w:r>
      <w:r w:rsidRPr="00A3299B">
        <w:rPr>
          <w:rFonts w:ascii="GHEA Grapalat" w:hAnsi="GHEA Grapalat" w:cs="Sylfaen"/>
          <w:sz w:val="20"/>
          <w:lang w:val="ru-RU"/>
        </w:rPr>
        <w:t>հարցում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պետական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տեղական</w:t>
      </w:r>
      <w:r w:rsidRPr="00A3299B">
        <w:rPr>
          <w:rFonts w:ascii="GHEA Grapalat" w:hAnsi="GHEA Grapalat" w:cs="Sylfaen"/>
          <w:sz w:val="20"/>
          <w:lang w:val="af-ZA"/>
        </w:rPr>
        <w:t xml:space="preserve"> </w:t>
      </w:r>
      <w:r w:rsidRPr="00A3299B">
        <w:rPr>
          <w:rFonts w:ascii="GHEA Grapalat" w:hAnsi="GHEA Grapalat" w:cs="Sylfaen"/>
          <w:sz w:val="20"/>
          <w:lang w:val="ru-RU"/>
        </w:rPr>
        <w:t>ինքնակառավարման</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մարմինները</w:t>
      </w:r>
      <w:r w:rsidRPr="00A3299B">
        <w:rPr>
          <w:rFonts w:ascii="GHEA Grapalat" w:hAnsi="GHEA Grapalat" w:cs="Sylfaen"/>
          <w:sz w:val="20"/>
          <w:lang w:val="af-ZA"/>
        </w:rPr>
        <w:t xml:space="preserve"> </w:t>
      </w:r>
      <w:r w:rsidRPr="00A3299B">
        <w:rPr>
          <w:rFonts w:ascii="GHEA Grapalat" w:hAnsi="GHEA Grapalat" w:cs="Sylfaen"/>
          <w:sz w:val="20"/>
          <w:lang w:val="ru-RU"/>
        </w:rPr>
        <w:t>հարցումն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տրամադրում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իսկության</w:t>
      </w:r>
      <w:r w:rsidRPr="00A3299B">
        <w:rPr>
          <w:rFonts w:ascii="GHEA Grapalat" w:hAnsi="GHEA Grapalat" w:cs="Sylfaen"/>
          <w:sz w:val="20"/>
          <w:lang w:val="af-ZA"/>
        </w:rPr>
        <w:t xml:space="preserve"> </w:t>
      </w:r>
      <w:r w:rsidRPr="00A3299B">
        <w:rPr>
          <w:rFonts w:ascii="GHEA Grapalat" w:hAnsi="GHEA Grapalat" w:cs="Sylfaen"/>
          <w:sz w:val="20"/>
          <w:lang w:val="ru-RU"/>
        </w:rPr>
        <w:t>ստուգման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տվյալները</w:t>
      </w:r>
      <w:r w:rsidRPr="00A3299B">
        <w:rPr>
          <w:rFonts w:ascii="GHEA Grapalat" w:hAnsi="GHEA Grapalat" w:cs="Sylfaen"/>
          <w:sz w:val="20"/>
          <w:lang w:val="af-ZA"/>
        </w:rPr>
        <w:t xml:space="preserve"> </w:t>
      </w:r>
      <w:r w:rsidRPr="00A3299B">
        <w:rPr>
          <w:rFonts w:ascii="GHEA Grapalat" w:hAnsi="GHEA Grapalat" w:cs="Sylfaen"/>
          <w:sz w:val="20"/>
          <w:lang w:val="ru-RU"/>
        </w:rPr>
        <w:t>որակվում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ru-RU"/>
        </w:rPr>
        <w:t>չհամապա</w:t>
      </w:r>
      <w:r w:rsidRPr="00A3299B">
        <w:rPr>
          <w:rFonts w:ascii="GHEA Grapalat" w:hAnsi="GHEA Grapalat" w:cs="Sylfaen"/>
          <w:sz w:val="20"/>
          <w:lang w:val="af-ZA"/>
        </w:rPr>
        <w:softHyphen/>
      </w:r>
      <w:r w:rsidRPr="00A3299B">
        <w:rPr>
          <w:rFonts w:ascii="GHEA Grapalat" w:hAnsi="GHEA Grapalat" w:cs="Sylfaen"/>
          <w:sz w:val="20"/>
          <w:lang w:val="ru-RU"/>
        </w:rPr>
        <w:t>տասխանող</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տվյալ մասնակցի հայտը մերժվում է:</w:t>
      </w:r>
    </w:p>
    <w:p w14:paraId="2F1E20A4"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21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1-</w:t>
      </w:r>
      <w:r w:rsidRPr="00A3299B">
        <w:rPr>
          <w:rFonts w:ascii="GHEA Grapalat" w:hAnsi="GHEA Grapalat" w:cs="Sylfaen"/>
          <w:sz w:val="20"/>
          <w:lang w:val="hy-AM"/>
        </w:rPr>
        <w:t>ին</w:t>
      </w:r>
      <w:r w:rsidRPr="00A3299B">
        <w:rPr>
          <w:rFonts w:ascii="GHEA Grapalat" w:hAnsi="GHEA Grapalat" w:cs="Sylfaen"/>
          <w:sz w:val="20"/>
          <w:lang w:val="af-ZA"/>
        </w:rPr>
        <w:t xml:space="preserve"> </w:t>
      </w:r>
      <w:r w:rsidRPr="00A3299B">
        <w:rPr>
          <w:rFonts w:ascii="GHEA Grapalat" w:hAnsi="GHEA Grapalat" w:cs="Sylfaen"/>
          <w:sz w:val="20"/>
          <w:lang w:val="hy-AM"/>
        </w:rPr>
        <w:t>մասի</w:t>
      </w:r>
      <w:r w:rsidRPr="00A3299B">
        <w:rPr>
          <w:rFonts w:ascii="GHEA Grapalat" w:hAnsi="GHEA Grapalat" w:cs="Sylfaen"/>
          <w:sz w:val="20"/>
          <w:lang w:val="af-ZA"/>
        </w:rPr>
        <w:t xml:space="preserve"> 8.20 </w:t>
      </w:r>
      <w:r w:rsidRPr="00A3299B">
        <w:rPr>
          <w:rFonts w:ascii="GHEA Grapalat" w:hAnsi="GHEA Grapalat" w:cs="Sylfaen"/>
          <w:sz w:val="20"/>
          <w:lang w:val="hy-AM"/>
        </w:rPr>
        <w:t>կետի</w:t>
      </w:r>
      <w:r w:rsidRPr="00A3299B">
        <w:rPr>
          <w:rFonts w:ascii="GHEA Grapalat" w:hAnsi="GHEA Grapalat" w:cs="Sylfaen"/>
          <w:sz w:val="20"/>
          <w:lang w:val="af-ZA"/>
        </w:rPr>
        <w:t xml:space="preserve"> </w:t>
      </w:r>
      <w:r w:rsidRPr="00A3299B">
        <w:rPr>
          <w:rFonts w:ascii="GHEA Grapalat" w:hAnsi="GHEA Grapalat" w:cs="Sylfaen"/>
          <w:sz w:val="20"/>
          <w:lang w:val="hy-AM"/>
        </w:rPr>
        <w:t>կիրառման</w:t>
      </w:r>
      <w:r w:rsidRPr="00A3299B">
        <w:rPr>
          <w:rFonts w:ascii="GHEA Grapalat" w:hAnsi="GHEA Grapalat" w:cs="Sylfaen"/>
          <w:sz w:val="20"/>
          <w:lang w:val="af-ZA"/>
        </w:rPr>
        <w:t xml:space="preserve"> </w:t>
      </w:r>
      <w:r w:rsidRPr="00A3299B">
        <w:rPr>
          <w:rFonts w:ascii="GHEA Grapalat" w:hAnsi="GHEA Grapalat" w:cs="Sylfaen"/>
          <w:sz w:val="20"/>
          <w:lang w:val="hy-AM"/>
        </w:rPr>
        <w:t>նպատակով</w:t>
      </w:r>
      <w:r w:rsidRPr="00A3299B">
        <w:rPr>
          <w:rFonts w:ascii="GHEA Grapalat" w:hAnsi="GHEA Grapalat" w:cs="Sylfaen"/>
          <w:sz w:val="20"/>
          <w:lang w:val="af-ZA"/>
        </w:rPr>
        <w:t xml:space="preserve"> կարող է </w:t>
      </w:r>
      <w:r w:rsidRPr="00A3299B">
        <w:rPr>
          <w:rFonts w:ascii="GHEA Grapalat" w:hAnsi="GHEA Grapalat" w:cs="Sylfaen"/>
          <w:sz w:val="20"/>
          <w:lang w:val="hy-AM"/>
        </w:rPr>
        <w:t>հրավիրվել 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արտահերթ</w:t>
      </w:r>
      <w:r w:rsidRPr="00A3299B">
        <w:rPr>
          <w:rFonts w:ascii="GHEA Grapalat" w:hAnsi="GHEA Grapalat" w:cs="Sylfaen"/>
          <w:sz w:val="20"/>
          <w:lang w:val="af-ZA"/>
        </w:rPr>
        <w:t xml:space="preserve"> </w:t>
      </w:r>
      <w:r w:rsidRPr="00A3299B">
        <w:rPr>
          <w:rFonts w:ascii="GHEA Grapalat" w:hAnsi="GHEA Grapalat" w:cs="Sylfaen"/>
          <w:sz w:val="20"/>
          <w:lang w:val="hy-AM"/>
        </w:rPr>
        <w:t>նիստ։</w:t>
      </w:r>
    </w:p>
    <w:p w14:paraId="31D70A45" w14:textId="77777777" w:rsidR="00A3299B" w:rsidRPr="00A3299B" w:rsidRDefault="00A3299B" w:rsidP="00A3299B">
      <w:pPr>
        <w:ind w:firstLine="567"/>
        <w:jc w:val="both"/>
        <w:rPr>
          <w:rFonts w:ascii="GHEA Grapalat" w:hAnsi="GHEA Grapalat" w:cs="Tahoma"/>
          <w:sz w:val="20"/>
          <w:szCs w:val="20"/>
          <w:lang w:val="hy-AM" w:eastAsia="ru-RU"/>
        </w:rPr>
      </w:pPr>
      <w:r w:rsidRPr="00A3299B">
        <w:rPr>
          <w:rFonts w:ascii="GHEA Grapalat" w:hAnsi="GHEA Grapalat"/>
          <w:spacing w:val="-6"/>
          <w:sz w:val="20"/>
          <w:szCs w:val="20"/>
          <w:lang w:val="hy-AM" w:eastAsia="ru-RU"/>
        </w:rPr>
        <w:t>8.</w:t>
      </w:r>
      <w:r w:rsidRPr="00A3299B">
        <w:rPr>
          <w:rFonts w:ascii="GHEA Grapalat" w:hAnsi="GHEA Grapalat"/>
          <w:spacing w:val="-6"/>
          <w:sz w:val="20"/>
          <w:szCs w:val="20"/>
          <w:lang w:val="af-ZA" w:eastAsia="ru-RU"/>
        </w:rPr>
        <w:t xml:space="preserve">22 </w:t>
      </w:r>
      <w:r w:rsidRPr="00A3299B">
        <w:rPr>
          <w:rFonts w:ascii="GHEA Grapalat"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3299B">
        <w:rPr>
          <w:rFonts w:ascii="GHEA Grapalat" w:hAnsi="GHEA Grapalat" w:cs="Sylfaen"/>
          <w:sz w:val="22"/>
          <w:szCs w:val="20"/>
          <w:lang w:val="hy-AM" w:eastAsia="ru-RU"/>
        </w:rPr>
        <w:t xml:space="preserve"> </w:t>
      </w:r>
      <w:r w:rsidRPr="00A3299B">
        <w:rPr>
          <w:rFonts w:ascii="GHEA Grapalat" w:hAnsi="GHEA Grapalat" w:cs="Tahoma"/>
          <w:sz w:val="20"/>
          <w:szCs w:val="20"/>
          <w:lang w:val="hy-AM" w:eastAsia="ru-RU"/>
        </w:rPr>
        <w:t xml:space="preserve">Պայմանագիր կնքելու մասին որոշումը պարունակում է ամփոփ </w:t>
      </w:r>
      <w:r w:rsidRPr="00A3299B">
        <w:rPr>
          <w:rFonts w:ascii="GHEA Grapalat" w:hAnsi="GHEA Grapalat" w:cs="Tahoma"/>
          <w:sz w:val="20"/>
          <w:szCs w:val="20"/>
          <w:lang w:val="hy-AM" w:eastAsia="ru-RU"/>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1B1D8F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lang w:val="hy-AM"/>
        </w:rPr>
        <w:t>8.23 Անգործության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ժամկետը</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w:t>
      </w:r>
      <w:r w:rsidRPr="00A3299B">
        <w:rPr>
          <w:rFonts w:ascii="GHEA Grapalat" w:hAnsi="GHEA Grapalat" w:cs="Sylfaen"/>
          <w:sz w:val="20"/>
          <w:lang w:val="hy-AM"/>
        </w:rPr>
        <w:t>որոշման</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հայտարարության</w:t>
      </w:r>
      <w:r w:rsidRPr="00A3299B">
        <w:rPr>
          <w:rFonts w:ascii="GHEA Grapalat" w:hAnsi="GHEA Grapalat" w:cs="Sylfaen"/>
          <w:sz w:val="20"/>
          <w:lang w:val="af-ZA"/>
        </w:rPr>
        <w:t xml:space="preserve"> </w:t>
      </w:r>
      <w:r w:rsidRPr="00A3299B">
        <w:rPr>
          <w:rFonts w:ascii="GHEA Grapalat" w:hAnsi="GHEA Grapalat" w:cs="Sylfaen"/>
          <w:sz w:val="20"/>
          <w:lang w:val="hy-AM"/>
        </w:rPr>
        <w:t>հրապարակման</w:t>
      </w:r>
      <w:r w:rsidRPr="00A3299B">
        <w:rPr>
          <w:rFonts w:ascii="GHEA Grapalat" w:hAnsi="GHEA Grapalat" w:cs="Sylfaen"/>
          <w:sz w:val="20"/>
          <w:lang w:val="af-ZA"/>
        </w:rPr>
        <w:t xml:space="preserve"> </w:t>
      </w:r>
      <w:r w:rsidRPr="00A3299B">
        <w:rPr>
          <w:rFonts w:ascii="GHEA Grapalat" w:hAnsi="GHEA Grapalat" w:cs="Sylfaen"/>
          <w:sz w:val="20"/>
          <w:lang w:val="hy-AM"/>
        </w:rPr>
        <w:t>օրվան</w:t>
      </w:r>
      <w:r w:rsidRPr="00A3299B">
        <w:rPr>
          <w:rFonts w:ascii="GHEA Grapalat" w:hAnsi="GHEA Grapalat" w:cs="Sylfaen"/>
          <w:sz w:val="20"/>
          <w:lang w:val="af-ZA"/>
        </w:rPr>
        <w:t xml:space="preserve"> </w:t>
      </w:r>
      <w:r w:rsidRPr="00A3299B">
        <w:rPr>
          <w:rFonts w:ascii="GHEA Grapalat" w:hAnsi="GHEA Grapalat" w:cs="Sylfaen"/>
          <w:sz w:val="20"/>
          <w:lang w:val="hy-AM"/>
        </w:rPr>
        <w:t>հաջորդող</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պ</w:t>
      </w:r>
      <w:r w:rsidRPr="00A3299B">
        <w:rPr>
          <w:rFonts w:ascii="GHEA Grapalat" w:hAnsi="GHEA Grapalat" w:cs="Sylfaen"/>
          <w:sz w:val="20"/>
          <w:lang w:val="hy-AM"/>
        </w:rPr>
        <w:t>ատվիրատուի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իրավասության</w:t>
      </w:r>
      <w:r w:rsidRPr="00A3299B">
        <w:rPr>
          <w:rFonts w:ascii="GHEA Grapalat" w:hAnsi="GHEA Grapalat" w:cs="Sylfaen"/>
          <w:sz w:val="20"/>
          <w:lang w:val="af-ZA"/>
        </w:rPr>
        <w:t xml:space="preserve"> </w:t>
      </w:r>
      <w:r w:rsidRPr="00A3299B">
        <w:rPr>
          <w:rFonts w:ascii="GHEA Grapalat" w:hAnsi="GHEA Grapalat" w:cs="Sylfaen"/>
          <w:sz w:val="20"/>
          <w:lang w:val="hy-AM"/>
        </w:rPr>
        <w:t>առաջացման</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ընկած</w:t>
      </w:r>
      <w:r w:rsidRPr="00A3299B">
        <w:rPr>
          <w:rFonts w:ascii="GHEA Grapalat" w:hAnsi="GHEA Grapalat" w:cs="Sylfaen"/>
          <w:sz w:val="20"/>
          <w:lang w:val="af-ZA"/>
        </w:rPr>
        <w:t xml:space="preserve"> </w:t>
      </w:r>
      <w:r w:rsidRPr="00A3299B">
        <w:rPr>
          <w:rFonts w:ascii="GHEA Grapalat" w:hAnsi="GHEA Grapalat" w:cs="Sylfaen"/>
          <w:sz w:val="20"/>
          <w:lang w:val="hy-AM"/>
        </w:rPr>
        <w:t>ժամանակահատվածն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szCs w:val="20"/>
          <w:lang w:val="es-ES"/>
        </w:rPr>
        <w:t xml:space="preserve"> </w:t>
      </w:r>
    </w:p>
    <w:p w14:paraId="3EDDB57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սույն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ընթացակարգի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դեպքում «</w:t>
      </w:r>
      <w:r w:rsidRPr="00A3299B">
        <w:rPr>
          <w:rFonts w:ascii="GHEA Grapalat" w:hAnsi="GHEA Grapalat" w:cs="Sylfaen"/>
          <w:sz w:val="20"/>
          <w:szCs w:val="20"/>
          <w:lang w:val="hy-AM"/>
        </w:rPr>
        <w:t>10</w:t>
      </w:r>
      <w:r w:rsidRPr="00A3299B">
        <w:rPr>
          <w:rFonts w:ascii="GHEA Grapalat" w:hAnsi="GHEA Grapalat" w:cs="Sylfaen"/>
          <w:sz w:val="20"/>
          <w:szCs w:val="20"/>
          <w:lang w:val="es-ES"/>
        </w:rPr>
        <w:t>» օրացուցային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օր</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Tahoma"/>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կիրառելի</w:t>
      </w:r>
      <w:r w:rsidRPr="00A3299B">
        <w:rPr>
          <w:rFonts w:ascii="GHEA Grapalat" w:hAnsi="GHEA Grapalat" w:cs="Sylfaen"/>
          <w:sz w:val="20"/>
          <w:szCs w:val="20"/>
          <w:lang w:val="hy-AM"/>
        </w:rPr>
        <w:t>.</w:t>
      </w:r>
    </w:p>
    <w:p w14:paraId="5A87EE2C" w14:textId="77777777" w:rsidR="00A3299B" w:rsidRPr="00A3299B" w:rsidRDefault="00A3299B" w:rsidP="00A3299B">
      <w:pPr>
        <w:ind w:firstLine="567"/>
        <w:jc w:val="both"/>
        <w:rPr>
          <w:rFonts w:ascii="GHEA Grapalat" w:hAnsi="GHEA Grapalat" w:cs="Arial"/>
          <w:sz w:val="20"/>
          <w:szCs w:val="20"/>
          <w:lang w:val="hy-AM"/>
        </w:rPr>
      </w:pPr>
      <w:r w:rsidRPr="00A3299B">
        <w:rPr>
          <w:rFonts w:ascii="GHEA Grapalat" w:hAnsi="GHEA Grapalat" w:cs="Sylfaen"/>
          <w:sz w:val="20"/>
          <w:szCs w:val="20"/>
          <w:lang w:val="hy-AM"/>
        </w:rPr>
        <w:t>-</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չէ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եթե</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միայն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մեկ</w:t>
      </w:r>
      <w:r w:rsidRPr="00A3299B">
        <w:rPr>
          <w:rFonts w:ascii="GHEA Grapalat" w:hAnsi="GHEA Grapalat" w:cs="Arial"/>
          <w:sz w:val="20"/>
          <w:szCs w:val="20"/>
          <w:lang w:val="es-ES"/>
        </w:rPr>
        <w:t xml:space="preserve"> մ</w:t>
      </w:r>
      <w:r w:rsidRPr="00A3299B">
        <w:rPr>
          <w:rFonts w:ascii="GHEA Grapalat" w:hAnsi="GHEA Grapalat" w:cs="Sylfaen"/>
          <w:sz w:val="20"/>
          <w:szCs w:val="20"/>
          <w:lang w:val="es-ES"/>
        </w:rPr>
        <w:t>ասնակից է հայտ ներկայացրել</w:t>
      </w:r>
      <w:r w:rsidRPr="00A3299B">
        <w:rPr>
          <w:rFonts w:ascii="GHEA Grapalat" w:hAnsi="GHEA Grapalat"/>
          <w:i/>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որի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հետ</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կնքվում</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պայմանագիր</w:t>
      </w:r>
      <w:r w:rsidRPr="00A3299B">
        <w:rPr>
          <w:rFonts w:ascii="GHEA Grapalat" w:hAnsi="GHEA Grapalat" w:cs="Arial"/>
          <w:sz w:val="20"/>
          <w:szCs w:val="20"/>
          <w:lang w:val="hy-AM"/>
        </w:rPr>
        <w:t>,</w:t>
      </w:r>
    </w:p>
    <w:p w14:paraId="2BC8FA8F" w14:textId="77777777" w:rsidR="00A3299B" w:rsidRPr="00A3299B" w:rsidRDefault="00A3299B" w:rsidP="00A3299B">
      <w:pPr>
        <w:ind w:firstLine="567"/>
        <w:jc w:val="both"/>
        <w:rPr>
          <w:rFonts w:ascii="GHEA Grapalat" w:hAnsi="GHEA Grapalat" w:cs="Sylfaen"/>
          <w:sz w:val="20"/>
          <w:szCs w:val="20"/>
          <w:lang w:val="es-ES"/>
        </w:rPr>
      </w:pPr>
      <w:r w:rsidRPr="00A3299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840FAFE" w14:textId="77777777" w:rsidR="00A3299B" w:rsidRPr="00A3299B" w:rsidRDefault="00A3299B" w:rsidP="00A3299B">
      <w:pPr>
        <w:ind w:firstLine="567"/>
        <w:jc w:val="both"/>
        <w:rPr>
          <w:rFonts w:ascii="GHEA Grapalat" w:hAnsi="GHEA Grapalat" w:cs="Sylfaen"/>
          <w:sz w:val="20"/>
          <w:lang w:val="es-ES"/>
        </w:rPr>
      </w:pPr>
      <w:r w:rsidRPr="00A3299B">
        <w:rPr>
          <w:rFonts w:ascii="GHEA Grapalat" w:hAnsi="GHEA Grapalat" w:cs="Sylfaen"/>
          <w:sz w:val="20"/>
          <w:lang w:val="hy-AM"/>
        </w:rPr>
        <w:t>Պատվիրատուն</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es-ES"/>
        </w:rPr>
        <w:t xml:space="preserve"> </w:t>
      </w:r>
      <w:r w:rsidRPr="00A3299B">
        <w:rPr>
          <w:rFonts w:ascii="GHEA Grapalat" w:hAnsi="GHEA Grapalat" w:cs="Sylfaen"/>
          <w:sz w:val="20"/>
          <w:lang w:val="hy-AM"/>
        </w:rPr>
        <w:t>կնքում</w:t>
      </w:r>
      <w:r w:rsidRPr="00A3299B">
        <w:rPr>
          <w:rFonts w:ascii="GHEA Grapalat" w:hAnsi="GHEA Grapalat" w:cs="Sylfaen"/>
          <w:sz w:val="20"/>
          <w:lang w:val="es-ES"/>
        </w:rPr>
        <w:t xml:space="preserve"> </w:t>
      </w:r>
      <w:r w:rsidRPr="00A3299B">
        <w:rPr>
          <w:rFonts w:ascii="GHEA Grapalat" w:hAnsi="GHEA Grapalat" w:cs="Sylfaen"/>
          <w:sz w:val="20"/>
          <w:lang w:val="hy-AM"/>
        </w:rPr>
        <w:t>է</w:t>
      </w:r>
      <w:r w:rsidRPr="00A3299B">
        <w:rPr>
          <w:rFonts w:ascii="GHEA Grapalat" w:hAnsi="GHEA Grapalat" w:cs="Sylfaen"/>
          <w:sz w:val="20"/>
          <w:lang w:val="es-ES"/>
        </w:rPr>
        <w:t xml:space="preserve">, </w:t>
      </w:r>
      <w:r w:rsidRPr="00A3299B">
        <w:rPr>
          <w:rFonts w:ascii="GHEA Grapalat" w:hAnsi="GHEA Grapalat" w:cs="Sylfaen"/>
          <w:sz w:val="20"/>
          <w:lang w:val="hy-AM"/>
        </w:rPr>
        <w:t>եթե</w:t>
      </w:r>
      <w:r w:rsidRPr="00A3299B">
        <w:rPr>
          <w:rFonts w:ascii="GHEA Grapalat" w:hAnsi="GHEA Grapalat" w:cs="Sylfaen"/>
          <w:sz w:val="20"/>
          <w:lang w:val="es-ES"/>
        </w:rPr>
        <w:t xml:space="preserve"> </w:t>
      </w:r>
      <w:r w:rsidRPr="00A3299B">
        <w:rPr>
          <w:rFonts w:ascii="GHEA Grapalat" w:hAnsi="GHEA Grapalat" w:cs="Sylfaen"/>
          <w:sz w:val="20"/>
          <w:lang w:val="hy-AM"/>
        </w:rPr>
        <w:t>սույն</w:t>
      </w:r>
      <w:r w:rsidRPr="00A3299B">
        <w:rPr>
          <w:rFonts w:ascii="GHEA Grapalat" w:hAnsi="GHEA Grapalat" w:cs="Sylfaen"/>
          <w:sz w:val="20"/>
          <w:lang w:val="es-ES"/>
        </w:rPr>
        <w:t xml:space="preserve"> </w:t>
      </w:r>
      <w:r w:rsidRPr="00A3299B">
        <w:rPr>
          <w:rFonts w:ascii="GHEA Grapalat" w:hAnsi="GHEA Grapalat" w:cs="Sylfaen"/>
          <w:sz w:val="20"/>
          <w:lang w:val="hy-AM"/>
        </w:rPr>
        <w:t>կետով</w:t>
      </w:r>
      <w:r w:rsidRPr="00A3299B">
        <w:rPr>
          <w:rFonts w:ascii="GHEA Grapalat" w:hAnsi="GHEA Grapalat" w:cs="Sylfaen"/>
          <w:sz w:val="20"/>
          <w:lang w:val="es-ES"/>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es-ES"/>
        </w:rPr>
        <w:t xml:space="preserve"> </w:t>
      </w:r>
      <w:r w:rsidRPr="00A3299B">
        <w:rPr>
          <w:rFonts w:ascii="GHEA Grapalat" w:hAnsi="GHEA Grapalat" w:cs="Sylfaen"/>
          <w:sz w:val="20"/>
          <w:lang w:val="hy-AM"/>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hy-AM"/>
        </w:rPr>
        <w:t>ժամկետում</w:t>
      </w:r>
      <w:r w:rsidRPr="00A3299B">
        <w:rPr>
          <w:rFonts w:ascii="GHEA Grapalat" w:hAnsi="GHEA Grapalat" w:cs="Sylfaen"/>
          <w:sz w:val="20"/>
          <w:lang w:val="es-ES"/>
        </w:rPr>
        <w:t xml:space="preserve"> </w:t>
      </w:r>
      <w:r w:rsidRPr="00A3299B">
        <w:rPr>
          <w:rFonts w:ascii="GHEA Grapalat" w:hAnsi="GHEA Grapalat" w:cs="Sylfaen"/>
          <w:sz w:val="20"/>
          <w:lang w:val="hy-AM"/>
        </w:rPr>
        <w:t>որևէ</w:t>
      </w:r>
      <w:r w:rsidRPr="00A3299B">
        <w:rPr>
          <w:rFonts w:ascii="GHEA Grapalat" w:hAnsi="GHEA Grapalat" w:cs="Sylfaen"/>
          <w:sz w:val="20"/>
          <w:lang w:val="es-ES"/>
        </w:rPr>
        <w:t xml:space="preserve"> մ</w:t>
      </w:r>
      <w:r w:rsidRPr="00A3299B">
        <w:rPr>
          <w:rFonts w:ascii="GHEA Grapalat" w:hAnsi="GHEA Grapalat" w:cs="Sylfaen"/>
          <w:sz w:val="20"/>
          <w:lang w:val="hy-AM"/>
        </w:rPr>
        <w:t>ասնակից</w:t>
      </w:r>
      <w:r w:rsidRPr="00A3299B">
        <w:rPr>
          <w:rFonts w:ascii="GHEA Grapalat" w:hAnsi="GHEA Grapalat" w:cs="Sylfaen"/>
          <w:sz w:val="20"/>
          <w:lang w:val="es-ES"/>
        </w:rPr>
        <w:t xml:space="preserve"> </w:t>
      </w:r>
      <w:r w:rsidRPr="00A3299B">
        <w:rPr>
          <w:rFonts w:ascii="GHEA Grapalat" w:hAnsi="GHEA Grapalat" w:cs="Sylfaen"/>
          <w:sz w:val="20"/>
          <w:lang w:val="hy-AM"/>
        </w:rPr>
        <w:t>չի</w:t>
      </w:r>
      <w:r w:rsidRPr="00A3299B">
        <w:rPr>
          <w:rFonts w:ascii="GHEA Grapalat" w:hAnsi="GHEA Grapalat" w:cs="Sylfaen"/>
          <w:sz w:val="20"/>
          <w:lang w:val="es-ES"/>
        </w:rPr>
        <w:t xml:space="preserve"> </w:t>
      </w:r>
      <w:r w:rsidRPr="00A3299B">
        <w:rPr>
          <w:rFonts w:ascii="GHEA Grapalat" w:hAnsi="GHEA Grapalat" w:cs="Sylfaen"/>
          <w:sz w:val="20"/>
          <w:lang w:val="hy-AM"/>
        </w:rPr>
        <w:t>բողոքարկում</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hy-AM"/>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մասին</w:t>
      </w:r>
      <w:r w:rsidRPr="00A3299B">
        <w:rPr>
          <w:rFonts w:ascii="GHEA Grapalat" w:hAnsi="GHEA Grapalat" w:cs="Sylfaen"/>
          <w:sz w:val="20"/>
          <w:lang w:val="es-ES"/>
        </w:rPr>
        <w:t xml:space="preserve"> </w:t>
      </w:r>
      <w:r w:rsidRPr="00A3299B">
        <w:rPr>
          <w:rFonts w:ascii="GHEA Grapalat" w:hAnsi="GHEA Grapalat" w:cs="Sylfaen"/>
          <w:sz w:val="20"/>
          <w:lang w:val="hy-AM"/>
        </w:rPr>
        <w:t>որոշումը։</w:t>
      </w:r>
      <w:r w:rsidRPr="00A3299B">
        <w:rPr>
          <w:rFonts w:ascii="GHEA Grapalat" w:hAnsi="GHEA Grapalat" w:cs="Sylfaen"/>
          <w:sz w:val="20"/>
          <w:lang w:val="es-ES"/>
        </w:rPr>
        <w:t xml:space="preserve"> </w:t>
      </w:r>
      <w:r w:rsidRPr="00A3299B">
        <w:rPr>
          <w:rFonts w:ascii="GHEA Grapalat" w:hAnsi="GHEA Grapalat" w:cs="Sylfaen"/>
          <w:sz w:val="20"/>
          <w:lang w:val="ru-RU"/>
        </w:rPr>
        <w:t>Մինչև</w:t>
      </w:r>
      <w:r w:rsidRPr="00A3299B">
        <w:rPr>
          <w:rFonts w:ascii="GHEA Grapalat" w:hAnsi="GHEA Grapalat" w:cs="Sylfaen"/>
          <w:sz w:val="20"/>
          <w:lang w:val="es-ES"/>
        </w:rPr>
        <w:t xml:space="preserve"> </w:t>
      </w:r>
      <w:r w:rsidRPr="00A3299B">
        <w:rPr>
          <w:rFonts w:ascii="GHEA Grapalat" w:hAnsi="GHEA Grapalat" w:cs="Sylfaen"/>
          <w:sz w:val="20"/>
          <w:lang w:val="ru-RU"/>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ru-RU"/>
        </w:rPr>
        <w:t>ժամկետը</w:t>
      </w:r>
      <w:r w:rsidRPr="00A3299B">
        <w:rPr>
          <w:rFonts w:ascii="GHEA Grapalat" w:hAnsi="GHEA Grapalat" w:cs="Sylfaen"/>
          <w:sz w:val="20"/>
          <w:lang w:val="es-ES"/>
        </w:rPr>
        <w:t xml:space="preserve"> </w:t>
      </w:r>
      <w:r w:rsidRPr="00A3299B">
        <w:rPr>
          <w:rFonts w:ascii="GHEA Grapalat" w:hAnsi="GHEA Grapalat" w:cs="Sylfaen"/>
          <w:sz w:val="20"/>
          <w:lang w:val="ru-RU"/>
        </w:rPr>
        <w:t>լրանալը</w:t>
      </w:r>
      <w:r w:rsidRPr="00A3299B">
        <w:rPr>
          <w:rFonts w:ascii="GHEA Grapalat" w:hAnsi="GHEA Grapalat" w:cs="Sylfaen"/>
          <w:sz w:val="20"/>
          <w:lang w:val="es-ES"/>
        </w:rPr>
        <w:t xml:space="preserve"> </w:t>
      </w:r>
      <w:r w:rsidRPr="00A3299B">
        <w:rPr>
          <w:rFonts w:ascii="GHEA Grapalat" w:hAnsi="GHEA Grapalat" w:cs="Sylfaen"/>
          <w:sz w:val="20"/>
          <w:lang w:val="ru-RU"/>
        </w:rPr>
        <w:t>կամ</w:t>
      </w:r>
      <w:r w:rsidRPr="00A3299B">
        <w:rPr>
          <w:rFonts w:ascii="GHEA Grapalat" w:hAnsi="GHEA Grapalat" w:cs="Sylfaen"/>
          <w:sz w:val="20"/>
          <w:lang w:val="es-ES"/>
        </w:rPr>
        <w:t xml:space="preserve"> </w:t>
      </w:r>
      <w:r w:rsidRPr="00A3299B">
        <w:rPr>
          <w:rFonts w:ascii="GHEA Grapalat" w:hAnsi="GHEA Grapalat" w:cs="Sylfaen"/>
          <w:sz w:val="20"/>
          <w:lang w:val="ru-RU"/>
        </w:rPr>
        <w:t>առանց</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ru-RU"/>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 xml:space="preserve"> կամ գնման ընթացակարգը չկայացած հայտարարելու </w:t>
      </w:r>
      <w:r w:rsidRPr="00A3299B">
        <w:rPr>
          <w:rFonts w:ascii="GHEA Grapalat" w:hAnsi="GHEA Grapalat" w:cs="Sylfaen"/>
          <w:sz w:val="20"/>
          <w:lang w:val="ru-RU"/>
        </w:rPr>
        <w:t>մասին</w:t>
      </w:r>
      <w:r w:rsidRPr="00A3299B">
        <w:rPr>
          <w:rFonts w:ascii="GHEA Grapalat" w:hAnsi="GHEA Grapalat" w:cs="Sylfaen"/>
          <w:sz w:val="20"/>
          <w:lang w:val="es-ES"/>
        </w:rPr>
        <w:t xml:space="preserve"> </w:t>
      </w:r>
      <w:r w:rsidRPr="00A3299B">
        <w:rPr>
          <w:rFonts w:ascii="GHEA Grapalat" w:hAnsi="GHEA Grapalat" w:cs="Sylfaen"/>
          <w:sz w:val="20"/>
          <w:lang w:val="ru-RU"/>
        </w:rPr>
        <w:t>հայտարարության</w:t>
      </w:r>
      <w:r w:rsidRPr="00A3299B">
        <w:rPr>
          <w:rFonts w:ascii="GHEA Grapalat" w:hAnsi="GHEA Grapalat" w:cs="Sylfaen"/>
          <w:sz w:val="20"/>
          <w:lang w:val="es-ES"/>
        </w:rPr>
        <w:t xml:space="preserve"> </w:t>
      </w:r>
      <w:r w:rsidRPr="00A3299B">
        <w:rPr>
          <w:rFonts w:ascii="GHEA Grapalat" w:hAnsi="GHEA Grapalat" w:cs="Sylfaen"/>
          <w:sz w:val="20"/>
          <w:lang w:val="ru-RU"/>
        </w:rPr>
        <w:t>հրապարակման</w:t>
      </w:r>
      <w:r w:rsidRPr="00A3299B">
        <w:rPr>
          <w:rFonts w:ascii="GHEA Grapalat" w:hAnsi="GHEA Grapalat" w:cs="Sylfaen"/>
          <w:sz w:val="20"/>
          <w:lang w:val="es-ES"/>
        </w:rPr>
        <w:t xml:space="preserve"> </w:t>
      </w:r>
      <w:r w:rsidRPr="00A3299B">
        <w:rPr>
          <w:rFonts w:ascii="GHEA Grapalat" w:hAnsi="GHEA Grapalat" w:cs="Sylfaen"/>
          <w:sz w:val="20"/>
          <w:lang w:val="ru-RU"/>
        </w:rPr>
        <w:t>կնք</w:t>
      </w:r>
      <w:r w:rsidRPr="00A3299B">
        <w:rPr>
          <w:rFonts w:ascii="GHEA Grapalat" w:hAnsi="GHEA Grapalat" w:cs="Sylfaen"/>
          <w:sz w:val="20"/>
        </w:rPr>
        <w:t>վ</w:t>
      </w:r>
      <w:r w:rsidRPr="00A3299B">
        <w:rPr>
          <w:rFonts w:ascii="GHEA Grapalat" w:hAnsi="GHEA Grapalat" w:cs="Sylfaen"/>
          <w:sz w:val="20"/>
          <w:lang w:val="ru-RU"/>
        </w:rPr>
        <w:t>ած</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պայմանագիրն</w:t>
      </w:r>
      <w:r w:rsidRPr="00A3299B">
        <w:rPr>
          <w:rFonts w:ascii="GHEA Grapalat" w:hAnsi="GHEA Grapalat" w:cs="Sylfaen"/>
          <w:sz w:val="20"/>
          <w:lang w:val="es-ES"/>
        </w:rPr>
        <w:t xml:space="preserve"> </w:t>
      </w:r>
      <w:r w:rsidRPr="00A3299B">
        <w:rPr>
          <w:rFonts w:ascii="GHEA Grapalat" w:hAnsi="GHEA Grapalat" w:cs="Sylfaen"/>
          <w:sz w:val="20"/>
          <w:lang w:val="ru-RU"/>
        </w:rPr>
        <w:t>առ</w:t>
      </w:r>
      <w:r w:rsidRPr="00A3299B">
        <w:rPr>
          <w:rFonts w:ascii="GHEA Grapalat" w:hAnsi="GHEA Grapalat" w:cs="Sylfaen"/>
          <w:sz w:val="20"/>
          <w:lang w:val="es-ES"/>
        </w:rPr>
        <w:t xml:space="preserve"> </w:t>
      </w:r>
      <w:r w:rsidRPr="00A3299B">
        <w:rPr>
          <w:rFonts w:ascii="GHEA Grapalat" w:hAnsi="GHEA Grapalat" w:cs="Sylfaen"/>
          <w:sz w:val="20"/>
          <w:lang w:val="ru-RU"/>
        </w:rPr>
        <w:t>ոչինչ</w:t>
      </w:r>
      <w:r w:rsidRPr="00A3299B">
        <w:rPr>
          <w:rFonts w:ascii="GHEA Grapalat" w:hAnsi="GHEA Grapalat" w:cs="Sylfaen"/>
          <w:sz w:val="20"/>
          <w:lang w:val="es-ES"/>
        </w:rPr>
        <w:t xml:space="preserve"> </w:t>
      </w:r>
      <w:r w:rsidRPr="00A3299B">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528E4CB7" w:rsidR="00D612BC" w:rsidRDefault="00AA0AD8" w:rsidP="00EF3662">
      <w:pPr>
        <w:pStyle w:val="BodyTextIndent"/>
        <w:spacing w:line="240" w:lineRule="auto"/>
        <w:ind w:firstLine="567"/>
        <w:rPr>
          <w:rFonts w:ascii="GHEA Mariam" w:hAnsi="GHEA Mariam"/>
          <w:spacing w:val="-8"/>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821D97B" w14:textId="77777777" w:rsidR="00DE3974" w:rsidRPr="00A71D81" w:rsidRDefault="00DE3974" w:rsidP="00EF3662">
      <w:pPr>
        <w:pStyle w:val="BodyTextIndent"/>
        <w:spacing w:line="240" w:lineRule="auto"/>
        <w:ind w:firstLine="567"/>
        <w:rPr>
          <w:rFonts w:ascii="GHEA Grapalat" w:hAnsi="GHEA Grapalat" w:cs="Sylfaen"/>
          <w:i w:val="0"/>
          <w:szCs w:val="24"/>
          <w:lang w:val="af-ZA"/>
        </w:rPr>
      </w:pP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4"/>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lastRenderedPageBreak/>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6"/>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lastRenderedPageBreak/>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lastRenderedPageBreak/>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36B26E67" w:rsidR="00096865" w:rsidRPr="00A71D81" w:rsidRDefault="008461C9"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w:t>
      </w:r>
      <w:r w:rsidR="00614AC5">
        <w:rPr>
          <w:rFonts w:ascii="GHEA Grapalat" w:hAnsi="GHEA Grapalat" w:cs="Sylfaen"/>
          <w:b/>
          <w:szCs w:val="22"/>
          <w:lang w:val="hy-AM"/>
        </w:rPr>
        <w:t xml:space="preserve"> </w:t>
      </w:r>
      <w:r>
        <w:rPr>
          <w:rFonts w:ascii="GHEA Grapalat" w:hAnsi="GHEA Grapalat" w:cs="Sylfaen"/>
          <w:b/>
          <w:szCs w:val="22"/>
          <w:lang w:val="hy-AM"/>
        </w:rPr>
        <w:t xml:space="preserve">Հ Ա Ր Ց Մ Ա Ն </w:t>
      </w:r>
      <w:r w:rsidR="00614AC5">
        <w:rPr>
          <w:rFonts w:ascii="GHEA Grapalat" w:hAnsi="GHEA Grapalat" w:cs="Sylfaen"/>
          <w:b/>
          <w:szCs w:val="22"/>
          <w:lang w:val="hy-AM"/>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9"/>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7777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_____________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37F38C30"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121ED0">
        <w:rPr>
          <w:rFonts w:ascii="GHEA Grapalat" w:hAnsi="GHEA Grapalat"/>
          <w:sz w:val="24"/>
          <w:szCs w:val="24"/>
          <w:lang w:val="hy-AM"/>
        </w:rPr>
        <w:t>ՔԲԿ-ԳՀԱՊՁԲ-2</w:t>
      </w:r>
      <w:r w:rsidR="00801727">
        <w:rPr>
          <w:rFonts w:ascii="GHEA Grapalat" w:hAnsi="GHEA Grapalat"/>
          <w:sz w:val="24"/>
          <w:szCs w:val="24"/>
          <w:lang w:val="hy-AM"/>
        </w:rPr>
        <w:t>6</w:t>
      </w:r>
      <w:r w:rsidR="00121ED0">
        <w:rPr>
          <w:rFonts w:ascii="GHEA Grapalat" w:hAnsi="GHEA Grapalat"/>
          <w:sz w:val="24"/>
          <w:szCs w:val="24"/>
          <w:lang w:val="hy-AM"/>
        </w:rPr>
        <w:t>/</w:t>
      </w:r>
      <w:r w:rsidR="00801727">
        <w:rPr>
          <w:rFonts w:ascii="GHEA Grapalat" w:hAnsi="GHEA Grapalat"/>
          <w:sz w:val="24"/>
          <w:szCs w:val="24"/>
          <w:lang w:val="hy-AM"/>
        </w:rPr>
        <w:t>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BC375EF" w:rsidR="00B2572B" w:rsidRPr="00A71D81" w:rsidRDefault="00121ED0"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7D891DD" w:rsidR="00B2572B" w:rsidRPr="00A71D81" w:rsidRDefault="006F649F" w:rsidP="00EF3662">
      <w:pPr>
        <w:pStyle w:val="Heading6"/>
        <w:jc w:val="center"/>
        <w:rPr>
          <w:rFonts w:ascii="GHEA Grapalat" w:hAnsi="GHEA Grapalat" w:cs="Arial"/>
          <w:color w:val="auto"/>
          <w:sz w:val="24"/>
          <w:szCs w:val="24"/>
          <w:lang w:val="es-ES"/>
        </w:rPr>
      </w:pPr>
      <w:r w:rsidRPr="006F649F">
        <w:rPr>
          <w:rFonts w:ascii="GHEA Grapalat" w:hAnsi="GHEA Grapalat" w:cs="Sylfaen"/>
          <w:color w:val="auto"/>
          <w:sz w:val="24"/>
          <w:szCs w:val="24"/>
          <w:lang w:val="es-ES"/>
        </w:rPr>
        <w:t>Գնանշման հարցման</w:t>
      </w:r>
      <w:r>
        <w:rPr>
          <w:rFonts w:ascii="GHEA Grapalat" w:hAnsi="GHEA Grapalat" w:cs="Sylfaen"/>
          <w:color w:val="auto"/>
          <w:sz w:val="24"/>
          <w:szCs w:val="24"/>
          <w:lang w:val="hy-AM"/>
        </w:rPr>
        <w:t>ը</w:t>
      </w:r>
      <w:r>
        <w:rPr>
          <w:rFonts w:ascii="GHEA Grapalat" w:hAnsi="GHEA Grapalat" w:cs="Sylfaen"/>
          <w:b w:val="0"/>
          <w:lang w:val="hy-AM"/>
        </w:rPr>
        <w:t xml:space="preserve"> </w:t>
      </w:r>
      <w:r w:rsidRPr="00A71D81">
        <w:rPr>
          <w:rFonts w:ascii="GHEA Grapalat" w:hAnsi="GHEA Grapalat" w:cs="Arial"/>
          <w:b w:val="0"/>
          <w:lang w:val="es-ES"/>
        </w:rPr>
        <w:t xml:space="preserve"> </w:t>
      </w:r>
      <w:r>
        <w:rPr>
          <w:rFonts w:ascii="GHEA Grapalat" w:hAnsi="GHEA Grapalat" w:cs="Arial"/>
          <w:b w:val="0"/>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66E4F997" w:rsidR="00B2572B" w:rsidRPr="00A71D81" w:rsidRDefault="00121ED0" w:rsidP="00EF3662">
      <w:pPr>
        <w:jc w:val="both"/>
        <w:rPr>
          <w:rFonts w:ascii="GHEA Grapalat" w:hAnsi="GHEA Grapalat"/>
          <w:sz w:val="22"/>
          <w:szCs w:val="22"/>
          <w:u w:val="single"/>
          <w:lang w:val="es-ES"/>
        </w:rPr>
      </w:pPr>
      <w:r w:rsidRPr="002B3445">
        <w:rPr>
          <w:rFonts w:ascii="GHEA Grapalat" w:hAnsi="GHEA Grapalat" w:cs="Sylfaen"/>
          <w:sz w:val="20"/>
          <w:szCs w:val="20"/>
          <w:lang w:val="es-ES"/>
        </w:rPr>
        <w:t>«Քրեակատարողական բժշկության կենտրոն» ՊՈԱԿ-</w:t>
      </w:r>
      <w:r w:rsidRPr="00A71D81">
        <w:rPr>
          <w:rFonts w:ascii="GHEA Grapalat" w:hAnsi="GHEA Grapalat" w:cs="Sylfaen"/>
          <w:sz w:val="20"/>
          <w:szCs w:val="20"/>
          <w:lang w:val="es-ES"/>
        </w:rPr>
        <w:t>ի կողմից</w:t>
      </w:r>
      <w:r w:rsidRPr="002B3445">
        <w:rPr>
          <w:rFonts w:ascii="GHEA Grapalat" w:hAnsi="GHEA Grapalat" w:cs="Sylfaen"/>
          <w:sz w:val="20"/>
          <w:szCs w:val="20"/>
          <w:lang w:val="es-ES"/>
        </w:rPr>
        <w:t xml:space="preserve"> </w:t>
      </w:r>
      <w:r>
        <w:rPr>
          <w:rFonts w:ascii="GHEA Grapalat" w:hAnsi="GHEA Grapalat" w:cs="Sylfaen"/>
          <w:sz w:val="20"/>
          <w:szCs w:val="20"/>
          <w:lang w:val="hy-AM"/>
        </w:rPr>
        <w:t xml:space="preserve"> </w:t>
      </w:r>
      <w:bookmarkStart w:id="6" w:name="_Hlk191654126"/>
      <w:r w:rsidR="00F128EC" w:rsidRPr="00A71D81">
        <w:rPr>
          <w:rFonts w:ascii="GHEA Grapalat" w:hAnsi="GHEA Grapalat"/>
          <w:lang w:val="af-ZA"/>
        </w:rPr>
        <w:t>«</w:t>
      </w:r>
      <w:r w:rsidR="00801727" w:rsidRPr="00801727">
        <w:rPr>
          <w:rFonts w:ascii="GHEA Grapalat" w:hAnsi="GHEA Grapalat"/>
          <w:lang w:val="hy-AM"/>
        </w:rPr>
        <w:t xml:space="preserve"> </w:t>
      </w:r>
      <w:r w:rsidR="00801727">
        <w:rPr>
          <w:rFonts w:ascii="GHEA Grapalat" w:hAnsi="GHEA Grapalat"/>
          <w:lang w:val="hy-AM"/>
        </w:rPr>
        <w:t>ՔԲԿ-ԳՀԱՊՁԲ-26/1</w:t>
      </w:r>
      <w:r w:rsidR="00F128EC" w:rsidRPr="00A71D81">
        <w:rPr>
          <w:rFonts w:ascii="GHEA Grapalat" w:hAnsi="GHEA Grapalat"/>
          <w:lang w:val="af-ZA"/>
        </w:rPr>
        <w:t>»</w:t>
      </w:r>
    </w:p>
    <w:bookmarkEnd w:id="6"/>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40B32746" w:rsidR="00B2572B" w:rsidRPr="00A71D81" w:rsidRDefault="00121ED0" w:rsidP="00EF3662">
      <w:pPr>
        <w:jc w:val="both"/>
        <w:rPr>
          <w:rFonts w:ascii="GHEA Grapalat" w:hAnsi="GHEA Grapalat" w:cs="Sylfaen"/>
          <w:sz w:val="20"/>
          <w:szCs w:val="20"/>
          <w:lang w:val="es-ES"/>
        </w:rPr>
      </w:pPr>
      <w:r w:rsidRPr="00121ED0">
        <w:rPr>
          <w:rFonts w:ascii="GHEA Grapalat" w:hAnsi="GHEA Grapalat" w:cs="Sylfaen"/>
          <w:sz w:val="20"/>
          <w:szCs w:val="20"/>
          <w:lang w:val="es-ES"/>
        </w:rPr>
        <w:t>գնանշման հարցման</w:t>
      </w:r>
      <w:r>
        <w:rPr>
          <w:rFonts w:ascii="GHEA Grapalat" w:hAnsi="GHEA Grapalat" w:cs="Arial"/>
          <w:sz w:val="16"/>
          <w:szCs w:val="16"/>
          <w:lang w:val="hy-AM"/>
        </w:rPr>
        <w:t xml:space="preserve">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642034A"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F128EC" w:rsidRPr="00A71D81">
        <w:rPr>
          <w:rFonts w:ascii="GHEA Grapalat" w:hAnsi="GHEA Grapalat"/>
          <w:lang w:val="af-ZA"/>
        </w:rPr>
        <w:t>«</w:t>
      </w:r>
      <w:r w:rsidR="00801727" w:rsidRPr="00801727">
        <w:rPr>
          <w:rFonts w:ascii="GHEA Grapalat" w:hAnsi="GHEA Grapalat"/>
          <w:lang w:val="hy-AM"/>
        </w:rPr>
        <w:t xml:space="preserve"> </w:t>
      </w:r>
      <w:r w:rsidR="00801727">
        <w:rPr>
          <w:rFonts w:ascii="GHEA Grapalat" w:hAnsi="GHEA Grapalat"/>
          <w:lang w:val="hy-AM"/>
        </w:rPr>
        <w:t>ՔԲԿ-ԳՀԱՊՁԲ-26/1</w:t>
      </w:r>
      <w:r w:rsidR="00F128EC" w:rsidRPr="00A71D81">
        <w:rPr>
          <w:rFonts w:ascii="GHEA Grapalat" w:hAnsi="GHEA Grapalat"/>
          <w:lang w:val="af-ZA"/>
        </w:rPr>
        <w:t>»</w:t>
      </w:r>
      <w:r w:rsidRPr="00AE74A0">
        <w:rPr>
          <w:rFonts w:ascii="GHEA Grapalat" w:hAnsi="GHEA Grapalat" w:cs="Arial"/>
          <w:sz w:val="20"/>
          <w:szCs w:val="20"/>
          <w:lang w:val="es-ES"/>
        </w:rPr>
        <w:t xml:space="preserve">*  ծածկագրով  </w:t>
      </w:r>
      <w:r w:rsidR="00121ED0">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00604CA" w:rsidR="006C3873" w:rsidRPr="00121ED0" w:rsidRDefault="00887807" w:rsidP="00121ED0">
      <w:pPr>
        <w:jc w:val="both"/>
        <w:rPr>
          <w:rFonts w:ascii="GHEA Grapalat" w:hAnsi="GHEA Grapalat"/>
          <w:sz w:val="22"/>
          <w:szCs w:val="22"/>
          <w:u w:val="single"/>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F128EC" w:rsidRPr="00A71D81">
        <w:rPr>
          <w:rFonts w:ascii="GHEA Grapalat" w:hAnsi="GHEA Grapalat"/>
          <w:lang w:val="af-ZA"/>
        </w:rPr>
        <w:t>«</w:t>
      </w:r>
      <w:r w:rsidR="00801727" w:rsidRPr="00801727">
        <w:rPr>
          <w:rFonts w:ascii="GHEA Grapalat" w:hAnsi="GHEA Grapalat"/>
          <w:lang w:val="hy-AM"/>
        </w:rPr>
        <w:t xml:space="preserve"> </w:t>
      </w:r>
      <w:r w:rsidR="00801727">
        <w:rPr>
          <w:rFonts w:ascii="GHEA Grapalat" w:hAnsi="GHEA Grapalat"/>
          <w:lang w:val="hy-AM"/>
        </w:rPr>
        <w:t>ՔԲԿ-ԳՀԱՊՁԲ-26/1</w:t>
      </w:r>
      <w:r w:rsidR="00F128EC" w:rsidRPr="00A71D81">
        <w:rPr>
          <w:rFonts w:ascii="GHEA Grapalat" w:hAnsi="GHEA Grapalat"/>
          <w:lang w:val="af-ZA"/>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121ED0">
        <w:rPr>
          <w:rFonts w:ascii="GHEA Grapalat" w:hAnsi="GHEA Grapalat" w:cs="Arial"/>
          <w:sz w:val="20"/>
          <w:szCs w:val="20"/>
          <w:lang w:val="hy-AM"/>
        </w:rPr>
        <w:t>գնանշման հարցման</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A265E2C" w:rsidR="000B1088" w:rsidRPr="00A71D81" w:rsidRDefault="00F128EC"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sidR="00801727" w:rsidRPr="00801727">
        <w:rPr>
          <w:rFonts w:ascii="GHEA Grapalat" w:hAnsi="GHEA Grapalat"/>
          <w:sz w:val="24"/>
          <w:szCs w:val="24"/>
          <w:lang w:val="hy-AM"/>
        </w:rPr>
        <w:t xml:space="preserve"> </w:t>
      </w:r>
      <w:r w:rsidR="00801727">
        <w:rPr>
          <w:rFonts w:ascii="GHEA Grapalat" w:hAnsi="GHEA Grapalat"/>
          <w:sz w:val="24"/>
          <w:szCs w:val="24"/>
          <w:lang w:val="hy-AM"/>
        </w:rPr>
        <w:t>ՔԲԿ-ԳՀԱՊՁԲ-26/1</w:t>
      </w:r>
      <w:r w:rsidRPr="00A71D81">
        <w:rPr>
          <w:rFonts w:ascii="GHEA Grapalat" w:hAnsi="GHEA Grapalat"/>
          <w:sz w:val="24"/>
          <w:szCs w:val="24"/>
          <w:lang w:val="af-ZA"/>
        </w:rPr>
        <w:t>»</w:t>
      </w:r>
      <w:r w:rsidR="000B1088" w:rsidRPr="00A71D81">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2351226" w:rsidR="000B1088" w:rsidRPr="00A71D81" w:rsidRDefault="00121ED0"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7D14C76F"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121ED0">
        <w:rPr>
          <w:rFonts w:ascii="GHEA Grapalat" w:hAnsi="GHEA Grapalat" w:cs="Arial"/>
          <w:sz w:val="20"/>
          <w:szCs w:val="20"/>
          <w:lang w:val="hy-AM"/>
        </w:rPr>
        <w:t xml:space="preserve"> </w:t>
      </w:r>
      <w:r w:rsidR="00F128EC" w:rsidRPr="00A71D81">
        <w:rPr>
          <w:rFonts w:ascii="GHEA Grapalat" w:hAnsi="GHEA Grapalat"/>
          <w:lang w:val="af-ZA"/>
        </w:rPr>
        <w:t>«</w:t>
      </w:r>
      <w:r w:rsidR="00801727" w:rsidRPr="00801727">
        <w:rPr>
          <w:rFonts w:ascii="GHEA Grapalat" w:hAnsi="GHEA Grapalat"/>
          <w:lang w:val="hy-AM"/>
        </w:rPr>
        <w:t xml:space="preserve"> </w:t>
      </w:r>
      <w:r w:rsidR="00801727">
        <w:rPr>
          <w:rFonts w:ascii="GHEA Grapalat" w:hAnsi="GHEA Grapalat"/>
          <w:lang w:val="hy-AM"/>
        </w:rPr>
        <w:t>ՔԲԿ-ԳՀԱՊՁԲ-26/1</w:t>
      </w:r>
      <w:r w:rsidR="00F128EC" w:rsidRPr="00A71D81">
        <w:rPr>
          <w:rFonts w:ascii="GHEA Grapalat" w:hAnsi="GHEA Grapalat"/>
          <w:lang w:val="af-ZA"/>
        </w:rPr>
        <w:t>»</w:t>
      </w:r>
      <w:r w:rsidR="00121ED0">
        <w:rPr>
          <w:rFonts w:ascii="GHEA Grapalat" w:hAnsi="GHEA Grapalat"/>
          <w:lang w:val="hy-AM"/>
        </w:rPr>
        <w:t xml:space="preserve"> </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7AAE8B2"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121ED0">
        <w:rPr>
          <w:rFonts w:ascii="GHEA Grapalat" w:hAnsi="GHEA Grapalat" w:cs="Arial"/>
          <w:sz w:val="20"/>
          <w:szCs w:val="20"/>
          <w:lang w:val="hy-AM"/>
        </w:rPr>
        <w:t xml:space="preserve">գնանշման հարցման </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6F649F">
      <w:pPr>
        <w:pStyle w:val="BodyTextIndent3"/>
        <w:spacing w:line="240" w:lineRule="auto"/>
        <w:ind w:firstLine="0"/>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243DEC1A" w:rsidR="00BF1194" w:rsidRPr="00A71D81" w:rsidRDefault="00F128EC"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sidR="00801727" w:rsidRPr="00801727">
        <w:rPr>
          <w:rFonts w:ascii="GHEA Grapalat" w:hAnsi="GHEA Grapalat"/>
          <w:sz w:val="24"/>
          <w:szCs w:val="24"/>
          <w:lang w:val="hy-AM"/>
        </w:rPr>
        <w:t xml:space="preserve"> </w:t>
      </w:r>
      <w:r w:rsidR="00801727">
        <w:rPr>
          <w:rFonts w:ascii="GHEA Grapalat" w:hAnsi="GHEA Grapalat"/>
          <w:sz w:val="24"/>
          <w:szCs w:val="24"/>
          <w:lang w:val="hy-AM"/>
        </w:rPr>
        <w:t>ՔԲԿ-ԳՀԱՊՁԲ-26/1</w:t>
      </w:r>
      <w:r w:rsidRPr="00A71D81">
        <w:rPr>
          <w:rFonts w:ascii="GHEA Grapalat" w:hAnsi="GHEA Grapalat"/>
          <w:sz w:val="24"/>
          <w:szCs w:val="24"/>
          <w:lang w:val="af-ZA"/>
        </w:rPr>
        <w:t>»</w:t>
      </w:r>
      <w:r w:rsidR="00BF1194" w:rsidRPr="00A71D81">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2D4C5AAC" w:rsidR="00BF1194" w:rsidRPr="00A71D81" w:rsidRDefault="00121ED0"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0BDFD392" w14:textId="05A37B1E" w:rsidR="00BF1194" w:rsidRPr="00A71D81" w:rsidRDefault="00BF1194" w:rsidP="00A94227">
      <w:pPr>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6360385E" w14:textId="5FB19C96" w:rsidR="00BF1194" w:rsidRPr="00A71D81" w:rsidRDefault="00BF1194" w:rsidP="00471FB0">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hAnsi="GHEA Grapalat"/>
        </w:rPr>
        <w:br w:type="page"/>
      </w: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0AFAAD7E" w14:textId="3BD10C9F" w:rsidR="00BF1194" w:rsidRPr="00A71D81" w:rsidRDefault="00BF1194" w:rsidP="00471FB0">
      <w:pPr>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5DDDF95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0324E631" w:rsidR="00BF1194" w:rsidRDefault="00BF1194" w:rsidP="00BF1194">
      <w:pPr>
        <w:pStyle w:val="BodyTextIndent3"/>
        <w:spacing w:line="240" w:lineRule="auto"/>
        <w:ind w:firstLine="0"/>
        <w:jc w:val="left"/>
        <w:rPr>
          <w:rFonts w:ascii="GHEA Grapalat" w:hAnsi="GHEA Grapalat"/>
          <w:b/>
          <w:lang w:val="hy-AM"/>
        </w:rPr>
      </w:pPr>
    </w:p>
    <w:p w14:paraId="399FA6EA" w14:textId="3CD332EE" w:rsidR="00F128EC" w:rsidRDefault="00F128EC" w:rsidP="00BF1194">
      <w:pPr>
        <w:pStyle w:val="BodyTextIndent3"/>
        <w:spacing w:line="240" w:lineRule="auto"/>
        <w:ind w:firstLine="0"/>
        <w:jc w:val="left"/>
        <w:rPr>
          <w:rFonts w:ascii="GHEA Grapalat" w:hAnsi="GHEA Grapalat"/>
          <w:b/>
          <w:lang w:val="hy-AM"/>
        </w:rPr>
      </w:pPr>
    </w:p>
    <w:p w14:paraId="0D55AFBA" w14:textId="77777777" w:rsidR="00F128EC" w:rsidRPr="00A71D81" w:rsidRDefault="00F128EC"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w:t>
      </w:r>
      <w:r w:rsidRPr="00A71D81">
        <w:rPr>
          <w:rFonts w:ascii="GHEA Grapalat" w:eastAsia="GHEA Grapalat" w:hAnsi="GHEA Grapalat" w:cs="GHEA Grapalat"/>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A71D81">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sidRPr="00A71D81">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7332499" w:rsidR="00B2572B" w:rsidRPr="00A71D81" w:rsidRDefault="00F128EC"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sidR="00801727" w:rsidRPr="00801727">
        <w:rPr>
          <w:rFonts w:ascii="GHEA Grapalat" w:hAnsi="GHEA Grapalat"/>
          <w:sz w:val="24"/>
          <w:szCs w:val="24"/>
          <w:lang w:val="hy-AM"/>
        </w:rPr>
        <w:t xml:space="preserve"> </w:t>
      </w:r>
      <w:r w:rsidR="00801727">
        <w:rPr>
          <w:rFonts w:ascii="GHEA Grapalat" w:hAnsi="GHEA Grapalat"/>
          <w:sz w:val="24"/>
          <w:szCs w:val="24"/>
          <w:lang w:val="hy-AM"/>
        </w:rPr>
        <w:t>ՔԲԿ-ԳՀԱՊՁԲ-26/1</w:t>
      </w:r>
      <w:r w:rsidRPr="00A71D81">
        <w:rPr>
          <w:rFonts w:ascii="GHEA Grapalat" w:hAnsi="GHEA Grapalat"/>
          <w:sz w:val="24"/>
          <w:szCs w:val="24"/>
          <w:lang w:val="af-ZA"/>
        </w:rPr>
        <w:t>»</w:t>
      </w:r>
      <w:r w:rsidR="00B2572B" w:rsidRPr="00A71D81">
        <w:rPr>
          <w:rFonts w:ascii="GHEA Grapalat" w:hAnsi="GHEA Grapalat" w:cs="Sylfaen"/>
          <w:b/>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49D5E013" w:rsidR="00B2572B" w:rsidRPr="00A71D81" w:rsidRDefault="00121ED0"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867D22E"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1ED0" w:rsidRPr="00A71D81">
        <w:rPr>
          <w:rFonts w:ascii="GHEA Grapalat" w:hAnsi="GHEA Grapalat"/>
          <w:lang w:val="hy-AM"/>
        </w:rPr>
        <w:t>«</w:t>
      </w:r>
      <w:r w:rsidR="00801727">
        <w:rPr>
          <w:rFonts w:ascii="GHEA Grapalat" w:hAnsi="GHEA Grapalat"/>
          <w:lang w:val="hy-AM"/>
        </w:rPr>
        <w:t>ՔԲԿ-ԳՀԱՊՁԲ-26/1</w:t>
      </w:r>
      <w:r w:rsidR="00121ED0" w:rsidRPr="00A71D81">
        <w:rPr>
          <w:rFonts w:ascii="GHEA Grapalat" w:hAnsi="GHEA Grapalat"/>
          <w:lang w:val="hy-AM"/>
        </w:rPr>
        <w:t>»</w:t>
      </w:r>
      <w:r w:rsidRPr="00A71D81">
        <w:rPr>
          <w:rFonts w:ascii="GHEA Grapalat" w:hAnsi="GHEA Grapalat" w:cs="Arial"/>
          <w:sz w:val="20"/>
          <w:szCs w:val="20"/>
          <w:lang w:val="es-ES"/>
        </w:rPr>
        <w:t xml:space="preserve">* ծածկագրով </w:t>
      </w:r>
      <w:r w:rsidR="00324DB4">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960DE"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960DE"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4960DE"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4960DE"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79EDDEF9" w:rsidR="00B2572B" w:rsidRPr="00A71D81" w:rsidRDefault="00324DB4"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01727">
        <w:rPr>
          <w:rFonts w:ascii="GHEA Grapalat" w:hAnsi="GHEA Grapalat"/>
          <w:sz w:val="24"/>
          <w:szCs w:val="24"/>
          <w:lang w:val="hy-AM"/>
        </w:rPr>
        <w:t>ՔԲԿ-ԳՀԱՊՁԲ-26/1</w:t>
      </w:r>
      <w:r w:rsidRPr="00A71D81">
        <w:rPr>
          <w:rFonts w:ascii="GHEA Grapalat" w:hAnsi="GHEA Grapalat"/>
          <w:sz w:val="24"/>
          <w:szCs w:val="24"/>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6D4C5CA6" w14:textId="6018801E" w:rsidR="00B2572B" w:rsidRPr="00A71D81" w:rsidRDefault="00324DB4"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258B4E15" w14:textId="77777777" w:rsidR="001557AE" w:rsidRPr="00A71D81" w:rsidRDefault="001557AE" w:rsidP="000B1088">
      <w:pPr>
        <w:pStyle w:val="BodyTextIndent3"/>
        <w:spacing w:line="240" w:lineRule="auto"/>
        <w:jc w:val="right"/>
        <w:rPr>
          <w:rFonts w:ascii="GHEA Grapalat" w:hAnsi="GHEA Grapalat" w:cs="Sylfaen"/>
          <w:b/>
          <w:lang w:val="hy-AM"/>
        </w:rPr>
      </w:pPr>
    </w:p>
    <w:p w14:paraId="6C3F462E" w14:textId="77777777"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27448A6" w14:textId="77777777" w:rsidR="007154FC" w:rsidRPr="00A71D81" w:rsidRDefault="007154FC" w:rsidP="007154FC">
      <w:pPr>
        <w:pStyle w:val="NormalWeb"/>
        <w:shd w:val="clear" w:color="auto" w:fill="FFFFFF"/>
        <w:spacing w:before="0" w:beforeAutospacing="0" w:after="0" w:afterAutospacing="0"/>
        <w:ind w:firstLine="375"/>
        <w:rPr>
          <w:rStyle w:val="Strong"/>
          <w:lang w:val="hy-AM"/>
        </w:rPr>
      </w:pPr>
    </w:p>
    <w:p w14:paraId="3ACD922C" w14:textId="6EBA3CDC" w:rsidR="009E1525" w:rsidRPr="009F5889" w:rsidRDefault="007154FC" w:rsidP="009F5889">
      <w:pPr>
        <w:pStyle w:val="NormalWeb"/>
        <w:shd w:val="clear" w:color="auto" w:fill="FFFFFF"/>
        <w:spacing w:before="0" w:beforeAutospacing="0" w:after="0" w:afterAutospacing="0"/>
        <w:ind w:firstLine="375"/>
        <w:rPr>
          <w:rFonts w:ascii="GHEA Grapalat" w:hAnsi="GHEA Grapalat"/>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bookmarkStart w:id="9" w:name="_Hlk191654904"/>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bookmarkEnd w:id="9"/>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9F5889">
        <w:rPr>
          <w:rStyle w:val="Strong"/>
          <w:rFonts w:ascii="GHEA Grapalat" w:hAnsi="GHEA Grapalat"/>
          <w:b w:val="0"/>
          <w:bCs w:val="0"/>
          <w:sz w:val="20"/>
          <w:szCs w:val="20"/>
          <w:lang w:val="hy-AM"/>
        </w:rPr>
        <w:t xml:space="preserve">           </w:t>
      </w:r>
      <w:r w:rsidR="009F5889" w:rsidRPr="00A71D81">
        <w:rPr>
          <w:rFonts w:ascii="GHEA Grapalat" w:hAnsi="GHEA Grapalat"/>
          <w:lang w:val="hy-AM"/>
        </w:rPr>
        <w:t>«</w:t>
      </w:r>
      <w:r w:rsidR="00801727">
        <w:rPr>
          <w:rFonts w:ascii="GHEA Grapalat" w:hAnsi="GHEA Grapalat"/>
          <w:lang w:val="hy-AM"/>
        </w:rPr>
        <w:t>ՔԲԿ-ԳՀԱՊՁԲ-26/1</w:t>
      </w:r>
      <w:r w:rsidR="009F5889" w:rsidRPr="00A71D81">
        <w:rPr>
          <w:rFonts w:ascii="GHEA Grapalat" w:hAnsi="GHEA Grapalat"/>
          <w:lang w:val="hy-AM"/>
        </w:rPr>
        <w:t>»</w:t>
      </w:r>
      <w:r w:rsidR="009F5889">
        <w:rPr>
          <w:rFonts w:ascii="GHEA Grapalat" w:hAnsi="GHEA Grapalat"/>
          <w:lang w:val="hy-AM"/>
        </w:rPr>
        <w:t xml:space="preserve"> </w:t>
      </w:r>
      <w:r w:rsidR="009E1525" w:rsidRPr="00A71D81">
        <w:rPr>
          <w:rStyle w:val="Strong"/>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 </w:t>
      </w:r>
    </w:p>
    <w:p w14:paraId="7B6D8496" w14:textId="3121ADD8"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14:paraId="33847032" w14:textId="77777777"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14:paraId="3CDA0651" w14:textId="77777777"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14:paraId="4A680D13" w14:textId="77777777"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7C120CB6"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9F5889" w:rsidRPr="00445B79">
        <w:rPr>
          <w:rFonts w:ascii="GHEA Grapalat" w:hAnsi="GHEA Grapalat" w:cs="Arial"/>
          <w:b/>
          <w:sz w:val="20"/>
          <w:szCs w:val="20"/>
          <w:lang w:val="hy-AM"/>
        </w:rPr>
        <w:t>ՀՀ 900018007345</w:t>
      </w:r>
      <w:r w:rsidR="00961895"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00961895" w:rsidRPr="00A71D81">
        <w:rPr>
          <w:rStyle w:val="Strong"/>
          <w:rFonts w:ascii="GHEA Grapalat" w:hAnsi="GHEA Grapalat"/>
          <w:b w:val="0"/>
          <w:bCs w:val="0"/>
          <w:sz w:val="20"/>
          <w:szCs w:val="20"/>
          <w:lang w:val="hy-AM"/>
        </w:rPr>
        <w:t>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14:paraId="5EBAB910"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A26CBE">
        <w:rPr>
          <w:rFonts w:ascii="GHEA Grapalat" w:hAnsi="GHEA Grapalat"/>
          <w:color w:val="000000"/>
          <w:sz w:val="20"/>
          <w:szCs w:val="20"/>
          <w:lang w:val="hy-AM"/>
        </w:rPr>
        <w:t xml:space="preserve">թողարկման պահից և ուժի մեջ է </w:t>
      </w:r>
      <w:r w:rsidR="000C0396" w:rsidRPr="00A71D81">
        <w:rPr>
          <w:rFonts w:ascii="GHEA Grapalat" w:hAnsi="GHEA Grapalat"/>
          <w:color w:val="000000"/>
          <w:sz w:val="20"/>
          <w:szCs w:val="20"/>
          <w:lang w:val="hy-AM"/>
        </w:rPr>
        <w:t xml:space="preserve">բենեֆիցիարի կողմից </w:t>
      </w:r>
    </w:p>
    <w:p w14:paraId="1102919D" w14:textId="6F9E4A8C" w:rsidR="00987679" w:rsidRPr="00A71D81" w:rsidRDefault="009F5889" w:rsidP="009F5889">
      <w:pPr>
        <w:pStyle w:val="NormalWeb"/>
        <w:shd w:val="clear" w:color="auto" w:fill="FFFFFF"/>
        <w:spacing w:before="0" w:beforeAutospacing="0" w:after="0" w:afterAutospacing="0"/>
        <w:ind w:firstLine="375"/>
        <w:jc w:val="both"/>
        <w:rPr>
          <w:rFonts w:ascii="GHEA Grapalat" w:eastAsia="Calibri" w:hAnsi="GHEA Grapalat"/>
          <w:color w:val="000000"/>
          <w:sz w:val="20"/>
          <w:szCs w:val="20"/>
          <w:lang w:val="hy-AM"/>
        </w:rPr>
      </w:pPr>
      <w:r w:rsidRPr="00A71D81">
        <w:rPr>
          <w:rFonts w:ascii="GHEA Grapalat" w:hAnsi="GHEA Grapalat"/>
          <w:lang w:val="hy-AM"/>
        </w:rPr>
        <w:t>«</w:t>
      </w:r>
      <w:r w:rsidR="00801727">
        <w:rPr>
          <w:rFonts w:ascii="GHEA Grapalat" w:hAnsi="GHEA Grapalat"/>
          <w:lang w:val="hy-AM"/>
        </w:rPr>
        <w:t>ՔԲԿ-ԳՀԱՊՁԲ-26/1</w:t>
      </w:r>
      <w:r w:rsidRPr="00A71D81">
        <w:rPr>
          <w:rFonts w:ascii="GHEA Grapalat" w:hAnsi="GHEA Grapalat"/>
          <w:lang w:val="hy-AM"/>
        </w:rPr>
        <w:t>»</w:t>
      </w:r>
      <w:r>
        <w:rPr>
          <w:rFonts w:ascii="GHEA Grapalat" w:hAnsi="GHEA Grapalat"/>
          <w:lang w:val="hy-AM"/>
        </w:rPr>
        <w:t xml:space="preserve">  </w:t>
      </w:r>
      <w:r w:rsidR="000C0396" w:rsidRPr="00A71D81">
        <w:rPr>
          <w:rFonts w:ascii="GHEA Grapalat" w:hAnsi="GHEA Grapalat"/>
          <w:color w:val="000000"/>
          <w:sz w:val="20"/>
          <w:szCs w:val="20"/>
          <w:lang w:val="hy-AM"/>
        </w:rPr>
        <w:t xml:space="preserve"> ծածկագրով </w:t>
      </w:r>
      <w:r>
        <w:rPr>
          <w:rFonts w:ascii="GHEA Grapalat" w:hAnsi="GHEA Grapalat"/>
          <w:color w:val="000000"/>
          <w:sz w:val="20"/>
          <w:szCs w:val="20"/>
          <w:lang w:val="hy-AM"/>
        </w:rPr>
        <w:t xml:space="preserve">  </w:t>
      </w:r>
      <w:r w:rsidR="000C0396"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Pr>
          <w:rFonts w:ascii="GHEA Grapalat" w:hAnsi="GHEA Grapalat"/>
          <w:color w:val="000000"/>
          <w:sz w:val="20"/>
          <w:szCs w:val="20"/>
          <w:lang w:val="hy-AM"/>
        </w:rPr>
        <w:t>հայտերի ներկայացման վերջնաժամկետը լրանալու</w:t>
      </w:r>
      <w:r w:rsidR="000C0396" w:rsidRPr="00A71D81">
        <w:rPr>
          <w:rFonts w:ascii="GHEA Grapalat" w:hAnsi="GHEA Grapalat"/>
          <w:color w:val="000000"/>
          <w:sz w:val="20"/>
          <w:szCs w:val="20"/>
          <w:lang w:val="hy-AM"/>
        </w:rPr>
        <w:t xml:space="preserve"> օրվանից հաշված իննսուն աշխատանքային օր</w:t>
      </w:r>
      <w:r w:rsidR="000C0396" w:rsidRPr="00D2213C">
        <w:rPr>
          <w:rFonts w:ascii="GHEA Grapalat" w:hAnsi="GHEA Grapalat"/>
          <w:color w:val="000000"/>
          <w:sz w:val="20"/>
          <w:szCs w:val="20"/>
          <w:vertAlign w:val="superscript"/>
          <w:lang w:val="hy-AM"/>
        </w:rPr>
        <w:t>:</w:t>
      </w:r>
      <w:r w:rsidR="000E4731" w:rsidRPr="00D2213C">
        <w:rPr>
          <w:rFonts w:ascii="GHEA Grapalat" w:hAnsi="GHEA Grapalat"/>
          <w:color w:val="000000"/>
          <w:sz w:val="20"/>
          <w:szCs w:val="20"/>
          <w:vertAlign w:val="superscript"/>
          <w:lang w:val="hy-AM"/>
        </w:rPr>
        <w:t>**</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r>
        <w:rPr>
          <w:rFonts w:ascii="GHEA Grapalat" w:hAnsi="GHEA Grapalat"/>
          <w:color w:val="000000"/>
          <w:sz w:val="20"/>
          <w:szCs w:val="20"/>
          <w:lang w:val="hy-AM"/>
        </w:rPr>
        <w:t xml:space="preserve">  </w:t>
      </w:r>
      <w:hyperlink r:id="rId9" w:history="1">
        <w:r w:rsidRPr="008763F3">
          <w:rPr>
            <w:rStyle w:val="Hyperlink"/>
            <w:rFonts w:ascii="GHEA Grapalat" w:hAnsi="GHEA Grapalat"/>
            <w:sz w:val="20"/>
            <w:szCs w:val="20"/>
            <w:lang w:val="af-ZA"/>
          </w:rPr>
          <w:t>qbk.gnumner@gmail.com</w:t>
        </w:r>
      </w:hyperlink>
      <w:r>
        <w:rPr>
          <w:rFonts w:ascii="GHEA Grapalat" w:hAnsi="GHEA Grapalat"/>
          <w:sz w:val="20"/>
          <w:szCs w:val="20"/>
          <w:lang w:val="hy-AM"/>
        </w:rPr>
        <w:t xml:space="preserve"> </w:t>
      </w:r>
      <w:r w:rsidR="00987679" w:rsidRPr="00A71D81">
        <w:rPr>
          <w:rFonts w:ascii="GHEA Grapalat" w:hAnsi="GHEA Grapalat"/>
          <w:color w:val="000000"/>
          <w:sz w:val="20"/>
          <w:szCs w:val="20"/>
          <w:lang w:val="hy-AM"/>
        </w:rPr>
        <w:t xml:space="preserve"> էլեկտրոնային փոստի հասցեին։     </w:t>
      </w:r>
    </w:p>
    <w:p w14:paraId="2A98E903" w14:textId="621B36F3" w:rsidR="000C0396" w:rsidRPr="00BC5B58"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14:paraId="472FDBAD" w14:textId="77777777"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68DB2482"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BDA3A1E" w14:textId="77777777" w:rsidR="00FC4DC4" w:rsidRDefault="00FC4DC4" w:rsidP="00FC4DC4">
      <w:pPr>
        <w:pStyle w:val="FootnoteText"/>
        <w:ind w:firstLine="142"/>
        <w:rPr>
          <w:rFonts w:ascii="GHEA Grapalat" w:hAnsi="GHEA Grapalat"/>
          <w:i/>
          <w:sz w:val="16"/>
          <w:szCs w:val="16"/>
          <w:lang w:val="hy-AM"/>
        </w:rPr>
      </w:pPr>
    </w:p>
    <w:p w14:paraId="7EB1AFF3" w14:textId="01B80666"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A147B59" w14:textId="0CD42A6D" w:rsidR="000E4731" w:rsidRPr="00A71D81" w:rsidRDefault="000E4731" w:rsidP="00D2213C">
      <w:pPr>
        <w:pStyle w:val="NormalWeb"/>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01A64486" w14:textId="7B70E6F7" w:rsidR="009C370D" w:rsidRPr="00A71D81" w:rsidRDefault="009F5889" w:rsidP="009C370D">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01727">
        <w:rPr>
          <w:rFonts w:ascii="GHEA Grapalat" w:hAnsi="GHEA Grapalat"/>
          <w:sz w:val="24"/>
          <w:szCs w:val="24"/>
          <w:lang w:val="hy-AM"/>
        </w:rPr>
        <w:t>ՔԲԿ-ԳՀԱՊՁԲ-26/1</w:t>
      </w:r>
      <w:r w:rsidRPr="00A71D81">
        <w:rPr>
          <w:rFonts w:ascii="GHEA Grapalat" w:hAnsi="GHEA Grapalat"/>
          <w:sz w:val="24"/>
          <w:szCs w:val="24"/>
          <w:lang w:val="hy-AM"/>
        </w:rPr>
        <w:t>»</w:t>
      </w:r>
      <w:r w:rsidR="009C370D" w:rsidRPr="00A71D81">
        <w:rPr>
          <w:rFonts w:ascii="GHEA Grapalat" w:hAnsi="GHEA Grapalat"/>
          <w:b/>
          <w:lang w:val="hy-AM"/>
        </w:rPr>
        <w:t xml:space="preserve">  </w:t>
      </w:r>
      <w:r w:rsidR="009C370D" w:rsidRPr="00A71D81">
        <w:rPr>
          <w:rFonts w:ascii="GHEA Grapalat" w:hAnsi="GHEA Grapalat" w:cs="Sylfaen"/>
          <w:b/>
          <w:lang w:val="hy-AM"/>
        </w:rPr>
        <w:t>ծածկագրով</w:t>
      </w:r>
    </w:p>
    <w:p w14:paraId="629F7902" w14:textId="6B742D87" w:rsidR="009C370D" w:rsidRPr="00A71D81" w:rsidRDefault="009F5889"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9C370D" w:rsidRPr="00A71D81">
        <w:rPr>
          <w:rFonts w:ascii="GHEA Grapalat" w:hAnsi="GHEA Grapalat" w:cs="Arial"/>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03435019" w14:textId="45C7EC06" w:rsidR="00F27778" w:rsidRPr="009F5889" w:rsidRDefault="00091EBC" w:rsidP="009F5889">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կողմից </w:t>
      </w:r>
      <w:r w:rsidR="009F5889" w:rsidRPr="00A71D81">
        <w:rPr>
          <w:rFonts w:ascii="GHEA Grapalat" w:hAnsi="GHEA Grapalat"/>
          <w:lang w:val="hy-AM"/>
        </w:rPr>
        <w:t>«</w:t>
      </w:r>
      <w:r w:rsidR="00801727">
        <w:rPr>
          <w:rFonts w:ascii="GHEA Grapalat" w:hAnsi="GHEA Grapalat"/>
          <w:lang w:val="hy-AM"/>
        </w:rPr>
        <w:t>ՔԲԿ-ԳՀԱՊՁԲ-26/1</w:t>
      </w:r>
      <w:r w:rsidR="009F5889" w:rsidRPr="00A71D81">
        <w:rPr>
          <w:rFonts w:ascii="GHEA Grapalat" w:hAnsi="GHEA Grapalat"/>
          <w:lang w:val="hy-AM"/>
        </w:rPr>
        <w:t>»</w:t>
      </w:r>
      <w:r w:rsidR="009F5889">
        <w:rPr>
          <w:rFonts w:ascii="GHEA Grapalat" w:hAnsi="GHEA Grapalat"/>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 </w:t>
      </w:r>
      <w:r w:rsidR="009F5889">
        <w:rPr>
          <w:rFonts w:ascii="GHEA Grapalat" w:hAnsi="GHEA Grapalat"/>
          <w:sz w:val="20"/>
          <w:szCs w:val="20"/>
          <w:u w:val="single"/>
          <w:lang w:val="hy-AM"/>
        </w:rPr>
        <w:t xml:space="preserve">   </w:t>
      </w: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7777777"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34B41686"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9F5889">
        <w:rPr>
          <w:rStyle w:val="Strong"/>
          <w:rFonts w:ascii="GHEA Grapalat" w:hAnsi="GHEA Grapalat"/>
          <w:b w:val="0"/>
          <w:bCs w:val="0"/>
          <w:sz w:val="20"/>
          <w:szCs w:val="20"/>
          <w:lang w:val="hy-AM"/>
        </w:rPr>
        <w:t xml:space="preserve">  </w:t>
      </w:r>
      <w:r w:rsidR="009F5889" w:rsidRPr="00445B79">
        <w:rPr>
          <w:rFonts w:ascii="GHEA Grapalat" w:hAnsi="GHEA Grapalat" w:cs="Arial"/>
          <w:b/>
          <w:sz w:val="20"/>
          <w:szCs w:val="20"/>
          <w:lang w:val="hy-AM"/>
        </w:rPr>
        <w:t>ՀՀ 900018007345</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w:t>
      </w:r>
      <w:r w:rsidR="00654471">
        <w:rPr>
          <w:rFonts w:ascii="GHEA Grapalat" w:hAnsi="GHEA Grapalat"/>
          <w:color w:val="000000"/>
          <w:sz w:val="20"/>
          <w:szCs w:val="20"/>
          <w:lang w:val="hy-AM"/>
        </w:rPr>
        <w:t xml:space="preserve"> թողարկման պահից և ուժի մեջ է </w:t>
      </w:r>
      <w:r w:rsidR="00AB4602" w:rsidRPr="00A71D81">
        <w:rPr>
          <w:rFonts w:ascii="GHEA Grapalat" w:hAnsi="GHEA Grapalat"/>
          <w:color w:val="000000"/>
          <w:sz w:val="20"/>
          <w:szCs w:val="20"/>
          <w:lang w:val="hy-AM"/>
        </w:rPr>
        <w:t xml:space="preserve">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2F0C2C81" w14:textId="0B6878BA" w:rsidR="00B84059" w:rsidRPr="003750DF" w:rsidRDefault="00AB4602" w:rsidP="00B8405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9F5889">
        <w:rPr>
          <w:rFonts w:ascii="GHEA Grapalat" w:hAnsi="GHEA Grapalat"/>
          <w:color w:val="000000"/>
          <w:sz w:val="20"/>
          <w:szCs w:val="20"/>
          <w:lang w:val="hy-AM"/>
        </w:rPr>
        <w:t xml:space="preserve">՝  </w:t>
      </w:r>
      <w:hyperlink r:id="rId10" w:history="1">
        <w:r w:rsidR="009F5889" w:rsidRPr="008763F3">
          <w:rPr>
            <w:rStyle w:val="Hyperlink"/>
            <w:rFonts w:ascii="GHEA Grapalat" w:hAnsi="GHEA Grapalat"/>
            <w:sz w:val="20"/>
            <w:szCs w:val="20"/>
            <w:lang w:val="af-ZA"/>
          </w:rPr>
          <w:t>qbk.gnumner@gmail.com</w:t>
        </w:r>
      </w:hyperlink>
    </w:p>
    <w:p w14:paraId="5FDB6B81" w14:textId="41EC2B0C"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էլեկտրոնային փոստի հասցեին։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084E21B" w14:textId="77777777" w:rsidR="00FC4DC4" w:rsidRDefault="00FC4DC4" w:rsidP="00FC4DC4">
      <w:pPr>
        <w:pStyle w:val="FootnoteText"/>
        <w:ind w:firstLine="142"/>
        <w:rPr>
          <w:rFonts w:ascii="GHEA Grapalat" w:hAnsi="GHEA Grapalat"/>
          <w:i/>
          <w:sz w:val="16"/>
          <w:szCs w:val="16"/>
          <w:lang w:val="hy-AM"/>
        </w:rPr>
      </w:pPr>
    </w:p>
    <w:p w14:paraId="50CD13A0" w14:textId="77777777" w:rsidR="00FC4DC4" w:rsidRDefault="00FC4DC4" w:rsidP="00FC4DC4">
      <w:pPr>
        <w:pStyle w:val="FootnoteText"/>
        <w:ind w:firstLine="142"/>
        <w:rPr>
          <w:rFonts w:ascii="GHEA Grapalat" w:hAnsi="GHEA Grapalat"/>
          <w:i/>
          <w:sz w:val="16"/>
          <w:szCs w:val="16"/>
          <w:lang w:val="hy-AM"/>
        </w:rPr>
      </w:pPr>
    </w:p>
    <w:p w14:paraId="7681A9C9" w14:textId="77777777" w:rsidR="00FC4DC4" w:rsidRDefault="00FC4DC4" w:rsidP="00FC4DC4">
      <w:pPr>
        <w:pStyle w:val="FootnoteText"/>
        <w:ind w:firstLine="142"/>
        <w:rPr>
          <w:rFonts w:ascii="GHEA Grapalat" w:hAnsi="GHEA Grapalat"/>
          <w:i/>
          <w:sz w:val="16"/>
          <w:szCs w:val="16"/>
          <w:lang w:val="hy-AM"/>
        </w:rPr>
      </w:pPr>
    </w:p>
    <w:p w14:paraId="101BEDE2" w14:textId="77777777" w:rsidR="009F5889" w:rsidRDefault="009F5889" w:rsidP="00830B85">
      <w:pPr>
        <w:pStyle w:val="BodyTextIndent3"/>
        <w:spacing w:line="240" w:lineRule="auto"/>
        <w:jc w:val="right"/>
        <w:rPr>
          <w:rFonts w:ascii="GHEA Grapalat" w:hAnsi="GHEA Grapalat" w:cs="Sylfaen"/>
          <w:b/>
          <w:lang w:val="hy-AM"/>
        </w:rPr>
      </w:pPr>
    </w:p>
    <w:p w14:paraId="7DCFA689" w14:textId="77777777" w:rsidR="009F5889" w:rsidRDefault="009F5889" w:rsidP="00830B85">
      <w:pPr>
        <w:pStyle w:val="BodyTextIndent3"/>
        <w:spacing w:line="240" w:lineRule="auto"/>
        <w:jc w:val="right"/>
        <w:rPr>
          <w:rFonts w:ascii="GHEA Grapalat" w:hAnsi="GHEA Grapalat" w:cs="Sylfaen"/>
          <w:b/>
          <w:lang w:val="hy-AM"/>
        </w:rPr>
      </w:pPr>
    </w:p>
    <w:p w14:paraId="5DF65ABD" w14:textId="77777777" w:rsidR="009F5889" w:rsidRDefault="009F5889" w:rsidP="00830B85">
      <w:pPr>
        <w:pStyle w:val="BodyTextIndent3"/>
        <w:spacing w:line="240" w:lineRule="auto"/>
        <w:jc w:val="right"/>
        <w:rPr>
          <w:rFonts w:ascii="GHEA Grapalat" w:hAnsi="GHEA Grapalat" w:cs="Sylfaen"/>
          <w:b/>
          <w:lang w:val="hy-AM"/>
        </w:rPr>
      </w:pPr>
    </w:p>
    <w:p w14:paraId="66A05673" w14:textId="77777777" w:rsidR="009F5889" w:rsidRDefault="009F5889" w:rsidP="00830B85">
      <w:pPr>
        <w:pStyle w:val="BodyTextIndent3"/>
        <w:spacing w:line="240" w:lineRule="auto"/>
        <w:jc w:val="right"/>
        <w:rPr>
          <w:rFonts w:ascii="GHEA Grapalat" w:hAnsi="GHEA Grapalat" w:cs="Sylfaen"/>
          <w:b/>
          <w:lang w:val="hy-AM"/>
        </w:rPr>
      </w:pPr>
    </w:p>
    <w:p w14:paraId="0B942EED" w14:textId="77777777" w:rsidR="009F5889" w:rsidRDefault="009F5889" w:rsidP="00830B85">
      <w:pPr>
        <w:pStyle w:val="BodyTextIndent3"/>
        <w:spacing w:line="240" w:lineRule="auto"/>
        <w:jc w:val="right"/>
        <w:rPr>
          <w:rFonts w:ascii="GHEA Grapalat" w:hAnsi="GHEA Grapalat" w:cs="Sylfaen"/>
          <w:b/>
          <w:lang w:val="hy-AM"/>
        </w:rPr>
      </w:pPr>
    </w:p>
    <w:p w14:paraId="71BD61FB" w14:textId="77777777" w:rsidR="009F5889" w:rsidRDefault="009F5889" w:rsidP="00830B85">
      <w:pPr>
        <w:pStyle w:val="BodyTextIndent3"/>
        <w:spacing w:line="240" w:lineRule="auto"/>
        <w:jc w:val="right"/>
        <w:rPr>
          <w:rFonts w:ascii="GHEA Grapalat" w:hAnsi="GHEA Grapalat" w:cs="Sylfaen"/>
          <w:b/>
          <w:lang w:val="hy-AM"/>
        </w:rPr>
      </w:pPr>
    </w:p>
    <w:p w14:paraId="78832EAD" w14:textId="77777777" w:rsidR="009F5889" w:rsidRDefault="009F5889" w:rsidP="00830B85">
      <w:pPr>
        <w:pStyle w:val="BodyTextIndent3"/>
        <w:spacing w:line="240" w:lineRule="auto"/>
        <w:jc w:val="right"/>
        <w:rPr>
          <w:rFonts w:ascii="GHEA Grapalat" w:hAnsi="GHEA Grapalat" w:cs="Sylfaen"/>
          <w:b/>
          <w:lang w:val="hy-AM"/>
        </w:rPr>
      </w:pPr>
    </w:p>
    <w:p w14:paraId="0AFC8889" w14:textId="77777777" w:rsidR="009F5889" w:rsidRDefault="009F5889" w:rsidP="00830B85">
      <w:pPr>
        <w:pStyle w:val="BodyTextIndent3"/>
        <w:spacing w:line="240" w:lineRule="auto"/>
        <w:jc w:val="right"/>
        <w:rPr>
          <w:rFonts w:ascii="GHEA Grapalat" w:hAnsi="GHEA Grapalat" w:cs="Sylfaen"/>
          <w:b/>
          <w:lang w:val="hy-AM"/>
        </w:rPr>
      </w:pPr>
    </w:p>
    <w:p w14:paraId="70D27470" w14:textId="77777777" w:rsidR="009F5889" w:rsidRDefault="009F5889" w:rsidP="00830B85">
      <w:pPr>
        <w:pStyle w:val="BodyTextIndent3"/>
        <w:spacing w:line="240" w:lineRule="auto"/>
        <w:jc w:val="right"/>
        <w:rPr>
          <w:rFonts w:ascii="GHEA Grapalat" w:hAnsi="GHEA Grapalat" w:cs="Sylfaen"/>
          <w:b/>
          <w:lang w:val="hy-AM"/>
        </w:rPr>
      </w:pPr>
    </w:p>
    <w:p w14:paraId="627A8E06" w14:textId="77777777" w:rsidR="009F5889" w:rsidRDefault="009F5889" w:rsidP="00830B85">
      <w:pPr>
        <w:pStyle w:val="BodyTextIndent3"/>
        <w:spacing w:line="240" w:lineRule="auto"/>
        <w:jc w:val="right"/>
        <w:rPr>
          <w:rFonts w:ascii="GHEA Grapalat" w:hAnsi="GHEA Grapalat" w:cs="Sylfaen"/>
          <w:b/>
          <w:lang w:val="hy-AM"/>
        </w:rPr>
      </w:pPr>
    </w:p>
    <w:p w14:paraId="3A425C7A" w14:textId="77777777" w:rsidR="009F5889" w:rsidRDefault="009F5889" w:rsidP="00830B85">
      <w:pPr>
        <w:pStyle w:val="BodyTextIndent3"/>
        <w:spacing w:line="240" w:lineRule="auto"/>
        <w:jc w:val="right"/>
        <w:rPr>
          <w:rFonts w:ascii="GHEA Grapalat" w:hAnsi="GHEA Grapalat" w:cs="Sylfaen"/>
          <w:b/>
          <w:lang w:val="hy-AM"/>
        </w:rPr>
      </w:pPr>
    </w:p>
    <w:p w14:paraId="7596DF80" w14:textId="77777777" w:rsidR="009F5889" w:rsidRDefault="009F5889" w:rsidP="00830B85">
      <w:pPr>
        <w:pStyle w:val="BodyTextIndent3"/>
        <w:spacing w:line="240" w:lineRule="auto"/>
        <w:jc w:val="right"/>
        <w:rPr>
          <w:rFonts w:ascii="GHEA Grapalat" w:hAnsi="GHEA Grapalat" w:cs="Sylfaen"/>
          <w:b/>
          <w:lang w:val="hy-AM"/>
        </w:rPr>
      </w:pPr>
    </w:p>
    <w:p w14:paraId="5490AF07" w14:textId="77777777" w:rsidR="009F5889" w:rsidRDefault="009F5889" w:rsidP="00830B85">
      <w:pPr>
        <w:pStyle w:val="BodyTextIndent3"/>
        <w:spacing w:line="240" w:lineRule="auto"/>
        <w:jc w:val="right"/>
        <w:rPr>
          <w:rFonts w:ascii="GHEA Grapalat" w:hAnsi="GHEA Grapalat" w:cs="Sylfaen"/>
          <w:b/>
          <w:lang w:val="hy-AM"/>
        </w:rPr>
      </w:pPr>
    </w:p>
    <w:p w14:paraId="4B42E64B" w14:textId="77777777" w:rsidR="009F5889" w:rsidRDefault="009F5889" w:rsidP="00830B85">
      <w:pPr>
        <w:pStyle w:val="BodyTextIndent3"/>
        <w:spacing w:line="240" w:lineRule="auto"/>
        <w:jc w:val="right"/>
        <w:rPr>
          <w:rFonts w:ascii="GHEA Grapalat" w:hAnsi="GHEA Grapalat" w:cs="Sylfaen"/>
          <w:b/>
          <w:lang w:val="hy-AM"/>
        </w:rPr>
      </w:pPr>
    </w:p>
    <w:p w14:paraId="1C5565BE" w14:textId="77777777" w:rsidR="009F5889" w:rsidRDefault="009F5889" w:rsidP="00830B85">
      <w:pPr>
        <w:pStyle w:val="BodyTextIndent3"/>
        <w:spacing w:line="240" w:lineRule="auto"/>
        <w:jc w:val="right"/>
        <w:rPr>
          <w:rFonts w:ascii="GHEA Grapalat" w:hAnsi="GHEA Grapalat" w:cs="Sylfaen"/>
          <w:b/>
          <w:lang w:val="hy-AM"/>
        </w:rPr>
      </w:pPr>
    </w:p>
    <w:p w14:paraId="3E8A4305" w14:textId="77777777" w:rsidR="009F5889" w:rsidRDefault="009F5889" w:rsidP="00830B85">
      <w:pPr>
        <w:pStyle w:val="BodyTextIndent3"/>
        <w:spacing w:line="240" w:lineRule="auto"/>
        <w:jc w:val="right"/>
        <w:rPr>
          <w:rFonts w:ascii="GHEA Grapalat" w:hAnsi="GHEA Grapalat" w:cs="Sylfaen"/>
          <w:b/>
          <w:lang w:val="hy-AM"/>
        </w:rPr>
      </w:pPr>
    </w:p>
    <w:p w14:paraId="2089FAEB" w14:textId="77777777" w:rsidR="009F5889" w:rsidRDefault="009F5889" w:rsidP="00830B85">
      <w:pPr>
        <w:pStyle w:val="BodyTextIndent3"/>
        <w:spacing w:line="240" w:lineRule="auto"/>
        <w:jc w:val="right"/>
        <w:rPr>
          <w:rFonts w:ascii="GHEA Grapalat" w:hAnsi="GHEA Grapalat" w:cs="Sylfaen"/>
          <w:b/>
          <w:lang w:val="hy-AM"/>
        </w:rPr>
      </w:pPr>
    </w:p>
    <w:p w14:paraId="0B661DE8" w14:textId="77777777" w:rsidR="009F5889" w:rsidRDefault="009F5889" w:rsidP="00830B85">
      <w:pPr>
        <w:pStyle w:val="BodyTextIndent3"/>
        <w:spacing w:line="240" w:lineRule="auto"/>
        <w:jc w:val="right"/>
        <w:rPr>
          <w:rFonts w:ascii="GHEA Grapalat" w:hAnsi="GHEA Grapalat" w:cs="Sylfaen"/>
          <w:b/>
          <w:lang w:val="hy-AM"/>
        </w:rPr>
      </w:pPr>
    </w:p>
    <w:p w14:paraId="04091D3A" w14:textId="77777777" w:rsidR="009F5889" w:rsidRDefault="009F5889" w:rsidP="00830B85">
      <w:pPr>
        <w:pStyle w:val="BodyTextIndent3"/>
        <w:spacing w:line="240" w:lineRule="auto"/>
        <w:jc w:val="right"/>
        <w:rPr>
          <w:rFonts w:ascii="GHEA Grapalat" w:hAnsi="GHEA Grapalat" w:cs="Sylfaen"/>
          <w:b/>
          <w:lang w:val="hy-AM"/>
        </w:rPr>
      </w:pPr>
    </w:p>
    <w:p w14:paraId="25531C6D" w14:textId="77777777" w:rsidR="009F5889" w:rsidRDefault="009F5889" w:rsidP="00830B85">
      <w:pPr>
        <w:pStyle w:val="BodyTextIndent3"/>
        <w:spacing w:line="240" w:lineRule="auto"/>
        <w:jc w:val="right"/>
        <w:rPr>
          <w:rFonts w:ascii="GHEA Grapalat" w:hAnsi="GHEA Grapalat" w:cs="Sylfaen"/>
          <w:b/>
          <w:lang w:val="hy-AM"/>
        </w:rPr>
      </w:pPr>
    </w:p>
    <w:p w14:paraId="51E4AB51" w14:textId="77777777" w:rsidR="009F5889" w:rsidRDefault="009F5889" w:rsidP="00830B85">
      <w:pPr>
        <w:pStyle w:val="BodyTextIndent3"/>
        <w:spacing w:line="240" w:lineRule="auto"/>
        <w:jc w:val="right"/>
        <w:rPr>
          <w:rFonts w:ascii="GHEA Grapalat" w:hAnsi="GHEA Grapalat" w:cs="Sylfaen"/>
          <w:b/>
          <w:lang w:val="hy-AM"/>
        </w:rPr>
      </w:pPr>
    </w:p>
    <w:p w14:paraId="5B34C8D7" w14:textId="77777777" w:rsidR="009F5889" w:rsidRDefault="009F5889" w:rsidP="00830B85">
      <w:pPr>
        <w:pStyle w:val="BodyTextIndent3"/>
        <w:spacing w:line="240" w:lineRule="auto"/>
        <w:jc w:val="right"/>
        <w:rPr>
          <w:rFonts w:ascii="GHEA Grapalat" w:hAnsi="GHEA Grapalat" w:cs="Sylfaen"/>
          <w:b/>
          <w:lang w:val="hy-AM"/>
        </w:rPr>
      </w:pPr>
    </w:p>
    <w:p w14:paraId="7890DAAD" w14:textId="77777777" w:rsidR="009F5889" w:rsidRDefault="009F5889" w:rsidP="00830B85">
      <w:pPr>
        <w:pStyle w:val="BodyTextIndent3"/>
        <w:spacing w:line="240" w:lineRule="auto"/>
        <w:jc w:val="right"/>
        <w:rPr>
          <w:rFonts w:ascii="GHEA Grapalat" w:hAnsi="GHEA Grapalat" w:cs="Sylfaen"/>
          <w:b/>
          <w:lang w:val="hy-AM"/>
        </w:rPr>
      </w:pPr>
    </w:p>
    <w:p w14:paraId="7EC37643" w14:textId="77777777" w:rsidR="009F5889" w:rsidRDefault="009F5889" w:rsidP="00830B85">
      <w:pPr>
        <w:pStyle w:val="BodyTextIndent3"/>
        <w:spacing w:line="240" w:lineRule="auto"/>
        <w:jc w:val="right"/>
        <w:rPr>
          <w:rFonts w:ascii="GHEA Grapalat" w:hAnsi="GHEA Grapalat" w:cs="Sylfaen"/>
          <w:b/>
          <w:lang w:val="hy-AM"/>
        </w:rPr>
      </w:pPr>
    </w:p>
    <w:p w14:paraId="3F88F7B0" w14:textId="77777777" w:rsidR="009F5889" w:rsidRDefault="009F5889" w:rsidP="00830B85">
      <w:pPr>
        <w:pStyle w:val="BodyTextIndent3"/>
        <w:spacing w:line="240" w:lineRule="auto"/>
        <w:jc w:val="right"/>
        <w:rPr>
          <w:rFonts w:ascii="GHEA Grapalat" w:hAnsi="GHEA Grapalat" w:cs="Sylfaen"/>
          <w:b/>
          <w:lang w:val="hy-AM"/>
        </w:rPr>
      </w:pPr>
    </w:p>
    <w:p w14:paraId="12330595" w14:textId="77777777" w:rsidR="009F5889" w:rsidRDefault="009F5889" w:rsidP="00830B85">
      <w:pPr>
        <w:pStyle w:val="BodyTextIndent3"/>
        <w:spacing w:line="240" w:lineRule="auto"/>
        <w:jc w:val="right"/>
        <w:rPr>
          <w:rFonts w:ascii="GHEA Grapalat" w:hAnsi="GHEA Grapalat" w:cs="Sylfaen"/>
          <w:b/>
          <w:lang w:val="hy-AM"/>
        </w:rPr>
      </w:pPr>
    </w:p>
    <w:p w14:paraId="5D08BD0D" w14:textId="77777777" w:rsidR="009F5889" w:rsidRDefault="009F5889" w:rsidP="00830B85">
      <w:pPr>
        <w:pStyle w:val="BodyTextIndent3"/>
        <w:spacing w:line="240" w:lineRule="auto"/>
        <w:jc w:val="right"/>
        <w:rPr>
          <w:rFonts w:ascii="GHEA Grapalat" w:hAnsi="GHEA Grapalat" w:cs="Sylfaen"/>
          <w:b/>
          <w:lang w:val="hy-AM"/>
        </w:rPr>
      </w:pPr>
    </w:p>
    <w:p w14:paraId="27F2DBA9" w14:textId="77777777" w:rsidR="009F5889" w:rsidRDefault="009F5889" w:rsidP="00830B85">
      <w:pPr>
        <w:pStyle w:val="BodyTextIndent3"/>
        <w:spacing w:line="240" w:lineRule="auto"/>
        <w:jc w:val="right"/>
        <w:rPr>
          <w:rFonts w:ascii="GHEA Grapalat" w:hAnsi="GHEA Grapalat" w:cs="Sylfaen"/>
          <w:b/>
          <w:lang w:val="hy-AM"/>
        </w:rPr>
      </w:pPr>
    </w:p>
    <w:p w14:paraId="3101FB57" w14:textId="77777777" w:rsidR="009F5889" w:rsidRDefault="009F5889" w:rsidP="00830B85">
      <w:pPr>
        <w:pStyle w:val="BodyTextIndent3"/>
        <w:spacing w:line="240" w:lineRule="auto"/>
        <w:jc w:val="right"/>
        <w:rPr>
          <w:rFonts w:ascii="GHEA Grapalat" w:hAnsi="GHEA Grapalat" w:cs="Sylfaen"/>
          <w:b/>
          <w:lang w:val="hy-AM"/>
        </w:rPr>
      </w:pPr>
    </w:p>
    <w:p w14:paraId="006518FB" w14:textId="77777777" w:rsidR="009F5889" w:rsidRDefault="009F5889" w:rsidP="00830B85">
      <w:pPr>
        <w:pStyle w:val="BodyTextIndent3"/>
        <w:spacing w:line="240" w:lineRule="auto"/>
        <w:jc w:val="right"/>
        <w:rPr>
          <w:rFonts w:ascii="GHEA Grapalat" w:hAnsi="GHEA Grapalat" w:cs="Sylfaen"/>
          <w:b/>
          <w:lang w:val="hy-AM"/>
        </w:rPr>
      </w:pPr>
    </w:p>
    <w:p w14:paraId="4BC18B76" w14:textId="77777777" w:rsidR="009F5889" w:rsidRDefault="009F5889" w:rsidP="00830B85">
      <w:pPr>
        <w:pStyle w:val="BodyTextIndent3"/>
        <w:spacing w:line="240" w:lineRule="auto"/>
        <w:jc w:val="right"/>
        <w:rPr>
          <w:rFonts w:ascii="GHEA Grapalat" w:hAnsi="GHEA Grapalat" w:cs="Sylfaen"/>
          <w:b/>
          <w:lang w:val="hy-AM"/>
        </w:rPr>
      </w:pPr>
    </w:p>
    <w:p w14:paraId="0EC2B66C" w14:textId="77777777" w:rsidR="009F5889" w:rsidRDefault="009F5889" w:rsidP="00830B85">
      <w:pPr>
        <w:pStyle w:val="BodyTextIndent3"/>
        <w:spacing w:line="240" w:lineRule="auto"/>
        <w:jc w:val="right"/>
        <w:rPr>
          <w:rFonts w:ascii="GHEA Grapalat" w:hAnsi="GHEA Grapalat" w:cs="Sylfaen"/>
          <w:b/>
          <w:lang w:val="hy-AM"/>
        </w:rPr>
      </w:pPr>
    </w:p>
    <w:p w14:paraId="62C6D161" w14:textId="77777777" w:rsidR="009F5889" w:rsidRDefault="009F5889" w:rsidP="00830B85">
      <w:pPr>
        <w:pStyle w:val="BodyTextIndent3"/>
        <w:spacing w:line="240" w:lineRule="auto"/>
        <w:jc w:val="right"/>
        <w:rPr>
          <w:rFonts w:ascii="GHEA Grapalat" w:hAnsi="GHEA Grapalat" w:cs="Sylfaen"/>
          <w:b/>
          <w:lang w:val="hy-AM"/>
        </w:rPr>
      </w:pPr>
    </w:p>
    <w:p w14:paraId="4A977B60" w14:textId="77777777" w:rsidR="009F5889" w:rsidRDefault="009F5889" w:rsidP="00830B85">
      <w:pPr>
        <w:pStyle w:val="BodyTextIndent3"/>
        <w:spacing w:line="240" w:lineRule="auto"/>
        <w:jc w:val="right"/>
        <w:rPr>
          <w:rFonts w:ascii="GHEA Grapalat" w:hAnsi="GHEA Grapalat" w:cs="Sylfaen"/>
          <w:b/>
          <w:lang w:val="hy-AM"/>
        </w:rPr>
      </w:pPr>
    </w:p>
    <w:p w14:paraId="2CD2F319" w14:textId="77777777" w:rsidR="009F5889" w:rsidRDefault="009F5889" w:rsidP="00830B85">
      <w:pPr>
        <w:pStyle w:val="BodyTextIndent3"/>
        <w:spacing w:line="240" w:lineRule="auto"/>
        <w:jc w:val="right"/>
        <w:rPr>
          <w:rFonts w:ascii="GHEA Grapalat" w:hAnsi="GHEA Grapalat" w:cs="Sylfaen"/>
          <w:b/>
          <w:lang w:val="hy-AM"/>
        </w:rPr>
      </w:pPr>
    </w:p>
    <w:p w14:paraId="20486F82" w14:textId="77777777" w:rsidR="009F5889" w:rsidRDefault="009F5889" w:rsidP="00830B85">
      <w:pPr>
        <w:pStyle w:val="BodyTextIndent3"/>
        <w:spacing w:line="240" w:lineRule="auto"/>
        <w:jc w:val="right"/>
        <w:rPr>
          <w:rFonts w:ascii="GHEA Grapalat" w:hAnsi="GHEA Grapalat" w:cs="Sylfaen"/>
          <w:b/>
          <w:lang w:val="hy-AM"/>
        </w:rPr>
      </w:pPr>
    </w:p>
    <w:p w14:paraId="61677D96" w14:textId="77777777" w:rsidR="009F5889" w:rsidRDefault="009F5889" w:rsidP="00830B85">
      <w:pPr>
        <w:pStyle w:val="BodyTextIndent3"/>
        <w:spacing w:line="240" w:lineRule="auto"/>
        <w:jc w:val="right"/>
        <w:rPr>
          <w:rFonts w:ascii="GHEA Grapalat" w:hAnsi="GHEA Grapalat" w:cs="Sylfaen"/>
          <w:b/>
          <w:lang w:val="hy-AM"/>
        </w:rPr>
      </w:pPr>
    </w:p>
    <w:p w14:paraId="5B97C48A" w14:textId="77777777" w:rsidR="009F5889" w:rsidRDefault="009F5889" w:rsidP="00830B85">
      <w:pPr>
        <w:pStyle w:val="BodyTextIndent3"/>
        <w:spacing w:line="240" w:lineRule="auto"/>
        <w:jc w:val="right"/>
        <w:rPr>
          <w:rFonts w:ascii="GHEA Grapalat" w:hAnsi="GHEA Grapalat" w:cs="Sylfaen"/>
          <w:b/>
          <w:lang w:val="hy-AM"/>
        </w:rPr>
      </w:pPr>
    </w:p>
    <w:p w14:paraId="23696412" w14:textId="77777777" w:rsidR="009F5889" w:rsidRDefault="009F5889" w:rsidP="00830B85">
      <w:pPr>
        <w:pStyle w:val="BodyTextIndent3"/>
        <w:spacing w:line="240" w:lineRule="auto"/>
        <w:jc w:val="right"/>
        <w:rPr>
          <w:rFonts w:ascii="GHEA Grapalat" w:hAnsi="GHEA Grapalat" w:cs="Sylfaen"/>
          <w:b/>
          <w:lang w:val="hy-AM"/>
        </w:rPr>
      </w:pPr>
    </w:p>
    <w:p w14:paraId="722913F1" w14:textId="77777777" w:rsidR="009F5889" w:rsidRDefault="009F5889" w:rsidP="00830B85">
      <w:pPr>
        <w:pStyle w:val="BodyTextIndent3"/>
        <w:spacing w:line="240" w:lineRule="auto"/>
        <w:jc w:val="right"/>
        <w:rPr>
          <w:rFonts w:ascii="GHEA Grapalat" w:hAnsi="GHEA Grapalat" w:cs="Sylfaen"/>
          <w:b/>
          <w:lang w:val="hy-AM"/>
        </w:rPr>
      </w:pPr>
    </w:p>
    <w:p w14:paraId="64EA3C13" w14:textId="77777777" w:rsidR="009F5889" w:rsidRDefault="009F5889" w:rsidP="00830B85">
      <w:pPr>
        <w:pStyle w:val="BodyTextIndent3"/>
        <w:spacing w:line="240" w:lineRule="auto"/>
        <w:jc w:val="right"/>
        <w:rPr>
          <w:rFonts w:ascii="GHEA Grapalat" w:hAnsi="GHEA Grapalat" w:cs="Sylfaen"/>
          <w:b/>
          <w:lang w:val="hy-AM"/>
        </w:rPr>
      </w:pPr>
    </w:p>
    <w:p w14:paraId="3327A911" w14:textId="77777777" w:rsidR="009F5889" w:rsidRDefault="009F5889" w:rsidP="00830B85">
      <w:pPr>
        <w:pStyle w:val="BodyTextIndent3"/>
        <w:spacing w:line="240" w:lineRule="auto"/>
        <w:jc w:val="right"/>
        <w:rPr>
          <w:rFonts w:ascii="GHEA Grapalat" w:hAnsi="GHEA Grapalat" w:cs="Sylfaen"/>
          <w:b/>
          <w:lang w:val="hy-AM"/>
        </w:rPr>
      </w:pPr>
    </w:p>
    <w:p w14:paraId="3FAFA146" w14:textId="77777777" w:rsidR="009F5889" w:rsidRDefault="009F5889" w:rsidP="00830B85">
      <w:pPr>
        <w:pStyle w:val="BodyTextIndent3"/>
        <w:spacing w:line="240" w:lineRule="auto"/>
        <w:jc w:val="right"/>
        <w:rPr>
          <w:rFonts w:ascii="GHEA Grapalat" w:hAnsi="GHEA Grapalat" w:cs="Sylfaen"/>
          <w:b/>
          <w:lang w:val="hy-AM"/>
        </w:rPr>
      </w:pPr>
    </w:p>
    <w:p w14:paraId="347D3E62" w14:textId="77777777" w:rsidR="009F5889" w:rsidRDefault="009F5889" w:rsidP="00830B85">
      <w:pPr>
        <w:pStyle w:val="BodyTextIndent3"/>
        <w:spacing w:line="240" w:lineRule="auto"/>
        <w:jc w:val="right"/>
        <w:rPr>
          <w:rFonts w:ascii="GHEA Grapalat" w:hAnsi="GHEA Grapalat" w:cs="Sylfaen"/>
          <w:b/>
          <w:lang w:val="hy-AM"/>
        </w:rPr>
      </w:pPr>
    </w:p>
    <w:p w14:paraId="79EF0F74" w14:textId="77777777" w:rsidR="009F5889" w:rsidRDefault="009F5889" w:rsidP="00830B85">
      <w:pPr>
        <w:pStyle w:val="BodyTextIndent3"/>
        <w:spacing w:line="240" w:lineRule="auto"/>
        <w:jc w:val="right"/>
        <w:rPr>
          <w:rFonts w:ascii="GHEA Grapalat" w:hAnsi="GHEA Grapalat" w:cs="Sylfaen"/>
          <w:b/>
          <w:lang w:val="hy-AM"/>
        </w:rPr>
      </w:pPr>
    </w:p>
    <w:p w14:paraId="604227A6" w14:textId="65283D72" w:rsidR="009F5889" w:rsidRDefault="009F5889" w:rsidP="00830B85">
      <w:pPr>
        <w:pStyle w:val="BodyTextIndent3"/>
        <w:spacing w:line="240" w:lineRule="auto"/>
        <w:jc w:val="right"/>
        <w:rPr>
          <w:rFonts w:ascii="GHEA Grapalat" w:hAnsi="GHEA Grapalat" w:cs="Sylfaen"/>
          <w:b/>
          <w:lang w:val="hy-AM"/>
        </w:rPr>
      </w:pPr>
    </w:p>
    <w:p w14:paraId="53CA2E82" w14:textId="392E8918" w:rsidR="00847219" w:rsidRDefault="00847219" w:rsidP="00830B85">
      <w:pPr>
        <w:pStyle w:val="BodyTextIndent3"/>
        <w:spacing w:line="240" w:lineRule="auto"/>
        <w:jc w:val="right"/>
        <w:rPr>
          <w:rFonts w:ascii="GHEA Grapalat" w:hAnsi="GHEA Grapalat" w:cs="Sylfaen"/>
          <w:b/>
          <w:lang w:val="hy-AM"/>
        </w:rPr>
      </w:pPr>
    </w:p>
    <w:p w14:paraId="494E1F5B" w14:textId="5515C464" w:rsidR="00847219" w:rsidRDefault="00847219" w:rsidP="00830B85">
      <w:pPr>
        <w:pStyle w:val="BodyTextIndent3"/>
        <w:spacing w:line="240" w:lineRule="auto"/>
        <w:jc w:val="right"/>
        <w:rPr>
          <w:rFonts w:ascii="GHEA Grapalat" w:hAnsi="GHEA Grapalat" w:cs="Sylfaen"/>
          <w:b/>
          <w:lang w:val="hy-AM"/>
        </w:rPr>
      </w:pPr>
    </w:p>
    <w:p w14:paraId="3F1C2478" w14:textId="77777777" w:rsidR="00847219" w:rsidRDefault="00847219" w:rsidP="00830B85">
      <w:pPr>
        <w:pStyle w:val="BodyTextIndent3"/>
        <w:spacing w:line="240" w:lineRule="auto"/>
        <w:jc w:val="right"/>
        <w:rPr>
          <w:rFonts w:ascii="GHEA Grapalat" w:hAnsi="GHEA Grapalat" w:cs="Sylfaen"/>
          <w:b/>
          <w:lang w:val="hy-AM"/>
        </w:rPr>
      </w:pPr>
    </w:p>
    <w:p w14:paraId="14EDB051" w14:textId="77777777" w:rsidR="009F5889" w:rsidRDefault="009F5889" w:rsidP="00830B85">
      <w:pPr>
        <w:pStyle w:val="BodyTextIndent3"/>
        <w:spacing w:line="240" w:lineRule="auto"/>
        <w:jc w:val="right"/>
        <w:rPr>
          <w:rFonts w:ascii="GHEA Grapalat" w:hAnsi="GHEA Grapalat" w:cs="Sylfaen"/>
          <w:b/>
          <w:lang w:val="hy-AM"/>
        </w:rPr>
      </w:pPr>
    </w:p>
    <w:p w14:paraId="5B7749E0" w14:textId="77777777" w:rsidR="009F5889" w:rsidRDefault="009F5889" w:rsidP="00830B85">
      <w:pPr>
        <w:pStyle w:val="BodyTextIndent3"/>
        <w:spacing w:line="240" w:lineRule="auto"/>
        <w:jc w:val="right"/>
        <w:rPr>
          <w:rFonts w:ascii="GHEA Grapalat" w:hAnsi="GHEA Grapalat" w:cs="Sylfaen"/>
          <w:b/>
          <w:lang w:val="hy-AM"/>
        </w:rPr>
      </w:pPr>
    </w:p>
    <w:p w14:paraId="3880B2B8" w14:textId="77777777" w:rsidR="009F5889" w:rsidRDefault="009F5889" w:rsidP="00830B85">
      <w:pPr>
        <w:pStyle w:val="BodyTextIndent3"/>
        <w:spacing w:line="240" w:lineRule="auto"/>
        <w:jc w:val="right"/>
        <w:rPr>
          <w:rFonts w:ascii="GHEA Grapalat" w:hAnsi="GHEA Grapalat" w:cs="Sylfaen"/>
          <w:b/>
          <w:lang w:val="hy-AM"/>
        </w:rPr>
      </w:pPr>
    </w:p>
    <w:p w14:paraId="5237E0DE" w14:textId="0A59F7B6" w:rsidR="00830B85" w:rsidRPr="00A71D81" w:rsidRDefault="00830B85" w:rsidP="00830B85">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36A4EB38" w:rsidR="00830B85" w:rsidRPr="00A71D81" w:rsidRDefault="009F5889" w:rsidP="00830B85">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01727">
        <w:rPr>
          <w:rFonts w:ascii="GHEA Grapalat" w:hAnsi="GHEA Grapalat"/>
          <w:sz w:val="24"/>
          <w:szCs w:val="24"/>
          <w:lang w:val="hy-AM"/>
        </w:rPr>
        <w:t>ՔԲԿ-ԳՀԱՊՁԲ-26/1</w:t>
      </w:r>
      <w:r w:rsidRPr="00A71D81">
        <w:rPr>
          <w:rFonts w:ascii="GHEA Grapalat" w:hAnsi="GHEA Grapalat"/>
          <w:sz w:val="24"/>
          <w:szCs w:val="24"/>
          <w:lang w:val="hy-AM"/>
        </w:rPr>
        <w:t>»</w:t>
      </w:r>
      <w:r>
        <w:rPr>
          <w:rFonts w:ascii="GHEA Grapalat" w:hAnsi="GHEA Grapalat"/>
          <w:sz w:val="24"/>
          <w:szCs w:val="24"/>
          <w:lang w:val="hy-AM"/>
        </w:rPr>
        <w:t xml:space="preserve"> </w:t>
      </w:r>
      <w:r w:rsidR="00830B85" w:rsidRPr="00A71D81">
        <w:rPr>
          <w:rFonts w:ascii="GHEA Grapalat" w:hAnsi="GHEA Grapalat"/>
          <w:b/>
          <w:lang w:val="hy-AM"/>
        </w:rPr>
        <w:t xml:space="preserve">  </w:t>
      </w:r>
      <w:r w:rsidR="00830B85" w:rsidRPr="00A71D81">
        <w:rPr>
          <w:rFonts w:ascii="GHEA Grapalat" w:hAnsi="GHEA Grapalat" w:cs="Sylfaen"/>
          <w:b/>
          <w:lang w:val="hy-AM"/>
        </w:rPr>
        <w:t>ծածկագրով</w:t>
      </w:r>
    </w:p>
    <w:p w14:paraId="42A186ED" w14:textId="72107F8F" w:rsidR="00830B85" w:rsidRPr="00A71D81" w:rsidRDefault="009F5889" w:rsidP="00830B85">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830B85" w:rsidRPr="00A71D81">
        <w:rPr>
          <w:rFonts w:ascii="GHEA Grapalat" w:hAnsi="GHEA Grapalat" w:cs="Arial"/>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109F2A30" w14:textId="166E0C16" w:rsidR="0052053A" w:rsidRPr="00A71D81" w:rsidRDefault="0052053A" w:rsidP="009F588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u w:val="single"/>
          <w:lang w:val="hy-AM"/>
        </w:rPr>
        <w:t xml:space="preserve">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009F5889" w:rsidRPr="00A71D81">
        <w:rPr>
          <w:rFonts w:ascii="GHEA Grapalat" w:hAnsi="GHEA Grapalat"/>
          <w:lang w:val="hy-AM"/>
        </w:rPr>
        <w:t>«</w:t>
      </w:r>
      <w:r w:rsidR="00801727">
        <w:rPr>
          <w:rFonts w:ascii="GHEA Grapalat" w:hAnsi="GHEA Grapalat"/>
          <w:lang w:val="hy-AM"/>
        </w:rPr>
        <w:t>ՔԲԿ-ԳՀԱՊՁԲ-26/1</w:t>
      </w:r>
      <w:r w:rsidR="009F5889" w:rsidRPr="00A71D81">
        <w:rPr>
          <w:rFonts w:ascii="GHEA Grapalat" w:hAnsi="GHEA Grapalat"/>
          <w:lang w:val="hy-AM"/>
        </w:rPr>
        <w:t>»</w:t>
      </w:r>
      <w:r w:rsidR="009F5889">
        <w:rPr>
          <w:rFonts w:ascii="GHEA Grapalat" w:hAnsi="GHEA Grapalat"/>
          <w:lang w:val="hy-AM"/>
        </w:rPr>
        <w:t xml:space="preserve"> </w:t>
      </w:r>
      <w:r w:rsidRPr="00A71D81">
        <w:rPr>
          <w:rFonts w:cs="Sylfaen"/>
          <w:vertAlign w:val="superscript"/>
          <w:lang w:val="hy-AM"/>
        </w:rPr>
        <w:t xml:space="preserve">      </w:t>
      </w: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77777777"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6569496C"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6F649F" w:rsidRPr="006F649F">
        <w:rPr>
          <w:rFonts w:ascii="GHEA Grapalat" w:hAnsi="GHEA Grapalat" w:cs="Arial"/>
          <w:b/>
          <w:sz w:val="20"/>
          <w:szCs w:val="20"/>
          <w:lang w:val="hy-AM"/>
        </w:rPr>
        <w:t xml:space="preserve">      </w:t>
      </w:r>
      <w:r w:rsidR="009F5889" w:rsidRPr="00445B79">
        <w:rPr>
          <w:rFonts w:ascii="GHEA Grapalat" w:hAnsi="GHEA Grapalat" w:cs="Arial"/>
          <w:b/>
          <w:sz w:val="20"/>
          <w:szCs w:val="20"/>
          <w:lang w:val="hy-AM"/>
        </w:rPr>
        <w:t>900018007345</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փոխանցման միջոցով:</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w:t>
      </w:r>
      <w:r w:rsidR="00B84059">
        <w:rPr>
          <w:rFonts w:ascii="GHEA Grapalat" w:hAnsi="GHEA Grapalat"/>
          <w:color w:val="000000"/>
          <w:sz w:val="20"/>
          <w:szCs w:val="20"/>
          <w:lang w:val="hy-AM"/>
        </w:rPr>
        <w:t xml:space="preserve">թողարկման պահից և ուժի մեջ է </w:t>
      </w:r>
      <w:r w:rsidR="0098242F" w:rsidRPr="00A71D81">
        <w:rPr>
          <w:rFonts w:ascii="GHEA Grapalat" w:hAnsi="GHEA Grapalat"/>
          <w:color w:val="000000"/>
          <w:sz w:val="20"/>
          <w:szCs w:val="20"/>
          <w:lang w:val="hy-AM"/>
        </w:rPr>
        <w:t xml:space="preserve">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7561F456" w14:textId="77777777" w:rsidR="009F5889" w:rsidRPr="003750DF" w:rsidRDefault="0098242F" w:rsidP="009F588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hyperlink r:id="rId12" w:history="1">
        <w:r w:rsidR="009F5889" w:rsidRPr="008763F3">
          <w:rPr>
            <w:rStyle w:val="Hyperlink"/>
            <w:rFonts w:ascii="GHEA Grapalat" w:hAnsi="GHEA Grapalat"/>
            <w:sz w:val="20"/>
            <w:szCs w:val="20"/>
            <w:lang w:val="af-ZA"/>
          </w:rPr>
          <w:t>qbk.gnumner@gmail.com</w:t>
        </w:r>
      </w:hyperlink>
    </w:p>
    <w:p w14:paraId="112946EA" w14:textId="50894614" w:rsidR="0098242F" w:rsidRPr="00A71D81" w:rsidRDefault="00B84059" w:rsidP="0098242F">
      <w:pPr>
        <w:pStyle w:val="ListParagraph"/>
        <w:tabs>
          <w:tab w:val="left" w:pos="0"/>
        </w:tabs>
        <w:ind w:left="0"/>
        <w:mirrorIndents/>
        <w:jc w:val="both"/>
        <w:rPr>
          <w:rFonts w:ascii="GHEA Grapalat" w:hAnsi="GHEA Grapalat"/>
          <w:color w:val="000000"/>
          <w:sz w:val="20"/>
          <w:szCs w:val="20"/>
          <w:lang w:val="hy-AM"/>
        </w:rPr>
      </w:pP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0098242F" w:rsidRPr="00A71D81">
        <w:rPr>
          <w:rFonts w:ascii="GHEA Grapalat" w:hAnsi="GHEA Grapalat"/>
          <w:color w:val="000000"/>
          <w:sz w:val="20"/>
          <w:szCs w:val="20"/>
          <w:lang w:val="hy-AM"/>
        </w:rPr>
        <w:t xml:space="preserve">էլեկտրոնային փոստի հասցեին։     </w:t>
      </w:r>
    </w:p>
    <w:p w14:paraId="779239D3" w14:textId="77777777"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30B00AA" w14:textId="77777777" w:rsidR="00FC4DC4" w:rsidRDefault="00FC4DC4" w:rsidP="00FC4DC4">
      <w:pPr>
        <w:pStyle w:val="FootnoteText"/>
        <w:ind w:firstLine="142"/>
        <w:rPr>
          <w:rFonts w:ascii="GHEA Grapalat" w:hAnsi="GHEA Grapalat"/>
          <w:i/>
          <w:sz w:val="16"/>
          <w:szCs w:val="16"/>
          <w:lang w:val="hy-AM"/>
        </w:rPr>
      </w:pPr>
    </w:p>
    <w:p w14:paraId="27E5CA36" w14:textId="77777777" w:rsidR="00FC4DC4" w:rsidRDefault="00FC4DC4" w:rsidP="00FC4DC4">
      <w:pPr>
        <w:pStyle w:val="FootnoteText"/>
        <w:ind w:firstLine="142"/>
        <w:rPr>
          <w:rFonts w:ascii="GHEA Grapalat" w:hAnsi="GHEA Grapalat"/>
          <w:i/>
          <w:sz w:val="16"/>
          <w:szCs w:val="16"/>
          <w:lang w:val="hy-AM"/>
        </w:rPr>
      </w:pP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0818B75" w:rsidR="007862B1" w:rsidRPr="00A71D81" w:rsidRDefault="009F5889"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01727">
        <w:rPr>
          <w:rFonts w:ascii="GHEA Grapalat" w:hAnsi="GHEA Grapalat"/>
          <w:sz w:val="24"/>
          <w:szCs w:val="24"/>
          <w:lang w:val="hy-AM"/>
        </w:rPr>
        <w:t>ՔԲԿ-ԳՀԱՊՁԲ-26/1</w:t>
      </w:r>
      <w:r w:rsidRPr="00A71D81">
        <w:rPr>
          <w:rFonts w:ascii="GHEA Grapalat" w:hAnsi="GHEA Grapalat"/>
          <w:sz w:val="24"/>
          <w:szCs w:val="24"/>
          <w:lang w:val="hy-AM"/>
        </w:rPr>
        <w:t>»</w:t>
      </w:r>
      <w:r>
        <w:rPr>
          <w:rFonts w:ascii="GHEA Grapalat" w:hAnsi="GHEA Grapalat"/>
          <w:sz w:val="24"/>
          <w:szCs w:val="24"/>
          <w:lang w:val="hy-AM"/>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6CBCCA06" w:rsidR="007862B1" w:rsidRPr="00A71D81" w:rsidRDefault="006F649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2AB640DA"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E00CBC">
        <w:rPr>
          <w:rStyle w:val="Strong"/>
          <w:rFonts w:ascii="GHEA Grapalat" w:hAnsi="GHEA Grapalat"/>
          <w:b w:val="0"/>
          <w:bCs w:val="0"/>
          <w:sz w:val="20"/>
          <w:szCs w:val="20"/>
          <w:u w:val="single"/>
          <w:lang w:val="hy-AM"/>
        </w:rPr>
        <w:t xml:space="preserve">«Քրեակատարողական բժշկության կենտրոն» ՊՈԱԿ-ի    </w:t>
      </w:r>
      <w:r w:rsidR="00E00CBC" w:rsidRPr="00A71D81">
        <w:rPr>
          <w:rStyle w:val="Strong"/>
          <w:rFonts w:ascii="GHEA Grapalat" w:hAnsi="GHEA Grapalat"/>
          <w:b w:val="0"/>
          <w:bCs w:val="0"/>
          <w:sz w:val="20"/>
          <w:szCs w:val="20"/>
          <w:lang w:val="hy-AM"/>
        </w:rPr>
        <w:t xml:space="preserve"> </w:t>
      </w:r>
      <w:r w:rsidR="00E00CBC">
        <w:rPr>
          <w:rStyle w:val="Strong"/>
          <w:rFonts w:ascii="GHEA Grapalat" w:hAnsi="GHEA Grapalat"/>
          <w:b w:val="0"/>
          <w:bCs w:val="0"/>
          <w:sz w:val="20"/>
          <w:szCs w:val="20"/>
          <w:u w:val="single"/>
          <w:lang w:val="hy-AM"/>
        </w:rPr>
        <w:t xml:space="preserve"> </w:t>
      </w:r>
      <w:r w:rsidR="00E00CBC" w:rsidRPr="00A71D81">
        <w:rPr>
          <w:rStyle w:val="Strong"/>
          <w:rFonts w:ascii="GHEA Grapalat" w:hAnsi="GHEA Grapalat"/>
          <w:b w:val="0"/>
          <w:bCs w:val="0"/>
          <w:sz w:val="20"/>
          <w:szCs w:val="20"/>
          <w:lang w:val="hy-AM"/>
        </w:rPr>
        <w:t xml:space="preserve"> </w:t>
      </w:r>
      <w:r w:rsidRPr="00A71D81">
        <w:rPr>
          <w:rFonts w:ascii="GHEA Grapalat" w:hAnsi="GHEA Grapalat" w:cs="GHEA Grapalat"/>
          <w:sz w:val="20"/>
          <w:szCs w:val="20"/>
          <w:lang w:val="pt-BR"/>
        </w:rPr>
        <w:t xml:space="preserve">*  (այսուհետ` Պատվիրատու) կողմից </w:t>
      </w:r>
    </w:p>
    <w:p w14:paraId="48AE0F7E" w14:textId="2CE2C6D6"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p>
    <w:p w14:paraId="589540E5" w14:textId="50677F4E" w:rsidR="007862B1" w:rsidRPr="00A71D81" w:rsidRDefault="00E00CBC"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w:t>
      </w:r>
      <w:r w:rsidR="007862B1" w:rsidRPr="00A71D81">
        <w:rPr>
          <w:rFonts w:ascii="GHEA Grapalat" w:hAnsi="GHEA Grapalat" w:cs="GHEA Grapalat"/>
          <w:sz w:val="20"/>
          <w:szCs w:val="20"/>
          <w:lang w:val="pt-BR"/>
        </w:rPr>
        <w:t>ազմակերպված</w:t>
      </w:r>
      <w:r>
        <w:rPr>
          <w:rFonts w:ascii="GHEA Grapalat" w:hAnsi="GHEA Grapalat" w:cs="GHEA Grapalat"/>
          <w:sz w:val="20"/>
          <w:szCs w:val="20"/>
          <w:lang w:val="hy-AM"/>
        </w:rPr>
        <w:t xml:space="preserve">՝  </w:t>
      </w:r>
      <w:r w:rsidRPr="00A71D81">
        <w:rPr>
          <w:rFonts w:ascii="GHEA Grapalat" w:hAnsi="GHEA Grapalat"/>
          <w:lang w:val="hy-AM"/>
        </w:rPr>
        <w:t>«</w:t>
      </w:r>
      <w:r w:rsidR="00801727">
        <w:rPr>
          <w:rFonts w:ascii="GHEA Grapalat" w:hAnsi="GHEA Grapalat"/>
          <w:lang w:val="hy-AM"/>
        </w:rPr>
        <w:t>ՔԲԿ-ԳՀԱՊՁԲ-26/1</w:t>
      </w:r>
      <w:r w:rsidRPr="00A71D81">
        <w:rPr>
          <w:rFonts w:ascii="GHEA Grapalat" w:hAnsi="GHEA Grapalat"/>
          <w:lang w:val="hy-AM"/>
        </w:rPr>
        <w:t>»</w:t>
      </w:r>
      <w:r w:rsidR="007862B1" w:rsidRPr="00A71D81">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2FAD0AF"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63C5B16"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042B3BB"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932F0A5"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0DA156E"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C82128"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E00CBC"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2F5620A1"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41183A2"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E00CBC"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60210070"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1AAF69"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0DF09DC3" w14:textId="77777777" w:rsidR="00E00CBC" w:rsidRPr="00A71D81" w:rsidRDefault="00E00CBC" w:rsidP="00E00CBC">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4960DE"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4960DE"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4960DE"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4960DE"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4960DE"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289503D5" w:rsidR="00091EBC" w:rsidRPr="00A71D81" w:rsidRDefault="00631658" w:rsidP="00A94227">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60C4BCEF" w:rsidR="00091EBC" w:rsidRPr="00A71D81" w:rsidRDefault="003640A8" w:rsidP="00091EBC">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01727">
        <w:rPr>
          <w:rFonts w:ascii="GHEA Grapalat" w:hAnsi="GHEA Grapalat"/>
          <w:sz w:val="24"/>
          <w:szCs w:val="24"/>
          <w:lang w:val="hy-AM"/>
        </w:rPr>
        <w:t>ՔԲԿ-ԳՀԱՊՁԲ-26/1</w:t>
      </w:r>
      <w:r w:rsidRPr="00A71D81">
        <w:rPr>
          <w:rFonts w:ascii="GHEA Grapalat" w:hAnsi="GHEA Grapalat"/>
          <w:sz w:val="24"/>
          <w:szCs w:val="24"/>
          <w:lang w:val="hy-AM"/>
        </w:rPr>
        <w:t>»</w:t>
      </w:r>
      <w:r>
        <w:rPr>
          <w:rFonts w:ascii="GHEA Grapalat" w:hAnsi="GHEA Grapalat"/>
          <w:sz w:val="24"/>
          <w:szCs w:val="24"/>
          <w:lang w:val="hy-AM"/>
        </w:rPr>
        <w:t xml:space="preserve"> </w:t>
      </w:r>
      <w:r w:rsidRPr="00A71D81">
        <w:rPr>
          <w:rFonts w:ascii="GHEA Grapalat" w:hAnsi="GHEA Grapalat"/>
          <w:b/>
          <w:lang w:val="hy-AM"/>
        </w:rPr>
        <w:t xml:space="preserve">  </w:t>
      </w:r>
      <w:r w:rsidR="00091EBC" w:rsidRPr="00A71D81">
        <w:rPr>
          <w:rFonts w:ascii="GHEA Grapalat" w:hAnsi="GHEA Grapalat"/>
          <w:b/>
          <w:lang w:val="hy-AM"/>
        </w:rPr>
        <w:t xml:space="preserve">  </w:t>
      </w:r>
      <w:r w:rsidR="00091EBC" w:rsidRPr="00A71D81">
        <w:rPr>
          <w:rFonts w:ascii="GHEA Grapalat" w:hAnsi="GHEA Grapalat" w:cs="Sylfaen"/>
          <w:b/>
          <w:lang w:val="hy-AM"/>
        </w:rPr>
        <w:t>ծածկագրով</w:t>
      </w:r>
    </w:p>
    <w:p w14:paraId="71C84E17" w14:textId="765739B1" w:rsidR="00091EBC" w:rsidRPr="00A71D81" w:rsidRDefault="006F649F"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A71D81">
        <w:rPr>
          <w:rFonts w:ascii="GHEA Grapalat" w:hAnsi="GHEA Grapalat" w:cs="Arial"/>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13CF9536" w14:textId="5DF259F8" w:rsidR="00091EBC" w:rsidRPr="00A71D81" w:rsidRDefault="00091EBC" w:rsidP="00C90716">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C90716">
        <w:rPr>
          <w:rStyle w:val="Strong"/>
          <w:rFonts w:ascii="GHEA Grapalat" w:hAnsi="GHEA Grapalat"/>
          <w:b w:val="0"/>
          <w:bCs w:val="0"/>
          <w:sz w:val="20"/>
          <w:szCs w:val="20"/>
          <w:u w:val="single"/>
          <w:lang w:val="hy-AM"/>
        </w:rPr>
        <w:t xml:space="preserve">«Քրեակատարողական բժշկության կենտրոն» ՊՈԱԿ-ի    </w:t>
      </w:r>
      <w:r w:rsidR="00C90716"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1AF3AB0C"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90716">
        <w:rPr>
          <w:rFonts w:ascii="GHEA Grapalat" w:hAnsi="GHEA Grapalat" w:cs="Arial"/>
          <w:b/>
          <w:sz w:val="20"/>
          <w:szCs w:val="20"/>
          <w:lang w:val="hy-AM"/>
        </w:rPr>
        <w:t>ՀՀ 900018007</w:t>
      </w:r>
      <w:r w:rsidR="00C90716" w:rsidRPr="00C90716">
        <w:rPr>
          <w:rFonts w:ascii="GHEA Grapalat" w:hAnsi="GHEA Grapalat" w:cs="Arial"/>
          <w:b/>
          <w:sz w:val="20"/>
          <w:szCs w:val="20"/>
          <w:lang w:val="hy-AM"/>
        </w:rPr>
        <w:t>345</w:t>
      </w:r>
      <w:r w:rsidR="00C90716">
        <w:rPr>
          <w:rFonts w:ascii="GHEA Grapalat" w:hAnsi="GHEA Grapalat" w:cs="Arial"/>
          <w:b/>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Երաշխիքը գործում է</w:t>
      </w:r>
      <w:r w:rsidR="00B84059">
        <w:rPr>
          <w:rFonts w:ascii="GHEA Grapalat" w:hAnsi="GHEA Grapalat"/>
          <w:color w:val="000000"/>
          <w:sz w:val="20"/>
          <w:szCs w:val="20"/>
          <w:lang w:val="hy-AM"/>
        </w:rPr>
        <w:t xml:space="preserve"> թողարկման պահից և ուժի մեջ  է </w:t>
      </w:r>
      <w:r w:rsidR="002C565E" w:rsidRPr="00A71D81">
        <w:rPr>
          <w:rFonts w:ascii="GHEA Grapalat" w:hAnsi="GHEA Grapalat"/>
          <w:color w:val="000000"/>
          <w:sz w:val="20"/>
          <w:szCs w:val="20"/>
          <w:lang w:val="hy-AM"/>
        </w:rPr>
        <w:t xml:space="preserve">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Default="002C565E" w:rsidP="00B8405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p>
    <w:p w14:paraId="00C3D681" w14:textId="17E0BD75" w:rsidR="002C565E" w:rsidRPr="00A71D81" w:rsidRDefault="00416F4C" w:rsidP="002C565E">
      <w:pPr>
        <w:pStyle w:val="ListParagraph"/>
        <w:tabs>
          <w:tab w:val="left" w:pos="0"/>
        </w:tabs>
        <w:ind w:left="0"/>
        <w:mirrorIndents/>
        <w:jc w:val="both"/>
        <w:rPr>
          <w:rFonts w:ascii="GHEA Grapalat" w:hAnsi="GHEA Grapalat"/>
          <w:color w:val="000000"/>
          <w:sz w:val="20"/>
          <w:szCs w:val="20"/>
          <w:lang w:val="hy-AM"/>
        </w:rPr>
      </w:pPr>
      <w:hyperlink r:id="rId14" w:history="1">
        <w:r w:rsidR="00F45BB5" w:rsidRPr="008763F3">
          <w:rPr>
            <w:rStyle w:val="Hyperlink"/>
            <w:rFonts w:ascii="GHEA Grapalat" w:hAnsi="GHEA Grapalat"/>
            <w:sz w:val="20"/>
            <w:szCs w:val="20"/>
            <w:lang w:val="af-ZA"/>
          </w:rPr>
          <w:t>qbk.gnumner@gmail.com</w:t>
        </w:r>
      </w:hyperlink>
      <w:r w:rsidR="00F45BB5">
        <w:rPr>
          <w:rStyle w:val="Hyperlink"/>
          <w:rFonts w:ascii="GHEA Grapalat" w:hAnsi="GHEA Grapalat"/>
          <w:sz w:val="20"/>
          <w:szCs w:val="20"/>
          <w:lang w:val="hy-AM"/>
        </w:rPr>
        <w:t xml:space="preserve"> </w:t>
      </w:r>
      <w:r w:rsidR="002C565E" w:rsidRPr="00A71D81">
        <w:rPr>
          <w:rFonts w:ascii="GHEA Grapalat" w:hAnsi="GHEA Grapalat"/>
          <w:color w:val="000000"/>
          <w:sz w:val="20"/>
          <w:szCs w:val="20"/>
          <w:lang w:val="hy-AM"/>
        </w:rPr>
        <w:t xml:space="preserve"> էլեկտրոնային փոստի հասցեին։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5"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506A519C" w14:textId="77777777" w:rsidR="00FC4DC4" w:rsidRDefault="00FC4DC4" w:rsidP="00FC4DC4">
      <w:pPr>
        <w:pStyle w:val="FootnoteText"/>
        <w:ind w:firstLine="142"/>
        <w:rPr>
          <w:rFonts w:ascii="GHEA Grapalat" w:hAnsi="GHEA Grapalat"/>
          <w:i/>
          <w:sz w:val="16"/>
          <w:szCs w:val="16"/>
          <w:lang w:val="hy-AM"/>
        </w:rPr>
      </w:pPr>
    </w:p>
    <w:p w14:paraId="6B371B36" w14:textId="77777777" w:rsidR="00FC4DC4" w:rsidRDefault="00FC4DC4" w:rsidP="00FC4DC4">
      <w:pPr>
        <w:pStyle w:val="FootnoteText"/>
        <w:ind w:firstLine="142"/>
        <w:rPr>
          <w:rFonts w:ascii="GHEA Grapalat" w:hAnsi="GHEA Grapalat"/>
          <w:i/>
          <w:sz w:val="16"/>
          <w:szCs w:val="16"/>
          <w:lang w:val="hy-AM"/>
        </w:rPr>
      </w:pPr>
    </w:p>
    <w:p w14:paraId="14BDC01D" w14:textId="77777777" w:rsidR="00FC4DC4" w:rsidRDefault="00FC4DC4" w:rsidP="00FC4DC4">
      <w:pPr>
        <w:pStyle w:val="FootnoteText"/>
        <w:ind w:firstLine="142"/>
        <w:rPr>
          <w:rFonts w:ascii="GHEA Grapalat" w:hAnsi="GHEA Grapalat"/>
          <w:i/>
          <w:sz w:val="16"/>
          <w:szCs w:val="16"/>
          <w:lang w:val="hy-AM"/>
        </w:rPr>
      </w:pPr>
    </w:p>
    <w:p w14:paraId="74558A3C" w14:textId="6958C7E2" w:rsidR="00631658" w:rsidRPr="00A71D81" w:rsidRDefault="008627CA" w:rsidP="00631658">
      <w:pPr>
        <w:jc w:val="right"/>
        <w:rPr>
          <w:rFonts w:ascii="GHEA Grapalat" w:hAnsi="GHEA Grapalat" w:cs="GHEA Grapalat"/>
          <w:i/>
          <w:sz w:val="18"/>
          <w:szCs w:val="18"/>
          <w:lang w:val="hy-AM"/>
        </w:rPr>
      </w:pPr>
      <w:r>
        <w:rPr>
          <w:rFonts w:ascii="GHEA Grapalat" w:hAnsi="GHEA Grapalat"/>
          <w:b/>
          <w:lang w:val="hy-AM"/>
        </w:rPr>
        <w:t xml:space="preserve"> </w:t>
      </w:r>
      <w:r w:rsidR="009C370D"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35618641" w:rsidR="00631658" w:rsidRPr="00A71D81" w:rsidRDefault="008627CA" w:rsidP="00631658">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00801727">
        <w:rPr>
          <w:rFonts w:ascii="GHEA Grapalat" w:hAnsi="GHEA Grapalat"/>
          <w:sz w:val="24"/>
          <w:szCs w:val="24"/>
          <w:lang w:val="hy-AM"/>
        </w:rPr>
        <w:t>ՔԲԿ-ԳՀԱՊՁԲ-26/1</w:t>
      </w:r>
      <w:r w:rsidRPr="00A71D81">
        <w:rPr>
          <w:rFonts w:ascii="GHEA Grapalat" w:hAnsi="GHEA Grapalat"/>
          <w:sz w:val="24"/>
          <w:szCs w:val="24"/>
          <w:lang w:val="hy-AM"/>
        </w:rPr>
        <w:t>»</w:t>
      </w:r>
      <w:r w:rsidR="00631658" w:rsidRPr="00A71D81">
        <w:rPr>
          <w:rFonts w:ascii="GHEA Grapalat" w:hAnsi="GHEA Grapalat" w:cs="Sylfaen"/>
          <w:b/>
          <w:lang w:val="hy-AM"/>
        </w:rPr>
        <w:t xml:space="preserve">  ծածկագրով</w:t>
      </w:r>
    </w:p>
    <w:p w14:paraId="5BE6F7DC" w14:textId="5F595B64" w:rsidR="00631658" w:rsidRPr="00A71D81" w:rsidRDefault="002345F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մրցույթի</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2EEFD3D1" w:rsidR="00631658" w:rsidRPr="00A71D81" w:rsidRDefault="00631658" w:rsidP="008627C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627CA">
        <w:rPr>
          <w:rStyle w:val="Strong"/>
          <w:rFonts w:ascii="GHEA Grapalat" w:hAnsi="GHEA Grapalat"/>
          <w:b w:val="0"/>
          <w:bCs w:val="0"/>
          <w:sz w:val="20"/>
          <w:szCs w:val="20"/>
          <w:u w:val="single"/>
          <w:lang w:val="hy-AM"/>
        </w:rPr>
        <w:t>«Քրեակատարողական բժշկության կենտրոն» ՊՈԱԿ</w:t>
      </w:r>
      <w:r w:rsidR="008627CA"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r w:rsidR="008627CA">
        <w:rPr>
          <w:rFonts w:ascii="GHEA Grapalat" w:hAnsi="GHEA Grapalat" w:cs="GHEA Grapalat"/>
          <w:sz w:val="20"/>
          <w:szCs w:val="20"/>
          <w:lang w:val="hy-AM"/>
        </w:rPr>
        <w:t xml:space="preserve"> </w:t>
      </w:r>
      <w:r w:rsidRPr="00A71D81">
        <w:rPr>
          <w:rFonts w:ascii="GHEA Grapalat" w:hAnsi="GHEA Grapalat" w:cs="GHEA Grapalat"/>
          <w:sz w:val="20"/>
          <w:szCs w:val="20"/>
          <w:lang w:val="pt-BR"/>
        </w:rPr>
        <w:t>կազմակերպված</w:t>
      </w:r>
      <w:r w:rsidR="008627CA">
        <w:rPr>
          <w:rFonts w:ascii="GHEA Grapalat" w:hAnsi="GHEA Grapalat" w:cs="GHEA Grapalat"/>
          <w:sz w:val="20"/>
          <w:szCs w:val="20"/>
          <w:lang w:val="hy-AM"/>
        </w:rPr>
        <w:t xml:space="preserve">  </w:t>
      </w:r>
      <w:r w:rsidR="008627CA" w:rsidRPr="00A71D81">
        <w:rPr>
          <w:rFonts w:ascii="GHEA Grapalat" w:hAnsi="GHEA Grapalat"/>
          <w:lang w:val="hy-AM"/>
        </w:rPr>
        <w:t>«</w:t>
      </w:r>
      <w:r w:rsidR="00801727">
        <w:rPr>
          <w:rFonts w:ascii="GHEA Grapalat" w:hAnsi="GHEA Grapalat"/>
          <w:lang w:val="hy-AM"/>
        </w:rPr>
        <w:t>ՔԲԿ-ԳՀԱՊՁԲ-26/1</w:t>
      </w:r>
      <w:r w:rsidR="008627CA" w:rsidRPr="00A71D81">
        <w:rPr>
          <w:rFonts w:ascii="GHEA Grapalat" w:hAnsi="GHEA Grapalat"/>
          <w:lang w:val="hy-AM"/>
        </w:rPr>
        <w:t>»</w:t>
      </w:r>
      <w:r w:rsidR="008627CA" w:rsidRPr="00A71D81">
        <w:rPr>
          <w:rFonts w:ascii="GHEA Grapalat" w:hAnsi="GHEA Grapalat" w:cs="Sylfaen"/>
          <w:b/>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1100" w:type="dxa"/>
        <w:tblLook w:val="0000" w:firstRow="0" w:lastRow="0" w:firstColumn="0" w:lastColumn="0" w:noHBand="0" w:noVBand="0"/>
      </w:tblPr>
      <w:tblGrid>
        <w:gridCol w:w="5616"/>
        <w:gridCol w:w="5364"/>
        <w:gridCol w:w="120"/>
      </w:tblGrid>
      <w:tr w:rsidR="00334B2F" w:rsidRPr="00A71D81" w14:paraId="10E67904"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E00CBC">
        <w:trPr>
          <w:trHeight w:val="349"/>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E00CBC">
        <w:trPr>
          <w:trHeight w:val="345"/>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E00CBC">
        <w:trPr>
          <w:trHeight w:val="361"/>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E00CBC">
        <w:trPr>
          <w:trHeight w:val="433"/>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E00CBC">
        <w:trPr>
          <w:trHeight w:val="44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0D43874F"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F8554C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159F8BB8"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571B56F"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F6005A9" w14:textId="77777777" w:rsidTr="00E00CBC">
        <w:trPr>
          <w:gridAfter w:val="1"/>
          <w:wAfter w:w="120" w:type="dxa"/>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8FF6718"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3818231B" w14:textId="77777777" w:rsidTr="00E00CBC">
        <w:trPr>
          <w:gridAfter w:val="1"/>
          <w:wAfter w:w="120" w:type="dxa"/>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9586B9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6DA6ABBD" w14:textId="77777777" w:rsidTr="00E00CBC">
        <w:trPr>
          <w:gridAfter w:val="1"/>
          <w:wAfter w:w="120" w:type="dxa"/>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5F512BA"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38F279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625A138B"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E00CBC" w:rsidRPr="00A71D81" w14:paraId="14259047"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5C42F1E7"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66CB2DEB"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36570C91"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E00CBC" w:rsidRPr="00A71D81" w14:paraId="67B38F7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9A377B8"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75425BF0" w14:textId="77777777" w:rsidTr="00E00CBC">
        <w:trPr>
          <w:gridAfter w:val="1"/>
          <w:wAfter w:w="120" w:type="dxa"/>
          <w:trHeight w:val="424"/>
        </w:trPr>
        <w:tc>
          <w:tcPr>
            <w:tcW w:w="10980" w:type="dxa"/>
            <w:gridSpan w:val="2"/>
            <w:tcBorders>
              <w:top w:val="single" w:sz="4" w:space="0" w:color="auto"/>
              <w:left w:val="single" w:sz="4" w:space="0" w:color="auto"/>
              <w:right w:val="single" w:sz="4" w:space="0" w:color="000000"/>
            </w:tcBorders>
            <w:noWrap/>
            <w:vAlign w:val="bottom"/>
          </w:tcPr>
          <w:p w14:paraId="0F34C26F"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2768A9AF" w14:textId="77777777" w:rsidR="00E00CBC" w:rsidRPr="00A71D81" w:rsidRDefault="00E00CBC" w:rsidP="00E00CBC">
            <w:pPr>
              <w:rPr>
                <w:rFonts w:ascii="GHEA Grapalat" w:hAnsi="GHEA Grapalat" w:cs="Arial"/>
                <w:sz w:val="20"/>
                <w:szCs w:val="20"/>
              </w:rPr>
            </w:pPr>
          </w:p>
        </w:tc>
      </w:tr>
      <w:tr w:rsidR="00334B2F" w:rsidRPr="00A71D81" w14:paraId="327C2BCD" w14:textId="77777777" w:rsidTr="00E00CBC">
        <w:trPr>
          <w:trHeight w:val="704"/>
        </w:trPr>
        <w:tc>
          <w:tcPr>
            <w:tcW w:w="11100" w:type="dxa"/>
            <w:gridSpan w:val="3"/>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484" w:type="dxa"/>
            <w:gridSpan w:val="2"/>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E00CBC">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484" w:type="dxa"/>
            <w:gridSpan w:val="2"/>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484" w:type="dxa"/>
            <w:gridSpan w:val="2"/>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4960DE"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4960DE"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4960DE"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4960DE"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4960DE"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458E0530" w14:textId="77777777" w:rsidR="00540EA9" w:rsidRPr="00A71D81" w:rsidRDefault="00334B2F" w:rsidP="00540EA9">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540EA9" w:rsidRPr="00A71D81">
        <w:rPr>
          <w:rFonts w:ascii="GHEA Grapalat" w:hAnsi="GHEA Grapalat" w:cs="Sylfaen"/>
          <w:b/>
          <w:lang w:val="hy-AM"/>
        </w:rPr>
        <w:lastRenderedPageBreak/>
        <w:t>Հավելված</w:t>
      </w:r>
      <w:r w:rsidR="00540EA9" w:rsidRPr="00A71D81">
        <w:rPr>
          <w:rFonts w:ascii="GHEA Grapalat" w:hAnsi="GHEA Grapalat" w:cs="Arial"/>
          <w:b/>
          <w:lang w:val="hy-AM"/>
        </w:rPr>
        <w:t xml:space="preserve"> 5.2</w:t>
      </w:r>
    </w:p>
    <w:p w14:paraId="7469DED2" w14:textId="5B869F16" w:rsidR="00540EA9" w:rsidRPr="00A71D81" w:rsidRDefault="002345F2" w:rsidP="00540EA9">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01727">
        <w:rPr>
          <w:rFonts w:ascii="GHEA Grapalat" w:hAnsi="GHEA Grapalat"/>
          <w:sz w:val="24"/>
          <w:szCs w:val="24"/>
          <w:lang w:val="hy-AM"/>
        </w:rPr>
        <w:t>ՔԲԿ-ԳՀԱՊՁԲ-26/1</w:t>
      </w:r>
      <w:r w:rsidRPr="00A71D81">
        <w:rPr>
          <w:rFonts w:ascii="GHEA Grapalat" w:hAnsi="GHEA Grapalat"/>
          <w:sz w:val="24"/>
          <w:szCs w:val="24"/>
          <w:lang w:val="hy-AM"/>
        </w:rPr>
        <w:t>»</w:t>
      </w:r>
      <w:r w:rsidRPr="00A71D81">
        <w:rPr>
          <w:rFonts w:ascii="GHEA Grapalat" w:hAnsi="GHEA Grapalat" w:cs="Sylfaen"/>
          <w:b/>
          <w:lang w:val="hy-AM"/>
        </w:rPr>
        <w:t xml:space="preserve">  </w:t>
      </w:r>
      <w:r>
        <w:rPr>
          <w:rFonts w:ascii="GHEA Grapalat" w:hAnsi="GHEA Grapalat"/>
          <w:i/>
          <w:sz w:val="16"/>
          <w:szCs w:val="16"/>
          <w:lang w:val="hy-AM"/>
        </w:rPr>
        <w:t xml:space="preserve">  </w:t>
      </w:r>
      <w:r w:rsidR="00540EA9" w:rsidRPr="00A71D81">
        <w:rPr>
          <w:rFonts w:ascii="GHEA Grapalat" w:hAnsi="GHEA Grapalat"/>
          <w:b/>
          <w:lang w:val="hy-AM"/>
        </w:rPr>
        <w:t xml:space="preserve"> </w:t>
      </w:r>
      <w:r w:rsidR="00540EA9" w:rsidRPr="00A71D81">
        <w:rPr>
          <w:rFonts w:ascii="GHEA Grapalat" w:hAnsi="GHEA Grapalat" w:cs="Sylfaen"/>
          <w:b/>
          <w:lang w:val="hy-AM"/>
        </w:rPr>
        <w:t>ծածկագրով</w:t>
      </w:r>
    </w:p>
    <w:p w14:paraId="1C961D12" w14:textId="39A953A0" w:rsidR="00540EA9" w:rsidRPr="00A71D81" w:rsidRDefault="002345F2" w:rsidP="00540EA9">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մրցույթի</w:t>
      </w:r>
      <w:r w:rsidR="00540EA9" w:rsidRPr="00A71D81">
        <w:rPr>
          <w:rFonts w:ascii="GHEA Grapalat" w:hAnsi="GHEA Grapalat" w:cs="Arial"/>
          <w:b/>
          <w:lang w:val="hy-AM"/>
        </w:rPr>
        <w:t xml:space="preserve"> </w:t>
      </w:r>
      <w:r w:rsidR="00540EA9" w:rsidRPr="00A71D81">
        <w:rPr>
          <w:rFonts w:ascii="GHEA Grapalat" w:hAnsi="GHEA Grapalat" w:cs="Sylfaen"/>
          <w:b/>
          <w:lang w:val="hy-AM"/>
        </w:rPr>
        <w:t>հրավերի</w:t>
      </w:r>
    </w:p>
    <w:p w14:paraId="3DF7E98E" w14:textId="77777777" w:rsidR="00540EA9" w:rsidRPr="00A71D81" w:rsidRDefault="00540EA9" w:rsidP="00540EA9">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6AC7C06E" w14:textId="77777777" w:rsidR="00540EA9" w:rsidRPr="00A71D81" w:rsidRDefault="00540EA9" w:rsidP="00540E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0C2E1F9E" w14:textId="77777777" w:rsidR="00540EA9" w:rsidRPr="00A71D81" w:rsidRDefault="00540EA9" w:rsidP="00540EA9">
      <w:pPr>
        <w:pStyle w:val="NormalWeb"/>
        <w:shd w:val="clear" w:color="auto" w:fill="FFFFFF"/>
        <w:spacing w:before="0" w:beforeAutospacing="0" w:after="0" w:afterAutospacing="0"/>
        <w:ind w:firstLine="375"/>
        <w:rPr>
          <w:rStyle w:val="Strong"/>
          <w:lang w:val="hy-AM"/>
        </w:rPr>
      </w:pPr>
    </w:p>
    <w:p w14:paraId="34ACAEF3" w14:textId="12200AD9" w:rsidR="00540EA9" w:rsidRPr="00A71D81" w:rsidRDefault="00540EA9" w:rsidP="002345F2">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sz w:val="20"/>
          <w:szCs w:val="20"/>
          <w:lang w:val="hy-AM"/>
        </w:rPr>
        <w:tab/>
        <w:t xml:space="preserve">1.Սույն երաշխիքը (այսուհետ՝ երաշխիք) հանդիսանում է </w:t>
      </w:r>
      <w:r w:rsidR="002345F2" w:rsidRPr="009B3BC7">
        <w:rPr>
          <w:rFonts w:ascii="GHEA Grapalat" w:hAnsi="GHEA Grapalat" w:cs="Sylfaen"/>
          <w:b/>
          <w:sz w:val="20"/>
          <w:szCs w:val="20"/>
          <w:lang w:val="hy-AM"/>
        </w:rPr>
        <w:t>«Քրեակատարողական բժշկության կենտրոն» ՊՈԱԿ</w:t>
      </w:r>
      <w:r w:rsidR="002345F2">
        <w:rPr>
          <w:rFonts w:ascii="GHEA Grapalat" w:hAnsi="GHEA Grapalat" w:cs="Sylfaen"/>
          <w:b/>
          <w:sz w:val="20"/>
          <w:szCs w:val="20"/>
          <w:lang w:val="hy-AM"/>
        </w:rPr>
        <w:t xml:space="preserve">  </w:t>
      </w:r>
      <w:r w:rsidR="002345F2" w:rsidRPr="00A71D81">
        <w:rPr>
          <w:rStyle w:val="Strong"/>
          <w:rFonts w:ascii="GHEA Grapalat" w:hAnsi="GHEA Grapalat"/>
          <w:sz w:val="20"/>
          <w:szCs w:val="20"/>
          <w:lang w:val="hy-AM"/>
        </w:rPr>
        <w:t xml:space="preserve"> </w:t>
      </w:r>
      <w:r w:rsidRPr="00A71D81">
        <w:rPr>
          <w:rStyle w:val="Strong"/>
          <w:rFonts w:ascii="GHEA Grapalat" w:hAnsi="GHEA Grapalat"/>
          <w:sz w:val="20"/>
          <w:szCs w:val="20"/>
          <w:lang w:val="hy-AM"/>
        </w:rPr>
        <w:t xml:space="preserve">(այսուհետ՝ բենեֆիցիար) և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FC06BCE"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կնքվելիք N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t xml:space="preserve">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պայմանագրով նախատեսված  կանխավճարի  </w:t>
      </w:r>
    </w:p>
    <w:p w14:paraId="73F49B45"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09F59351" w14:textId="77777777" w:rsidR="00540EA9" w:rsidRPr="00A71D81" w:rsidRDefault="00540EA9" w:rsidP="00540EA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71D81" w:rsidRDefault="00540EA9" w:rsidP="00540EA9">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2. Երաշխիքով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(այսուհետ՝ երաշխիք տվող </w:t>
      </w:r>
    </w:p>
    <w:p w14:paraId="6E5F2373" w14:textId="77777777" w:rsidR="00540EA9" w:rsidRPr="00A71D81" w:rsidRDefault="00540EA9" w:rsidP="00540EA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2DFF36E"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p>
    <w:p w14:paraId="748A9827"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5525D9B" w14:textId="73156442"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(այսուհետ՝ երաշխիքի գումար)՝ պահանջն ստանալուց </w:t>
      </w:r>
      <w:r w:rsidR="00DB4EFF">
        <w:rPr>
          <w:rStyle w:val="Strong"/>
          <w:rFonts w:ascii="GHEA Grapalat" w:hAnsi="GHEA Grapalat"/>
          <w:sz w:val="20"/>
          <w:szCs w:val="20"/>
          <w:lang w:val="hy-AM"/>
        </w:rPr>
        <w:t>հինգ</w:t>
      </w:r>
      <w:r w:rsidRPr="00A71D81">
        <w:rPr>
          <w:rStyle w:val="Strong"/>
          <w:rFonts w:ascii="GHEA Grapalat" w:hAnsi="GHEA Grapalat"/>
          <w:sz w:val="20"/>
          <w:szCs w:val="20"/>
          <w:lang w:val="hy-AM"/>
        </w:rPr>
        <w:t xml:space="preserve"> աշխատանքային օրվա ընթացքում:   Վճարումը  կատարվում է բենեֆիցիարի </w:t>
      </w:r>
      <w:r w:rsidR="002345F2">
        <w:rPr>
          <w:rFonts w:ascii="GHEA Grapalat" w:hAnsi="GHEA Grapalat" w:cs="Arial"/>
          <w:b/>
          <w:sz w:val="20"/>
          <w:szCs w:val="20"/>
          <w:lang w:val="hy-AM"/>
        </w:rPr>
        <w:t>900018007</w:t>
      </w:r>
      <w:r w:rsidR="002345F2" w:rsidRPr="002345F2">
        <w:rPr>
          <w:rFonts w:ascii="GHEA Grapalat" w:hAnsi="GHEA Grapalat" w:cs="Arial"/>
          <w:b/>
          <w:sz w:val="20"/>
          <w:szCs w:val="20"/>
          <w:lang w:val="hy-AM"/>
        </w:rPr>
        <w:t>345</w:t>
      </w:r>
      <w:r w:rsidR="002345F2">
        <w:rPr>
          <w:rFonts w:ascii="GHEA Grapalat" w:hAnsi="GHEA Grapalat" w:cs="Arial"/>
          <w:b/>
          <w:sz w:val="20"/>
          <w:szCs w:val="20"/>
          <w:lang w:val="hy-AM"/>
        </w:rPr>
        <w:t xml:space="preserve">  </w:t>
      </w:r>
      <w:r w:rsidRPr="00A71D81">
        <w:rPr>
          <w:rStyle w:val="Strong"/>
          <w:rFonts w:ascii="GHEA Grapalat" w:hAnsi="GHEA Grapalat"/>
          <w:sz w:val="20"/>
          <w:szCs w:val="20"/>
          <w:lang w:val="hy-AM"/>
        </w:rPr>
        <w:t>հաշվեհամարին փոխանցման միջոցով:</w:t>
      </w:r>
    </w:p>
    <w:p w14:paraId="73DE0708"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7C0A456"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sidR="00A80088">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CCD1258" w14:textId="77777777" w:rsidR="00540EA9" w:rsidRPr="00A71D81" w:rsidRDefault="00540EA9" w:rsidP="00540EA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245764A" w14:textId="77777777" w:rsidR="00540EA9" w:rsidRPr="00A71D81" w:rsidRDefault="00540EA9" w:rsidP="00540EA9">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63DF5941" w14:textId="77777777" w:rsidR="009F6587" w:rsidRDefault="00540EA9" w:rsidP="00A8008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Pr>
          <w:rFonts w:ascii="GHEA Grapalat" w:hAnsi="GHEA Grapalat"/>
          <w:color w:val="000000"/>
          <w:sz w:val="20"/>
          <w:szCs w:val="20"/>
          <w:lang w:val="hy-AM"/>
        </w:rPr>
        <w:t>՝</w:t>
      </w:r>
    </w:p>
    <w:p w14:paraId="2DD7B0D4" w14:textId="2168118B" w:rsidR="00540EA9" w:rsidRPr="00A71D81" w:rsidRDefault="00A80088" w:rsidP="00540EA9">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hyperlink r:id="rId16" w:history="1">
        <w:r w:rsidR="00F45BB5" w:rsidRPr="008763F3">
          <w:rPr>
            <w:rStyle w:val="Hyperlink"/>
            <w:rFonts w:ascii="GHEA Grapalat" w:hAnsi="GHEA Grapalat"/>
            <w:sz w:val="20"/>
            <w:szCs w:val="20"/>
            <w:lang w:val="af-ZA"/>
          </w:rPr>
          <w:t>qbk.gnumner@gmail.com</w:t>
        </w:r>
      </w:hyperlink>
      <w:r w:rsidR="00F45BB5">
        <w:rPr>
          <w:rStyle w:val="Hyperlink"/>
          <w:rFonts w:ascii="GHEA Grapalat" w:hAnsi="GHEA Grapalat"/>
          <w:sz w:val="20"/>
          <w:szCs w:val="20"/>
          <w:lang w:val="hy-AM"/>
        </w:rPr>
        <w:t xml:space="preserve"> </w:t>
      </w:r>
      <w:r w:rsidR="00540EA9" w:rsidRPr="00A71D81">
        <w:rPr>
          <w:rFonts w:ascii="GHEA Grapalat" w:hAnsi="GHEA Grapalat"/>
          <w:color w:val="000000"/>
          <w:sz w:val="20"/>
          <w:szCs w:val="20"/>
          <w:lang w:val="hy-AM"/>
        </w:rPr>
        <w:t xml:space="preserve"> էլեկտրոնային փոստի հասցեին։     </w:t>
      </w:r>
    </w:p>
    <w:p w14:paraId="46A7747B"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F6ECC4F"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8A0D682" w14:textId="227B9422" w:rsidR="00540EA9" w:rsidRPr="00A71D81" w:rsidRDefault="00540EA9" w:rsidP="00540EA9">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D51EA9A"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7"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AA20AAE"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D5AE8"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5BC7542"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10008F"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E9AC8EF"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1B85FE"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F01CD8"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38F4D75"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9B43D0"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E857941" w14:textId="77777777" w:rsidR="00383BC3" w:rsidRPr="00A71D81" w:rsidRDefault="00383BC3" w:rsidP="00383BC3">
      <w:pPr>
        <w:ind w:left="-66"/>
        <w:jc w:val="center"/>
        <w:rPr>
          <w:rFonts w:ascii="GHEA Grapalat" w:hAnsi="GHEA Grapalat" w:cs="Sylfaen"/>
          <w:b/>
          <w:lang w:val="hy-AM"/>
        </w:rPr>
      </w:pPr>
    </w:p>
    <w:p w14:paraId="31895B4D" w14:textId="77777777" w:rsidR="00CB5EFD" w:rsidRPr="00A71D81" w:rsidRDefault="00CB5EFD" w:rsidP="00383BC3">
      <w:pPr>
        <w:ind w:left="-66"/>
        <w:jc w:val="center"/>
        <w:rPr>
          <w:rFonts w:ascii="GHEA Grapalat" w:hAnsi="GHEA Grapalat" w:cs="Sylfaen"/>
          <w:b/>
          <w:lang w:val="hy-AM"/>
        </w:rPr>
      </w:pPr>
    </w:p>
    <w:p w14:paraId="7D8064A6"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76995C79" w14:textId="77777777"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5615FC65" w:rsidR="00CB5EFD" w:rsidRDefault="00CB5EFD" w:rsidP="00383BC3">
      <w:pPr>
        <w:ind w:left="-66"/>
        <w:jc w:val="center"/>
        <w:rPr>
          <w:rFonts w:ascii="GHEA Grapalat" w:hAnsi="GHEA Grapalat" w:cs="Sylfaen"/>
          <w:b/>
          <w:lang w:val="hy-AM"/>
        </w:rPr>
      </w:pPr>
    </w:p>
    <w:p w14:paraId="24809F50" w14:textId="756C73C3" w:rsidR="00BC060A" w:rsidRDefault="00BC060A" w:rsidP="00383BC3">
      <w:pPr>
        <w:ind w:left="-66"/>
        <w:jc w:val="center"/>
        <w:rPr>
          <w:rFonts w:ascii="GHEA Grapalat" w:hAnsi="GHEA Grapalat" w:cs="Sylfaen"/>
          <w:b/>
          <w:lang w:val="hy-AM"/>
        </w:rPr>
      </w:pPr>
    </w:p>
    <w:p w14:paraId="5CA1E66A" w14:textId="4A1163F9" w:rsidR="00BC060A" w:rsidRDefault="00BC060A" w:rsidP="00383BC3">
      <w:pPr>
        <w:ind w:left="-66"/>
        <w:jc w:val="center"/>
        <w:rPr>
          <w:rFonts w:ascii="GHEA Grapalat" w:hAnsi="GHEA Grapalat" w:cs="Sylfaen"/>
          <w:b/>
          <w:lang w:val="hy-AM"/>
        </w:rPr>
      </w:pPr>
    </w:p>
    <w:p w14:paraId="18351DC7" w14:textId="48C4185C" w:rsidR="00BC060A" w:rsidRDefault="00BC060A" w:rsidP="00383BC3">
      <w:pPr>
        <w:ind w:left="-66"/>
        <w:jc w:val="center"/>
        <w:rPr>
          <w:rFonts w:ascii="GHEA Grapalat" w:hAnsi="GHEA Grapalat" w:cs="Sylfaen"/>
          <w:b/>
          <w:lang w:val="hy-AM"/>
        </w:rPr>
      </w:pPr>
    </w:p>
    <w:p w14:paraId="25E75CB0" w14:textId="37DB888E" w:rsidR="00BC060A" w:rsidRDefault="00BC060A" w:rsidP="00383BC3">
      <w:pPr>
        <w:ind w:left="-66"/>
        <w:jc w:val="center"/>
        <w:rPr>
          <w:rFonts w:ascii="GHEA Grapalat" w:hAnsi="GHEA Grapalat" w:cs="Sylfaen"/>
          <w:b/>
          <w:lang w:val="hy-AM"/>
        </w:rPr>
      </w:pPr>
    </w:p>
    <w:p w14:paraId="7C128766" w14:textId="6DE14FC2" w:rsidR="00BC060A" w:rsidRDefault="00BC060A" w:rsidP="00383BC3">
      <w:pPr>
        <w:ind w:left="-66"/>
        <w:jc w:val="center"/>
        <w:rPr>
          <w:rFonts w:ascii="GHEA Grapalat" w:hAnsi="GHEA Grapalat" w:cs="Sylfaen"/>
          <w:b/>
          <w:lang w:val="hy-AM"/>
        </w:rPr>
      </w:pPr>
    </w:p>
    <w:p w14:paraId="77BDC17B" w14:textId="45B47D33" w:rsidR="00BC060A" w:rsidRDefault="00BC060A" w:rsidP="00383BC3">
      <w:pPr>
        <w:ind w:left="-66"/>
        <w:jc w:val="center"/>
        <w:rPr>
          <w:rFonts w:ascii="GHEA Grapalat" w:hAnsi="GHEA Grapalat" w:cs="Sylfaen"/>
          <w:b/>
          <w:lang w:val="hy-AM"/>
        </w:rPr>
      </w:pPr>
    </w:p>
    <w:p w14:paraId="3833EE8F" w14:textId="3B53C668" w:rsidR="00BC060A" w:rsidRDefault="00BC060A" w:rsidP="00383BC3">
      <w:pPr>
        <w:ind w:left="-66"/>
        <w:jc w:val="center"/>
        <w:rPr>
          <w:rFonts w:ascii="GHEA Grapalat" w:hAnsi="GHEA Grapalat" w:cs="Sylfaen"/>
          <w:b/>
          <w:lang w:val="hy-AM"/>
        </w:rPr>
      </w:pPr>
    </w:p>
    <w:p w14:paraId="17EF512F" w14:textId="530A43E7" w:rsidR="00BC060A" w:rsidRDefault="00BC060A" w:rsidP="00383BC3">
      <w:pPr>
        <w:ind w:left="-66"/>
        <w:jc w:val="center"/>
        <w:rPr>
          <w:rFonts w:ascii="GHEA Grapalat" w:hAnsi="GHEA Grapalat" w:cs="Sylfaen"/>
          <w:b/>
          <w:lang w:val="hy-AM"/>
        </w:rPr>
      </w:pPr>
    </w:p>
    <w:p w14:paraId="4BDBC7DD" w14:textId="498F460C" w:rsidR="00BC060A" w:rsidRDefault="00BC060A" w:rsidP="00383BC3">
      <w:pPr>
        <w:ind w:left="-66"/>
        <w:jc w:val="center"/>
        <w:rPr>
          <w:rFonts w:ascii="GHEA Grapalat" w:hAnsi="GHEA Grapalat" w:cs="Sylfaen"/>
          <w:b/>
          <w:lang w:val="hy-AM"/>
        </w:rPr>
      </w:pPr>
    </w:p>
    <w:p w14:paraId="187F0F42" w14:textId="5D7902BC" w:rsidR="00BC060A" w:rsidRDefault="00BC060A" w:rsidP="00383BC3">
      <w:pPr>
        <w:ind w:left="-66"/>
        <w:jc w:val="center"/>
        <w:rPr>
          <w:rFonts w:ascii="GHEA Grapalat" w:hAnsi="GHEA Grapalat" w:cs="Sylfaen"/>
          <w:b/>
          <w:lang w:val="hy-AM"/>
        </w:rPr>
      </w:pPr>
    </w:p>
    <w:p w14:paraId="066AC323" w14:textId="48CCCB37" w:rsidR="00BC060A" w:rsidRDefault="00BC060A" w:rsidP="00383BC3">
      <w:pPr>
        <w:ind w:left="-66"/>
        <w:jc w:val="center"/>
        <w:rPr>
          <w:rFonts w:ascii="GHEA Grapalat" w:hAnsi="GHEA Grapalat" w:cs="Sylfaen"/>
          <w:b/>
          <w:lang w:val="hy-AM"/>
        </w:rPr>
      </w:pPr>
    </w:p>
    <w:p w14:paraId="739CCAFA" w14:textId="3F52E0E6" w:rsidR="00BC060A" w:rsidRDefault="00BC060A" w:rsidP="00383BC3">
      <w:pPr>
        <w:ind w:left="-66"/>
        <w:jc w:val="center"/>
        <w:rPr>
          <w:rFonts w:ascii="GHEA Grapalat" w:hAnsi="GHEA Grapalat" w:cs="Sylfaen"/>
          <w:b/>
          <w:lang w:val="hy-AM"/>
        </w:rPr>
      </w:pPr>
    </w:p>
    <w:p w14:paraId="698AB104" w14:textId="08B5E203" w:rsidR="001B0555" w:rsidRDefault="001B0555" w:rsidP="00383BC3">
      <w:pPr>
        <w:ind w:left="-66"/>
        <w:jc w:val="center"/>
        <w:rPr>
          <w:rFonts w:ascii="GHEA Grapalat" w:hAnsi="GHEA Grapalat" w:cs="Sylfaen"/>
          <w:b/>
          <w:lang w:val="hy-AM"/>
        </w:rPr>
      </w:pPr>
    </w:p>
    <w:p w14:paraId="44AC54B9" w14:textId="223B0990" w:rsidR="001B0555" w:rsidRDefault="001B0555" w:rsidP="00383BC3">
      <w:pPr>
        <w:ind w:left="-66"/>
        <w:jc w:val="center"/>
        <w:rPr>
          <w:rFonts w:ascii="GHEA Grapalat" w:hAnsi="GHEA Grapalat" w:cs="Sylfaen"/>
          <w:b/>
          <w:lang w:val="hy-AM"/>
        </w:rPr>
      </w:pPr>
    </w:p>
    <w:p w14:paraId="4DEA904F" w14:textId="77777777" w:rsidR="001B0555" w:rsidRDefault="001B0555" w:rsidP="00383BC3">
      <w:pPr>
        <w:ind w:left="-66"/>
        <w:jc w:val="center"/>
        <w:rPr>
          <w:rFonts w:ascii="GHEA Grapalat" w:hAnsi="GHEA Grapalat" w:cs="Sylfaen"/>
          <w:b/>
          <w:lang w:val="hy-AM"/>
        </w:rPr>
      </w:pPr>
    </w:p>
    <w:p w14:paraId="37CAE708" w14:textId="7E0DFDA9" w:rsidR="00BC060A" w:rsidRDefault="00BC060A" w:rsidP="00383BC3">
      <w:pPr>
        <w:ind w:left="-66"/>
        <w:jc w:val="center"/>
        <w:rPr>
          <w:rFonts w:ascii="GHEA Grapalat" w:hAnsi="GHEA Grapalat" w:cs="Sylfaen"/>
          <w:b/>
          <w:lang w:val="hy-AM"/>
        </w:rPr>
      </w:pPr>
    </w:p>
    <w:p w14:paraId="79C941D7" w14:textId="77777777" w:rsidR="00BC060A" w:rsidRPr="00A71D81" w:rsidRDefault="00BC060A"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Pr="00A71D81" w:rsidRDefault="00CB5EFD" w:rsidP="006D2576">
      <w:pPr>
        <w:rPr>
          <w:rFonts w:ascii="GHEA Grapalat" w:hAnsi="GHEA Grapalat" w:cs="Sylfaen"/>
          <w:b/>
          <w:lang w:val="hy-AM"/>
        </w:rPr>
      </w:pPr>
    </w:p>
    <w:p w14:paraId="5AB69B61" w14:textId="77777777" w:rsidR="00044D90" w:rsidRPr="00AB6289" w:rsidRDefault="00044D90" w:rsidP="00044D90">
      <w:pPr>
        <w:pStyle w:val="BodyTextIndent3"/>
        <w:spacing w:line="240" w:lineRule="auto"/>
        <w:jc w:val="right"/>
        <w:rPr>
          <w:rFonts w:ascii="GHEA Grapalat" w:hAnsi="GHEA Grapalat" w:cs="Sylfaen"/>
          <w:b/>
          <w:lang w:val="hy-AM"/>
        </w:rPr>
      </w:pPr>
      <w:r w:rsidRPr="00AE2768">
        <w:rPr>
          <w:rFonts w:ascii="GHEA Grapalat" w:hAnsi="GHEA Grapalat" w:cs="Sylfaen"/>
          <w:b/>
          <w:lang w:val="hy-AM"/>
        </w:rPr>
        <w:lastRenderedPageBreak/>
        <w:t xml:space="preserve">Հավելված </w:t>
      </w:r>
      <w:r w:rsidRPr="00AB6289">
        <w:rPr>
          <w:rFonts w:ascii="GHEA Grapalat" w:hAnsi="GHEA Grapalat" w:cs="Sylfaen"/>
          <w:b/>
          <w:lang w:val="hy-AM"/>
        </w:rPr>
        <w:t>6</w:t>
      </w:r>
    </w:p>
    <w:p w14:paraId="2A73BD2B" w14:textId="10FBD089" w:rsidR="00044D90" w:rsidRPr="00AE2768" w:rsidRDefault="00044D90" w:rsidP="00044D90">
      <w:pPr>
        <w:pStyle w:val="BodyTextIndent3"/>
        <w:spacing w:line="240" w:lineRule="auto"/>
        <w:jc w:val="right"/>
        <w:rPr>
          <w:rFonts w:ascii="GHEA Grapalat" w:hAnsi="GHEA Grapalat" w:cs="Sylfaen"/>
          <w:b/>
          <w:lang w:val="hy-AM"/>
        </w:rPr>
      </w:pPr>
      <w:r w:rsidRPr="00A719E3">
        <w:rPr>
          <w:rFonts w:ascii="GHEA Grapalat" w:hAnsi="GHEA Grapalat" w:cs="Sylfaen"/>
          <w:b/>
          <w:lang w:val="es-ES"/>
        </w:rPr>
        <w:t>«ՔԲԿ-ԳՀԱՊՁԲ-2</w:t>
      </w:r>
      <w:r w:rsidR="00AC4794">
        <w:rPr>
          <w:rFonts w:ascii="GHEA Grapalat" w:hAnsi="GHEA Grapalat" w:cs="Sylfaen"/>
          <w:b/>
          <w:lang w:val="hy-AM"/>
        </w:rPr>
        <w:t>6</w:t>
      </w:r>
      <w:r w:rsidRPr="00A719E3">
        <w:rPr>
          <w:rFonts w:ascii="GHEA Grapalat" w:hAnsi="GHEA Grapalat" w:cs="Sylfaen"/>
          <w:b/>
          <w:lang w:val="es-ES"/>
        </w:rPr>
        <w:t>/</w:t>
      </w:r>
      <w:r w:rsidR="00AC4794">
        <w:rPr>
          <w:rFonts w:ascii="GHEA Grapalat" w:hAnsi="GHEA Grapalat" w:cs="Sylfaen"/>
          <w:b/>
          <w:lang w:val="hy-AM"/>
        </w:rPr>
        <w:t>1</w:t>
      </w:r>
      <w:r w:rsidRPr="00A719E3">
        <w:rPr>
          <w:rFonts w:ascii="GHEA Grapalat" w:hAnsi="GHEA Grapalat" w:cs="Sylfaen"/>
          <w:b/>
          <w:lang w:val="es-ES"/>
        </w:rPr>
        <w:t>»</w:t>
      </w:r>
      <w:r>
        <w:rPr>
          <w:rFonts w:ascii="GHEA Grapalat" w:hAnsi="GHEA Grapalat" w:cs="Sylfaen"/>
          <w:lang w:val="hy-AM"/>
        </w:rPr>
        <w:t xml:space="preserve"> </w:t>
      </w:r>
      <w:r w:rsidRPr="00AE2768">
        <w:rPr>
          <w:rFonts w:ascii="GHEA Grapalat" w:hAnsi="GHEA Grapalat" w:cs="Sylfaen"/>
          <w:b/>
          <w:lang w:val="hy-AM"/>
        </w:rPr>
        <w:t>ծածկագրով</w:t>
      </w:r>
    </w:p>
    <w:p w14:paraId="352CE7CC" w14:textId="77777777" w:rsidR="00044D90" w:rsidRPr="00AE2768" w:rsidRDefault="00044D90" w:rsidP="00044D90">
      <w:pPr>
        <w:pStyle w:val="BodyTextIndent3"/>
        <w:spacing w:line="240" w:lineRule="auto"/>
        <w:jc w:val="right"/>
        <w:rPr>
          <w:rFonts w:ascii="GHEA Grapalat" w:hAnsi="GHEA Grapalat" w:cs="Sylfaen"/>
          <w:b/>
          <w:lang w:val="hy-AM"/>
        </w:rPr>
      </w:pPr>
      <w:r w:rsidRPr="00044D90">
        <w:rPr>
          <w:rFonts w:ascii="GHEA Grapalat" w:hAnsi="GHEA Grapalat" w:cs="Sylfaen"/>
          <w:b/>
          <w:lang w:val="hy-AM"/>
        </w:rPr>
        <w:t>գ</w:t>
      </w:r>
      <w:r w:rsidRPr="004F5416">
        <w:rPr>
          <w:rFonts w:ascii="GHEA Grapalat" w:hAnsi="GHEA Grapalat" w:cs="Sylfaen"/>
          <w:b/>
          <w:lang w:val="hy-AM"/>
        </w:rPr>
        <w:t>նանշման հարցման</w:t>
      </w:r>
      <w:r w:rsidRPr="00AE2768">
        <w:rPr>
          <w:rFonts w:ascii="GHEA Grapalat" w:hAnsi="GHEA Grapalat" w:cs="Sylfaen"/>
          <w:b/>
          <w:lang w:val="hy-AM"/>
        </w:rPr>
        <w:t xml:space="preserve"> հրավերի</w:t>
      </w:r>
    </w:p>
    <w:p w14:paraId="16C55A66" w14:textId="77777777" w:rsidR="00044D90" w:rsidRPr="00AE2768" w:rsidRDefault="00044D90" w:rsidP="00044D90">
      <w:pPr>
        <w:jc w:val="right"/>
        <w:rPr>
          <w:rFonts w:ascii="GHEA Grapalat" w:hAnsi="GHEA Grapalat"/>
          <w:i/>
          <w:sz w:val="20"/>
          <w:lang w:val="hy-AM"/>
        </w:rPr>
      </w:pPr>
    </w:p>
    <w:p w14:paraId="2C29B400" w14:textId="77777777" w:rsidR="00044D90" w:rsidRPr="00AE2768" w:rsidRDefault="00044D90" w:rsidP="00044D90">
      <w:pPr>
        <w:tabs>
          <w:tab w:val="left" w:pos="2268"/>
        </w:tabs>
        <w:ind w:left="-284" w:firstLine="284"/>
        <w:jc w:val="right"/>
        <w:rPr>
          <w:rFonts w:ascii="GHEA Grapalat" w:hAnsi="GHEA Grapalat"/>
          <w:lang w:val="hy-AM"/>
        </w:rPr>
      </w:pPr>
    </w:p>
    <w:p w14:paraId="56EB3FA3" w14:textId="77777777" w:rsidR="00044D90" w:rsidRPr="00AE2768" w:rsidRDefault="00044D90" w:rsidP="00044D90">
      <w:pPr>
        <w:ind w:left="-142" w:firstLine="142"/>
        <w:jc w:val="center"/>
        <w:rPr>
          <w:rFonts w:ascii="GHEA Grapalat" w:hAnsi="GHEA Grapalat"/>
          <w:b/>
          <w:sz w:val="22"/>
          <w:lang w:val="hy-AM"/>
        </w:rPr>
      </w:pPr>
      <w:r w:rsidRPr="00AE2768">
        <w:rPr>
          <w:rFonts w:ascii="GHEA Grapalat" w:hAnsi="GHEA Grapalat" w:cs="Sylfaen"/>
          <w:b/>
          <w:sz w:val="22"/>
          <w:lang w:val="hy-AM"/>
        </w:rPr>
        <w:t>ՊԵՏՈՒԹՅԱՆ</w:t>
      </w:r>
      <w:r w:rsidRPr="00AE2768">
        <w:rPr>
          <w:rFonts w:ascii="GHEA Grapalat" w:hAnsi="GHEA Grapalat" w:cs="Times Armenian"/>
          <w:b/>
          <w:sz w:val="22"/>
          <w:lang w:val="hy-AM"/>
        </w:rPr>
        <w:t xml:space="preserve">  </w:t>
      </w:r>
      <w:r w:rsidRPr="00AE2768">
        <w:rPr>
          <w:rFonts w:ascii="GHEA Grapalat" w:hAnsi="GHEA Grapalat" w:cs="Sylfaen"/>
          <w:b/>
          <w:sz w:val="22"/>
          <w:lang w:val="hy-AM"/>
        </w:rPr>
        <w:t>ԿԱՐԻՔՆԵՐԻ</w:t>
      </w:r>
      <w:r w:rsidRPr="00AE2768">
        <w:rPr>
          <w:rFonts w:ascii="GHEA Grapalat" w:hAnsi="GHEA Grapalat" w:cs="Times Armenian"/>
          <w:b/>
          <w:sz w:val="22"/>
          <w:lang w:val="hy-AM"/>
        </w:rPr>
        <w:t xml:space="preserve"> </w:t>
      </w:r>
      <w:r w:rsidRPr="00AE2768">
        <w:rPr>
          <w:rFonts w:ascii="GHEA Grapalat" w:hAnsi="GHEA Grapalat" w:cs="Sylfaen"/>
          <w:b/>
          <w:sz w:val="22"/>
          <w:lang w:val="hy-AM"/>
        </w:rPr>
        <w:t>ՀԱՄԱՐ ԱՊՐԱՆՔԻ ՄԱՏԱԿԱՐԱՐՄԱՆ</w:t>
      </w:r>
    </w:p>
    <w:p w14:paraId="19F52FAD" w14:textId="77777777" w:rsidR="00044D90" w:rsidRPr="00AE2768" w:rsidRDefault="00044D90" w:rsidP="00044D90">
      <w:pPr>
        <w:ind w:left="-142" w:firstLine="142"/>
        <w:jc w:val="center"/>
        <w:rPr>
          <w:rFonts w:ascii="GHEA Grapalat" w:hAnsi="GHEA Grapalat" w:cs="Times Armenian"/>
          <w:b/>
          <w:lang w:val="hy-AM"/>
        </w:rPr>
      </w:pPr>
      <w:r w:rsidRPr="00AE2768">
        <w:rPr>
          <w:rFonts w:ascii="GHEA Grapalat" w:hAnsi="GHEA Grapalat" w:cs="Sylfaen"/>
          <w:b/>
          <w:sz w:val="22"/>
          <w:lang w:val="hy-AM"/>
        </w:rPr>
        <w:t>ՊԱՅՄԱՆԱԳԻՐ</w:t>
      </w:r>
      <w:r w:rsidRPr="00AE2768">
        <w:rPr>
          <w:rFonts w:ascii="GHEA Grapalat" w:hAnsi="GHEA Grapalat" w:cs="Times Armenian"/>
          <w:b/>
          <w:sz w:val="22"/>
          <w:lang w:val="hy-AM"/>
        </w:rPr>
        <w:t xml:space="preserve">   </w:t>
      </w:r>
    </w:p>
    <w:p w14:paraId="6E32C30E" w14:textId="77777777" w:rsidR="00044D90" w:rsidRPr="00AE2768" w:rsidRDefault="00044D90" w:rsidP="00044D90">
      <w:pPr>
        <w:ind w:left="-142" w:firstLine="142"/>
        <w:jc w:val="center"/>
        <w:rPr>
          <w:rFonts w:ascii="GHEA Grapalat" w:hAnsi="GHEA Grapalat"/>
          <w:b/>
          <w:u w:val="single"/>
          <w:lang w:val="hy-AM"/>
        </w:rPr>
      </w:pPr>
      <w:r w:rsidRPr="00AE2768">
        <w:rPr>
          <w:rFonts w:ascii="GHEA Grapalat" w:hAnsi="GHEA Grapalat"/>
          <w:b/>
          <w:lang w:val="hy-AM"/>
        </w:rPr>
        <w:t xml:space="preserve">N </w:t>
      </w:r>
      <w:r w:rsidRPr="00AE2768">
        <w:rPr>
          <w:rFonts w:ascii="GHEA Grapalat" w:hAnsi="GHEA Grapalat"/>
          <w:b/>
          <w:u w:val="single"/>
          <w:lang w:val="hy-AM"/>
        </w:rPr>
        <w:tab/>
      </w:r>
      <w:r w:rsidRPr="00AE2768">
        <w:rPr>
          <w:rFonts w:ascii="GHEA Grapalat" w:hAnsi="GHEA Grapalat"/>
          <w:b/>
          <w:u w:val="single"/>
          <w:lang w:val="hy-AM"/>
        </w:rPr>
        <w:tab/>
      </w:r>
      <w:r w:rsidRPr="00AE2768">
        <w:rPr>
          <w:rFonts w:ascii="GHEA Grapalat" w:hAnsi="GHEA Grapalat"/>
          <w:b/>
          <w:u w:val="single"/>
          <w:lang w:val="hy-AM"/>
        </w:rPr>
        <w:tab/>
      </w:r>
      <w:r w:rsidRPr="00AE2768">
        <w:rPr>
          <w:rFonts w:ascii="GHEA Grapalat" w:hAnsi="GHEA Grapalat"/>
          <w:b/>
          <w:u w:val="single"/>
          <w:lang w:val="hy-AM"/>
        </w:rPr>
        <w:tab/>
      </w:r>
    </w:p>
    <w:p w14:paraId="2C71EDAB" w14:textId="77777777" w:rsidR="00044D90" w:rsidRPr="00AE2768" w:rsidRDefault="00044D90" w:rsidP="00044D90">
      <w:pPr>
        <w:jc w:val="center"/>
        <w:rPr>
          <w:rFonts w:ascii="GHEA Grapalat" w:hAnsi="GHEA Grapalat" w:cs="Sylfaen"/>
          <w:sz w:val="20"/>
          <w:lang w:val="hy-AM"/>
        </w:rPr>
      </w:pPr>
    </w:p>
    <w:p w14:paraId="29B77D15" w14:textId="29DAD540" w:rsidR="00044D90" w:rsidRPr="00AE2768" w:rsidRDefault="00044D90" w:rsidP="00044D90">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t xml:space="preserve">         ք. </w:t>
      </w:r>
      <w:r w:rsidRPr="00AE2768">
        <w:rPr>
          <w:rFonts w:ascii="GHEA Grapalat" w:hAnsi="GHEA Grapalat" w:cs="Sylfaen"/>
          <w:sz w:val="20"/>
          <w:u w:val="single"/>
          <w:lang w:val="hy-AM"/>
        </w:rPr>
        <w:t xml:space="preserve">           </w:t>
      </w:r>
      <w:r w:rsidRPr="00AE2768">
        <w:rPr>
          <w:rFonts w:ascii="GHEA Grapalat" w:hAnsi="GHEA Grapalat" w:cs="Sylfaen"/>
          <w:sz w:val="20"/>
          <w:lang w:val="hy-AM"/>
        </w:rPr>
        <w:t xml:space="preserve">                                                                                          </w:t>
      </w:r>
      <w:r w:rsidRPr="00AE2768">
        <w:rPr>
          <w:rFonts w:ascii="GHEA Grapalat" w:hAnsi="GHEA Grapalat"/>
          <w:lang w:val="hy-AM"/>
        </w:rPr>
        <w:t>«</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cs="Sylfaen"/>
          <w:sz w:val="20"/>
          <w:lang w:val="hy-AM"/>
        </w:rPr>
        <w:t>20</w:t>
      </w:r>
      <w:r>
        <w:rPr>
          <w:rFonts w:ascii="GHEA Grapalat" w:hAnsi="GHEA Grapalat" w:cs="Sylfaen"/>
          <w:sz w:val="20"/>
          <w:lang w:val="hy-AM"/>
        </w:rPr>
        <w:t>2</w:t>
      </w:r>
      <w:r w:rsidR="0047277E">
        <w:rPr>
          <w:rFonts w:ascii="GHEA Grapalat" w:hAnsi="GHEA Grapalat" w:cs="Sylfaen"/>
          <w:sz w:val="20"/>
          <w:lang w:val="hy-AM"/>
        </w:rPr>
        <w:t>5</w:t>
      </w:r>
      <w:r w:rsidRPr="00AE2768">
        <w:rPr>
          <w:rFonts w:ascii="GHEA Grapalat" w:hAnsi="GHEA Grapalat" w:cs="Sylfaen"/>
          <w:sz w:val="20"/>
          <w:lang w:val="hy-AM"/>
        </w:rPr>
        <w:t xml:space="preserve">   թ.</w:t>
      </w:r>
    </w:p>
    <w:p w14:paraId="7F465ECC" w14:textId="77777777" w:rsidR="00044D90" w:rsidRPr="00AE2768" w:rsidRDefault="00044D90" w:rsidP="00044D90">
      <w:pPr>
        <w:tabs>
          <w:tab w:val="left" w:pos="720"/>
          <w:tab w:val="left" w:pos="1440"/>
          <w:tab w:val="left" w:pos="8865"/>
        </w:tabs>
        <w:jc w:val="both"/>
        <w:rPr>
          <w:rFonts w:ascii="GHEA Grapalat" w:hAnsi="GHEA Grapalat" w:cs="Sylfaen"/>
          <w:sz w:val="20"/>
          <w:lang w:val="hy-AM"/>
        </w:rPr>
      </w:pPr>
    </w:p>
    <w:p w14:paraId="49AFC5F3" w14:textId="77777777" w:rsidR="00044D90" w:rsidRPr="00AE2768" w:rsidRDefault="00044D90" w:rsidP="00044D90">
      <w:pPr>
        <w:ind w:firstLine="720"/>
        <w:jc w:val="both"/>
        <w:rPr>
          <w:rFonts w:ascii="GHEA Grapalat" w:hAnsi="GHEA Grapalat"/>
          <w:sz w:val="20"/>
          <w:lang w:val="hy-AM"/>
        </w:rPr>
      </w:pPr>
      <w:r w:rsidRPr="00AE2768">
        <w:rPr>
          <w:rFonts w:ascii="GHEA Grapalat" w:hAnsi="GHEA Grapalat"/>
          <w:u w:val="single"/>
          <w:lang w:val="hy-AM"/>
        </w:rPr>
        <w:t xml:space="preserve">______                         </w:t>
      </w:r>
      <w:r w:rsidRPr="00AE2768">
        <w:rPr>
          <w:rFonts w:ascii="GHEA Grapalat" w:hAnsi="GHEA Grapalat"/>
          <w:sz w:val="20"/>
          <w:lang w:val="hy-AM"/>
        </w:rPr>
        <w:t>-ը ի դեմս _____</w:t>
      </w:r>
      <w:r w:rsidRPr="00AE2768">
        <w:rPr>
          <w:rFonts w:ascii="GHEA Grapalat" w:hAnsi="GHEA Grapalat"/>
          <w:sz w:val="20"/>
          <w:u w:val="single"/>
          <w:lang w:val="hy-AM"/>
        </w:rPr>
        <w:t xml:space="preserve">                     </w:t>
      </w:r>
      <w:r w:rsidRPr="00AE2768">
        <w:rPr>
          <w:rFonts w:ascii="GHEA Grapalat" w:hAnsi="GHEA Grapalat"/>
          <w:sz w:val="20"/>
          <w:lang w:val="hy-AM"/>
        </w:rPr>
        <w:t>-ի, որը գործում է</w:t>
      </w:r>
      <w:r w:rsidRPr="00AE2768">
        <w:rPr>
          <w:rFonts w:ascii="GHEA Grapalat" w:hAnsi="GHEA Grapalat"/>
          <w:sz w:val="20"/>
          <w:u w:val="single"/>
          <w:lang w:val="hy-AM"/>
        </w:rPr>
        <w:t xml:space="preserve">                                    </w:t>
      </w:r>
      <w:r w:rsidRPr="00AE2768">
        <w:rPr>
          <w:rFonts w:ascii="GHEA Grapalat" w:hAnsi="GHEA Grapalat"/>
          <w:sz w:val="20"/>
          <w:lang w:val="hy-AM"/>
        </w:rPr>
        <w:t xml:space="preserve">-ի կանոնադրության հիման վրա, այսուհետ </w:t>
      </w:r>
      <w:r w:rsidRPr="00AE2768">
        <w:rPr>
          <w:rFonts w:ascii="GHEA Grapalat" w:hAnsi="GHEA Grapalat"/>
          <w:lang w:val="hy-AM"/>
        </w:rPr>
        <w:t>«</w:t>
      </w:r>
      <w:r w:rsidRPr="00AE2768">
        <w:rPr>
          <w:rFonts w:ascii="GHEA Grapalat" w:hAnsi="GHEA Grapalat"/>
          <w:sz w:val="20"/>
          <w:lang w:val="hy-AM"/>
        </w:rPr>
        <w:t>Գնորդ</w:t>
      </w:r>
      <w:r w:rsidRPr="00AE2768">
        <w:rPr>
          <w:rFonts w:ascii="GHEA Grapalat" w:hAnsi="GHEA Grapalat"/>
          <w:lang w:val="hy-AM"/>
        </w:rPr>
        <w:t>»</w:t>
      </w:r>
      <w:r w:rsidRPr="00AE2768">
        <w:rPr>
          <w:rFonts w:ascii="GHEA Grapalat" w:hAnsi="GHEA Grapalat"/>
          <w:sz w:val="20"/>
          <w:lang w:val="hy-AM"/>
        </w:rPr>
        <w:t xml:space="preserve">, մի կողմից,  և __________________-ը, ի դեմս տնօրեն _____________________-ի, որը գործում է </w:t>
      </w:r>
      <w:r w:rsidRPr="00AE2768">
        <w:rPr>
          <w:rFonts w:ascii="GHEA Grapalat" w:hAnsi="GHEA Grapalat"/>
          <w:sz w:val="20"/>
          <w:u w:val="single"/>
          <w:lang w:val="hy-AM"/>
        </w:rPr>
        <w:t xml:space="preserve">                       </w:t>
      </w:r>
      <w:r w:rsidRPr="00AE2768">
        <w:rPr>
          <w:rFonts w:ascii="GHEA Grapalat" w:hAnsi="GHEA Grapalat"/>
          <w:sz w:val="20"/>
          <w:lang w:val="hy-AM"/>
        </w:rPr>
        <w:t xml:space="preserve">-ի կանոնադրության հիման վրա, այսուհետ </w:t>
      </w:r>
      <w:r w:rsidRPr="00AE2768">
        <w:rPr>
          <w:rFonts w:ascii="GHEA Grapalat" w:hAnsi="GHEA Grapalat"/>
          <w:lang w:val="hy-AM"/>
        </w:rPr>
        <w:t>«</w:t>
      </w:r>
      <w:r w:rsidRPr="00AE2768">
        <w:rPr>
          <w:rFonts w:ascii="GHEA Grapalat" w:hAnsi="GHEA Grapalat"/>
          <w:sz w:val="20"/>
          <w:lang w:val="hy-AM"/>
        </w:rPr>
        <w:t>Վաճառող</w:t>
      </w:r>
      <w:r w:rsidRPr="00AE2768">
        <w:rPr>
          <w:rFonts w:ascii="GHEA Grapalat" w:hAnsi="GHEA Grapalat"/>
          <w:lang w:val="hy-AM"/>
        </w:rPr>
        <w:t>»</w:t>
      </w:r>
      <w:r w:rsidRPr="00AE2768">
        <w:rPr>
          <w:rFonts w:ascii="GHEA Grapalat" w:hAnsi="GHEA Grapalat"/>
          <w:sz w:val="20"/>
          <w:lang w:val="hy-AM"/>
        </w:rPr>
        <w:t xml:space="preserve"> մյուս կողմից, կնքեցին սույն պայմանագիրը հետևյալի մասին։</w:t>
      </w:r>
    </w:p>
    <w:p w14:paraId="7749CF45" w14:textId="77777777" w:rsidR="00044D90" w:rsidRPr="00AE2768" w:rsidRDefault="00044D90" w:rsidP="00044D90">
      <w:pPr>
        <w:ind w:firstLine="709"/>
        <w:jc w:val="both"/>
        <w:rPr>
          <w:rFonts w:ascii="GHEA Grapalat" w:hAnsi="GHEA Grapalat"/>
          <w:b/>
          <w:sz w:val="20"/>
          <w:lang w:val="hy-AM"/>
        </w:rPr>
      </w:pPr>
    </w:p>
    <w:p w14:paraId="65A17BA8" w14:textId="77777777" w:rsidR="00044D90" w:rsidRPr="00AE2768" w:rsidRDefault="00044D90" w:rsidP="00044D90">
      <w:pPr>
        <w:ind w:firstLine="709"/>
        <w:jc w:val="center"/>
        <w:rPr>
          <w:rFonts w:ascii="GHEA Grapalat" w:hAnsi="GHEA Grapalat" w:cs="Times Armenian"/>
          <w:b/>
          <w:sz w:val="20"/>
          <w:lang w:val="hy-AM"/>
        </w:rPr>
      </w:pPr>
      <w:r w:rsidRPr="00AE2768">
        <w:rPr>
          <w:rFonts w:ascii="GHEA Grapalat" w:hAnsi="GHEA Grapalat"/>
          <w:b/>
          <w:sz w:val="20"/>
          <w:lang w:val="hy-AM"/>
        </w:rPr>
        <w:t xml:space="preserve">1. </w:t>
      </w:r>
      <w:r w:rsidRPr="00AE2768">
        <w:rPr>
          <w:rFonts w:ascii="GHEA Grapalat" w:hAnsi="GHEA Grapalat" w:cs="Sylfaen"/>
          <w:b/>
          <w:sz w:val="20"/>
          <w:lang w:val="hy-AM"/>
        </w:rPr>
        <w:t>ՊԱՅՄԱՆԱԳՐԻ</w:t>
      </w:r>
      <w:r w:rsidRPr="00AE2768">
        <w:rPr>
          <w:rFonts w:ascii="GHEA Grapalat" w:hAnsi="GHEA Grapalat" w:cs="Times Armenian"/>
          <w:b/>
          <w:sz w:val="20"/>
          <w:lang w:val="hy-AM"/>
        </w:rPr>
        <w:t xml:space="preserve"> </w:t>
      </w:r>
      <w:r w:rsidRPr="00AE2768">
        <w:rPr>
          <w:rFonts w:ascii="GHEA Grapalat" w:hAnsi="GHEA Grapalat" w:cs="Sylfaen"/>
          <w:b/>
          <w:sz w:val="20"/>
          <w:lang w:val="hy-AM"/>
        </w:rPr>
        <w:t>ԱՌԱՐԿԱՆ</w:t>
      </w:r>
    </w:p>
    <w:p w14:paraId="7F11C3F4" w14:textId="77777777" w:rsidR="00044D90" w:rsidRPr="00AE2768" w:rsidRDefault="00044D90" w:rsidP="00044D90">
      <w:pPr>
        <w:ind w:firstLine="709"/>
        <w:jc w:val="center"/>
        <w:rPr>
          <w:rFonts w:ascii="GHEA Grapalat" w:hAnsi="GHEA Grapalat" w:cs="Times Armenian"/>
          <w:b/>
          <w:sz w:val="20"/>
          <w:lang w:val="hy-AM"/>
        </w:rPr>
      </w:pPr>
    </w:p>
    <w:p w14:paraId="6797655E" w14:textId="77777777" w:rsidR="00044D90" w:rsidRPr="00AE2768" w:rsidRDefault="00044D90" w:rsidP="00044D90">
      <w:pPr>
        <w:ind w:firstLine="709"/>
        <w:jc w:val="both"/>
        <w:rPr>
          <w:rFonts w:ascii="GHEA Grapalat" w:hAnsi="GHEA Grapalat" w:cs="Times Armenian"/>
          <w:sz w:val="20"/>
          <w:lang w:val="hy-AM"/>
        </w:rPr>
      </w:pPr>
      <w:r w:rsidRPr="00AE2768">
        <w:rPr>
          <w:rFonts w:ascii="GHEA Grapalat" w:hAnsi="GHEA Grapalat"/>
          <w:sz w:val="20"/>
          <w:lang w:val="hy-AM"/>
        </w:rPr>
        <w:t xml:space="preserve">1.1. </w:t>
      </w:r>
      <w:r w:rsidRPr="00AE2768">
        <w:rPr>
          <w:rFonts w:ascii="GHEA Grapalat" w:hAnsi="GHEA Grapalat" w:cs="Sylfaen"/>
          <w:sz w:val="20"/>
          <w:lang w:val="hy-AM"/>
        </w:rPr>
        <w:t>Վաճառողը</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պարտավորվում</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սույն</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պայմանա</w:t>
      </w:r>
      <w:r w:rsidRPr="00AE2768">
        <w:rPr>
          <w:rFonts w:ascii="GHEA Grapalat" w:hAnsi="GHEA Grapalat" w:cs="Times Armenian"/>
          <w:sz w:val="20"/>
          <w:lang w:val="hy-AM"/>
        </w:rPr>
        <w:t>գ</w:t>
      </w:r>
      <w:r w:rsidRPr="00AE2768">
        <w:rPr>
          <w:rFonts w:ascii="GHEA Grapalat" w:hAnsi="GHEA Grapalat" w:cs="Sylfaen"/>
          <w:sz w:val="20"/>
          <w:lang w:val="hy-AM"/>
        </w:rPr>
        <w:t>րով (այսուհետ</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պայմանա</w:t>
      </w:r>
      <w:r w:rsidRPr="00AE2768">
        <w:rPr>
          <w:rFonts w:ascii="GHEA Grapalat" w:hAnsi="GHEA Grapalat" w:cs="Times Armenian"/>
          <w:sz w:val="20"/>
          <w:lang w:val="hy-AM"/>
        </w:rPr>
        <w:t>գ</w:t>
      </w:r>
      <w:r w:rsidRPr="00AE2768">
        <w:rPr>
          <w:rFonts w:ascii="GHEA Grapalat" w:hAnsi="GHEA Grapalat" w:cs="Sylfaen"/>
          <w:sz w:val="20"/>
          <w:lang w:val="hy-AM"/>
        </w:rPr>
        <w:t>իր) սահմանված</w:t>
      </w:r>
      <w:r w:rsidRPr="00AE2768">
        <w:rPr>
          <w:rFonts w:ascii="GHEA Grapalat" w:hAnsi="GHEA Grapalat" w:cs="Times Armenian"/>
          <w:sz w:val="20"/>
          <w:lang w:val="hy-AM"/>
        </w:rPr>
        <w:t xml:space="preserve">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 </w:t>
      </w:r>
      <w:r w:rsidRPr="00AE2768">
        <w:rPr>
          <w:rFonts w:ascii="GHEA Grapalat" w:hAnsi="GHEA Grapalat" w:cs="Sylfaen"/>
          <w:sz w:val="20"/>
          <w:lang w:val="hy-AM"/>
        </w:rPr>
        <w:t>Գնորդին</w:t>
      </w:r>
      <w:r w:rsidRPr="00AE2768">
        <w:rPr>
          <w:rFonts w:ascii="GHEA Grapalat" w:hAnsi="GHEA Grapalat" w:cs="Times Armenian"/>
          <w:sz w:val="20"/>
          <w:lang w:val="hy-AM"/>
        </w:rPr>
        <w:t xml:space="preserve"> </w:t>
      </w:r>
      <w:r w:rsidRPr="00AE2768">
        <w:rPr>
          <w:rFonts w:ascii="GHEA Grapalat" w:hAnsi="GHEA Grapalat" w:cs="Sylfaen"/>
          <w:sz w:val="20"/>
          <w:lang w:val="hy-AM"/>
        </w:rPr>
        <w:t>մատակարարել</w:t>
      </w:r>
      <w:r w:rsidRPr="00AE2768">
        <w:rPr>
          <w:rFonts w:ascii="GHEA Grapalat" w:hAnsi="GHEA Grapalat" w:cs="Times Armenian"/>
          <w:sz w:val="20"/>
          <w:lang w:val="hy-AM"/>
        </w:rPr>
        <w:t xml:space="preserve"> պ</w:t>
      </w:r>
      <w:r w:rsidRPr="00AE2768">
        <w:rPr>
          <w:rFonts w:ascii="GHEA Grapalat" w:hAnsi="GHEA Grapalat" w:cs="Sylfaen"/>
          <w:sz w:val="20"/>
          <w:lang w:val="hy-AM"/>
        </w:rPr>
        <w:t>այմանա</w:t>
      </w:r>
      <w:r w:rsidRPr="00AE2768">
        <w:rPr>
          <w:rFonts w:ascii="GHEA Grapalat" w:hAnsi="GHEA Grapalat"/>
          <w:sz w:val="20"/>
          <w:lang w:val="hy-AM"/>
        </w:rPr>
        <w:t>գ</w:t>
      </w:r>
      <w:r w:rsidRPr="00AE2768">
        <w:rPr>
          <w:rFonts w:ascii="GHEA Grapalat" w:hAnsi="GHEA Grapalat" w:cs="Sylfaen"/>
          <w:sz w:val="20"/>
          <w:lang w:val="hy-AM"/>
        </w:rPr>
        <w:t>րի</w:t>
      </w:r>
      <w:r w:rsidRPr="00AE2768">
        <w:rPr>
          <w:rFonts w:ascii="GHEA Grapalat" w:hAnsi="GHEA Grapalat" w:cs="Times Armenian"/>
          <w:sz w:val="20"/>
          <w:lang w:val="hy-AM"/>
        </w:rPr>
        <w:t xml:space="preserve"> N 1 </w:t>
      </w:r>
      <w:r w:rsidRPr="00AE2768">
        <w:rPr>
          <w:rFonts w:ascii="GHEA Grapalat" w:hAnsi="GHEA Grapalat" w:cs="Sylfaen"/>
          <w:sz w:val="20"/>
          <w:lang w:val="hy-AM"/>
        </w:rPr>
        <w:t>հավելվածով`</w:t>
      </w:r>
      <w:r w:rsidRPr="00AE2768">
        <w:rPr>
          <w:rFonts w:ascii="GHEA Grapalat" w:hAnsi="GHEA Grapalat" w:cs="Times Armenian"/>
          <w:sz w:val="20"/>
          <w:lang w:val="hy-AM"/>
        </w:rPr>
        <w:t xml:space="preserve"> </w:t>
      </w:r>
      <w:r w:rsidRPr="00AE2768">
        <w:rPr>
          <w:rFonts w:ascii="GHEA Grapalat" w:hAnsi="GHEA Grapalat" w:cs="Sylfaen"/>
          <w:sz w:val="20"/>
          <w:lang w:val="hy-AM"/>
        </w:rPr>
        <w:t>Տեխնիկական</w:t>
      </w:r>
      <w:r w:rsidRPr="00AE2768">
        <w:rPr>
          <w:rFonts w:ascii="GHEA Grapalat" w:hAnsi="GHEA Grapalat" w:cs="Times Armenian"/>
          <w:sz w:val="20"/>
          <w:lang w:val="hy-AM"/>
        </w:rPr>
        <w:t xml:space="preserve"> </w:t>
      </w:r>
      <w:r w:rsidRPr="00AE2768">
        <w:rPr>
          <w:rFonts w:ascii="GHEA Grapalat" w:hAnsi="GHEA Grapalat" w:cs="Sylfaen"/>
          <w:sz w:val="20"/>
          <w:lang w:val="hy-AM"/>
        </w:rPr>
        <w:t>բնութա</w:t>
      </w:r>
      <w:r w:rsidRPr="00AE2768">
        <w:rPr>
          <w:rFonts w:ascii="GHEA Grapalat" w:hAnsi="GHEA Grapalat" w:cs="Times Armenian"/>
          <w:sz w:val="20"/>
          <w:lang w:val="hy-AM"/>
        </w:rPr>
        <w:t>գի</w:t>
      </w:r>
      <w:r w:rsidRPr="00AE2768">
        <w:rPr>
          <w:rFonts w:ascii="GHEA Grapalat" w:hAnsi="GHEA Grapalat" w:cs="Sylfaen"/>
          <w:sz w:val="20"/>
          <w:lang w:val="hy-AM"/>
        </w:rPr>
        <w:t>ր-գնման-ժամանակացուցով նախատեսված</w:t>
      </w:r>
      <w:r w:rsidRPr="00AE2768">
        <w:rPr>
          <w:rFonts w:ascii="GHEA Grapalat" w:hAnsi="GHEA Grapalat" w:cs="Times Armenian"/>
          <w:sz w:val="20"/>
          <w:lang w:val="hy-AM"/>
        </w:rPr>
        <w:t xml:space="preserve"> ապրանքը (այսուհետ` ապրանք), </w:t>
      </w:r>
      <w:r w:rsidRPr="00AE2768">
        <w:rPr>
          <w:rFonts w:ascii="GHEA Grapalat" w:hAnsi="GHEA Grapalat" w:cs="Sylfaen"/>
          <w:sz w:val="20"/>
          <w:lang w:val="hy-AM"/>
        </w:rPr>
        <w:t>իսկ</w:t>
      </w:r>
      <w:r w:rsidRPr="00AE2768">
        <w:rPr>
          <w:rFonts w:ascii="GHEA Grapalat" w:hAnsi="GHEA Grapalat" w:cs="Times Armenian"/>
          <w:sz w:val="20"/>
          <w:lang w:val="hy-AM"/>
        </w:rPr>
        <w:t xml:space="preserve"> </w:t>
      </w:r>
      <w:r w:rsidRPr="00AE2768">
        <w:rPr>
          <w:rFonts w:ascii="GHEA Grapalat" w:hAnsi="GHEA Grapalat" w:cs="Sylfaen"/>
          <w:sz w:val="20"/>
          <w:lang w:val="hy-AM"/>
        </w:rPr>
        <w:t>Գնորդը</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պարտավորվում</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ընդունել</w:t>
      </w:r>
      <w:r w:rsidRPr="00AE2768">
        <w:rPr>
          <w:rFonts w:ascii="GHEA Grapalat" w:hAnsi="GHEA Grapalat" w:cs="Times Armenian"/>
          <w:sz w:val="20"/>
          <w:lang w:val="hy-AM"/>
        </w:rPr>
        <w:t xml:space="preserve"> ա</w:t>
      </w:r>
      <w:r w:rsidRPr="00AE2768">
        <w:rPr>
          <w:rFonts w:ascii="GHEA Grapalat" w:hAnsi="GHEA Grapalat" w:cs="Sylfaen"/>
          <w:sz w:val="20"/>
          <w:lang w:val="hy-AM"/>
        </w:rPr>
        <w:t>պրանքը</w:t>
      </w:r>
      <w:r w:rsidRPr="00AE2768">
        <w:rPr>
          <w:rFonts w:ascii="GHEA Grapalat" w:hAnsi="GHEA Grapalat" w:cs="Times Armenian"/>
          <w:sz w:val="20"/>
          <w:lang w:val="hy-AM"/>
        </w:rPr>
        <w:t xml:space="preserve"> </w:t>
      </w:r>
      <w:r w:rsidRPr="00AE2768">
        <w:rPr>
          <w:rFonts w:ascii="GHEA Grapalat" w:hAnsi="GHEA Grapalat" w:cs="Sylfaen"/>
          <w:sz w:val="20"/>
          <w:lang w:val="hy-AM"/>
        </w:rPr>
        <w:t>և</w:t>
      </w:r>
      <w:r w:rsidRPr="00AE2768">
        <w:rPr>
          <w:rFonts w:ascii="GHEA Grapalat" w:hAnsi="GHEA Grapalat" w:cs="Times Armenian"/>
          <w:sz w:val="20"/>
          <w:lang w:val="hy-AM"/>
        </w:rPr>
        <w:t xml:space="preserve"> </w:t>
      </w:r>
      <w:r w:rsidRPr="00AE2768">
        <w:rPr>
          <w:rFonts w:ascii="GHEA Grapalat" w:hAnsi="GHEA Grapalat" w:cs="Sylfaen"/>
          <w:sz w:val="20"/>
          <w:lang w:val="hy-AM"/>
        </w:rPr>
        <w:t>վճարել</w:t>
      </w:r>
      <w:r w:rsidRPr="00AE2768">
        <w:rPr>
          <w:rFonts w:ascii="GHEA Grapalat" w:hAnsi="GHEA Grapalat" w:cs="Times Armenian"/>
          <w:sz w:val="20"/>
          <w:lang w:val="hy-AM"/>
        </w:rPr>
        <w:t xml:space="preserve"> </w:t>
      </w:r>
      <w:r w:rsidRPr="00AE2768">
        <w:rPr>
          <w:rFonts w:ascii="GHEA Grapalat" w:hAnsi="GHEA Grapalat" w:cs="Sylfaen"/>
          <w:sz w:val="20"/>
          <w:lang w:val="hy-AM"/>
        </w:rPr>
        <w:t>դրա</w:t>
      </w:r>
      <w:r w:rsidRPr="00AE2768">
        <w:rPr>
          <w:rFonts w:ascii="GHEA Grapalat" w:hAnsi="GHEA Grapalat" w:cs="Times Armenian"/>
          <w:sz w:val="20"/>
          <w:lang w:val="hy-AM"/>
        </w:rPr>
        <w:t xml:space="preserve"> </w:t>
      </w:r>
      <w:r w:rsidRPr="00AE2768">
        <w:rPr>
          <w:rFonts w:ascii="GHEA Grapalat" w:hAnsi="GHEA Grapalat" w:cs="Sylfaen"/>
          <w:sz w:val="20"/>
          <w:lang w:val="hy-AM"/>
        </w:rPr>
        <w:t>համար</w:t>
      </w:r>
      <w:r w:rsidRPr="00AE2768">
        <w:rPr>
          <w:rFonts w:ascii="GHEA Grapalat" w:hAnsi="GHEA Grapalat" w:cs="Times Armenian"/>
          <w:sz w:val="20"/>
          <w:lang w:val="hy-AM"/>
        </w:rPr>
        <w:t xml:space="preserve">։ </w:t>
      </w:r>
    </w:p>
    <w:p w14:paraId="3618BF8F" w14:textId="77777777" w:rsidR="00044D90" w:rsidRPr="00AE2768" w:rsidRDefault="00044D90" w:rsidP="00044D90">
      <w:pPr>
        <w:ind w:firstLine="709"/>
        <w:jc w:val="both"/>
        <w:rPr>
          <w:rFonts w:ascii="GHEA Grapalat" w:hAnsi="GHEA Grapalat" w:cs="Times Armenian"/>
          <w:sz w:val="20"/>
          <w:lang w:val="hy-AM"/>
        </w:rPr>
      </w:pPr>
    </w:p>
    <w:p w14:paraId="6E79A6D1" w14:textId="77777777" w:rsidR="00044D90" w:rsidRPr="00AE2768" w:rsidRDefault="00044D90" w:rsidP="00044D90">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14:paraId="4C017FE9" w14:textId="77777777" w:rsidR="00044D90" w:rsidRPr="00AE2768" w:rsidRDefault="00044D90" w:rsidP="00044D90">
      <w:pPr>
        <w:ind w:firstLine="709"/>
        <w:jc w:val="both"/>
        <w:rPr>
          <w:rFonts w:ascii="GHEA Grapalat" w:hAnsi="GHEA Grapalat"/>
          <w:sz w:val="20"/>
          <w:lang w:val="hy-AM"/>
        </w:rPr>
      </w:pPr>
    </w:p>
    <w:p w14:paraId="7094DB58" w14:textId="77777777" w:rsidR="00044D90" w:rsidRPr="00AE2768" w:rsidRDefault="00044D90" w:rsidP="00044D90">
      <w:pPr>
        <w:ind w:firstLine="709"/>
        <w:jc w:val="both"/>
        <w:rPr>
          <w:rFonts w:ascii="GHEA Grapalat" w:hAnsi="GHEA Grapalat"/>
          <w:b/>
          <w:sz w:val="20"/>
          <w:lang w:val="hy-AM"/>
        </w:rPr>
      </w:pPr>
      <w:r w:rsidRPr="00AE2768">
        <w:rPr>
          <w:rFonts w:ascii="GHEA Grapalat" w:hAnsi="GHEA Grapalat"/>
          <w:b/>
          <w:sz w:val="20"/>
          <w:lang w:val="hy-AM"/>
        </w:rPr>
        <w:t>2.1 Գնորդն իրավունք ունի`</w:t>
      </w:r>
    </w:p>
    <w:p w14:paraId="19AFA6AC"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E2768">
        <w:rPr>
          <w:rFonts w:ascii="GHEA Grapalat" w:hAnsi="GHEA Grapalat"/>
          <w:sz w:val="20"/>
          <w:u w:val="single"/>
          <w:lang w:val="hy-AM"/>
        </w:rPr>
        <w:t xml:space="preserve">         </w:t>
      </w:r>
      <w:r w:rsidRPr="00AE2768">
        <w:rPr>
          <w:rFonts w:ascii="GHEA Grapalat" w:hAnsi="GHEA Grapalat"/>
          <w:sz w:val="20"/>
          <w:lang w:val="hy-AM"/>
        </w:rPr>
        <w:t xml:space="preserve"> օրից ավելի:</w:t>
      </w:r>
    </w:p>
    <w:p w14:paraId="0299D6F3"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2D7E02C"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14:paraId="0EBFE529"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72C712F5"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14:paraId="5A2F42A1"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2.1.3 Եթե հանձնվել է պայմանագրով</w:t>
      </w:r>
      <w:r w:rsidRPr="001B3905">
        <w:rPr>
          <w:rFonts w:ascii="GHEA Grapalat" w:hAnsi="GHEA Grapalat"/>
          <w:sz w:val="20"/>
          <w:lang w:val="hy-AM"/>
        </w:rPr>
        <w:t xml:space="preserve"> (պայմանագրում  ապրանքները ներկայացված են </w:t>
      </w:r>
      <w:r w:rsidRPr="001B3905">
        <w:rPr>
          <w:rFonts w:ascii="GHEA Grapalat" w:hAnsi="GHEA Grapalat"/>
          <w:b/>
          <w:sz w:val="20"/>
          <w:lang w:val="hy-AM"/>
        </w:rPr>
        <w:t>առավելագույն քանակով</w:t>
      </w:r>
      <w:r w:rsidRPr="001B3905">
        <w:rPr>
          <w:rFonts w:ascii="GHEA Grapalat" w:hAnsi="GHEA Grapalat"/>
          <w:sz w:val="20"/>
          <w:lang w:val="hy-AM"/>
        </w:rPr>
        <w:t xml:space="preserve"> ) </w:t>
      </w:r>
      <w:r w:rsidRPr="00AE2768">
        <w:rPr>
          <w:rFonts w:ascii="GHEA Grapalat" w:hAnsi="GHEA Grapalat"/>
          <w:sz w:val="20"/>
          <w:lang w:val="hy-AM"/>
        </w:rPr>
        <w:t xml:space="preserve">որոշվածից պակաս քանակի ապրանք, ապա` </w:t>
      </w:r>
    </w:p>
    <w:p w14:paraId="621BFD9E"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14:paraId="66DD7C26"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59F0B145"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14:paraId="01CD7A63"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42DCE508"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2F4B3F2C"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4C34E9A" w14:textId="77777777" w:rsidR="00044D90" w:rsidRPr="00C576F7" w:rsidRDefault="00044D90" w:rsidP="00044D90">
      <w:pPr>
        <w:ind w:firstLine="709"/>
        <w:jc w:val="both"/>
        <w:rPr>
          <w:rFonts w:ascii="GHEA Grapalat" w:hAnsi="GHEA Grapalat"/>
          <w:sz w:val="20"/>
          <w:lang w:val="hy-AM"/>
        </w:rPr>
      </w:pPr>
      <w:r w:rsidRPr="00AE2768">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w:t>
      </w:r>
      <w:r>
        <w:rPr>
          <w:rFonts w:ascii="GHEA Grapalat" w:hAnsi="GHEA Grapalat"/>
          <w:sz w:val="20"/>
          <w:lang w:val="hy-AM"/>
        </w:rPr>
        <w:t xml:space="preserve">րի  6.2 կետով նախատեսված տույժը </w:t>
      </w:r>
      <w:r w:rsidRPr="00C576F7">
        <w:rPr>
          <w:rFonts w:ascii="GHEA Grapalat" w:hAnsi="GHEA Grapalat"/>
          <w:sz w:val="20"/>
          <w:lang w:val="hy-AM"/>
        </w:rPr>
        <w:t>(</w:t>
      </w:r>
      <w:r>
        <w:rPr>
          <w:rFonts w:ascii="GHEA Grapalat" w:hAnsi="GHEA Grapalat"/>
          <w:sz w:val="20"/>
          <w:lang w:val="hy-AM"/>
        </w:rPr>
        <w:t xml:space="preserve">ապրանքը մատակարարվելու է 2025 թ-ին </w:t>
      </w:r>
      <w:r w:rsidRPr="007F24D6">
        <w:rPr>
          <w:rFonts w:ascii="GHEA Grapalat" w:hAnsi="GHEA Grapalat" w:cs="Sylfaen"/>
          <w:sz w:val="20"/>
          <w:lang w:val="hy-AM"/>
        </w:rPr>
        <w:t xml:space="preserve">պատվիրատուի կողմից պահանջագրի ներկայացնելուն հաջորդող  </w:t>
      </w:r>
      <w:r w:rsidRPr="007F24D6">
        <w:rPr>
          <w:rFonts w:ascii="GHEA Grapalat" w:hAnsi="GHEA Grapalat" w:cs="Sylfaen"/>
          <w:b/>
          <w:sz w:val="20"/>
          <w:u w:val="single"/>
          <w:lang w:val="hy-AM"/>
        </w:rPr>
        <w:t>10</w:t>
      </w:r>
      <w:r w:rsidRPr="007F24D6">
        <w:rPr>
          <w:rFonts w:ascii="GHEA Grapalat" w:hAnsi="GHEA Grapalat" w:cs="Sylfaen"/>
          <w:sz w:val="20"/>
          <w:lang w:val="hy-AM"/>
        </w:rPr>
        <w:t xml:space="preserve"> աշխատանքային օրվա ընթացքում):</w:t>
      </w:r>
    </w:p>
    <w:p w14:paraId="03AB5F10"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06A98B1" w14:textId="77777777" w:rsidR="00044D90" w:rsidRPr="00AE2768" w:rsidRDefault="00044D90" w:rsidP="00044D90">
      <w:pPr>
        <w:tabs>
          <w:tab w:val="left" w:pos="720"/>
        </w:tabs>
        <w:ind w:firstLine="709"/>
        <w:jc w:val="both"/>
        <w:rPr>
          <w:rFonts w:ascii="GHEA Grapalat" w:hAnsi="GHEA Grapalat"/>
          <w:sz w:val="20"/>
          <w:lang w:val="hy-AM"/>
        </w:rPr>
      </w:pPr>
      <w:r w:rsidRPr="00AE2768">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74709AC2" w14:textId="77777777" w:rsidR="00044D90" w:rsidRPr="00AE2768" w:rsidRDefault="00044D90" w:rsidP="00044D90">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14:paraId="1EEE0A3A" w14:textId="77777777" w:rsidR="00044D90" w:rsidRPr="00AE2768" w:rsidRDefault="00044D90" w:rsidP="00044D90">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2D0B0F64" w14:textId="77777777" w:rsidR="00044D90" w:rsidRPr="00AE2768" w:rsidRDefault="00044D90" w:rsidP="00044D90">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Pr="007D70C3">
        <w:rPr>
          <w:rFonts w:ascii="GHEA Grapalat" w:hAnsi="GHEA Grapalat"/>
          <w:b/>
          <w:sz w:val="20"/>
          <w:u w:val="single"/>
          <w:lang w:val="hy-AM"/>
        </w:rPr>
        <w:t>5</w:t>
      </w:r>
      <w:r w:rsidRPr="00AE2768">
        <w:rPr>
          <w:rFonts w:ascii="GHEA Grapalat" w:hAnsi="GHEA Grapalat"/>
          <w:sz w:val="20"/>
          <w:lang w:val="hy-AM"/>
        </w:rPr>
        <w:t xml:space="preserve"> օրից ավելի,</w:t>
      </w:r>
    </w:p>
    <w:p w14:paraId="1C5A2B46" w14:textId="77777777" w:rsidR="00044D90" w:rsidRPr="00AE2768" w:rsidRDefault="00044D90" w:rsidP="00044D90">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14:paraId="4A3ADBE5" w14:textId="77777777" w:rsidR="00044D90" w:rsidRPr="00AE2768" w:rsidRDefault="00044D90" w:rsidP="00044D90">
      <w:pPr>
        <w:tabs>
          <w:tab w:val="left" w:pos="720"/>
        </w:tabs>
        <w:ind w:firstLine="709"/>
        <w:jc w:val="both"/>
        <w:rPr>
          <w:rFonts w:ascii="GHEA Grapalat" w:hAnsi="GHEA Grapalat"/>
          <w:sz w:val="12"/>
          <w:szCs w:val="12"/>
          <w:lang w:val="hy-AM"/>
        </w:rPr>
      </w:pPr>
    </w:p>
    <w:p w14:paraId="4F12B443" w14:textId="77777777" w:rsidR="00044D90" w:rsidRPr="00AE2768" w:rsidRDefault="00044D90" w:rsidP="00044D90">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14:paraId="1B9A408A"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07AAAB94"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3984FE25"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3E169FD1"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04FDEE9E"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1CB7E723" w14:textId="77777777" w:rsidR="00044D90" w:rsidRPr="00AE2768" w:rsidRDefault="00044D90" w:rsidP="00044D90">
      <w:pPr>
        <w:ind w:firstLine="709"/>
        <w:jc w:val="both"/>
        <w:rPr>
          <w:rFonts w:ascii="GHEA Grapalat" w:hAnsi="GHEA Grapalat"/>
          <w:sz w:val="20"/>
          <w:lang w:val="hy-AM"/>
        </w:rPr>
      </w:pPr>
    </w:p>
    <w:p w14:paraId="562AE4FB" w14:textId="77777777" w:rsidR="00044D90" w:rsidRPr="00AE2768" w:rsidRDefault="00044D90" w:rsidP="00044D90">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14:paraId="469F6506"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14:paraId="6BF369F9"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4356AA4"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2.3.3 Միակողմանի լուծել պայմանագիրը (լրիվ կամ մասնակի), եթե Գնորդն էականորեն խախտել է պայմանագիրը:</w:t>
      </w:r>
    </w:p>
    <w:p w14:paraId="40491914"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4F53E5B6"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2.3.4 Գնորդի համաձայնությամբ վաղաժամկետ մատակարարել ապրանքը։ </w:t>
      </w:r>
    </w:p>
    <w:p w14:paraId="60A061F7" w14:textId="77777777" w:rsidR="00044D90" w:rsidRPr="00AE2768" w:rsidRDefault="00044D90" w:rsidP="00044D90">
      <w:pPr>
        <w:ind w:firstLine="709"/>
        <w:jc w:val="both"/>
        <w:rPr>
          <w:rFonts w:ascii="GHEA Grapalat" w:hAnsi="GHEA Grapalat"/>
          <w:sz w:val="20"/>
          <w:lang w:val="hy-AM"/>
        </w:rPr>
      </w:pPr>
    </w:p>
    <w:p w14:paraId="03DB1B53" w14:textId="77777777" w:rsidR="00044D90" w:rsidRPr="00AE2768" w:rsidRDefault="00044D90" w:rsidP="00044D90">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14:paraId="07B3E36C"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14:paraId="1B28566A"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7587F27A"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14:paraId="7B6E2794"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4BF1634F"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67BA1FF"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50027460"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09375E52"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14:paraId="2C2A224B"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67725B0E"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291C10B0" w14:textId="77777777" w:rsidR="00044D90" w:rsidRPr="00AE2768" w:rsidRDefault="00044D90" w:rsidP="00044D90">
      <w:pPr>
        <w:ind w:firstLine="709"/>
        <w:jc w:val="both"/>
        <w:rPr>
          <w:rFonts w:ascii="GHEA Grapalat" w:hAnsi="GHEA Grapalat"/>
          <w:lang w:val="hy-AM"/>
        </w:rPr>
      </w:pPr>
    </w:p>
    <w:p w14:paraId="34B8F94B" w14:textId="77777777" w:rsidR="00044D90" w:rsidRPr="00AE2768" w:rsidRDefault="00044D90" w:rsidP="00044D90">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14:paraId="3740856B"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3.1  Պայմանագրի գինը կազմում է ________________ ՀՀ դրամ, ներառյալ ԱԱՀ-ն:</w:t>
      </w:r>
      <w:r w:rsidRPr="00AB6289">
        <w:rPr>
          <w:rFonts w:ascii="GHEA Grapalat" w:hAnsi="GHEA Grapalat"/>
          <w:sz w:val="20"/>
          <w:vertAlign w:val="superscript"/>
          <w:lang w:val="hy-AM"/>
        </w:rPr>
        <w:t>17</w:t>
      </w:r>
      <w:r w:rsidRPr="00AE2768">
        <w:rPr>
          <w:rFonts w:ascii="GHEA Grapalat" w:hAnsi="GHEA Grapalat"/>
          <w:color w:val="FFFFFF"/>
          <w:sz w:val="20"/>
          <w:vertAlign w:val="superscript"/>
          <w:lang w:val="hy-AM"/>
        </w:rPr>
        <w:t>29</w:t>
      </w:r>
      <w:r w:rsidRPr="00AE2768">
        <w:rPr>
          <w:rStyle w:val="FootnoteReference"/>
          <w:rFonts w:ascii="GHEA Grapalat" w:hAnsi="GHEA Grapalat"/>
          <w:color w:val="FFFFFF"/>
          <w:sz w:val="20"/>
          <w:lang w:val="hy-AM"/>
        </w:rPr>
        <w:footnoteReference w:id="12"/>
      </w:r>
      <w:r w:rsidRPr="00AE2768">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14B252D" w14:textId="77777777" w:rsidR="00044D90" w:rsidRPr="00E36399" w:rsidRDefault="00044D90" w:rsidP="00044D90">
      <w:pPr>
        <w:ind w:firstLine="720"/>
        <w:jc w:val="both"/>
        <w:rPr>
          <w:rFonts w:ascii="GHEA Grapalat" w:hAnsi="GHEA Grapalat" w:cs="Sylfaen"/>
          <w:sz w:val="20"/>
          <w:lang w:val="hy-AM"/>
        </w:rPr>
      </w:pPr>
      <w:r w:rsidRPr="00AE2768">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7ADDF7E0" w14:textId="77777777" w:rsidR="00044D90" w:rsidRPr="00950CCB" w:rsidRDefault="00044D90" w:rsidP="00044D90">
      <w:pPr>
        <w:ind w:firstLine="709"/>
        <w:jc w:val="both"/>
        <w:rPr>
          <w:rFonts w:ascii="GHEA Grapalat" w:hAnsi="GHEA Grapalat"/>
          <w:sz w:val="20"/>
          <w:lang w:val="hy-AM"/>
        </w:rPr>
      </w:pPr>
      <w:r w:rsidRPr="00950CCB">
        <w:rPr>
          <w:rFonts w:ascii="GHEA Grapalat" w:hAnsi="GHEA Grapalat"/>
          <w:sz w:val="20"/>
          <w:lang w:val="hy-AM"/>
        </w:rPr>
        <w:t>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w:t>
      </w:r>
      <w:r>
        <w:rPr>
          <w:rFonts w:ascii="GHEA Grapalat" w:hAnsi="GHEA Grapalat"/>
          <w:sz w:val="20"/>
          <w:lang w:val="hy-AM"/>
        </w:rPr>
        <w:t>ն մինչև տվյալ տարվա դեկտեմբերի 26</w:t>
      </w:r>
      <w:r w:rsidRPr="00950CCB">
        <w:rPr>
          <w:rFonts w:ascii="GHEA Grapalat" w:hAnsi="GHEA Grapalat"/>
          <w:sz w:val="20"/>
          <w:lang w:val="hy-AM"/>
        </w:rPr>
        <w:t xml:space="preserve">--ը: </w:t>
      </w:r>
    </w:p>
    <w:p w14:paraId="307B45FC" w14:textId="77777777" w:rsidR="00044D90" w:rsidRPr="00950CCB" w:rsidRDefault="00044D90" w:rsidP="00044D90">
      <w:pPr>
        <w:ind w:firstLine="709"/>
        <w:jc w:val="both"/>
        <w:rPr>
          <w:rFonts w:ascii="GHEA Grapalat" w:hAnsi="GHEA Grapalat"/>
          <w:sz w:val="20"/>
          <w:lang w:val="hy-AM"/>
        </w:rPr>
      </w:pPr>
      <w:r w:rsidRPr="00950CCB">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ընթացքում17.1:</w:t>
      </w:r>
    </w:p>
    <w:p w14:paraId="0438A6E6" w14:textId="77777777" w:rsidR="00044D90" w:rsidRDefault="00044D90" w:rsidP="00044D90">
      <w:pPr>
        <w:ind w:firstLine="709"/>
        <w:jc w:val="center"/>
        <w:rPr>
          <w:rFonts w:ascii="GHEA Grapalat" w:hAnsi="GHEA Grapalat"/>
          <w:b/>
          <w:sz w:val="20"/>
          <w:lang w:val="hy-AM"/>
        </w:rPr>
      </w:pPr>
    </w:p>
    <w:p w14:paraId="0C676A93" w14:textId="77777777" w:rsidR="00044D90" w:rsidRPr="00AE2768" w:rsidRDefault="00044D90" w:rsidP="00044D90">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14:paraId="76703289" w14:textId="77777777" w:rsidR="00044D90" w:rsidRPr="00AB6289" w:rsidRDefault="00044D90" w:rsidP="00044D90">
      <w:pPr>
        <w:ind w:firstLine="709"/>
        <w:jc w:val="both"/>
        <w:rPr>
          <w:rFonts w:ascii="GHEA Grapalat" w:hAnsi="GHEA Grapalat"/>
          <w:sz w:val="20"/>
          <w:lang w:val="hy-AM"/>
        </w:rPr>
      </w:pPr>
      <w:r w:rsidRPr="00AE2768">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Pr="00AB6289">
        <w:rPr>
          <w:rFonts w:ascii="GHEA Grapalat" w:hAnsi="GHEA Grapalat"/>
          <w:sz w:val="20"/>
          <w:lang w:val="hy-AM"/>
        </w:rPr>
        <w:t xml:space="preserve"> </w:t>
      </w:r>
    </w:p>
    <w:p w14:paraId="494FA742" w14:textId="77777777" w:rsidR="00044D90" w:rsidRDefault="00044D90" w:rsidP="00044D90">
      <w:pPr>
        <w:ind w:firstLine="709"/>
        <w:jc w:val="center"/>
        <w:rPr>
          <w:rFonts w:ascii="GHEA Grapalat" w:hAnsi="GHEA Grapalat"/>
          <w:b/>
          <w:sz w:val="20"/>
          <w:lang w:val="hy-AM"/>
        </w:rPr>
      </w:pPr>
    </w:p>
    <w:p w14:paraId="0FD061A0" w14:textId="77777777" w:rsidR="00044D90" w:rsidRPr="00AE2768" w:rsidRDefault="00044D90" w:rsidP="00044D90">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14:paraId="483DF803" w14:textId="77777777" w:rsidR="00044D90" w:rsidRPr="00AE2768" w:rsidRDefault="00044D90" w:rsidP="00044D90">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C607079" w14:textId="77777777" w:rsidR="00044D90" w:rsidRPr="00AE2768" w:rsidRDefault="00044D90" w:rsidP="00044D90">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Pr="00AB6289">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Pr="00AB6289">
        <w:rPr>
          <w:rFonts w:ascii="GHEA Grapalat" w:hAnsi="GHEA Grapalat" w:cs="Sylfaen"/>
          <w:sz w:val="20"/>
          <w:szCs w:val="20"/>
          <w:lang w:val="hy-AM"/>
        </w:rPr>
        <w:t xml:space="preserve">ան </w:t>
      </w:r>
      <w:r w:rsidRPr="000134E3">
        <w:rPr>
          <w:rFonts w:ascii="GHEA Grapalat" w:hAnsi="GHEA Grapalat" w:cs="Sylfaen"/>
          <w:b/>
          <w:sz w:val="20"/>
          <w:szCs w:val="20"/>
          <w:u w:val="single"/>
          <w:lang w:val="hy-AM"/>
        </w:rPr>
        <w:t>2</w:t>
      </w:r>
      <w:r>
        <w:rPr>
          <w:rFonts w:ascii="GHEA Grapalat" w:hAnsi="GHEA Grapalat" w:cs="Sylfaen"/>
          <w:sz w:val="20"/>
          <w:szCs w:val="20"/>
          <w:u w:val="single"/>
          <w:lang w:val="hy-AM"/>
        </w:rPr>
        <w:t xml:space="preserve"> </w:t>
      </w:r>
      <w:r w:rsidRPr="00AB6289">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14:paraId="6AC77C37" w14:textId="77777777" w:rsidR="00044D90" w:rsidRPr="00AE2768" w:rsidRDefault="00044D90" w:rsidP="00044D90">
      <w:pPr>
        <w:ind w:firstLine="720"/>
        <w:jc w:val="both"/>
        <w:rPr>
          <w:rFonts w:ascii="GHEA Grapalat" w:hAnsi="GHEA Grapalat" w:cs="Sylfaen"/>
          <w:sz w:val="20"/>
          <w:lang w:val="hy-AM"/>
        </w:rPr>
      </w:pPr>
      <w:r w:rsidRPr="00AE2768">
        <w:rPr>
          <w:rFonts w:ascii="GHEA Grapalat" w:hAnsi="GHEA Grapalat" w:cs="Sylfaen"/>
          <w:sz w:val="20"/>
          <w:lang w:val="hy-AM"/>
        </w:rPr>
        <w:t xml:space="preserve">5.2 Հանձնման-ընդունման արձանագրությունը ստորագրվում է, եթե </w:t>
      </w:r>
      <w:r w:rsidRPr="00AE2768">
        <w:rPr>
          <w:rFonts w:ascii="GHEA Grapalat" w:hAnsi="GHEA Grapalat"/>
          <w:sz w:val="20"/>
          <w:lang w:val="pt-BR"/>
        </w:rPr>
        <w:t xml:space="preserve">մատակարարված ապրանքը </w:t>
      </w:r>
      <w:r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01F534E8" w14:textId="77777777" w:rsidR="00044D90" w:rsidRPr="00AE2768" w:rsidRDefault="00044D90" w:rsidP="00044D90">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36FB638D" w14:textId="77777777" w:rsidR="00044D90" w:rsidRPr="00AE2768" w:rsidRDefault="00044D90" w:rsidP="00044D90">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526E5B3"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5.3 Գնորդը հանձնման-ընդունման արձանագրությունը ստանալու </w:t>
      </w:r>
      <w:r w:rsidRPr="00AE2768">
        <w:rPr>
          <w:rFonts w:ascii="GHEA Grapalat" w:hAnsi="GHEA Grapalat" w:cs="Sylfaen"/>
          <w:sz w:val="20"/>
          <w:szCs w:val="20"/>
          <w:lang w:val="hy-AM"/>
        </w:rPr>
        <w:t xml:space="preserve">օրվան հաջորդող աշխատանքային օրվանից հաշված </w:t>
      </w:r>
      <w:r w:rsidRPr="000134E3">
        <w:rPr>
          <w:rFonts w:ascii="GHEA Grapalat" w:hAnsi="GHEA Grapalat" w:cs="Sylfaen"/>
          <w:b/>
          <w:sz w:val="20"/>
          <w:szCs w:val="20"/>
          <w:u w:val="single"/>
          <w:lang w:val="hy-AM"/>
        </w:rPr>
        <w:t>2</w:t>
      </w:r>
      <w:r w:rsidRPr="00AE2768">
        <w:rPr>
          <w:rFonts w:ascii="GHEA Grapalat" w:hAnsi="GHEA Grapalat" w:cs="Sylfaen"/>
          <w:sz w:val="20"/>
          <w:szCs w:val="20"/>
          <w:lang w:val="hy-AM"/>
        </w:rPr>
        <w:t xml:space="preserve"> աշխատանքային օրվա ընթացքում </w:t>
      </w:r>
      <w:r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046EDD4" w14:textId="77777777" w:rsidR="00044D90" w:rsidRPr="00AE2768" w:rsidRDefault="00044D90" w:rsidP="00044D90">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Pr="00AB6289">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Pr="00AB6289">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14:paraId="5C1EA3C6" w14:textId="77777777" w:rsidR="00044D90" w:rsidRPr="00AE2768" w:rsidRDefault="00044D90" w:rsidP="00044D90">
      <w:pPr>
        <w:ind w:firstLine="720"/>
        <w:jc w:val="both"/>
        <w:rPr>
          <w:rFonts w:ascii="GHEA Grapalat" w:hAnsi="GHEA Grapalat" w:cs="Sylfaen"/>
          <w:sz w:val="20"/>
          <w:lang w:val="hy-AM"/>
        </w:rPr>
      </w:pPr>
    </w:p>
    <w:p w14:paraId="1E7DC0E4" w14:textId="77777777" w:rsidR="00044D90" w:rsidRPr="00AE2768" w:rsidRDefault="00044D90" w:rsidP="00044D90">
      <w:pPr>
        <w:ind w:firstLine="709"/>
        <w:jc w:val="center"/>
        <w:rPr>
          <w:rFonts w:ascii="GHEA Grapalat" w:hAnsi="GHEA Grapalat"/>
          <w:b/>
          <w:sz w:val="20"/>
          <w:lang w:val="hy-AM"/>
        </w:rPr>
      </w:pPr>
      <w:r w:rsidRPr="00AE2768">
        <w:rPr>
          <w:rFonts w:ascii="GHEA Grapalat" w:hAnsi="GHEA Grapalat"/>
          <w:b/>
          <w:sz w:val="20"/>
          <w:lang w:val="hy-AM"/>
        </w:rPr>
        <w:t>6. ԿՈՂՄԵՐԻ ՊԱՏԱՍԽԱՆԱՏՎՈՒԹՅՈՒՆԸ</w:t>
      </w:r>
    </w:p>
    <w:p w14:paraId="595DBC20"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7C06F488"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31E00E9A"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Pr="00AB6289">
        <w:rPr>
          <w:rFonts w:ascii="GHEA Grapalat" w:hAnsi="GHEA Grapalat"/>
          <w:sz w:val="20"/>
          <w:vertAlign w:val="superscript"/>
          <w:lang w:val="hy-AM"/>
        </w:rPr>
        <w:t>20</w:t>
      </w:r>
      <w:r w:rsidRPr="00AE2768">
        <w:rPr>
          <w:rFonts w:ascii="GHEA Grapalat" w:hAnsi="GHEA Grapalat"/>
          <w:color w:val="FFFFFF"/>
          <w:sz w:val="20"/>
          <w:vertAlign w:val="superscript"/>
          <w:lang w:val="hy-AM"/>
        </w:rPr>
        <w:t>32</w:t>
      </w:r>
      <w:r w:rsidRPr="00AE2768">
        <w:rPr>
          <w:rStyle w:val="FootnoteReference"/>
          <w:rFonts w:ascii="GHEA Grapalat" w:hAnsi="GHEA Grapalat"/>
          <w:color w:val="FFFFFF"/>
          <w:sz w:val="20"/>
          <w:lang w:val="hy-AM"/>
        </w:rPr>
        <w:footnoteReference w:id="13"/>
      </w:r>
      <w:r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7B9CF3E5"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4F45A31C"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3D8F3A05"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AB1AB48"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4D04BE59" w14:textId="77777777" w:rsidR="00044D90" w:rsidRDefault="00044D90" w:rsidP="00044D90">
      <w:pPr>
        <w:ind w:firstLine="709"/>
        <w:jc w:val="center"/>
        <w:rPr>
          <w:rFonts w:ascii="GHEA Grapalat" w:hAnsi="GHEA Grapalat"/>
          <w:b/>
          <w:sz w:val="20"/>
          <w:lang w:val="hy-AM"/>
        </w:rPr>
      </w:pPr>
    </w:p>
    <w:p w14:paraId="4A074A54" w14:textId="77777777" w:rsidR="00044D90" w:rsidRPr="00AE2768" w:rsidRDefault="00044D90" w:rsidP="00044D90">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14:paraId="14BB44DF" w14:textId="77777777" w:rsidR="00044D90" w:rsidRPr="00AE2768" w:rsidRDefault="00044D90" w:rsidP="00044D90">
      <w:pPr>
        <w:ind w:firstLine="709"/>
        <w:jc w:val="center"/>
        <w:rPr>
          <w:rFonts w:ascii="GHEA Grapalat" w:hAnsi="GHEA Grapalat"/>
          <w:b/>
          <w:sz w:val="20"/>
          <w:lang w:val="hy-AM"/>
        </w:rPr>
      </w:pPr>
    </w:p>
    <w:p w14:paraId="6F4DD602" w14:textId="77777777" w:rsidR="00044D90" w:rsidRPr="00AE2768" w:rsidRDefault="00044D90" w:rsidP="00044D90">
      <w:pPr>
        <w:ind w:firstLine="709"/>
        <w:jc w:val="both"/>
        <w:rPr>
          <w:rFonts w:ascii="GHEA Grapalat" w:hAnsi="GHEA Grapalat"/>
          <w:sz w:val="20"/>
          <w:lang w:val="hy-AM"/>
        </w:rPr>
      </w:pPr>
      <w:r w:rsidRPr="00AE276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817F102" w14:textId="77777777" w:rsidR="00044D90" w:rsidRPr="00AE2768" w:rsidRDefault="00044D90" w:rsidP="00044D90">
      <w:pPr>
        <w:ind w:firstLine="709"/>
        <w:jc w:val="both"/>
        <w:rPr>
          <w:rFonts w:ascii="GHEA Grapalat" w:hAnsi="GHEA Grapalat"/>
          <w:sz w:val="20"/>
          <w:lang w:val="hy-AM"/>
        </w:rPr>
      </w:pPr>
    </w:p>
    <w:p w14:paraId="544E22FB" w14:textId="77777777" w:rsidR="00044D90" w:rsidRDefault="00044D90" w:rsidP="00044D90">
      <w:pPr>
        <w:ind w:firstLine="709"/>
        <w:jc w:val="center"/>
        <w:rPr>
          <w:rFonts w:ascii="GHEA Grapalat" w:hAnsi="GHEA Grapalat"/>
          <w:b/>
          <w:sz w:val="20"/>
          <w:lang w:val="hy-AM"/>
        </w:rPr>
      </w:pP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2F4444" w:rsidRDefault="00071D1C" w:rsidP="00EF3662">
      <w:pPr>
        <w:ind w:firstLine="709"/>
        <w:jc w:val="center"/>
        <w:rPr>
          <w:rFonts w:ascii="GHEA Grapalat" w:hAnsi="GHEA Grapalat"/>
          <w:b/>
          <w:sz w:val="20"/>
          <w:lang w:val="hy-AM"/>
        </w:rPr>
      </w:pPr>
      <w:r w:rsidRPr="002F4444">
        <w:rPr>
          <w:rFonts w:ascii="GHEA Grapalat" w:hAnsi="GHEA Grapalat"/>
          <w:b/>
          <w:sz w:val="20"/>
          <w:lang w:val="hy-AM"/>
        </w:rPr>
        <w:t>8. ԱՅԼ ՊԱՅՄԱՆՆԵՐ</w:t>
      </w:r>
    </w:p>
    <w:p w14:paraId="012A5D4D" w14:textId="77777777" w:rsidR="00071D1C" w:rsidRPr="002F4444" w:rsidRDefault="00071D1C" w:rsidP="00EF3662">
      <w:pPr>
        <w:ind w:firstLine="709"/>
        <w:jc w:val="center"/>
        <w:rPr>
          <w:rFonts w:ascii="GHEA Grapalat" w:hAnsi="GHEA Grapalat"/>
          <w:b/>
          <w:sz w:val="20"/>
          <w:lang w:val="hy-AM"/>
        </w:rPr>
      </w:pPr>
    </w:p>
    <w:p w14:paraId="514A0C84" w14:textId="77777777" w:rsidR="00071D1C" w:rsidRPr="002F4444" w:rsidRDefault="00071D1C" w:rsidP="00EF3662">
      <w:pPr>
        <w:tabs>
          <w:tab w:val="left" w:pos="1276"/>
        </w:tabs>
        <w:ind w:firstLine="720"/>
        <w:jc w:val="both"/>
        <w:rPr>
          <w:rFonts w:ascii="GHEA Grapalat" w:hAnsi="GHEA Grapalat" w:cs="Times Armenian"/>
          <w:sz w:val="20"/>
          <w:lang w:val="hy-AM"/>
        </w:rPr>
      </w:pPr>
      <w:r w:rsidRPr="002F4444">
        <w:rPr>
          <w:rFonts w:ascii="GHEA Grapalat" w:hAnsi="GHEA Grapalat"/>
          <w:sz w:val="20"/>
          <w:lang w:val="hy-AM"/>
        </w:rPr>
        <w:t xml:space="preserve">8.1 </w:t>
      </w:r>
      <w:r w:rsidRPr="002F4444">
        <w:rPr>
          <w:rFonts w:ascii="GHEA Grapalat" w:hAnsi="GHEA Grapalat" w:cs="Sylfaen"/>
          <w:sz w:val="20"/>
          <w:lang w:val="hy-AM"/>
        </w:rPr>
        <w:t>Պայմանագիրն</w:t>
      </w:r>
      <w:r w:rsidRPr="002F4444">
        <w:rPr>
          <w:rFonts w:ascii="GHEA Grapalat" w:hAnsi="GHEA Grapalat" w:cs="Times Armenian"/>
          <w:sz w:val="20"/>
          <w:lang w:val="hy-AM"/>
        </w:rPr>
        <w:t xml:space="preserve"> </w:t>
      </w:r>
      <w:r w:rsidRPr="002F4444">
        <w:rPr>
          <w:rFonts w:ascii="GHEA Grapalat" w:hAnsi="GHEA Grapalat" w:cs="Sylfaen"/>
          <w:sz w:val="20"/>
          <w:lang w:val="hy-AM"/>
        </w:rPr>
        <w:t>ուժի</w:t>
      </w:r>
      <w:r w:rsidRPr="002F4444">
        <w:rPr>
          <w:rFonts w:ascii="GHEA Grapalat" w:hAnsi="GHEA Grapalat" w:cs="Times Armenian"/>
          <w:sz w:val="20"/>
          <w:lang w:val="hy-AM"/>
        </w:rPr>
        <w:t xml:space="preserve"> </w:t>
      </w:r>
      <w:r w:rsidRPr="002F4444">
        <w:rPr>
          <w:rFonts w:ascii="GHEA Grapalat" w:hAnsi="GHEA Grapalat" w:cs="Sylfaen"/>
          <w:sz w:val="20"/>
          <w:lang w:val="hy-AM"/>
        </w:rPr>
        <w:t>մեջ</w:t>
      </w:r>
      <w:r w:rsidRPr="002F4444">
        <w:rPr>
          <w:rFonts w:ascii="GHEA Grapalat" w:hAnsi="GHEA Grapalat" w:cs="Times Armenian"/>
          <w:sz w:val="20"/>
          <w:lang w:val="hy-AM"/>
        </w:rPr>
        <w:t xml:space="preserve"> </w:t>
      </w:r>
      <w:r w:rsidRPr="002F4444">
        <w:rPr>
          <w:rFonts w:ascii="GHEA Grapalat" w:hAnsi="GHEA Grapalat" w:cs="Sylfaen"/>
          <w:sz w:val="20"/>
          <w:lang w:val="hy-AM"/>
        </w:rPr>
        <w:t>է</w:t>
      </w:r>
      <w:r w:rsidRPr="002F4444">
        <w:rPr>
          <w:rFonts w:ascii="GHEA Grapalat" w:hAnsi="GHEA Grapalat" w:cs="Times Armenian"/>
          <w:sz w:val="20"/>
          <w:lang w:val="hy-AM"/>
        </w:rPr>
        <w:t xml:space="preserve"> </w:t>
      </w:r>
      <w:r w:rsidRPr="002F4444">
        <w:rPr>
          <w:rFonts w:ascii="GHEA Grapalat" w:hAnsi="GHEA Grapalat" w:cs="Sylfaen"/>
          <w:sz w:val="20"/>
          <w:lang w:val="hy-AM"/>
        </w:rPr>
        <w:t>մտնում</w:t>
      </w:r>
      <w:r w:rsidRPr="002F4444">
        <w:rPr>
          <w:rFonts w:ascii="GHEA Grapalat" w:hAnsi="GHEA Grapalat" w:cs="Times Armenian"/>
          <w:sz w:val="20"/>
          <w:lang w:val="hy-AM"/>
        </w:rPr>
        <w:t xml:space="preserve"> </w:t>
      </w:r>
      <w:r w:rsidRPr="002F4444">
        <w:rPr>
          <w:rFonts w:ascii="GHEA Grapalat" w:hAnsi="GHEA Grapalat" w:cs="Sylfaen"/>
          <w:sz w:val="20"/>
          <w:lang w:val="hy-AM"/>
        </w:rPr>
        <w:t>Կողմերի</w:t>
      </w:r>
      <w:r w:rsidRPr="002F4444">
        <w:rPr>
          <w:rFonts w:ascii="GHEA Grapalat" w:hAnsi="GHEA Grapalat" w:cs="Times Armenian"/>
          <w:sz w:val="20"/>
          <w:lang w:val="hy-AM"/>
        </w:rPr>
        <w:t xml:space="preserve"> </w:t>
      </w:r>
      <w:r w:rsidRPr="002F4444">
        <w:rPr>
          <w:rFonts w:ascii="GHEA Grapalat" w:hAnsi="GHEA Grapalat" w:cs="Sylfaen"/>
          <w:sz w:val="20"/>
          <w:lang w:val="hy-AM"/>
        </w:rPr>
        <w:t>ստորագրման</w:t>
      </w:r>
      <w:r w:rsidRPr="002F4444">
        <w:rPr>
          <w:rFonts w:ascii="GHEA Grapalat" w:hAnsi="GHEA Grapalat" w:cs="Times Armenian"/>
          <w:sz w:val="20"/>
          <w:lang w:val="hy-AM"/>
        </w:rPr>
        <w:t xml:space="preserve"> </w:t>
      </w:r>
      <w:r w:rsidRPr="002F4444">
        <w:rPr>
          <w:rFonts w:ascii="GHEA Grapalat" w:hAnsi="GHEA Grapalat" w:cs="Sylfaen"/>
          <w:sz w:val="20"/>
          <w:lang w:val="hy-AM"/>
        </w:rPr>
        <w:t>պահից և գործում է մինչև</w:t>
      </w:r>
      <w:r w:rsidRPr="002F4444">
        <w:rPr>
          <w:rFonts w:ascii="GHEA Grapalat" w:hAnsi="GHEA Grapalat" w:cs="Times Armenian"/>
          <w:sz w:val="20"/>
          <w:lang w:val="hy-AM"/>
        </w:rPr>
        <w:t xml:space="preserve"> </w:t>
      </w:r>
      <w:r w:rsidRPr="002F4444">
        <w:rPr>
          <w:rFonts w:ascii="GHEA Grapalat" w:hAnsi="GHEA Grapalat" w:cs="Sylfaen"/>
          <w:sz w:val="20"/>
          <w:lang w:val="hy-AM"/>
        </w:rPr>
        <w:t>կողմերի` պայմանագրով</w:t>
      </w:r>
      <w:r w:rsidRPr="002F4444">
        <w:rPr>
          <w:rFonts w:ascii="GHEA Grapalat" w:hAnsi="GHEA Grapalat" w:cs="Times Armenian"/>
          <w:sz w:val="20"/>
          <w:lang w:val="hy-AM"/>
        </w:rPr>
        <w:t xml:space="preserve"> </w:t>
      </w:r>
      <w:r w:rsidRPr="002F4444">
        <w:rPr>
          <w:rFonts w:ascii="GHEA Grapalat" w:hAnsi="GHEA Grapalat" w:cs="Sylfaen"/>
          <w:sz w:val="20"/>
          <w:lang w:val="hy-AM"/>
        </w:rPr>
        <w:t>ստանձնած</w:t>
      </w:r>
      <w:r w:rsidRPr="002F4444">
        <w:rPr>
          <w:rFonts w:ascii="GHEA Grapalat" w:hAnsi="GHEA Grapalat" w:cs="Times Armenian"/>
          <w:sz w:val="20"/>
          <w:lang w:val="hy-AM"/>
        </w:rPr>
        <w:t xml:space="preserve"> </w:t>
      </w:r>
      <w:r w:rsidRPr="002F4444">
        <w:rPr>
          <w:rFonts w:ascii="GHEA Grapalat" w:hAnsi="GHEA Grapalat" w:cs="Sylfaen"/>
          <w:sz w:val="20"/>
          <w:lang w:val="hy-AM"/>
        </w:rPr>
        <w:t>պարտավորությունների</w:t>
      </w:r>
      <w:r w:rsidRPr="002F4444">
        <w:rPr>
          <w:rFonts w:ascii="GHEA Grapalat" w:hAnsi="GHEA Grapalat" w:cs="Times Armenian"/>
          <w:sz w:val="20"/>
          <w:lang w:val="hy-AM"/>
        </w:rPr>
        <w:t xml:space="preserve"> </w:t>
      </w:r>
      <w:r w:rsidRPr="002F4444">
        <w:rPr>
          <w:rFonts w:ascii="GHEA Grapalat" w:hAnsi="GHEA Grapalat" w:cs="Sylfaen"/>
          <w:sz w:val="20"/>
          <w:lang w:val="hy-AM"/>
        </w:rPr>
        <w:t>ողջ</w:t>
      </w:r>
      <w:r w:rsidRPr="002F4444">
        <w:rPr>
          <w:rFonts w:ascii="GHEA Grapalat" w:hAnsi="GHEA Grapalat" w:cs="Times Armenian"/>
          <w:sz w:val="20"/>
          <w:lang w:val="hy-AM"/>
        </w:rPr>
        <w:t xml:space="preserve"> </w:t>
      </w:r>
      <w:r w:rsidRPr="002F4444">
        <w:rPr>
          <w:rFonts w:ascii="GHEA Grapalat" w:hAnsi="GHEA Grapalat" w:cs="Sylfaen"/>
          <w:sz w:val="20"/>
          <w:lang w:val="hy-AM"/>
        </w:rPr>
        <w:t>ծավալով</w:t>
      </w:r>
      <w:r w:rsidRPr="002F4444">
        <w:rPr>
          <w:rFonts w:ascii="GHEA Grapalat" w:hAnsi="GHEA Grapalat" w:cs="Times Armenian"/>
          <w:sz w:val="20"/>
          <w:lang w:val="hy-AM"/>
        </w:rPr>
        <w:t xml:space="preserve"> </w:t>
      </w:r>
      <w:r w:rsidRPr="002F4444">
        <w:rPr>
          <w:rFonts w:ascii="GHEA Grapalat" w:hAnsi="GHEA Grapalat" w:cs="Sylfaen"/>
          <w:sz w:val="20"/>
          <w:lang w:val="hy-AM"/>
        </w:rPr>
        <w:t>կատարումը</w:t>
      </w:r>
      <w:r w:rsidRPr="002F4444">
        <w:rPr>
          <w:rFonts w:ascii="GHEA Grapalat" w:hAnsi="GHEA Grapalat" w:cs="Times Armenian"/>
          <w:sz w:val="20"/>
          <w:lang w:val="hy-AM"/>
        </w:rPr>
        <w:t xml:space="preserve">։ </w:t>
      </w:r>
    </w:p>
    <w:p w14:paraId="20CF10FA" w14:textId="6C987D38" w:rsidR="00071D1C" w:rsidRPr="002F4444" w:rsidRDefault="00071D1C" w:rsidP="00EF3662">
      <w:pPr>
        <w:tabs>
          <w:tab w:val="left" w:pos="1276"/>
        </w:tabs>
        <w:ind w:firstLine="720"/>
        <w:jc w:val="both"/>
        <w:rPr>
          <w:rFonts w:ascii="GHEA Grapalat" w:hAnsi="GHEA Grapalat" w:cs="Sylfaen"/>
          <w:sz w:val="20"/>
          <w:lang w:val="hy-AM"/>
        </w:rPr>
      </w:pPr>
      <w:r w:rsidRPr="002F444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2F4444">
        <w:rPr>
          <w:rFonts w:ascii="GHEA Grapalat" w:hAnsi="GHEA Grapalat" w:cs="Sylfaen"/>
          <w:sz w:val="20"/>
          <w:lang w:val="hy-AM"/>
        </w:rPr>
        <w:t>:</w:t>
      </w:r>
      <w:r w:rsidR="00151EB5" w:rsidRPr="002F4444">
        <w:rPr>
          <w:rStyle w:val="FootnoteReference"/>
          <w:rFonts w:ascii="GHEA Grapalat" w:hAnsi="GHEA Grapalat" w:cs="Sylfaen"/>
          <w:sz w:val="20"/>
          <w:lang w:val="hy-AM"/>
        </w:rPr>
        <w:footnoteReference w:id="14"/>
      </w:r>
    </w:p>
    <w:p w14:paraId="42CB10C6" w14:textId="77777777" w:rsidR="00071D1C" w:rsidRPr="002F4444" w:rsidRDefault="00071D1C" w:rsidP="00EF3662">
      <w:pPr>
        <w:tabs>
          <w:tab w:val="left" w:pos="1276"/>
        </w:tabs>
        <w:ind w:firstLine="720"/>
        <w:jc w:val="both"/>
        <w:rPr>
          <w:rFonts w:ascii="GHEA Grapalat" w:hAnsi="GHEA Grapalat" w:cs="Sylfaen"/>
          <w:sz w:val="20"/>
          <w:lang w:val="hy-AM"/>
        </w:rPr>
      </w:pPr>
      <w:r w:rsidRPr="002F4444">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2F4444" w:rsidRDefault="00071D1C" w:rsidP="00286AD3">
      <w:pPr>
        <w:shd w:val="clear" w:color="auto" w:fill="FFFFFF"/>
        <w:ind w:firstLine="375"/>
        <w:jc w:val="both"/>
        <w:rPr>
          <w:rFonts w:ascii="GHEA Grapalat" w:hAnsi="GHEA Grapalat"/>
          <w:color w:val="000000"/>
          <w:lang w:val="hy-AM"/>
        </w:rPr>
      </w:pPr>
      <w:r w:rsidRPr="002F4444">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w:t>
      </w:r>
      <w:r w:rsidRPr="002F4444">
        <w:rPr>
          <w:rFonts w:ascii="GHEA Grapalat" w:hAnsi="GHEA Grapalat" w:cs="Sylfaen"/>
          <w:sz w:val="20"/>
          <w:lang w:val="hy-AM"/>
        </w:rPr>
        <w:lastRenderedPageBreak/>
        <w:t>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F4444">
        <w:rPr>
          <w:rFonts w:ascii="GHEA Grapalat" w:hAnsi="GHEA Grapalat" w:cs="Sylfaen"/>
          <w:sz w:val="20"/>
          <w:lang w:val="hy-AM"/>
        </w:rPr>
        <w:t>ում է</w:t>
      </w:r>
      <w:r w:rsidRPr="002F4444">
        <w:rPr>
          <w:rFonts w:ascii="GHEA Grapalat" w:hAnsi="GHEA Grapalat" w:cs="Sylfaen"/>
          <w:sz w:val="20"/>
          <w:lang w:val="hy-AM"/>
        </w:rPr>
        <w:t xml:space="preserve"> </w:t>
      </w:r>
      <w:r w:rsidR="003D1CF4" w:rsidRPr="002F4444">
        <w:rPr>
          <w:rFonts w:ascii="GHEA Grapalat" w:hAnsi="GHEA Grapalat" w:cs="Sylfaen"/>
          <w:sz w:val="20"/>
          <w:lang w:val="hy-AM"/>
        </w:rPr>
        <w:t>պ</w:t>
      </w:r>
      <w:r w:rsidRPr="002F4444">
        <w:rPr>
          <w:rFonts w:ascii="GHEA Grapalat" w:hAnsi="GHEA Grapalat" w:cs="Sylfaen"/>
          <w:sz w:val="20"/>
          <w:lang w:val="hy-AM"/>
        </w:rPr>
        <w:t xml:space="preserve">այմանագիրը, եթե արձանագրված խախտումները մինչև </w:t>
      </w:r>
      <w:r w:rsidR="003D1CF4" w:rsidRPr="002F4444">
        <w:rPr>
          <w:rFonts w:ascii="GHEA Grapalat" w:hAnsi="GHEA Grapalat" w:cs="Sylfaen"/>
          <w:sz w:val="20"/>
          <w:lang w:val="hy-AM"/>
        </w:rPr>
        <w:t>պ</w:t>
      </w:r>
      <w:r w:rsidRPr="002F4444">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2F4444">
        <w:rPr>
          <w:rFonts w:ascii="GHEA Grapalat" w:hAnsi="GHEA Grapalat" w:cs="Sylfaen"/>
          <w:sz w:val="20"/>
          <w:lang w:val="hy-AM"/>
        </w:rPr>
        <w:t>պ</w:t>
      </w:r>
      <w:r w:rsidRPr="002F4444">
        <w:rPr>
          <w:rFonts w:ascii="GHEA Grapalat" w:hAnsi="GHEA Grapalat" w:cs="Sylfaen"/>
          <w:sz w:val="20"/>
          <w:lang w:val="hy-AM"/>
        </w:rPr>
        <w:t xml:space="preserve">այմանագիրը չկնքելու համար։ Ընդ որում, Գնորդը չի կրում </w:t>
      </w:r>
      <w:r w:rsidR="003D1CF4" w:rsidRPr="002F4444">
        <w:rPr>
          <w:rFonts w:ascii="GHEA Grapalat" w:hAnsi="GHEA Grapalat" w:cs="Sylfaen"/>
          <w:sz w:val="20"/>
          <w:lang w:val="hy-AM"/>
        </w:rPr>
        <w:t>պ</w:t>
      </w:r>
      <w:r w:rsidRPr="002F4444">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2F4444">
        <w:rPr>
          <w:rFonts w:ascii="GHEA Grapalat" w:hAnsi="GHEA Grapalat" w:cs="Sylfaen"/>
          <w:sz w:val="20"/>
          <w:lang w:val="hy-AM"/>
        </w:rPr>
        <w:t>պ</w:t>
      </w:r>
      <w:r w:rsidRPr="002F4444">
        <w:rPr>
          <w:rFonts w:ascii="GHEA Grapalat" w:hAnsi="GHEA Grapalat" w:cs="Sylfaen"/>
          <w:sz w:val="20"/>
          <w:lang w:val="hy-AM"/>
        </w:rPr>
        <w:t>այմանագիրը լուծվել է։</w:t>
      </w:r>
      <w:r w:rsidR="00627101" w:rsidRPr="002F4444">
        <w:rPr>
          <w:rFonts w:ascii="GHEA Grapalat" w:hAnsi="GHEA Grapalat"/>
          <w:color w:val="000000"/>
          <w:lang w:val="hy-AM"/>
        </w:rPr>
        <w:t xml:space="preserve"> </w:t>
      </w:r>
    </w:p>
    <w:p w14:paraId="173545BF" w14:textId="77777777" w:rsidR="00071D1C" w:rsidRPr="002F4444" w:rsidRDefault="00071D1C" w:rsidP="00EF3662">
      <w:pPr>
        <w:tabs>
          <w:tab w:val="left" w:pos="1276"/>
        </w:tabs>
        <w:ind w:firstLine="720"/>
        <w:jc w:val="both"/>
        <w:rPr>
          <w:rFonts w:ascii="GHEA Grapalat" w:hAnsi="GHEA Grapalat" w:cs="Sylfaen"/>
          <w:sz w:val="20"/>
          <w:lang w:val="hy-AM"/>
        </w:rPr>
      </w:pPr>
      <w:r w:rsidRPr="002F4444">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2F4444" w:rsidRDefault="00071D1C" w:rsidP="00EF3662">
      <w:pPr>
        <w:tabs>
          <w:tab w:val="left" w:pos="1276"/>
        </w:tabs>
        <w:ind w:firstLine="720"/>
        <w:jc w:val="both"/>
        <w:rPr>
          <w:rFonts w:ascii="GHEA Grapalat" w:hAnsi="GHEA Grapalat" w:cs="Sylfaen"/>
          <w:sz w:val="20"/>
          <w:lang w:val="hy-AM"/>
        </w:rPr>
      </w:pPr>
      <w:r w:rsidRPr="002F4444">
        <w:rPr>
          <w:rFonts w:ascii="GHEA Grapalat" w:hAnsi="GHEA Grapalat" w:cs="Sylfaen"/>
          <w:sz w:val="20"/>
          <w:lang w:val="hy-AM"/>
        </w:rPr>
        <w:t>8.5</w:t>
      </w:r>
      <w:r w:rsidRPr="002F4444">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2F4444">
        <w:rPr>
          <w:rFonts w:ascii="GHEA Grapalat" w:hAnsi="GHEA Grapalat" w:cs="Sylfaen"/>
          <w:sz w:val="20"/>
          <w:lang w:val="hy-AM"/>
        </w:rPr>
        <w:t>պ</w:t>
      </w:r>
      <w:r w:rsidRPr="002F4444">
        <w:rPr>
          <w:rFonts w:ascii="GHEA Grapalat" w:hAnsi="GHEA Grapalat" w:cs="Sylfaen"/>
          <w:sz w:val="20"/>
          <w:lang w:val="hy-AM"/>
        </w:rPr>
        <w:t xml:space="preserve">այմանագրի անբաժանելի մասը։ </w:t>
      </w:r>
    </w:p>
    <w:p w14:paraId="26BBB473" w14:textId="77777777" w:rsidR="00071D1C" w:rsidRPr="002F4444" w:rsidRDefault="00071D1C" w:rsidP="00EF3662">
      <w:pPr>
        <w:tabs>
          <w:tab w:val="left" w:pos="1276"/>
        </w:tabs>
        <w:ind w:firstLine="720"/>
        <w:jc w:val="both"/>
        <w:rPr>
          <w:rFonts w:ascii="GHEA Grapalat" w:hAnsi="GHEA Grapalat" w:cs="Sylfaen"/>
          <w:sz w:val="20"/>
          <w:lang w:val="hy-AM"/>
        </w:rPr>
      </w:pPr>
      <w:r w:rsidRPr="002F4444">
        <w:rPr>
          <w:rFonts w:ascii="GHEA Grapalat" w:hAnsi="GHEA Grapalat" w:cs="Sylfaen"/>
          <w:sz w:val="20"/>
          <w:lang w:val="hy-AM"/>
        </w:rPr>
        <w:t xml:space="preserve">Արգելվում է </w:t>
      </w:r>
      <w:r w:rsidR="003D1CF4" w:rsidRPr="002F4444">
        <w:rPr>
          <w:rFonts w:ascii="GHEA Grapalat" w:hAnsi="GHEA Grapalat" w:cs="Sylfaen"/>
          <w:sz w:val="20"/>
          <w:lang w:val="hy-AM"/>
        </w:rPr>
        <w:t>պայմանագրում, իսկ եթե պ</w:t>
      </w:r>
      <w:r w:rsidRPr="002F4444">
        <w:rPr>
          <w:rFonts w:ascii="GHEA Grapalat" w:hAnsi="GHEA Grapalat" w:cs="Sylfaen"/>
          <w:sz w:val="20"/>
          <w:lang w:val="hy-AM"/>
        </w:rPr>
        <w:t xml:space="preserve">այմանագրի գինը գործոնային է, ապա նաև այդ </w:t>
      </w:r>
      <w:r w:rsidR="003D1CF4" w:rsidRPr="002F4444">
        <w:rPr>
          <w:rFonts w:ascii="GHEA Grapalat" w:hAnsi="GHEA Grapalat" w:cs="Sylfaen"/>
          <w:sz w:val="20"/>
          <w:lang w:val="hy-AM"/>
        </w:rPr>
        <w:t>պ</w:t>
      </w:r>
      <w:r w:rsidRPr="002F4444">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2F4444">
        <w:rPr>
          <w:rFonts w:ascii="GHEA Grapalat" w:hAnsi="GHEA Grapalat" w:cs="Sylfaen"/>
          <w:sz w:val="20"/>
          <w:lang w:val="hy-AM"/>
        </w:rPr>
        <w:t>ա</w:t>
      </w:r>
      <w:r w:rsidRPr="002F4444">
        <w:rPr>
          <w:rFonts w:ascii="GHEA Grapalat" w:hAnsi="GHEA Grapalat" w:cs="Sylfaen"/>
          <w:sz w:val="20"/>
          <w:lang w:val="hy-AM"/>
        </w:rPr>
        <w:t xml:space="preserve">պրանքի ծավալների կամ ձեռք բերվող </w:t>
      </w:r>
      <w:r w:rsidR="003D1CF4" w:rsidRPr="002F4444">
        <w:rPr>
          <w:rFonts w:ascii="GHEA Grapalat" w:hAnsi="GHEA Grapalat" w:cs="Sylfaen"/>
          <w:sz w:val="20"/>
          <w:lang w:val="hy-AM"/>
        </w:rPr>
        <w:t>ա</w:t>
      </w:r>
      <w:r w:rsidRPr="002F4444">
        <w:rPr>
          <w:rFonts w:ascii="GHEA Grapalat" w:hAnsi="GHEA Grapalat" w:cs="Sylfaen"/>
          <w:sz w:val="20"/>
          <w:lang w:val="hy-AM"/>
        </w:rPr>
        <w:t xml:space="preserve">պրանքի միավորի գնի  կամ </w:t>
      </w:r>
      <w:r w:rsidR="003D1CF4" w:rsidRPr="002F4444">
        <w:rPr>
          <w:rFonts w:ascii="GHEA Grapalat" w:hAnsi="GHEA Grapalat" w:cs="Sylfaen"/>
          <w:sz w:val="20"/>
          <w:lang w:val="hy-AM"/>
        </w:rPr>
        <w:t>պ</w:t>
      </w:r>
      <w:r w:rsidRPr="002F4444">
        <w:rPr>
          <w:rFonts w:ascii="GHEA Grapalat" w:hAnsi="GHEA Grapalat" w:cs="Sylfaen"/>
          <w:sz w:val="20"/>
          <w:lang w:val="hy-AM"/>
        </w:rPr>
        <w:t>այմանագրի գնի արհեստական փոփոխման։</w:t>
      </w:r>
    </w:p>
    <w:p w14:paraId="0A065DBF" w14:textId="77777777" w:rsidR="00071D1C" w:rsidRPr="002F4444" w:rsidRDefault="00071D1C" w:rsidP="00EF3662">
      <w:pPr>
        <w:tabs>
          <w:tab w:val="left" w:pos="1276"/>
        </w:tabs>
        <w:ind w:firstLine="720"/>
        <w:jc w:val="both"/>
        <w:rPr>
          <w:rFonts w:ascii="GHEA Grapalat" w:hAnsi="GHEA Grapalat" w:cs="Times Armenian"/>
          <w:sz w:val="20"/>
          <w:lang w:val="hy-AM"/>
        </w:rPr>
      </w:pPr>
      <w:r w:rsidRPr="002F4444">
        <w:rPr>
          <w:rFonts w:ascii="GHEA Grapalat" w:hAnsi="GHEA Grapalat" w:cs="Times Armenian"/>
          <w:sz w:val="20"/>
          <w:lang w:val="hy-AM"/>
        </w:rPr>
        <w:t>Պայմանագրի կողմերից</w:t>
      </w:r>
      <w:r w:rsidR="00617A6E" w:rsidRPr="002F4444">
        <w:rPr>
          <w:rFonts w:ascii="GHEA Grapalat" w:hAnsi="GHEA Grapalat" w:cs="Times Armenian"/>
          <w:sz w:val="20"/>
          <w:lang w:val="hy-AM"/>
        </w:rPr>
        <w:t xml:space="preserve"> անկախ գործոնների ազդեցությամբ պ</w:t>
      </w:r>
      <w:r w:rsidRPr="002F4444">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2F4444" w:rsidRDefault="00071D1C" w:rsidP="00EF3662">
      <w:pPr>
        <w:tabs>
          <w:tab w:val="left" w:pos="1276"/>
        </w:tabs>
        <w:ind w:firstLine="720"/>
        <w:jc w:val="both"/>
        <w:rPr>
          <w:rFonts w:ascii="GHEA Grapalat" w:hAnsi="GHEA Grapalat"/>
          <w:sz w:val="20"/>
          <w:lang w:val="hy-AM"/>
        </w:rPr>
      </w:pPr>
      <w:r w:rsidRPr="002F4444">
        <w:rPr>
          <w:rFonts w:ascii="GHEA Grapalat" w:hAnsi="GHEA Grapalat"/>
          <w:sz w:val="20"/>
          <w:lang w:val="pt-BR"/>
        </w:rPr>
        <w:t>8.6 Եթե պայմանագիրն  իրականացվ</w:t>
      </w:r>
      <w:r w:rsidRPr="002F4444">
        <w:rPr>
          <w:rFonts w:ascii="GHEA Grapalat" w:hAnsi="GHEA Grapalat"/>
          <w:sz w:val="20"/>
          <w:lang w:val="hy-AM"/>
        </w:rPr>
        <w:t>ում է</w:t>
      </w:r>
      <w:r w:rsidRPr="002F4444">
        <w:rPr>
          <w:rFonts w:ascii="GHEA Grapalat" w:hAnsi="GHEA Grapalat"/>
          <w:sz w:val="20"/>
          <w:lang w:val="pt-BR"/>
        </w:rPr>
        <w:t xml:space="preserve"> գործակալության պայմանագիր կնքելու միջոցով.</w:t>
      </w:r>
    </w:p>
    <w:p w14:paraId="1143D09B" w14:textId="77777777" w:rsidR="00071D1C" w:rsidRPr="002F4444" w:rsidRDefault="00071D1C" w:rsidP="00EF3662">
      <w:pPr>
        <w:tabs>
          <w:tab w:val="left" w:pos="1276"/>
        </w:tabs>
        <w:ind w:firstLine="720"/>
        <w:jc w:val="both"/>
        <w:rPr>
          <w:rFonts w:ascii="GHEA Grapalat" w:hAnsi="GHEA Grapalat"/>
          <w:sz w:val="20"/>
          <w:lang w:val="pt-BR"/>
        </w:rPr>
      </w:pPr>
      <w:r w:rsidRPr="002F4444">
        <w:rPr>
          <w:rFonts w:ascii="GHEA Grapalat" w:hAnsi="GHEA Grapalat"/>
          <w:sz w:val="20"/>
          <w:lang w:val="hy-AM"/>
        </w:rPr>
        <w:t>1)</w:t>
      </w:r>
      <w:r w:rsidRPr="002F4444">
        <w:rPr>
          <w:rFonts w:ascii="GHEA Grapalat" w:hAnsi="GHEA Grapalat"/>
          <w:sz w:val="20"/>
          <w:lang w:val="pt-BR"/>
        </w:rPr>
        <w:t xml:space="preserve"> Վաճառ</w:t>
      </w:r>
      <w:r w:rsidRPr="002F4444">
        <w:rPr>
          <w:rFonts w:ascii="GHEA Grapalat" w:hAnsi="GHEA Grapalat"/>
          <w:sz w:val="20"/>
          <w:lang w:val="hy-AM"/>
        </w:rPr>
        <w:t>ողը</w:t>
      </w:r>
      <w:r w:rsidRPr="002F444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2F4444" w:rsidRDefault="00071D1C" w:rsidP="00EF3662">
      <w:pPr>
        <w:tabs>
          <w:tab w:val="left" w:pos="1276"/>
        </w:tabs>
        <w:ind w:firstLine="720"/>
        <w:jc w:val="both"/>
        <w:rPr>
          <w:rFonts w:ascii="GHEA Grapalat" w:hAnsi="GHEA Grapalat"/>
          <w:sz w:val="20"/>
          <w:lang w:val="pt-BR"/>
        </w:rPr>
      </w:pPr>
      <w:r w:rsidRPr="002F4444">
        <w:rPr>
          <w:rFonts w:ascii="GHEA Grapalat" w:hAnsi="GHEA Grapalat"/>
          <w:sz w:val="20"/>
          <w:lang w:val="pt-BR"/>
        </w:rPr>
        <w:t>2) պայմանագրի կատարման ընթացքում գործակալի փոփոխման դեպքում Վաճառ</w:t>
      </w:r>
      <w:r w:rsidRPr="002F4444">
        <w:rPr>
          <w:rFonts w:ascii="GHEA Grapalat" w:hAnsi="GHEA Grapalat"/>
          <w:sz w:val="20"/>
          <w:lang w:val="hy-AM"/>
        </w:rPr>
        <w:t>ող</w:t>
      </w:r>
      <w:r w:rsidRPr="002F4444">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2F4444">
        <w:rPr>
          <w:rFonts w:ascii="GHEA Grapalat" w:hAnsi="GHEA Grapalat"/>
          <w:sz w:val="20"/>
          <w:lang w:val="pt-BR"/>
        </w:rPr>
        <w:t>:</w:t>
      </w:r>
      <w:r w:rsidR="00151EB5" w:rsidRPr="002F4444">
        <w:rPr>
          <w:rStyle w:val="FootnoteReference"/>
          <w:rFonts w:ascii="GHEA Grapalat" w:hAnsi="GHEA Grapalat"/>
          <w:sz w:val="20"/>
          <w:lang w:val="pt-BR"/>
        </w:rPr>
        <w:footnoteReference w:id="15"/>
      </w:r>
    </w:p>
    <w:p w14:paraId="1B93356D" w14:textId="6927DAD1" w:rsidR="00071D1C" w:rsidRPr="002F4444" w:rsidRDefault="00071D1C" w:rsidP="00EF3662">
      <w:pPr>
        <w:tabs>
          <w:tab w:val="left" w:pos="1276"/>
        </w:tabs>
        <w:ind w:firstLine="720"/>
        <w:jc w:val="both"/>
        <w:rPr>
          <w:rFonts w:ascii="GHEA Grapalat" w:hAnsi="GHEA Grapalat"/>
          <w:sz w:val="20"/>
          <w:lang w:val="pt-BR"/>
        </w:rPr>
      </w:pPr>
      <w:r w:rsidRPr="002F4444">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2F4444">
        <w:rPr>
          <w:rFonts w:ascii="GHEA Grapalat" w:hAnsi="GHEA Grapalat"/>
          <w:sz w:val="20"/>
          <w:lang w:val="pt-BR"/>
        </w:rPr>
        <w:t>:</w:t>
      </w:r>
      <w:r w:rsidR="00151EB5" w:rsidRPr="002F4444">
        <w:rPr>
          <w:rStyle w:val="FootnoteReference"/>
          <w:rFonts w:ascii="GHEA Grapalat" w:hAnsi="GHEA Grapalat"/>
          <w:sz w:val="20"/>
          <w:lang w:val="pt-BR"/>
        </w:rPr>
        <w:footnoteReference w:id="16"/>
      </w:r>
    </w:p>
    <w:p w14:paraId="79755B27" w14:textId="4CFFC812" w:rsidR="00071D1C" w:rsidRPr="002F4444" w:rsidRDefault="00071D1C" w:rsidP="00EF3662">
      <w:pPr>
        <w:tabs>
          <w:tab w:val="left" w:pos="1276"/>
        </w:tabs>
        <w:ind w:firstLine="720"/>
        <w:jc w:val="both"/>
        <w:rPr>
          <w:rFonts w:ascii="GHEA Grapalat" w:hAnsi="GHEA Grapalat"/>
          <w:sz w:val="20"/>
          <w:lang w:val="pt-BR"/>
        </w:rPr>
      </w:pPr>
      <w:r w:rsidRPr="002F4444">
        <w:rPr>
          <w:rFonts w:ascii="GHEA Grapalat" w:hAnsi="GHEA Grapalat" w:cs="Times Armenian"/>
          <w:sz w:val="20"/>
          <w:lang w:val="pt-BR"/>
        </w:rPr>
        <w:t>8</w:t>
      </w:r>
      <w:r w:rsidRPr="002F4444">
        <w:rPr>
          <w:rFonts w:ascii="GHEA Grapalat" w:hAnsi="GHEA Grapalat" w:cs="Times Armenian"/>
          <w:sz w:val="20"/>
          <w:lang w:val="hy-AM"/>
        </w:rPr>
        <w:t>.</w:t>
      </w:r>
      <w:r w:rsidRPr="002F4444">
        <w:rPr>
          <w:rFonts w:ascii="GHEA Grapalat" w:hAnsi="GHEA Grapalat" w:cs="Times Armenian"/>
          <w:sz w:val="20"/>
          <w:lang w:val="pt-BR"/>
        </w:rPr>
        <w:t>8</w:t>
      </w:r>
      <w:r w:rsidRPr="002F4444">
        <w:rPr>
          <w:rFonts w:ascii="GHEA Grapalat" w:hAnsi="GHEA Grapalat" w:cs="Times Armenian"/>
          <w:sz w:val="20"/>
          <w:lang w:val="hy-AM"/>
        </w:rPr>
        <w:t xml:space="preserve"> Ա</w:t>
      </w:r>
      <w:r w:rsidRPr="002F4444">
        <w:rPr>
          <w:rFonts w:ascii="GHEA Grapalat" w:hAnsi="GHEA Grapalat" w:cs="Times Armenian"/>
          <w:sz w:val="20"/>
        </w:rPr>
        <w:t>պր</w:t>
      </w:r>
      <w:r w:rsidRPr="002F4444">
        <w:rPr>
          <w:rFonts w:ascii="GHEA Grapalat" w:hAnsi="GHEA Grapalat" w:cs="Times Armenian"/>
          <w:sz w:val="20"/>
          <w:lang w:val="hy-AM"/>
        </w:rPr>
        <w:t xml:space="preserve">անքի </w:t>
      </w:r>
      <w:r w:rsidRPr="002F4444">
        <w:rPr>
          <w:rFonts w:ascii="GHEA Grapalat" w:hAnsi="GHEA Grapalat" w:cs="Times Armenian"/>
          <w:sz w:val="20"/>
        </w:rPr>
        <w:t>մատա</w:t>
      </w:r>
      <w:r w:rsidRPr="002F4444">
        <w:rPr>
          <w:rFonts w:ascii="GHEA Grapalat" w:hAnsi="GHEA Grapalat" w:cs="Sylfaen"/>
          <w:sz w:val="20"/>
          <w:lang w:val="hy-AM"/>
        </w:rPr>
        <w:t>կա</w:t>
      </w:r>
      <w:r w:rsidRPr="002F4444">
        <w:rPr>
          <w:rFonts w:ascii="GHEA Grapalat" w:hAnsi="GHEA Grapalat" w:cs="Sylfaen"/>
          <w:sz w:val="20"/>
        </w:rPr>
        <w:t>ր</w:t>
      </w:r>
      <w:r w:rsidRPr="002F4444">
        <w:rPr>
          <w:rFonts w:ascii="GHEA Grapalat" w:hAnsi="GHEA Grapalat" w:cs="Sylfaen"/>
          <w:sz w:val="20"/>
          <w:lang w:val="hy-AM"/>
        </w:rPr>
        <w:t>արման</w:t>
      </w:r>
      <w:r w:rsidRPr="002F4444">
        <w:rPr>
          <w:rFonts w:ascii="GHEA Grapalat" w:hAnsi="GHEA Grapalat" w:cs="Times Armenian"/>
          <w:sz w:val="20"/>
          <w:lang w:val="hy-AM"/>
        </w:rPr>
        <w:t xml:space="preserve"> </w:t>
      </w:r>
      <w:r w:rsidRPr="002F4444">
        <w:rPr>
          <w:rFonts w:ascii="GHEA Grapalat" w:hAnsi="GHEA Grapalat" w:cs="Sylfaen"/>
          <w:sz w:val="20"/>
          <w:lang w:val="hy-AM"/>
        </w:rPr>
        <w:t>ժամկետը</w:t>
      </w:r>
      <w:r w:rsidRPr="002F4444">
        <w:rPr>
          <w:rFonts w:ascii="GHEA Grapalat" w:hAnsi="GHEA Grapalat" w:cs="Times Armenian"/>
          <w:sz w:val="20"/>
          <w:lang w:val="hy-AM"/>
        </w:rPr>
        <w:t xml:space="preserve"> </w:t>
      </w:r>
      <w:r w:rsidRPr="002F4444">
        <w:rPr>
          <w:rFonts w:ascii="GHEA Grapalat" w:hAnsi="GHEA Grapalat" w:cs="Sylfaen"/>
          <w:sz w:val="20"/>
          <w:lang w:val="hy-AM"/>
        </w:rPr>
        <w:t>կարող</w:t>
      </w:r>
      <w:r w:rsidRPr="002F4444">
        <w:rPr>
          <w:rFonts w:ascii="GHEA Grapalat" w:hAnsi="GHEA Grapalat" w:cs="Times Armenian"/>
          <w:sz w:val="20"/>
          <w:lang w:val="hy-AM"/>
        </w:rPr>
        <w:t xml:space="preserve"> </w:t>
      </w:r>
      <w:r w:rsidRPr="002F4444">
        <w:rPr>
          <w:rFonts w:ascii="GHEA Grapalat" w:hAnsi="GHEA Grapalat" w:cs="Sylfaen"/>
          <w:sz w:val="20"/>
          <w:lang w:val="hy-AM"/>
        </w:rPr>
        <w:t>է</w:t>
      </w:r>
      <w:r w:rsidRPr="002F4444">
        <w:rPr>
          <w:rFonts w:ascii="GHEA Grapalat" w:hAnsi="GHEA Grapalat" w:cs="Times Armenian"/>
          <w:sz w:val="20"/>
          <w:lang w:val="hy-AM"/>
        </w:rPr>
        <w:t xml:space="preserve"> </w:t>
      </w:r>
      <w:r w:rsidRPr="002F4444">
        <w:rPr>
          <w:rFonts w:ascii="GHEA Grapalat" w:hAnsi="GHEA Grapalat" w:cs="Sylfaen"/>
          <w:sz w:val="20"/>
          <w:lang w:val="hy-AM"/>
        </w:rPr>
        <w:t>երկարաձգվել</w:t>
      </w:r>
      <w:r w:rsidRPr="002F4444">
        <w:rPr>
          <w:rFonts w:ascii="GHEA Grapalat" w:hAnsi="GHEA Grapalat" w:cs="Times Armenian"/>
          <w:sz w:val="20"/>
          <w:lang w:val="hy-AM"/>
        </w:rPr>
        <w:t xml:space="preserve"> </w:t>
      </w:r>
      <w:r w:rsidRPr="002F4444">
        <w:rPr>
          <w:rFonts w:ascii="GHEA Grapalat" w:hAnsi="GHEA Grapalat" w:cs="Sylfaen"/>
          <w:sz w:val="20"/>
          <w:lang w:val="hy-AM"/>
        </w:rPr>
        <w:t>մինչև</w:t>
      </w:r>
      <w:r w:rsidRPr="002F4444">
        <w:rPr>
          <w:rFonts w:ascii="GHEA Grapalat" w:hAnsi="GHEA Grapalat" w:cs="Times Armenian"/>
          <w:sz w:val="20"/>
          <w:lang w:val="hy-AM"/>
        </w:rPr>
        <w:t xml:space="preserve"> </w:t>
      </w:r>
      <w:r w:rsidRPr="002F4444">
        <w:rPr>
          <w:rFonts w:ascii="GHEA Grapalat" w:hAnsi="GHEA Grapalat" w:cs="Times Armenian"/>
          <w:sz w:val="20"/>
        </w:rPr>
        <w:t>պ</w:t>
      </w:r>
      <w:r w:rsidRPr="002F4444">
        <w:rPr>
          <w:rFonts w:ascii="GHEA Grapalat" w:hAnsi="GHEA Grapalat" w:cs="Times Armenian"/>
          <w:sz w:val="20"/>
          <w:lang w:val="hy-AM"/>
        </w:rPr>
        <w:t xml:space="preserve">այմանագրով </w:t>
      </w:r>
      <w:r w:rsidRPr="002F4444">
        <w:rPr>
          <w:rFonts w:ascii="GHEA Grapalat" w:hAnsi="GHEA Grapalat" w:cs="Sylfaen"/>
          <w:sz w:val="20"/>
          <w:lang w:val="hy-AM"/>
        </w:rPr>
        <w:t>այդ</w:t>
      </w:r>
      <w:r w:rsidRPr="002F4444">
        <w:rPr>
          <w:rFonts w:ascii="GHEA Grapalat" w:hAnsi="GHEA Grapalat" w:cs="Times Armenian"/>
          <w:sz w:val="20"/>
          <w:lang w:val="hy-AM"/>
        </w:rPr>
        <w:t xml:space="preserve"> </w:t>
      </w:r>
      <w:r w:rsidRPr="002F4444">
        <w:rPr>
          <w:rFonts w:ascii="GHEA Grapalat" w:hAnsi="GHEA Grapalat" w:cs="Sylfaen"/>
          <w:sz w:val="20"/>
          <w:lang w:val="hy-AM"/>
        </w:rPr>
        <w:t>ժամկետը</w:t>
      </w:r>
      <w:r w:rsidRPr="002F4444">
        <w:rPr>
          <w:rFonts w:ascii="GHEA Grapalat" w:hAnsi="GHEA Grapalat" w:cs="Times Armenian"/>
          <w:sz w:val="20"/>
          <w:lang w:val="hy-AM"/>
        </w:rPr>
        <w:t xml:space="preserve"> </w:t>
      </w:r>
      <w:r w:rsidRPr="002F4444">
        <w:rPr>
          <w:rFonts w:ascii="GHEA Grapalat" w:hAnsi="GHEA Grapalat" w:cs="Sylfaen"/>
          <w:sz w:val="20"/>
          <w:lang w:val="hy-AM"/>
        </w:rPr>
        <w:t>լրանալը</w:t>
      </w:r>
      <w:r w:rsidRPr="002F4444">
        <w:rPr>
          <w:rFonts w:ascii="GHEA Grapalat" w:hAnsi="GHEA Grapalat" w:cs="Sylfaen"/>
          <w:sz w:val="20"/>
          <w:lang w:val="pt-BR"/>
        </w:rPr>
        <w:t>`</w:t>
      </w:r>
      <w:r w:rsidRPr="002F4444">
        <w:rPr>
          <w:rFonts w:ascii="GHEA Grapalat" w:hAnsi="GHEA Grapalat" w:cs="Times Armenian"/>
          <w:sz w:val="20"/>
          <w:lang w:val="hy-AM"/>
        </w:rPr>
        <w:t xml:space="preserve"> </w:t>
      </w:r>
      <w:r w:rsidRPr="002F4444">
        <w:rPr>
          <w:rFonts w:ascii="GHEA Grapalat" w:hAnsi="GHEA Grapalat" w:cs="Times Armenian"/>
          <w:sz w:val="20"/>
        </w:rPr>
        <w:t>Վաճառողի</w:t>
      </w:r>
      <w:r w:rsidRPr="002F4444">
        <w:rPr>
          <w:rFonts w:ascii="GHEA Grapalat" w:hAnsi="GHEA Grapalat" w:cs="Times Armenian"/>
          <w:sz w:val="20"/>
          <w:lang w:val="pt-BR"/>
        </w:rPr>
        <w:t xml:space="preserve"> </w:t>
      </w:r>
      <w:r w:rsidRPr="002F4444">
        <w:rPr>
          <w:rFonts w:ascii="GHEA Grapalat" w:hAnsi="GHEA Grapalat" w:cs="Sylfaen"/>
          <w:sz w:val="20"/>
          <w:lang w:val="hy-AM"/>
        </w:rPr>
        <w:t>առաջարկության</w:t>
      </w:r>
      <w:r w:rsidRPr="002F4444">
        <w:rPr>
          <w:rFonts w:ascii="GHEA Grapalat" w:hAnsi="GHEA Grapalat" w:cs="Times Armenian"/>
          <w:sz w:val="20"/>
          <w:lang w:val="hy-AM"/>
        </w:rPr>
        <w:t xml:space="preserve"> </w:t>
      </w:r>
      <w:r w:rsidRPr="002F4444">
        <w:rPr>
          <w:rFonts w:ascii="GHEA Grapalat" w:hAnsi="GHEA Grapalat" w:cs="Sylfaen"/>
          <w:sz w:val="20"/>
          <w:lang w:val="hy-AM"/>
        </w:rPr>
        <w:t>առկայության</w:t>
      </w:r>
      <w:r w:rsidRPr="002F4444">
        <w:rPr>
          <w:rFonts w:ascii="GHEA Grapalat" w:hAnsi="GHEA Grapalat" w:cs="Times Armenian"/>
          <w:sz w:val="20"/>
          <w:lang w:val="hy-AM"/>
        </w:rPr>
        <w:t xml:space="preserve"> </w:t>
      </w:r>
      <w:r w:rsidRPr="002F4444">
        <w:rPr>
          <w:rFonts w:ascii="GHEA Grapalat" w:hAnsi="GHEA Grapalat" w:cs="Sylfaen"/>
          <w:sz w:val="20"/>
          <w:lang w:val="hy-AM"/>
        </w:rPr>
        <w:t>դեպքում</w:t>
      </w:r>
      <w:r w:rsidRPr="002F4444">
        <w:rPr>
          <w:rFonts w:ascii="GHEA Grapalat" w:hAnsi="GHEA Grapalat" w:cs="Times Armenian"/>
          <w:sz w:val="20"/>
          <w:lang w:val="pt-BR"/>
        </w:rPr>
        <w:t>,</w:t>
      </w:r>
      <w:r w:rsidRPr="002F4444">
        <w:rPr>
          <w:rFonts w:ascii="GHEA Grapalat" w:hAnsi="GHEA Grapalat" w:cs="Times Armenian"/>
          <w:sz w:val="20"/>
          <w:lang w:val="hy-AM"/>
        </w:rPr>
        <w:t xml:space="preserve"> </w:t>
      </w:r>
      <w:r w:rsidRPr="002F4444">
        <w:rPr>
          <w:rFonts w:ascii="GHEA Grapalat" w:hAnsi="GHEA Grapalat" w:cs="Sylfaen"/>
          <w:sz w:val="20"/>
          <w:lang w:val="hy-AM"/>
        </w:rPr>
        <w:t>պայմանով</w:t>
      </w:r>
      <w:r w:rsidRPr="002F4444">
        <w:rPr>
          <w:rFonts w:ascii="GHEA Grapalat" w:hAnsi="GHEA Grapalat" w:cs="Times Armenian"/>
          <w:sz w:val="20"/>
          <w:lang w:val="hy-AM"/>
        </w:rPr>
        <w:t xml:space="preserve">, </w:t>
      </w:r>
      <w:r w:rsidRPr="002F4444">
        <w:rPr>
          <w:rFonts w:ascii="GHEA Grapalat" w:hAnsi="GHEA Grapalat" w:cs="Sylfaen"/>
          <w:sz w:val="20"/>
          <w:lang w:val="hy-AM"/>
        </w:rPr>
        <w:t>որ</w:t>
      </w:r>
      <w:r w:rsidRPr="002F4444">
        <w:rPr>
          <w:rFonts w:ascii="GHEA Grapalat" w:hAnsi="GHEA Grapalat"/>
          <w:sz w:val="20"/>
          <w:lang w:val="hy-AM"/>
        </w:rPr>
        <w:t xml:space="preserve"> </w:t>
      </w:r>
      <w:r w:rsidRPr="002F4444">
        <w:rPr>
          <w:rFonts w:ascii="GHEA Grapalat" w:hAnsi="GHEA Grapalat"/>
          <w:sz w:val="20"/>
        </w:rPr>
        <w:t>Գնորդ</w:t>
      </w:r>
      <w:r w:rsidRPr="002F4444">
        <w:rPr>
          <w:rFonts w:ascii="GHEA Grapalat" w:hAnsi="GHEA Grapalat"/>
          <w:sz w:val="20"/>
          <w:lang w:val="hy-AM"/>
        </w:rPr>
        <w:t>ի</w:t>
      </w:r>
      <w:r w:rsidRPr="002F4444">
        <w:rPr>
          <w:rFonts w:ascii="GHEA Grapalat" w:hAnsi="GHEA Grapalat" w:cs="Times Armenian"/>
          <w:sz w:val="20"/>
          <w:lang w:val="hy-AM"/>
        </w:rPr>
        <w:t xml:space="preserve"> </w:t>
      </w:r>
      <w:r w:rsidRPr="002F4444">
        <w:rPr>
          <w:rFonts w:ascii="GHEA Grapalat" w:hAnsi="GHEA Grapalat" w:cs="Sylfaen"/>
          <w:sz w:val="20"/>
          <w:lang w:val="hy-AM"/>
        </w:rPr>
        <w:t>մոտ</w:t>
      </w:r>
      <w:r w:rsidRPr="002F4444">
        <w:rPr>
          <w:rFonts w:ascii="GHEA Grapalat" w:hAnsi="GHEA Grapalat" w:cs="Times Armenian"/>
          <w:sz w:val="20"/>
          <w:lang w:val="hy-AM"/>
        </w:rPr>
        <w:t xml:space="preserve"> </w:t>
      </w:r>
      <w:r w:rsidRPr="002F4444">
        <w:rPr>
          <w:rFonts w:ascii="GHEA Grapalat" w:hAnsi="GHEA Grapalat" w:cs="Sylfaen"/>
          <w:sz w:val="20"/>
          <w:lang w:val="hy-AM"/>
        </w:rPr>
        <w:t>չի</w:t>
      </w:r>
      <w:r w:rsidRPr="002F4444">
        <w:rPr>
          <w:rFonts w:ascii="GHEA Grapalat" w:hAnsi="GHEA Grapalat" w:cs="Times Armenian"/>
          <w:sz w:val="20"/>
          <w:lang w:val="hy-AM"/>
        </w:rPr>
        <w:t xml:space="preserve"> </w:t>
      </w:r>
      <w:r w:rsidRPr="002F4444">
        <w:rPr>
          <w:rFonts w:ascii="GHEA Grapalat" w:hAnsi="GHEA Grapalat" w:cs="Sylfaen"/>
          <w:sz w:val="20"/>
          <w:lang w:val="hy-AM"/>
        </w:rPr>
        <w:t>վերացել</w:t>
      </w:r>
      <w:r w:rsidRPr="002F4444">
        <w:rPr>
          <w:rFonts w:ascii="GHEA Grapalat" w:hAnsi="GHEA Grapalat" w:cs="Times Armenian"/>
          <w:sz w:val="20"/>
          <w:lang w:val="hy-AM"/>
        </w:rPr>
        <w:t xml:space="preserve"> </w:t>
      </w:r>
      <w:r w:rsidRPr="002F4444">
        <w:rPr>
          <w:rFonts w:ascii="GHEA Grapalat" w:hAnsi="GHEA Grapalat" w:cs="Times Armenian"/>
          <w:sz w:val="20"/>
        </w:rPr>
        <w:t>ապրանքի</w:t>
      </w:r>
      <w:r w:rsidRPr="002F4444">
        <w:rPr>
          <w:rFonts w:ascii="GHEA Grapalat" w:hAnsi="GHEA Grapalat" w:cs="Times Armenian"/>
          <w:sz w:val="20"/>
          <w:lang w:val="pt-BR"/>
        </w:rPr>
        <w:t xml:space="preserve"> </w:t>
      </w:r>
      <w:r w:rsidRPr="002F4444">
        <w:rPr>
          <w:rFonts w:ascii="GHEA Grapalat" w:hAnsi="GHEA Grapalat" w:cs="Sylfaen"/>
          <w:sz w:val="20"/>
          <w:lang w:val="hy-AM"/>
        </w:rPr>
        <w:t>օգտագործման</w:t>
      </w:r>
      <w:r w:rsidRPr="002F4444">
        <w:rPr>
          <w:rFonts w:ascii="GHEA Grapalat" w:hAnsi="GHEA Grapalat" w:cs="Times Armenian"/>
          <w:sz w:val="20"/>
          <w:lang w:val="hy-AM"/>
        </w:rPr>
        <w:t xml:space="preserve"> </w:t>
      </w:r>
      <w:r w:rsidRPr="002F4444">
        <w:rPr>
          <w:rFonts w:ascii="GHEA Grapalat" w:hAnsi="GHEA Grapalat" w:cs="Sylfaen"/>
          <w:sz w:val="20"/>
          <w:lang w:val="hy-AM"/>
        </w:rPr>
        <w:t>պահանջը</w:t>
      </w:r>
      <w:r w:rsidR="00DB0602" w:rsidRPr="002F4444">
        <w:rPr>
          <w:rFonts w:ascii="GHEA Grapalat" w:hAnsi="GHEA Grapalat" w:cs="Sylfaen"/>
          <w:sz w:val="20"/>
          <w:lang w:val="pt-BR"/>
        </w:rPr>
        <w:t>,</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իսկ</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Վաճառողի</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առաջարկությունը</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ներկայացվել</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է</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ոչ</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ուշ</w:t>
      </w:r>
      <w:r w:rsidR="002877FC" w:rsidRPr="002F4444">
        <w:rPr>
          <w:rFonts w:ascii="GHEA Grapalat" w:hAnsi="GHEA Grapalat" w:cs="Sylfaen"/>
          <w:sz w:val="20"/>
          <w:lang w:val="pt-BR"/>
        </w:rPr>
        <w:t xml:space="preserve">, </w:t>
      </w:r>
      <w:r w:rsidR="002877FC" w:rsidRPr="002F4444">
        <w:rPr>
          <w:rFonts w:ascii="GHEA Grapalat" w:hAnsi="GHEA Grapalat" w:cs="Sylfaen"/>
          <w:sz w:val="20"/>
        </w:rPr>
        <w:t>քան</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պայմանագրով</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ի</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սկզբանե</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մատակարարման</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համար</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սահմանված</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ժամկետը</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լրանալուց</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առնվազն</w:t>
      </w:r>
      <w:r w:rsidR="002877FC" w:rsidRPr="002F4444">
        <w:rPr>
          <w:rFonts w:ascii="GHEA Grapalat" w:hAnsi="GHEA Grapalat" w:cs="Sylfaen"/>
          <w:sz w:val="20"/>
          <w:lang w:val="pt-BR"/>
        </w:rPr>
        <w:t xml:space="preserve"> </w:t>
      </w:r>
      <w:r w:rsidR="004D1FCD" w:rsidRPr="002F4444">
        <w:rPr>
          <w:rFonts w:ascii="GHEA Grapalat" w:hAnsi="GHEA Grapalat" w:cs="Sylfaen"/>
          <w:sz w:val="20"/>
          <w:lang w:val="pt-BR"/>
        </w:rPr>
        <w:t xml:space="preserve">7 </w:t>
      </w:r>
      <w:r w:rsidR="002877FC" w:rsidRPr="002F4444">
        <w:rPr>
          <w:rFonts w:ascii="GHEA Grapalat" w:hAnsi="GHEA Grapalat" w:cs="Sylfaen"/>
          <w:sz w:val="20"/>
        </w:rPr>
        <w:t>օրացուցային</w:t>
      </w:r>
      <w:r w:rsidR="002877FC" w:rsidRPr="002F4444">
        <w:rPr>
          <w:rFonts w:ascii="GHEA Grapalat" w:hAnsi="GHEA Grapalat" w:cs="Sylfaen"/>
          <w:sz w:val="20"/>
          <w:lang w:val="pt-BR"/>
        </w:rPr>
        <w:t xml:space="preserve"> </w:t>
      </w:r>
      <w:r w:rsidR="002877FC" w:rsidRPr="002F4444">
        <w:rPr>
          <w:rFonts w:ascii="GHEA Grapalat" w:hAnsi="GHEA Grapalat" w:cs="Sylfaen"/>
          <w:sz w:val="20"/>
        </w:rPr>
        <w:t>օր</w:t>
      </w:r>
      <w:r w:rsidR="002877FC" w:rsidRPr="002F4444">
        <w:rPr>
          <w:rFonts w:ascii="GHEA Grapalat" w:hAnsi="GHEA Grapalat" w:cs="Sylfaen"/>
          <w:sz w:val="20"/>
          <w:lang w:val="pt-BR"/>
        </w:rPr>
        <w:t xml:space="preserve"> </w:t>
      </w:r>
      <w:r w:rsidR="002877FC" w:rsidRPr="002F4444">
        <w:rPr>
          <w:rFonts w:ascii="GHEA Grapalat" w:hAnsi="GHEA Grapalat" w:cs="Sylfaen"/>
          <w:sz w:val="20"/>
        </w:rPr>
        <w:t>առաջ</w:t>
      </w:r>
      <w:r w:rsidRPr="002F4444">
        <w:rPr>
          <w:rFonts w:ascii="GHEA Grapalat" w:hAnsi="GHEA Grapalat" w:cs="Sylfaen"/>
          <w:sz w:val="20"/>
          <w:lang w:val="pt-BR"/>
        </w:rPr>
        <w:t>: Ընդ որում սույն կետով սահմանված դեպքում ապրա</w:t>
      </w:r>
      <w:r w:rsidRPr="002F4444">
        <w:rPr>
          <w:rFonts w:ascii="GHEA Grapalat" w:hAnsi="GHEA Grapalat" w:cs="Times Armenian"/>
          <w:sz w:val="20"/>
          <w:lang w:val="hy-AM"/>
        </w:rPr>
        <w:t xml:space="preserve">նքի </w:t>
      </w:r>
      <w:r w:rsidRPr="002F4444">
        <w:rPr>
          <w:rFonts w:ascii="GHEA Grapalat" w:hAnsi="GHEA Grapalat" w:cs="Times Armenian"/>
          <w:sz w:val="20"/>
        </w:rPr>
        <w:t>մատակարա</w:t>
      </w:r>
      <w:r w:rsidRPr="002F4444">
        <w:rPr>
          <w:rFonts w:ascii="GHEA Grapalat" w:hAnsi="GHEA Grapalat" w:cs="Sylfaen"/>
          <w:sz w:val="20"/>
          <w:lang w:val="hy-AM"/>
        </w:rPr>
        <w:t>րման</w:t>
      </w:r>
      <w:r w:rsidRPr="002F4444">
        <w:rPr>
          <w:rFonts w:ascii="GHEA Grapalat" w:hAnsi="GHEA Grapalat" w:cs="Times Armenian"/>
          <w:sz w:val="20"/>
          <w:lang w:val="hy-AM"/>
        </w:rPr>
        <w:t xml:space="preserve"> </w:t>
      </w:r>
      <w:r w:rsidRPr="002F4444">
        <w:rPr>
          <w:rFonts w:ascii="GHEA Grapalat" w:hAnsi="GHEA Grapalat" w:cs="Sylfaen"/>
          <w:sz w:val="20"/>
          <w:lang w:val="hy-AM"/>
        </w:rPr>
        <w:t>ժամկետը</w:t>
      </w:r>
      <w:r w:rsidRPr="002F4444">
        <w:rPr>
          <w:rFonts w:ascii="GHEA Grapalat" w:hAnsi="GHEA Grapalat" w:cs="Times Armenian"/>
          <w:sz w:val="20"/>
          <w:lang w:val="hy-AM"/>
        </w:rPr>
        <w:t xml:space="preserve"> </w:t>
      </w:r>
      <w:r w:rsidRPr="002F4444">
        <w:rPr>
          <w:rFonts w:ascii="GHEA Grapalat" w:hAnsi="GHEA Grapalat" w:cs="Sylfaen"/>
          <w:sz w:val="20"/>
          <w:lang w:val="hy-AM"/>
        </w:rPr>
        <w:t>կարող</w:t>
      </w:r>
      <w:r w:rsidRPr="002F4444">
        <w:rPr>
          <w:rFonts w:ascii="GHEA Grapalat" w:hAnsi="GHEA Grapalat" w:cs="Times Armenian"/>
          <w:sz w:val="20"/>
          <w:lang w:val="hy-AM"/>
        </w:rPr>
        <w:t xml:space="preserve"> </w:t>
      </w:r>
      <w:r w:rsidRPr="002F4444">
        <w:rPr>
          <w:rFonts w:ascii="GHEA Grapalat" w:hAnsi="GHEA Grapalat" w:cs="Sylfaen"/>
          <w:sz w:val="20"/>
          <w:lang w:val="hy-AM"/>
        </w:rPr>
        <w:t>է</w:t>
      </w:r>
      <w:r w:rsidRPr="002F4444">
        <w:rPr>
          <w:rFonts w:ascii="GHEA Grapalat" w:hAnsi="GHEA Grapalat" w:cs="Times Armenian"/>
          <w:sz w:val="20"/>
          <w:lang w:val="hy-AM"/>
        </w:rPr>
        <w:t xml:space="preserve"> </w:t>
      </w:r>
      <w:r w:rsidRPr="002F4444">
        <w:rPr>
          <w:rFonts w:ascii="GHEA Grapalat" w:hAnsi="GHEA Grapalat" w:cs="Sylfaen"/>
          <w:sz w:val="20"/>
          <w:lang w:val="hy-AM"/>
        </w:rPr>
        <w:t>երկարաձգվել</w:t>
      </w:r>
      <w:r w:rsidRPr="002F4444">
        <w:rPr>
          <w:rFonts w:ascii="GHEA Grapalat" w:hAnsi="GHEA Grapalat" w:cs="Times Armenian"/>
          <w:sz w:val="20"/>
          <w:lang w:val="hy-AM"/>
        </w:rPr>
        <w:t xml:space="preserve"> </w:t>
      </w:r>
      <w:r w:rsidRPr="002F4444">
        <w:rPr>
          <w:rFonts w:ascii="GHEA Grapalat" w:hAnsi="GHEA Grapalat" w:cs="Times Armenian"/>
          <w:sz w:val="20"/>
        </w:rPr>
        <w:t>մեկ</w:t>
      </w:r>
      <w:r w:rsidRPr="002F4444">
        <w:rPr>
          <w:rFonts w:ascii="GHEA Grapalat" w:hAnsi="GHEA Grapalat" w:cs="Times Armenian"/>
          <w:sz w:val="20"/>
          <w:lang w:val="pt-BR"/>
        </w:rPr>
        <w:t xml:space="preserve"> </w:t>
      </w:r>
      <w:r w:rsidRPr="002F4444">
        <w:rPr>
          <w:rFonts w:ascii="GHEA Grapalat" w:hAnsi="GHEA Grapalat" w:cs="Times Armenian"/>
          <w:sz w:val="20"/>
        </w:rPr>
        <w:t>անգամ</w:t>
      </w:r>
      <w:r w:rsidRPr="002F4444">
        <w:rPr>
          <w:rFonts w:ascii="GHEA Grapalat" w:hAnsi="GHEA Grapalat" w:cs="Times Armenian"/>
          <w:sz w:val="20"/>
          <w:lang w:val="pt-BR"/>
        </w:rPr>
        <w:t xml:space="preserve"> </w:t>
      </w:r>
      <w:r w:rsidRPr="002F4444">
        <w:rPr>
          <w:rFonts w:ascii="GHEA Grapalat" w:hAnsi="GHEA Grapalat" w:cs="Sylfaen"/>
          <w:sz w:val="20"/>
          <w:lang w:val="hy-AM"/>
        </w:rPr>
        <w:t>մինչև</w:t>
      </w:r>
      <w:r w:rsidRPr="002F4444">
        <w:rPr>
          <w:rFonts w:ascii="GHEA Grapalat" w:hAnsi="GHEA Grapalat" w:cs="Sylfaen"/>
          <w:sz w:val="20"/>
          <w:lang w:val="pt-BR"/>
        </w:rPr>
        <w:t xml:space="preserve"> 30 </w:t>
      </w:r>
      <w:r w:rsidRPr="002F4444">
        <w:rPr>
          <w:rFonts w:ascii="GHEA Grapalat" w:hAnsi="GHEA Grapalat" w:cs="Sylfaen"/>
          <w:sz w:val="20"/>
        </w:rPr>
        <w:t>օրացուցային</w:t>
      </w:r>
      <w:r w:rsidRPr="002F4444">
        <w:rPr>
          <w:rFonts w:ascii="GHEA Grapalat" w:hAnsi="GHEA Grapalat" w:cs="Sylfaen"/>
          <w:sz w:val="20"/>
          <w:lang w:val="pt-BR"/>
        </w:rPr>
        <w:t xml:space="preserve"> </w:t>
      </w:r>
      <w:r w:rsidRPr="002F4444">
        <w:rPr>
          <w:rFonts w:ascii="GHEA Grapalat" w:hAnsi="GHEA Grapalat" w:cs="Sylfaen"/>
          <w:sz w:val="20"/>
        </w:rPr>
        <w:t>օրով</w:t>
      </w:r>
      <w:r w:rsidRPr="002F4444">
        <w:rPr>
          <w:rFonts w:ascii="GHEA Grapalat" w:hAnsi="GHEA Grapalat" w:cs="Sylfaen"/>
          <w:sz w:val="20"/>
          <w:lang w:val="pt-BR"/>
        </w:rPr>
        <w:t xml:space="preserve">, </w:t>
      </w:r>
      <w:r w:rsidRPr="002F4444">
        <w:rPr>
          <w:rFonts w:ascii="GHEA Grapalat" w:hAnsi="GHEA Grapalat" w:cs="Sylfaen"/>
          <w:sz w:val="20"/>
        </w:rPr>
        <w:t>բայց</w:t>
      </w:r>
      <w:r w:rsidRPr="002F4444">
        <w:rPr>
          <w:rFonts w:ascii="GHEA Grapalat" w:hAnsi="GHEA Grapalat" w:cs="Sylfaen"/>
          <w:sz w:val="20"/>
          <w:lang w:val="pt-BR"/>
        </w:rPr>
        <w:t xml:space="preserve"> </w:t>
      </w:r>
      <w:r w:rsidRPr="002F4444">
        <w:rPr>
          <w:rFonts w:ascii="GHEA Grapalat" w:hAnsi="GHEA Grapalat" w:cs="Sylfaen"/>
          <w:sz w:val="20"/>
        </w:rPr>
        <w:t>ոչ</w:t>
      </w:r>
      <w:r w:rsidRPr="002F4444">
        <w:rPr>
          <w:rFonts w:ascii="GHEA Grapalat" w:hAnsi="GHEA Grapalat" w:cs="Sylfaen"/>
          <w:sz w:val="20"/>
          <w:lang w:val="pt-BR"/>
        </w:rPr>
        <w:t xml:space="preserve"> </w:t>
      </w:r>
      <w:r w:rsidRPr="002F4444">
        <w:rPr>
          <w:rFonts w:ascii="GHEA Grapalat" w:hAnsi="GHEA Grapalat" w:cs="Sylfaen"/>
          <w:sz w:val="20"/>
        </w:rPr>
        <w:t>ավել</w:t>
      </w:r>
      <w:r w:rsidRPr="002F4444">
        <w:rPr>
          <w:rFonts w:ascii="GHEA Grapalat" w:hAnsi="GHEA Grapalat" w:cs="Sylfaen"/>
          <w:sz w:val="20"/>
          <w:lang w:val="pt-BR"/>
        </w:rPr>
        <w:t xml:space="preserve"> </w:t>
      </w:r>
      <w:r w:rsidRPr="002F4444">
        <w:rPr>
          <w:rFonts w:ascii="GHEA Grapalat" w:hAnsi="GHEA Grapalat" w:cs="Sylfaen"/>
          <w:sz w:val="20"/>
        </w:rPr>
        <w:t>քան</w:t>
      </w:r>
      <w:r w:rsidRPr="002F4444">
        <w:rPr>
          <w:rFonts w:ascii="GHEA Grapalat" w:hAnsi="GHEA Grapalat" w:cs="Sylfaen"/>
          <w:sz w:val="20"/>
          <w:lang w:val="pt-BR"/>
        </w:rPr>
        <w:t xml:space="preserve"> </w:t>
      </w:r>
      <w:r w:rsidRPr="002F4444">
        <w:rPr>
          <w:rFonts w:ascii="GHEA Grapalat" w:hAnsi="GHEA Grapalat" w:cs="Sylfaen"/>
          <w:sz w:val="20"/>
        </w:rPr>
        <w:t>պայմանագրով</w:t>
      </w:r>
      <w:r w:rsidRPr="002F4444">
        <w:rPr>
          <w:rFonts w:ascii="GHEA Grapalat" w:hAnsi="GHEA Grapalat" w:cs="Sylfaen"/>
          <w:sz w:val="20"/>
          <w:lang w:val="pt-BR"/>
        </w:rPr>
        <w:t xml:space="preserve"> </w:t>
      </w:r>
      <w:r w:rsidRPr="002F4444">
        <w:rPr>
          <w:rFonts w:ascii="GHEA Grapalat" w:hAnsi="GHEA Grapalat" w:cs="Sylfaen"/>
          <w:sz w:val="20"/>
        </w:rPr>
        <w:t>սահմանված</w:t>
      </w:r>
      <w:r w:rsidRPr="002F4444">
        <w:rPr>
          <w:rFonts w:ascii="GHEA Grapalat" w:hAnsi="GHEA Grapalat" w:cs="Sylfaen"/>
          <w:sz w:val="20"/>
          <w:lang w:val="pt-BR"/>
        </w:rPr>
        <w:t xml:space="preserve"> </w:t>
      </w:r>
      <w:r w:rsidRPr="002F4444">
        <w:rPr>
          <w:rFonts w:ascii="GHEA Grapalat" w:hAnsi="GHEA Grapalat" w:cs="Sylfaen"/>
          <w:sz w:val="20"/>
        </w:rPr>
        <w:t>ժամկետն</w:t>
      </w:r>
      <w:r w:rsidRPr="002F4444">
        <w:rPr>
          <w:rFonts w:ascii="GHEA Grapalat" w:hAnsi="GHEA Grapalat" w:cs="Sylfaen"/>
          <w:sz w:val="20"/>
          <w:lang w:val="pt-BR"/>
        </w:rPr>
        <w:t xml:space="preserve"> </w:t>
      </w:r>
      <w:r w:rsidRPr="002F4444">
        <w:rPr>
          <w:rFonts w:ascii="GHEA Grapalat" w:hAnsi="GHEA Grapalat" w:cs="Sylfaen"/>
          <w:sz w:val="20"/>
        </w:rPr>
        <w:t>է</w:t>
      </w:r>
      <w:r w:rsidRPr="002F4444">
        <w:rPr>
          <w:rFonts w:ascii="GHEA Grapalat" w:hAnsi="GHEA Grapalat" w:cs="Sylfaen"/>
          <w:sz w:val="20"/>
          <w:lang w:val="pt-BR"/>
        </w:rPr>
        <w:t>:</w:t>
      </w:r>
    </w:p>
    <w:p w14:paraId="2636EF17" w14:textId="77777777" w:rsidR="00071D1C" w:rsidRPr="002F4444" w:rsidRDefault="00071D1C" w:rsidP="00EF3662">
      <w:pPr>
        <w:tabs>
          <w:tab w:val="left" w:pos="720"/>
        </w:tabs>
        <w:jc w:val="both"/>
        <w:rPr>
          <w:rFonts w:ascii="GHEA Grapalat" w:hAnsi="GHEA Grapalat"/>
          <w:sz w:val="20"/>
          <w:lang w:val="hy-AM"/>
        </w:rPr>
      </w:pPr>
      <w:r w:rsidRPr="002F4444">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2F4444" w:rsidRDefault="00071D1C" w:rsidP="00EF3662">
      <w:pPr>
        <w:tabs>
          <w:tab w:val="num" w:pos="0"/>
          <w:tab w:val="left" w:pos="720"/>
          <w:tab w:val="num" w:pos="900"/>
        </w:tabs>
        <w:jc w:val="both"/>
        <w:rPr>
          <w:rFonts w:ascii="GHEA Grapalat" w:hAnsi="GHEA Grapalat"/>
          <w:sz w:val="20"/>
          <w:lang w:val="hy-AM"/>
        </w:rPr>
      </w:pPr>
      <w:r w:rsidRPr="002F4444">
        <w:rPr>
          <w:rFonts w:ascii="GHEA Grapalat" w:hAnsi="GHEA Grapalat"/>
          <w:sz w:val="20"/>
          <w:lang w:val="hy-AM"/>
        </w:rPr>
        <w:tab/>
        <w:t xml:space="preserve">Պայմանագրի կողմերի` երրորդ անձանց նկատմամբ պարտավորությունները՝ ներառյալ </w:t>
      </w:r>
      <w:r w:rsidR="00DD66E7" w:rsidRPr="002F4444">
        <w:rPr>
          <w:rFonts w:ascii="GHEA Grapalat" w:hAnsi="GHEA Grapalat"/>
          <w:sz w:val="20"/>
          <w:lang w:val="hy-AM"/>
        </w:rPr>
        <w:t>պ</w:t>
      </w:r>
      <w:r w:rsidRPr="002F444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2F4444">
        <w:rPr>
          <w:rFonts w:ascii="GHEA Grapalat" w:hAnsi="GHEA Grapalat"/>
          <w:sz w:val="20"/>
          <w:lang w:val="hy-AM"/>
        </w:rPr>
        <w:t>պ</w:t>
      </w:r>
      <w:r w:rsidRPr="002F4444">
        <w:rPr>
          <w:rFonts w:ascii="GHEA Grapalat" w:hAnsi="GHEA Grapalat"/>
          <w:sz w:val="20"/>
          <w:lang w:val="hy-AM"/>
        </w:rPr>
        <w:t xml:space="preserve">այմանագրի կարգավորման դաշտից և չեն կարող ազդել </w:t>
      </w:r>
      <w:r w:rsidR="004504F0" w:rsidRPr="002F4444">
        <w:rPr>
          <w:rFonts w:ascii="GHEA Grapalat" w:hAnsi="GHEA Grapalat"/>
          <w:sz w:val="20"/>
          <w:lang w:val="hy-AM"/>
        </w:rPr>
        <w:t>պ</w:t>
      </w:r>
      <w:r w:rsidRPr="002F444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2F4444" w:rsidRDefault="00071D1C" w:rsidP="00EF3662">
      <w:pPr>
        <w:ind w:firstLine="567"/>
        <w:jc w:val="both"/>
        <w:rPr>
          <w:rFonts w:ascii="GHEA Grapalat" w:hAnsi="GHEA Grapalat"/>
          <w:sz w:val="20"/>
          <w:szCs w:val="20"/>
          <w:lang w:val="hy-AM" w:eastAsia="ru-RU"/>
        </w:rPr>
      </w:pPr>
      <w:r w:rsidRPr="002F4444">
        <w:rPr>
          <w:rFonts w:ascii="GHEA Grapalat" w:hAnsi="GHEA Grapalat"/>
          <w:sz w:val="20"/>
          <w:lang w:val="hy-AM"/>
        </w:rPr>
        <w:tab/>
        <w:t>8.10 Պ</w:t>
      </w:r>
      <w:r w:rsidRPr="002F4444">
        <w:rPr>
          <w:rFonts w:ascii="GHEA Grapalat" w:hAnsi="GHEA Grapalat"/>
          <w:spacing w:val="-4"/>
          <w:sz w:val="20"/>
          <w:szCs w:val="20"/>
          <w:lang w:val="hy-AM" w:eastAsia="ru-RU"/>
        </w:rPr>
        <w:t xml:space="preserve">այմանագիրը չի </w:t>
      </w:r>
      <w:r w:rsidRPr="002F4444">
        <w:rPr>
          <w:rFonts w:ascii="GHEA Grapalat" w:hAnsi="GHEA Grapalat"/>
          <w:sz w:val="20"/>
          <w:szCs w:val="20"/>
          <w:lang w:val="hy-AM" w:eastAsia="ru-RU"/>
        </w:rPr>
        <w:t>կարող փոփոխվել կողմերի պարտա</w:t>
      </w:r>
      <w:r w:rsidRPr="002F4444">
        <w:rPr>
          <w:rFonts w:ascii="GHEA Grapalat" w:hAnsi="GHEA Grapalat"/>
          <w:sz w:val="20"/>
          <w:szCs w:val="20"/>
          <w:lang w:val="hy-AM" w:eastAsia="ru-RU"/>
        </w:rPr>
        <w:softHyphen/>
        <w:t>վորու</w:t>
      </w:r>
      <w:r w:rsidRPr="002F4444">
        <w:rPr>
          <w:rFonts w:ascii="GHEA Grapalat" w:hAnsi="GHEA Grapalat"/>
          <w:sz w:val="20"/>
          <w:szCs w:val="20"/>
          <w:lang w:val="hy-AM" w:eastAsia="ru-RU"/>
        </w:rPr>
        <w:softHyphen/>
        <w:t>թյունների մասնակի չկատարման հետևանքով</w:t>
      </w:r>
      <w:r w:rsidRPr="002F4444" w:rsidDel="00591DE3">
        <w:rPr>
          <w:rFonts w:ascii="GHEA Grapalat" w:hAnsi="GHEA Grapalat"/>
          <w:sz w:val="20"/>
          <w:szCs w:val="20"/>
          <w:lang w:val="hy-AM" w:eastAsia="ru-RU"/>
        </w:rPr>
        <w:t xml:space="preserve"> </w:t>
      </w:r>
      <w:r w:rsidRPr="002F444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Pr="002F4444" w:rsidRDefault="00071D1C" w:rsidP="00EF3662">
      <w:pPr>
        <w:ind w:firstLine="567"/>
        <w:jc w:val="both"/>
        <w:rPr>
          <w:rFonts w:ascii="GHEA Grapalat" w:hAnsi="GHEA Grapalat"/>
          <w:sz w:val="20"/>
          <w:szCs w:val="20"/>
          <w:lang w:val="hy-AM" w:eastAsia="ru-RU"/>
        </w:rPr>
      </w:pPr>
      <w:r w:rsidRPr="002F4444">
        <w:rPr>
          <w:rFonts w:ascii="GHEA Grapalat" w:hAnsi="GHEA Grapalat"/>
          <w:sz w:val="20"/>
          <w:szCs w:val="20"/>
          <w:lang w:val="hy-AM" w:eastAsia="ru-RU"/>
        </w:rPr>
        <w:lastRenderedPageBreak/>
        <w:tab/>
        <w:t>8.11 Վաճառողի  կողմից ստանձնած պարտավորությունները չկատա</w:t>
      </w:r>
      <w:r w:rsidRPr="002F4444">
        <w:rPr>
          <w:rFonts w:ascii="GHEA Grapalat" w:hAnsi="GHEA Grapalat"/>
          <w:sz w:val="20"/>
          <w:szCs w:val="20"/>
          <w:lang w:val="hy-AM" w:eastAsia="ru-RU"/>
        </w:rPr>
        <w:softHyphen/>
        <w:t xml:space="preserve">րելու կամ ոչ պատշաճ կատարելու հիմքով </w:t>
      </w:r>
      <w:r w:rsidR="00617A6E" w:rsidRPr="002F4444">
        <w:rPr>
          <w:rFonts w:ascii="GHEA Grapalat" w:hAnsi="GHEA Grapalat"/>
          <w:sz w:val="20"/>
          <w:szCs w:val="20"/>
          <w:lang w:val="hy-AM" w:eastAsia="ru-RU"/>
        </w:rPr>
        <w:t>պ</w:t>
      </w:r>
      <w:r w:rsidRPr="002F444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2F4444">
        <w:rPr>
          <w:rFonts w:ascii="GHEA Grapalat" w:hAnsi="GHEA Grapalat"/>
          <w:sz w:val="20"/>
          <w:szCs w:val="20"/>
          <w:lang w:val="hy-AM" w:eastAsia="ru-RU"/>
        </w:rPr>
        <w:t>«Պայմանագրերը միակողմանի լուծելու մասին ծանուցումներ»</w:t>
      </w:r>
      <w:r w:rsidRPr="002F4444">
        <w:rPr>
          <w:rFonts w:ascii="GHEA Grapalat" w:hAnsi="GHEA Grapalat"/>
          <w:sz w:val="20"/>
          <w:szCs w:val="20"/>
          <w:lang w:val="hy-AM" w:eastAsia="ru-RU"/>
        </w:rPr>
        <w:t xml:space="preserve"> բաժնում` նշելով հրապարակման ամսաթիվը: Վաճառողը, </w:t>
      </w:r>
      <w:r w:rsidR="00B64BF8" w:rsidRPr="002F4444">
        <w:rPr>
          <w:rFonts w:ascii="GHEA Grapalat" w:hAnsi="GHEA Grapalat"/>
          <w:sz w:val="20"/>
          <w:szCs w:val="20"/>
          <w:lang w:val="hy-AM" w:eastAsia="ru-RU"/>
        </w:rPr>
        <w:t>պ</w:t>
      </w:r>
      <w:r w:rsidRPr="002F444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2F4444">
        <w:rPr>
          <w:rFonts w:ascii="GHEA Grapalat" w:hAnsi="GHEA Grapalat"/>
          <w:sz w:val="20"/>
          <w:szCs w:val="20"/>
          <w:lang w:val="hy-AM" w:eastAsia="ru-RU"/>
        </w:rPr>
        <w:t xml:space="preserve"> </w:t>
      </w:r>
      <w:bookmarkStart w:id="13" w:name="_Hlk23253914"/>
      <w:r w:rsidR="00323B33" w:rsidRPr="002F4444">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2F4444">
        <w:rPr>
          <w:rFonts w:ascii="GHEA Grapalat" w:hAnsi="GHEA Grapalat"/>
          <w:sz w:val="20"/>
          <w:szCs w:val="20"/>
          <w:lang w:val="hy-AM" w:eastAsia="ru-RU"/>
        </w:rPr>
        <w:t xml:space="preserve">Գնորդը այն </w:t>
      </w:r>
      <w:r w:rsidR="00323B33" w:rsidRPr="002F4444">
        <w:rPr>
          <w:rFonts w:ascii="GHEA Grapalat" w:hAnsi="GHEA Grapalat"/>
          <w:sz w:val="20"/>
          <w:szCs w:val="20"/>
          <w:lang w:val="hy-AM" w:eastAsia="ru-RU"/>
        </w:rPr>
        <w:t xml:space="preserve">ուղարկվում է նաև </w:t>
      </w:r>
      <w:r w:rsidR="00D10B0C" w:rsidRPr="002F4444">
        <w:rPr>
          <w:rFonts w:ascii="GHEA Grapalat" w:hAnsi="GHEA Grapalat"/>
          <w:sz w:val="20"/>
          <w:szCs w:val="20"/>
          <w:lang w:val="hy-AM" w:eastAsia="ru-RU"/>
        </w:rPr>
        <w:t xml:space="preserve">Վաճառողի </w:t>
      </w:r>
      <w:r w:rsidR="00323B33" w:rsidRPr="002F4444">
        <w:rPr>
          <w:rFonts w:ascii="GHEA Grapalat" w:hAnsi="GHEA Grapalat"/>
          <w:sz w:val="20"/>
          <w:szCs w:val="20"/>
          <w:lang w:val="hy-AM" w:eastAsia="ru-RU"/>
        </w:rPr>
        <w:t>էլեկտրոնային փոստին:</w:t>
      </w:r>
      <w:bookmarkEnd w:id="13"/>
      <w:r w:rsidRPr="002F4444">
        <w:rPr>
          <w:rFonts w:ascii="GHEA Grapalat" w:hAnsi="GHEA Grapalat"/>
          <w:sz w:val="20"/>
          <w:szCs w:val="20"/>
          <w:lang w:val="hy-AM" w:eastAsia="ru-RU"/>
        </w:rPr>
        <w:t xml:space="preserve">   </w:t>
      </w:r>
    </w:p>
    <w:p w14:paraId="7675B4F8" w14:textId="6B402F9C" w:rsidR="00E456FF" w:rsidRPr="00253B17" w:rsidRDefault="00E456FF" w:rsidP="00E456FF">
      <w:pPr>
        <w:ind w:firstLine="567"/>
        <w:jc w:val="both"/>
        <w:rPr>
          <w:rFonts w:asciiTheme="minorHAnsi" w:hAnsiTheme="minorHAnsi"/>
          <w:sz w:val="20"/>
          <w:szCs w:val="20"/>
          <w:lang w:val="hy-AM" w:eastAsia="ru-RU"/>
        </w:rPr>
      </w:pPr>
      <w:r w:rsidRPr="002F4444">
        <w:rPr>
          <w:rFonts w:ascii="GHEA Grapalat" w:hAnsi="GHEA Grapalat"/>
          <w:sz w:val="20"/>
          <w:szCs w:val="20"/>
          <w:lang w:val="hy-AM" w:eastAsia="ru-RU"/>
        </w:rPr>
        <w:t xml:space="preserve">8.12 Վաճառողն </w:t>
      </w:r>
      <w:r w:rsidRPr="002F4444">
        <w:rPr>
          <w:rFonts w:ascii="Calibri" w:hAnsi="Calibri" w:cs="Calibri"/>
          <w:sz w:val="20"/>
          <w:szCs w:val="20"/>
          <w:lang w:val="hy-AM" w:eastAsia="ru-RU"/>
        </w:rPr>
        <w:t> </w:t>
      </w:r>
      <w:r w:rsidRPr="002F4444">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w:t>
      </w:r>
      <w:r w:rsidRPr="008C6ADB">
        <w:rPr>
          <w:rFonts w:ascii="GHEA Grapalat" w:hAnsi="GHEA Grapalat"/>
          <w:sz w:val="20"/>
          <w:szCs w:val="20"/>
          <w:lang w:val="hy-AM" w:eastAsia="ru-RU"/>
        </w:rPr>
        <w:t xml:space="preserve">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253B17">
        <w:rPr>
          <w:rFonts w:asciiTheme="minorHAnsi" w:hAnsiTheme="minorHAnsi"/>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41AEF03E"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0222A6D4" w14:textId="4DFA3C86" w:rsidR="00610BFF" w:rsidRDefault="00610BFF" w:rsidP="00610BFF">
      <w:pPr>
        <w:tabs>
          <w:tab w:val="left" w:pos="720"/>
          <w:tab w:val="left" w:pos="1440"/>
          <w:tab w:val="left" w:pos="8865"/>
        </w:tabs>
        <w:jc w:val="both"/>
        <w:rPr>
          <w:rFonts w:ascii="GHEA Grapalat" w:hAnsi="GHEA Grapalat"/>
          <w:sz w:val="20"/>
          <w:szCs w:val="20"/>
          <w:vertAlign w:val="superscript"/>
          <w:lang w:val="hy-AM" w:eastAsia="ru-RU"/>
        </w:rPr>
      </w:pPr>
      <w:r>
        <w:rPr>
          <w:rFonts w:ascii="GHEA Grapalat" w:hAnsi="GHEA Grapalat"/>
          <w:sz w:val="20"/>
          <w:szCs w:val="20"/>
          <w:lang w:val="hy-AM" w:eastAsia="ru-RU"/>
        </w:rPr>
        <w:t xml:space="preserve">             8</w:t>
      </w:r>
      <w:r>
        <w:rPr>
          <w:rFonts w:ascii="Cambria Math" w:hAnsi="Cambria Math"/>
          <w:sz w:val="20"/>
          <w:szCs w:val="20"/>
          <w:lang w:val="hy-AM" w:eastAsia="ru-RU"/>
        </w:rPr>
        <w:t>․</w:t>
      </w:r>
      <w:r w:rsidRPr="006D2CD7">
        <w:rPr>
          <w:rFonts w:ascii="GHEA Grapalat" w:hAnsi="GHEA Grapalat"/>
          <w:sz w:val="20"/>
          <w:szCs w:val="20"/>
          <w:lang w:val="hy-AM" w:eastAsia="ru-RU"/>
        </w:rPr>
        <w:t>1</w:t>
      </w:r>
      <w:r w:rsidR="002F4444">
        <w:rPr>
          <w:rFonts w:ascii="GHEA Grapalat" w:hAnsi="GHEA Grapalat"/>
          <w:sz w:val="20"/>
          <w:szCs w:val="20"/>
          <w:lang w:val="hy-AM" w:eastAsia="ru-RU"/>
        </w:rPr>
        <w:t>6</w:t>
      </w:r>
      <w:r w:rsidRPr="009532A2">
        <w:rPr>
          <w:rFonts w:ascii="GHEA Grapalat" w:hAnsi="GHEA Grapalat"/>
          <w:sz w:val="20"/>
          <w:szCs w:val="20"/>
          <w:lang w:val="hy-AM" w:eastAsia="ru-RU"/>
        </w:rPr>
        <w:t xml:space="preserve"> </w:t>
      </w:r>
      <w:r>
        <w:rPr>
          <w:rFonts w:ascii="GHEA Grapalat" w:hAnsi="GHEA Grapalat"/>
          <w:sz w:val="20"/>
          <w:szCs w:val="20"/>
          <w:lang w:val="hy-AM" w:eastAsia="ru-RU"/>
        </w:rPr>
        <w:t>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1075AA">
        <w:rPr>
          <w:rStyle w:val="FootnoteReference"/>
          <w:rFonts w:ascii="GHEA Grapalat" w:hAnsi="GHEA Grapalat"/>
          <w:sz w:val="20"/>
          <w:szCs w:val="20"/>
          <w:lang w:val="hy-AM"/>
        </w:rPr>
        <w:footnoteReference w:customMarkFollows="1" w:id="17"/>
        <w:t>25</w:t>
      </w:r>
    </w:p>
    <w:p w14:paraId="6F434107" w14:textId="77777777" w:rsidR="00610BFF" w:rsidRDefault="00610BFF" w:rsidP="00EF3662">
      <w:pPr>
        <w:ind w:firstLine="567"/>
        <w:jc w:val="both"/>
        <w:rPr>
          <w:rFonts w:ascii="GHEA Grapalat" w:hAnsi="GHEA Grapalat"/>
          <w:sz w:val="20"/>
          <w:szCs w:val="20"/>
          <w:lang w:val="hy-AM" w:eastAsia="ru-RU"/>
        </w:rPr>
      </w:pPr>
    </w:p>
    <w:p w14:paraId="589ED6A7" w14:textId="77777777" w:rsidR="00801727" w:rsidRPr="00A71D81" w:rsidRDefault="00801727" w:rsidP="00EF3662">
      <w:pPr>
        <w:ind w:firstLine="567"/>
        <w:jc w:val="both"/>
        <w:rPr>
          <w:rFonts w:ascii="GHEA Grapalat" w:hAnsi="GHEA Grapalat"/>
          <w:sz w:val="20"/>
          <w:szCs w:val="20"/>
          <w:lang w:val="hy-AM" w:eastAsia="ru-RU"/>
        </w:rPr>
      </w:pP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23D08B5" w14:textId="0C61ED44"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1A83CBDE" w14:textId="77777777" w:rsidR="00386AB9" w:rsidRPr="00621778" w:rsidRDefault="00386AB9" w:rsidP="00386AB9">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4D30BB65"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ՀՎՀՀ 02675763</w:t>
            </w:r>
          </w:p>
          <w:p w14:paraId="6191F0EC"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lastRenderedPageBreak/>
              <w:t>ՀՀ ՖՆ կենտրոնական գանձապետարանի գործառնական վարչություն</w:t>
            </w:r>
          </w:p>
          <w:p w14:paraId="36D488C4" w14:textId="77777777" w:rsidR="00386AB9" w:rsidRPr="003D78E6" w:rsidRDefault="00386AB9" w:rsidP="00386AB9">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98C698E" w14:textId="77777777" w:rsidR="00F128EC" w:rsidRPr="00CA4418" w:rsidRDefault="00386AB9" w:rsidP="00F128EC">
            <w:pPr>
              <w:jc w:val="center"/>
              <w:rPr>
                <w:rFonts w:ascii="GHEA Grapalat" w:hAnsi="GHEA Grapalat"/>
                <w:sz w:val="20"/>
                <w:lang w:val="pt-BR"/>
              </w:rPr>
            </w:pPr>
            <w:r w:rsidRPr="00CA4418">
              <w:rPr>
                <w:rFonts w:ascii="GHEA Grapalat" w:hAnsi="GHEA Grapalat"/>
                <w:sz w:val="20"/>
                <w:lang w:val="pt-BR"/>
              </w:rPr>
              <w:t xml:space="preserve">էլ. հասցե </w:t>
            </w:r>
            <w:hyperlink r:id="rId18" w:history="1">
              <w:r w:rsidR="00F128EC" w:rsidRPr="00671EF2">
                <w:rPr>
                  <w:rStyle w:val="Hyperlink"/>
                  <w:rFonts w:ascii="GHEA Grapalat" w:hAnsi="GHEA Grapalat"/>
                  <w:sz w:val="20"/>
                  <w:lang w:val="pt-BR"/>
                </w:rPr>
                <w:t>pmc@moh.am</w:t>
              </w:r>
            </w:hyperlink>
            <w:r w:rsidR="00F128EC">
              <w:rPr>
                <w:rFonts w:ascii="GHEA Grapalat" w:hAnsi="GHEA Grapalat"/>
                <w:sz w:val="20"/>
                <w:lang w:val="pt-BR"/>
              </w:rPr>
              <w:t xml:space="preserve"> </w:t>
            </w:r>
          </w:p>
          <w:p w14:paraId="7FEDF884" w14:textId="77777777" w:rsidR="00071D1C" w:rsidRPr="00386AB9" w:rsidRDefault="00071D1C" w:rsidP="00EF3662">
            <w:pPr>
              <w:jc w:val="center"/>
              <w:rPr>
                <w:rFonts w:ascii="GHEA Grapalat" w:hAnsi="GHEA Grapalat"/>
                <w:sz w:val="22"/>
                <w:szCs w:val="22"/>
                <w:u w:val="single"/>
                <w:lang w:val="pt-BR"/>
              </w:rPr>
            </w:pP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lastRenderedPageBreak/>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804BFF">
          <w:pgSz w:w="11906" w:h="16838" w:code="9"/>
          <w:pgMar w:top="45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072575" w14:textId="582830D9" w:rsidR="00491485" w:rsidRPr="007569E5" w:rsidRDefault="00491485" w:rsidP="00491485">
      <w:pPr>
        <w:jc w:val="right"/>
        <w:rPr>
          <w:rFonts w:ascii="GHEA Grapalat" w:hAnsi="GHEA Grapalat"/>
          <w:i/>
          <w:sz w:val="18"/>
          <w:lang w:val="hy-AM"/>
        </w:rPr>
      </w:pPr>
      <w:r>
        <w:rPr>
          <w:rFonts w:ascii="GHEA Grapalat" w:hAnsi="GHEA Grapalat"/>
          <w:i/>
          <w:sz w:val="18"/>
          <w:lang w:val="hy-AM"/>
        </w:rPr>
        <w:t xml:space="preserve">«       »   </w:t>
      </w:r>
      <w:r w:rsidR="0047277E">
        <w:rPr>
          <w:rFonts w:ascii="GHEA Grapalat" w:hAnsi="GHEA Grapalat"/>
          <w:i/>
          <w:sz w:val="18"/>
          <w:lang w:val="hy-AM"/>
        </w:rPr>
        <w:t>օգոստոս</w:t>
      </w:r>
      <w:r w:rsidR="00A56E69">
        <w:rPr>
          <w:rFonts w:ascii="GHEA Grapalat" w:hAnsi="GHEA Grapalat"/>
          <w:i/>
          <w:sz w:val="18"/>
          <w:lang w:val="hy-AM"/>
        </w:rPr>
        <w:t>ի</w:t>
      </w:r>
      <w:r w:rsidRPr="007569E5">
        <w:rPr>
          <w:rFonts w:ascii="GHEA Grapalat" w:hAnsi="GHEA Grapalat"/>
          <w:i/>
          <w:sz w:val="18"/>
          <w:lang w:val="hy-AM"/>
        </w:rPr>
        <w:t xml:space="preserve"> 2025  թ. կնքված </w:t>
      </w:r>
    </w:p>
    <w:p w14:paraId="1D34D48B" w14:textId="1E4EB3CC" w:rsidR="00491485" w:rsidRPr="007569E5" w:rsidRDefault="00491485" w:rsidP="0049148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w:t>
      </w:r>
      <w:r w:rsidR="0047277E">
        <w:rPr>
          <w:rFonts w:ascii="GHEA Grapalat" w:hAnsi="GHEA Grapalat"/>
          <w:i/>
          <w:sz w:val="18"/>
          <w:lang w:val="hy-AM"/>
        </w:rPr>
        <w:t>6</w:t>
      </w:r>
      <w:r w:rsidRPr="007569E5">
        <w:rPr>
          <w:rFonts w:ascii="GHEA Grapalat" w:hAnsi="GHEA Grapalat"/>
          <w:i/>
          <w:sz w:val="18"/>
          <w:lang w:val="hy-AM"/>
        </w:rPr>
        <w:t>/</w:t>
      </w:r>
      <w:r w:rsidR="0047277E">
        <w:rPr>
          <w:rFonts w:ascii="GHEA Grapalat" w:hAnsi="GHEA Grapalat"/>
          <w:i/>
          <w:sz w:val="18"/>
          <w:lang w:val="hy-AM"/>
        </w:rPr>
        <w:t>1</w:t>
      </w:r>
      <w:r w:rsidRPr="007569E5">
        <w:rPr>
          <w:rFonts w:ascii="GHEA Grapalat" w:hAnsi="GHEA Grapalat"/>
          <w:i/>
          <w:sz w:val="18"/>
          <w:lang w:val="hy-AM"/>
        </w:rPr>
        <w:t>»   ծածկագրով պայմանագրի</w:t>
      </w:r>
    </w:p>
    <w:p w14:paraId="0ECAA693" w14:textId="77777777" w:rsidR="00491485" w:rsidRPr="00491485" w:rsidRDefault="00491485" w:rsidP="00491485">
      <w:pPr>
        <w:jc w:val="right"/>
        <w:rPr>
          <w:rFonts w:ascii="GHEA Grapalat" w:hAnsi="GHEA Grapalat"/>
          <w:i/>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370"/>
        <w:gridCol w:w="2283"/>
        <w:gridCol w:w="923"/>
        <w:gridCol w:w="3600"/>
        <w:gridCol w:w="900"/>
        <w:gridCol w:w="900"/>
        <w:gridCol w:w="1350"/>
        <w:gridCol w:w="990"/>
        <w:gridCol w:w="990"/>
        <w:gridCol w:w="900"/>
        <w:gridCol w:w="1386"/>
      </w:tblGrid>
      <w:tr w:rsidR="0047277E" w:rsidRPr="002D31E4" w14:paraId="14155B84" w14:textId="77777777" w:rsidTr="009565A7">
        <w:tc>
          <w:tcPr>
            <w:tcW w:w="16302" w:type="dxa"/>
            <w:gridSpan w:val="12"/>
          </w:tcPr>
          <w:p w14:paraId="30AA65EF" w14:textId="77777777" w:rsidR="0047277E" w:rsidRPr="002D31E4" w:rsidRDefault="0047277E" w:rsidP="009565A7">
            <w:pPr>
              <w:jc w:val="center"/>
              <w:rPr>
                <w:rFonts w:ascii="GHEA Grapalat" w:hAnsi="GHEA Grapalat"/>
                <w:sz w:val="16"/>
                <w:szCs w:val="16"/>
              </w:rPr>
            </w:pPr>
            <w:r w:rsidRPr="002D31E4">
              <w:rPr>
                <w:rFonts w:ascii="GHEA Grapalat" w:hAnsi="GHEA Grapalat"/>
                <w:sz w:val="16"/>
                <w:szCs w:val="16"/>
              </w:rPr>
              <w:t>Ապրանքի</w:t>
            </w:r>
          </w:p>
        </w:tc>
      </w:tr>
      <w:tr w:rsidR="0047277E" w:rsidRPr="002D31E4" w14:paraId="651CEE5C" w14:textId="77777777" w:rsidTr="009565A7">
        <w:trPr>
          <w:trHeight w:val="219"/>
        </w:trPr>
        <w:tc>
          <w:tcPr>
            <w:tcW w:w="710" w:type="dxa"/>
            <w:vMerge w:val="restart"/>
            <w:vAlign w:val="center"/>
          </w:tcPr>
          <w:p w14:paraId="12649AB1" w14:textId="77777777" w:rsidR="0047277E" w:rsidRPr="002D31E4" w:rsidRDefault="0047277E" w:rsidP="009565A7">
            <w:pPr>
              <w:jc w:val="center"/>
              <w:rPr>
                <w:rFonts w:ascii="GHEA Grapalat" w:hAnsi="GHEA Grapalat"/>
                <w:sz w:val="16"/>
                <w:szCs w:val="16"/>
              </w:rPr>
            </w:pPr>
            <w:r w:rsidRPr="002D31E4">
              <w:rPr>
                <w:rFonts w:ascii="GHEA Grapalat" w:hAnsi="GHEA Grapalat"/>
                <w:sz w:val="16"/>
                <w:szCs w:val="16"/>
              </w:rPr>
              <w:t>հրավերով նախատեսված չափաբաժնի համարը</w:t>
            </w:r>
          </w:p>
        </w:tc>
        <w:tc>
          <w:tcPr>
            <w:tcW w:w="1370" w:type="dxa"/>
            <w:vMerge w:val="restart"/>
            <w:vAlign w:val="center"/>
          </w:tcPr>
          <w:p w14:paraId="388F3392" w14:textId="77777777" w:rsidR="0047277E" w:rsidRPr="002D31E4" w:rsidRDefault="0047277E" w:rsidP="009565A7">
            <w:pPr>
              <w:jc w:val="center"/>
              <w:rPr>
                <w:rFonts w:ascii="GHEA Grapalat" w:hAnsi="GHEA Grapalat"/>
                <w:sz w:val="16"/>
                <w:szCs w:val="16"/>
              </w:rPr>
            </w:pPr>
            <w:r w:rsidRPr="002D31E4">
              <w:rPr>
                <w:rFonts w:ascii="GHEA Grapalat" w:hAnsi="GHEA Grapalat"/>
                <w:sz w:val="16"/>
                <w:szCs w:val="16"/>
              </w:rPr>
              <w:t>գնումների պլանով նախատեսված միջանցիկ ծածկագիրը` ըստ ԳՄԱ դասակարգման (CPV)</w:t>
            </w:r>
          </w:p>
        </w:tc>
        <w:tc>
          <w:tcPr>
            <w:tcW w:w="2283" w:type="dxa"/>
            <w:vMerge w:val="restart"/>
            <w:vAlign w:val="center"/>
          </w:tcPr>
          <w:p w14:paraId="68BA3583" w14:textId="77777777" w:rsidR="0047277E" w:rsidRPr="002D31E4" w:rsidRDefault="0047277E" w:rsidP="009565A7">
            <w:pPr>
              <w:jc w:val="center"/>
              <w:rPr>
                <w:rFonts w:ascii="GHEA Grapalat" w:hAnsi="GHEA Grapalat"/>
                <w:sz w:val="16"/>
                <w:szCs w:val="16"/>
              </w:rPr>
            </w:pPr>
            <w:r w:rsidRPr="002D31E4">
              <w:rPr>
                <w:rFonts w:ascii="GHEA Grapalat" w:hAnsi="GHEA Grapalat"/>
                <w:sz w:val="16"/>
                <w:szCs w:val="16"/>
              </w:rPr>
              <w:t>անվանումը</w:t>
            </w:r>
          </w:p>
        </w:tc>
        <w:tc>
          <w:tcPr>
            <w:tcW w:w="923" w:type="dxa"/>
            <w:vMerge w:val="restart"/>
            <w:vAlign w:val="center"/>
          </w:tcPr>
          <w:p w14:paraId="4AA3DBC0" w14:textId="77777777" w:rsidR="0047277E" w:rsidRPr="002D31E4" w:rsidRDefault="0047277E" w:rsidP="009565A7">
            <w:pPr>
              <w:jc w:val="center"/>
              <w:rPr>
                <w:rFonts w:ascii="GHEA Grapalat" w:hAnsi="GHEA Grapalat"/>
                <w:sz w:val="16"/>
                <w:szCs w:val="16"/>
              </w:rPr>
            </w:pPr>
            <w:r w:rsidRPr="002D31E4">
              <w:rPr>
                <w:rFonts w:ascii="GHEA Grapalat" w:hAnsi="GHEA Grapalat"/>
                <w:sz w:val="16"/>
                <w:szCs w:val="16"/>
              </w:rPr>
              <w:t xml:space="preserve">արտադրողը և </w:t>
            </w:r>
            <w:r>
              <w:rPr>
                <w:rFonts w:ascii="GHEA Grapalat" w:hAnsi="GHEA Grapalat"/>
                <w:sz w:val="16"/>
                <w:szCs w:val="16"/>
              </w:rPr>
              <w:t>ֆիրմային անվանումը**</w:t>
            </w:r>
          </w:p>
        </w:tc>
        <w:tc>
          <w:tcPr>
            <w:tcW w:w="3600" w:type="dxa"/>
            <w:vMerge w:val="restart"/>
            <w:vAlign w:val="center"/>
          </w:tcPr>
          <w:p w14:paraId="0B322394" w14:textId="77777777" w:rsidR="0047277E" w:rsidRPr="002D31E4" w:rsidRDefault="0047277E" w:rsidP="009565A7">
            <w:pPr>
              <w:jc w:val="center"/>
              <w:rPr>
                <w:rFonts w:ascii="GHEA Grapalat" w:hAnsi="GHEA Grapalat"/>
                <w:sz w:val="16"/>
                <w:szCs w:val="16"/>
              </w:rPr>
            </w:pPr>
            <w:r w:rsidRPr="002D31E4">
              <w:rPr>
                <w:rFonts w:ascii="GHEA Grapalat" w:hAnsi="GHEA Grapalat"/>
                <w:sz w:val="16"/>
                <w:szCs w:val="16"/>
              </w:rPr>
              <w:t>տեխնիկական բնութագիրը</w:t>
            </w:r>
          </w:p>
        </w:tc>
        <w:tc>
          <w:tcPr>
            <w:tcW w:w="900" w:type="dxa"/>
            <w:vMerge w:val="restart"/>
            <w:vAlign w:val="center"/>
          </w:tcPr>
          <w:p w14:paraId="1D8B9B8A" w14:textId="77777777" w:rsidR="0047277E" w:rsidRPr="002D31E4" w:rsidRDefault="0047277E" w:rsidP="009565A7">
            <w:pPr>
              <w:jc w:val="center"/>
              <w:rPr>
                <w:rFonts w:ascii="GHEA Grapalat" w:hAnsi="GHEA Grapalat"/>
                <w:sz w:val="16"/>
                <w:szCs w:val="16"/>
              </w:rPr>
            </w:pPr>
            <w:r w:rsidRPr="002D31E4">
              <w:rPr>
                <w:rFonts w:ascii="GHEA Grapalat" w:hAnsi="GHEA Grapalat"/>
                <w:sz w:val="16"/>
                <w:szCs w:val="16"/>
              </w:rPr>
              <w:t>չափման միավորը</w:t>
            </w:r>
          </w:p>
        </w:tc>
        <w:tc>
          <w:tcPr>
            <w:tcW w:w="900" w:type="dxa"/>
            <w:vMerge w:val="restart"/>
            <w:vAlign w:val="center"/>
          </w:tcPr>
          <w:p w14:paraId="0FDACE82" w14:textId="77777777" w:rsidR="0047277E" w:rsidRPr="002D31E4" w:rsidRDefault="0047277E" w:rsidP="009565A7">
            <w:pPr>
              <w:jc w:val="center"/>
              <w:rPr>
                <w:rFonts w:ascii="GHEA Grapalat" w:hAnsi="GHEA Grapalat"/>
                <w:sz w:val="16"/>
                <w:szCs w:val="16"/>
              </w:rPr>
            </w:pPr>
            <w:r w:rsidRPr="002D31E4">
              <w:rPr>
                <w:rFonts w:ascii="GHEA Grapalat" w:hAnsi="GHEA Grapalat"/>
                <w:sz w:val="16"/>
                <w:szCs w:val="16"/>
              </w:rPr>
              <w:t>միավոր գինը/ՀՀ դրամ</w:t>
            </w:r>
          </w:p>
        </w:tc>
        <w:tc>
          <w:tcPr>
            <w:tcW w:w="1350" w:type="dxa"/>
            <w:vMerge w:val="restart"/>
            <w:vAlign w:val="center"/>
          </w:tcPr>
          <w:p w14:paraId="58310EBE" w14:textId="77777777" w:rsidR="0047277E" w:rsidRPr="002D31E4" w:rsidRDefault="0047277E" w:rsidP="009565A7">
            <w:pPr>
              <w:jc w:val="center"/>
              <w:rPr>
                <w:rFonts w:ascii="GHEA Grapalat" w:hAnsi="GHEA Grapalat"/>
                <w:sz w:val="16"/>
                <w:szCs w:val="16"/>
              </w:rPr>
            </w:pPr>
            <w:r w:rsidRPr="002D31E4">
              <w:rPr>
                <w:rFonts w:ascii="GHEA Grapalat" w:hAnsi="GHEA Grapalat"/>
                <w:sz w:val="16"/>
                <w:szCs w:val="16"/>
              </w:rPr>
              <w:t>ընդհանուր գինը/ՀՀ դրամ</w:t>
            </w:r>
          </w:p>
        </w:tc>
        <w:tc>
          <w:tcPr>
            <w:tcW w:w="990" w:type="dxa"/>
            <w:vMerge w:val="restart"/>
            <w:vAlign w:val="center"/>
          </w:tcPr>
          <w:p w14:paraId="6D0F6DBB" w14:textId="77777777" w:rsidR="0047277E" w:rsidRPr="002D31E4" w:rsidRDefault="0047277E" w:rsidP="009565A7">
            <w:pPr>
              <w:jc w:val="center"/>
              <w:rPr>
                <w:rFonts w:ascii="GHEA Grapalat" w:hAnsi="GHEA Grapalat"/>
                <w:sz w:val="16"/>
                <w:szCs w:val="16"/>
              </w:rPr>
            </w:pPr>
            <w:r w:rsidRPr="002D31E4">
              <w:rPr>
                <w:rFonts w:ascii="GHEA Grapalat" w:hAnsi="GHEA Grapalat"/>
                <w:sz w:val="16"/>
                <w:szCs w:val="16"/>
              </w:rPr>
              <w:t>ընդհանուր քանակը</w:t>
            </w:r>
          </w:p>
        </w:tc>
        <w:tc>
          <w:tcPr>
            <w:tcW w:w="3276" w:type="dxa"/>
            <w:gridSpan w:val="3"/>
            <w:vAlign w:val="center"/>
          </w:tcPr>
          <w:p w14:paraId="03F18F8E" w14:textId="77777777" w:rsidR="0047277E" w:rsidRPr="002D31E4" w:rsidRDefault="0047277E" w:rsidP="009565A7">
            <w:pPr>
              <w:jc w:val="center"/>
              <w:rPr>
                <w:rFonts w:ascii="GHEA Grapalat" w:hAnsi="GHEA Grapalat"/>
                <w:sz w:val="16"/>
                <w:szCs w:val="16"/>
              </w:rPr>
            </w:pPr>
            <w:r w:rsidRPr="002D31E4">
              <w:rPr>
                <w:rFonts w:ascii="GHEA Grapalat" w:hAnsi="GHEA Grapalat"/>
                <w:sz w:val="16"/>
                <w:szCs w:val="16"/>
              </w:rPr>
              <w:t>մատակարարման</w:t>
            </w:r>
          </w:p>
        </w:tc>
      </w:tr>
      <w:tr w:rsidR="0047277E" w:rsidRPr="002D31E4" w14:paraId="2D49E7F6" w14:textId="77777777" w:rsidTr="009565A7">
        <w:trPr>
          <w:trHeight w:val="1745"/>
        </w:trPr>
        <w:tc>
          <w:tcPr>
            <w:tcW w:w="710" w:type="dxa"/>
            <w:vMerge/>
            <w:vAlign w:val="center"/>
          </w:tcPr>
          <w:p w14:paraId="21F12CF8" w14:textId="77777777" w:rsidR="0047277E" w:rsidRPr="002D31E4" w:rsidRDefault="0047277E" w:rsidP="009565A7">
            <w:pPr>
              <w:jc w:val="center"/>
              <w:rPr>
                <w:rFonts w:ascii="GHEA Grapalat" w:hAnsi="GHEA Grapalat"/>
                <w:sz w:val="16"/>
                <w:szCs w:val="16"/>
              </w:rPr>
            </w:pPr>
          </w:p>
        </w:tc>
        <w:tc>
          <w:tcPr>
            <w:tcW w:w="1370" w:type="dxa"/>
            <w:vMerge/>
            <w:vAlign w:val="center"/>
          </w:tcPr>
          <w:p w14:paraId="3C56EF00" w14:textId="77777777" w:rsidR="0047277E" w:rsidRPr="002D31E4" w:rsidRDefault="0047277E" w:rsidP="009565A7">
            <w:pPr>
              <w:jc w:val="center"/>
              <w:rPr>
                <w:rFonts w:ascii="GHEA Grapalat" w:hAnsi="GHEA Grapalat"/>
                <w:sz w:val="16"/>
                <w:szCs w:val="16"/>
              </w:rPr>
            </w:pPr>
          </w:p>
        </w:tc>
        <w:tc>
          <w:tcPr>
            <w:tcW w:w="2283" w:type="dxa"/>
            <w:vMerge/>
            <w:vAlign w:val="center"/>
          </w:tcPr>
          <w:p w14:paraId="6E1BA2B9" w14:textId="77777777" w:rsidR="0047277E" w:rsidRPr="002D31E4" w:rsidRDefault="0047277E" w:rsidP="009565A7">
            <w:pPr>
              <w:jc w:val="center"/>
              <w:rPr>
                <w:rFonts w:ascii="GHEA Grapalat" w:hAnsi="GHEA Grapalat"/>
                <w:sz w:val="16"/>
                <w:szCs w:val="16"/>
              </w:rPr>
            </w:pPr>
          </w:p>
        </w:tc>
        <w:tc>
          <w:tcPr>
            <w:tcW w:w="923" w:type="dxa"/>
            <w:vMerge/>
            <w:vAlign w:val="center"/>
          </w:tcPr>
          <w:p w14:paraId="353E773D" w14:textId="77777777" w:rsidR="0047277E" w:rsidRPr="002D31E4" w:rsidRDefault="0047277E" w:rsidP="009565A7">
            <w:pPr>
              <w:jc w:val="center"/>
              <w:rPr>
                <w:rFonts w:ascii="GHEA Grapalat" w:hAnsi="GHEA Grapalat"/>
                <w:sz w:val="16"/>
                <w:szCs w:val="16"/>
              </w:rPr>
            </w:pPr>
          </w:p>
        </w:tc>
        <w:tc>
          <w:tcPr>
            <w:tcW w:w="3600" w:type="dxa"/>
            <w:vMerge/>
            <w:vAlign w:val="center"/>
          </w:tcPr>
          <w:p w14:paraId="38712585" w14:textId="77777777" w:rsidR="0047277E" w:rsidRPr="002D31E4" w:rsidRDefault="0047277E" w:rsidP="009565A7">
            <w:pPr>
              <w:jc w:val="center"/>
              <w:rPr>
                <w:rFonts w:ascii="GHEA Grapalat" w:hAnsi="GHEA Grapalat"/>
                <w:sz w:val="16"/>
                <w:szCs w:val="16"/>
              </w:rPr>
            </w:pPr>
          </w:p>
        </w:tc>
        <w:tc>
          <w:tcPr>
            <w:tcW w:w="900" w:type="dxa"/>
            <w:vMerge/>
            <w:vAlign w:val="center"/>
          </w:tcPr>
          <w:p w14:paraId="67B9284B" w14:textId="77777777" w:rsidR="0047277E" w:rsidRPr="002D31E4" w:rsidRDefault="0047277E" w:rsidP="009565A7">
            <w:pPr>
              <w:jc w:val="center"/>
              <w:rPr>
                <w:rFonts w:ascii="GHEA Grapalat" w:hAnsi="GHEA Grapalat"/>
                <w:sz w:val="16"/>
                <w:szCs w:val="16"/>
              </w:rPr>
            </w:pPr>
          </w:p>
        </w:tc>
        <w:tc>
          <w:tcPr>
            <w:tcW w:w="900" w:type="dxa"/>
            <w:vMerge/>
            <w:vAlign w:val="center"/>
          </w:tcPr>
          <w:p w14:paraId="454BC24D" w14:textId="77777777" w:rsidR="0047277E" w:rsidRPr="002D31E4" w:rsidRDefault="0047277E" w:rsidP="009565A7">
            <w:pPr>
              <w:jc w:val="center"/>
              <w:rPr>
                <w:rFonts w:ascii="GHEA Grapalat" w:hAnsi="GHEA Grapalat"/>
                <w:sz w:val="16"/>
                <w:szCs w:val="16"/>
              </w:rPr>
            </w:pPr>
          </w:p>
        </w:tc>
        <w:tc>
          <w:tcPr>
            <w:tcW w:w="1350" w:type="dxa"/>
            <w:vMerge/>
            <w:vAlign w:val="center"/>
          </w:tcPr>
          <w:p w14:paraId="0669E3E2" w14:textId="77777777" w:rsidR="0047277E" w:rsidRPr="002D31E4" w:rsidRDefault="0047277E" w:rsidP="009565A7">
            <w:pPr>
              <w:jc w:val="center"/>
              <w:rPr>
                <w:rFonts w:ascii="GHEA Grapalat" w:hAnsi="GHEA Grapalat"/>
                <w:sz w:val="16"/>
                <w:szCs w:val="16"/>
              </w:rPr>
            </w:pPr>
          </w:p>
        </w:tc>
        <w:tc>
          <w:tcPr>
            <w:tcW w:w="990" w:type="dxa"/>
            <w:vMerge/>
            <w:vAlign w:val="center"/>
          </w:tcPr>
          <w:p w14:paraId="27581BC3" w14:textId="77777777" w:rsidR="0047277E" w:rsidRPr="002D31E4" w:rsidRDefault="0047277E" w:rsidP="009565A7">
            <w:pPr>
              <w:jc w:val="center"/>
              <w:rPr>
                <w:rFonts w:ascii="GHEA Grapalat" w:hAnsi="GHEA Grapalat"/>
                <w:sz w:val="16"/>
                <w:szCs w:val="16"/>
              </w:rPr>
            </w:pPr>
          </w:p>
        </w:tc>
        <w:tc>
          <w:tcPr>
            <w:tcW w:w="990" w:type="dxa"/>
            <w:vAlign w:val="center"/>
          </w:tcPr>
          <w:p w14:paraId="7A2DC654" w14:textId="77777777" w:rsidR="0047277E" w:rsidRPr="002D31E4" w:rsidRDefault="0047277E" w:rsidP="009565A7">
            <w:pPr>
              <w:jc w:val="center"/>
              <w:rPr>
                <w:rFonts w:ascii="GHEA Grapalat" w:hAnsi="GHEA Grapalat"/>
                <w:sz w:val="16"/>
                <w:szCs w:val="16"/>
              </w:rPr>
            </w:pPr>
            <w:r w:rsidRPr="002D31E4">
              <w:rPr>
                <w:rFonts w:ascii="GHEA Grapalat" w:hAnsi="GHEA Grapalat"/>
                <w:sz w:val="16"/>
                <w:szCs w:val="16"/>
              </w:rPr>
              <w:t>հասցեն</w:t>
            </w:r>
          </w:p>
        </w:tc>
        <w:tc>
          <w:tcPr>
            <w:tcW w:w="900" w:type="dxa"/>
            <w:vAlign w:val="center"/>
          </w:tcPr>
          <w:p w14:paraId="491E7116" w14:textId="77777777" w:rsidR="0047277E" w:rsidRPr="002D31E4" w:rsidRDefault="0047277E" w:rsidP="009565A7">
            <w:pPr>
              <w:jc w:val="center"/>
              <w:rPr>
                <w:rFonts w:ascii="GHEA Grapalat" w:hAnsi="GHEA Grapalat"/>
                <w:sz w:val="16"/>
                <w:szCs w:val="16"/>
              </w:rPr>
            </w:pPr>
            <w:r w:rsidRPr="002D31E4">
              <w:rPr>
                <w:rFonts w:ascii="GHEA Grapalat" w:hAnsi="GHEA Grapalat"/>
                <w:sz w:val="16"/>
                <w:szCs w:val="16"/>
              </w:rPr>
              <w:t>ենթակա քանակը</w:t>
            </w:r>
          </w:p>
        </w:tc>
        <w:tc>
          <w:tcPr>
            <w:tcW w:w="1386" w:type="dxa"/>
            <w:vAlign w:val="center"/>
          </w:tcPr>
          <w:p w14:paraId="2FE53A7A" w14:textId="77777777" w:rsidR="0047277E" w:rsidRPr="002D31E4" w:rsidRDefault="0047277E" w:rsidP="009565A7">
            <w:pPr>
              <w:jc w:val="center"/>
              <w:rPr>
                <w:rFonts w:ascii="GHEA Grapalat" w:hAnsi="GHEA Grapalat"/>
                <w:sz w:val="16"/>
                <w:szCs w:val="16"/>
              </w:rPr>
            </w:pPr>
            <w:r>
              <w:rPr>
                <w:rFonts w:ascii="GHEA Grapalat" w:hAnsi="GHEA Grapalat"/>
                <w:sz w:val="16"/>
                <w:szCs w:val="16"/>
              </w:rPr>
              <w:t>Ժամկետը***</w:t>
            </w:r>
          </w:p>
          <w:p w14:paraId="080119DD" w14:textId="77777777" w:rsidR="0047277E" w:rsidRPr="002D31E4" w:rsidRDefault="0047277E" w:rsidP="009565A7">
            <w:pPr>
              <w:jc w:val="center"/>
              <w:rPr>
                <w:rFonts w:ascii="GHEA Grapalat" w:hAnsi="GHEA Grapalat"/>
                <w:sz w:val="16"/>
                <w:szCs w:val="16"/>
              </w:rPr>
            </w:pPr>
          </w:p>
        </w:tc>
      </w:tr>
      <w:tr w:rsidR="0047277E" w:rsidRPr="00E44028" w14:paraId="50376559"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7549672" w14:textId="77777777" w:rsidR="0047277E" w:rsidRPr="00A106A6" w:rsidRDefault="0047277E" w:rsidP="009565A7">
            <w:pPr>
              <w:jc w:val="center"/>
              <w:rPr>
                <w:rFonts w:ascii="GHEA Grapalat" w:hAnsi="GHEA Grapalat" w:cs="Arial LatArm"/>
              </w:rPr>
            </w:pPr>
            <w:r>
              <w:rPr>
                <w:rFonts w:ascii="GHEA Grapalat" w:hAnsi="GHEA Grapalat" w:cs="Arial LatArm"/>
              </w:rPr>
              <w:t xml:space="preserve">1 </w:t>
            </w:r>
          </w:p>
        </w:tc>
        <w:tc>
          <w:tcPr>
            <w:tcW w:w="1370" w:type="dxa"/>
            <w:tcBorders>
              <w:top w:val="single" w:sz="4" w:space="0" w:color="auto"/>
              <w:left w:val="single" w:sz="4" w:space="0" w:color="auto"/>
              <w:bottom w:val="single" w:sz="4" w:space="0" w:color="auto"/>
              <w:right w:val="single" w:sz="4" w:space="0" w:color="auto"/>
            </w:tcBorders>
            <w:vAlign w:val="center"/>
          </w:tcPr>
          <w:p w14:paraId="531C513B" w14:textId="77777777" w:rsidR="0047277E" w:rsidRPr="00326A97" w:rsidRDefault="0047277E" w:rsidP="009565A7">
            <w:pPr>
              <w:jc w:val="center"/>
              <w:rPr>
                <w:rFonts w:ascii="GHEA Grapalat" w:hAnsi="GHEA Grapalat"/>
                <w:color w:val="000000"/>
                <w:sz w:val="16"/>
                <w:szCs w:val="16"/>
              </w:rPr>
            </w:pPr>
            <w:r>
              <w:rPr>
                <w:rFonts w:ascii="GHEA Grapalat" w:hAnsi="GHEA Grapalat"/>
                <w:color w:val="000000"/>
                <w:sz w:val="16"/>
                <w:szCs w:val="16"/>
              </w:rPr>
              <w:t>24311570/1</w:t>
            </w:r>
          </w:p>
        </w:tc>
        <w:tc>
          <w:tcPr>
            <w:tcW w:w="2283" w:type="dxa"/>
            <w:tcBorders>
              <w:top w:val="single" w:sz="4" w:space="0" w:color="auto"/>
              <w:left w:val="single" w:sz="4" w:space="0" w:color="auto"/>
              <w:bottom w:val="single" w:sz="4" w:space="0" w:color="auto"/>
              <w:right w:val="single" w:sz="4" w:space="0" w:color="auto"/>
            </w:tcBorders>
            <w:vAlign w:val="center"/>
          </w:tcPr>
          <w:p w14:paraId="006518A8" w14:textId="77777777" w:rsidR="0047277E" w:rsidRPr="00993D61" w:rsidRDefault="0047277E" w:rsidP="009565A7">
            <w:pPr>
              <w:pStyle w:val="BodyTextIndent2"/>
              <w:spacing w:line="240" w:lineRule="auto"/>
              <w:ind w:firstLine="0"/>
              <w:jc w:val="center"/>
              <w:rPr>
                <w:rFonts w:ascii="GHEA Grapalat" w:hAnsi="GHEA Grapalat"/>
                <w:sz w:val="16"/>
                <w:szCs w:val="16"/>
              </w:rPr>
            </w:pPr>
            <w:r>
              <w:rPr>
                <w:rFonts w:ascii="GHEA Grapalat" w:hAnsi="GHEA Grapalat" w:cs="Sylfaen"/>
              </w:rPr>
              <w:t>Թորած ջուր</w:t>
            </w:r>
          </w:p>
        </w:tc>
        <w:tc>
          <w:tcPr>
            <w:tcW w:w="923" w:type="dxa"/>
            <w:tcBorders>
              <w:top w:val="single" w:sz="4" w:space="0" w:color="auto"/>
              <w:left w:val="single" w:sz="4" w:space="0" w:color="auto"/>
              <w:bottom w:val="single" w:sz="4" w:space="0" w:color="auto"/>
              <w:right w:val="single" w:sz="4" w:space="0" w:color="auto"/>
            </w:tcBorders>
            <w:vAlign w:val="center"/>
          </w:tcPr>
          <w:p w14:paraId="416F9ECD" w14:textId="77777777" w:rsidR="0047277E" w:rsidRPr="005C0A6D" w:rsidRDefault="0047277E" w:rsidP="009565A7">
            <w:pPr>
              <w:jc w:val="center"/>
              <w:rPr>
                <w:rFonts w:ascii="GHEA Grapalat" w:hAnsi="GHEA Grapalat"/>
                <w:sz w:val="18"/>
                <w:szCs w:val="18"/>
              </w:rPr>
            </w:pPr>
          </w:p>
        </w:tc>
        <w:tc>
          <w:tcPr>
            <w:tcW w:w="3600" w:type="dxa"/>
            <w:tcBorders>
              <w:top w:val="single" w:sz="4" w:space="0" w:color="auto"/>
              <w:left w:val="single" w:sz="4" w:space="0" w:color="auto"/>
              <w:bottom w:val="single" w:sz="4" w:space="0" w:color="auto"/>
              <w:right w:val="single" w:sz="4" w:space="0" w:color="auto"/>
            </w:tcBorders>
          </w:tcPr>
          <w:p w14:paraId="722BFA09" w14:textId="77777777" w:rsidR="0047277E" w:rsidRPr="00653C6A" w:rsidRDefault="0047277E" w:rsidP="009565A7">
            <w:pPr>
              <w:jc w:val="both"/>
              <w:rPr>
                <w:rFonts w:ascii="GHEA Grapalat" w:eastAsia="Calibri" w:hAnsi="GHEA Grapalat"/>
                <w:b/>
                <w:sz w:val="16"/>
                <w:szCs w:val="16"/>
                <w:lang w:val="af-ZA"/>
              </w:rPr>
            </w:pPr>
            <w:r>
              <w:rPr>
                <w:rFonts w:ascii="GHEA Grapalat" w:hAnsi="GHEA Grapalat"/>
                <w:sz w:val="20"/>
                <w:szCs w:val="20"/>
                <w:lang w:val="es-ES"/>
              </w:rPr>
              <w:t>Թորած ջուր փաթեթավորված 3 լիտր տարաներով</w:t>
            </w:r>
          </w:p>
        </w:tc>
        <w:tc>
          <w:tcPr>
            <w:tcW w:w="900" w:type="dxa"/>
            <w:tcBorders>
              <w:top w:val="single" w:sz="4" w:space="0" w:color="auto"/>
              <w:left w:val="single" w:sz="4" w:space="0" w:color="auto"/>
              <w:bottom w:val="single" w:sz="4" w:space="0" w:color="auto"/>
              <w:right w:val="single" w:sz="4" w:space="0" w:color="auto"/>
            </w:tcBorders>
            <w:vAlign w:val="center"/>
          </w:tcPr>
          <w:p w14:paraId="1C241226" w14:textId="77777777" w:rsidR="0047277E" w:rsidRPr="009712DE" w:rsidRDefault="0047277E" w:rsidP="009565A7">
            <w:pPr>
              <w:jc w:val="center"/>
              <w:rPr>
                <w:rFonts w:ascii="GHEA Grapalat" w:hAnsi="GHEA Grapalat"/>
                <w:sz w:val="18"/>
                <w:szCs w:val="18"/>
              </w:rPr>
            </w:pPr>
            <w:r>
              <w:rPr>
                <w:rFonts w:ascii="GHEA Grapalat" w:hAnsi="GHEA Grapalat"/>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ED8FE6B" w14:textId="2C5C84B2" w:rsidR="0047277E" w:rsidRDefault="0047277E" w:rsidP="009565A7">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5A514B4" w14:textId="15A9C0F7" w:rsidR="0047277E" w:rsidRDefault="0047277E" w:rsidP="009565A7">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9182252" w14:textId="77777777" w:rsidR="0047277E" w:rsidRDefault="0047277E" w:rsidP="009565A7">
            <w:pPr>
              <w:jc w:val="center"/>
              <w:rPr>
                <w:rFonts w:ascii="GHEA Grapalat" w:hAnsi="GHEA Grapalat" w:cs="Calibri"/>
                <w:color w:val="000000"/>
                <w:sz w:val="16"/>
                <w:szCs w:val="16"/>
              </w:rPr>
            </w:pPr>
            <w:r>
              <w:rPr>
                <w:rFonts w:ascii="GHEA Grapalat" w:hAnsi="GHEA Grapalat" w:cs="Calibri"/>
                <w:color w:val="000000"/>
                <w:sz w:val="16"/>
                <w:szCs w:val="16"/>
              </w:rPr>
              <w:t>10</w:t>
            </w:r>
          </w:p>
        </w:tc>
        <w:tc>
          <w:tcPr>
            <w:tcW w:w="990" w:type="dxa"/>
            <w:tcBorders>
              <w:top w:val="single" w:sz="4" w:space="0" w:color="auto"/>
              <w:left w:val="single" w:sz="4" w:space="0" w:color="auto"/>
              <w:bottom w:val="single" w:sz="4" w:space="0" w:color="auto"/>
              <w:right w:val="single" w:sz="4" w:space="0" w:color="auto"/>
            </w:tcBorders>
            <w:vAlign w:val="center"/>
          </w:tcPr>
          <w:p w14:paraId="6DE970F6" w14:textId="77777777" w:rsidR="0047277E" w:rsidRPr="00453A4B" w:rsidRDefault="0047277E" w:rsidP="009565A7">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F9F9104" w14:textId="77777777" w:rsidR="0047277E" w:rsidRDefault="0047277E" w:rsidP="009565A7">
            <w:pPr>
              <w:jc w:val="center"/>
              <w:rPr>
                <w:rFonts w:ascii="GHEA Grapalat" w:hAnsi="GHEA Grapalat" w:cs="Calibri"/>
                <w:color w:val="000000"/>
                <w:sz w:val="16"/>
                <w:szCs w:val="16"/>
              </w:rPr>
            </w:pPr>
            <w:r>
              <w:rPr>
                <w:rFonts w:ascii="GHEA Grapalat" w:hAnsi="GHEA Grapalat" w:cs="Calibri"/>
                <w:color w:val="000000"/>
                <w:sz w:val="16"/>
                <w:szCs w:val="16"/>
              </w:rPr>
              <w:t>10</w:t>
            </w:r>
          </w:p>
        </w:tc>
        <w:tc>
          <w:tcPr>
            <w:tcW w:w="1386" w:type="dxa"/>
            <w:tcBorders>
              <w:top w:val="single" w:sz="4" w:space="0" w:color="auto"/>
              <w:left w:val="single" w:sz="4" w:space="0" w:color="auto"/>
              <w:bottom w:val="single" w:sz="4" w:space="0" w:color="auto"/>
              <w:right w:val="single" w:sz="4" w:space="0" w:color="auto"/>
            </w:tcBorders>
            <w:vAlign w:val="center"/>
          </w:tcPr>
          <w:p w14:paraId="178B25D7" w14:textId="77777777" w:rsidR="0047277E" w:rsidRPr="00E44028" w:rsidRDefault="0047277E" w:rsidP="009565A7">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47277E" w:rsidRPr="0006630A" w14:paraId="1592210A" w14:textId="77777777" w:rsidTr="009565A7">
        <w:trPr>
          <w:trHeight w:val="189"/>
        </w:trPr>
        <w:tc>
          <w:tcPr>
            <w:tcW w:w="710" w:type="dxa"/>
            <w:tcBorders>
              <w:top w:val="single" w:sz="4" w:space="0" w:color="auto"/>
              <w:left w:val="single" w:sz="4" w:space="0" w:color="auto"/>
              <w:bottom w:val="single" w:sz="4" w:space="0" w:color="auto"/>
              <w:right w:val="single" w:sz="4" w:space="0" w:color="auto"/>
            </w:tcBorders>
            <w:vAlign w:val="center"/>
          </w:tcPr>
          <w:p w14:paraId="7837E2AB" w14:textId="77777777" w:rsidR="0047277E" w:rsidRPr="00A106A6" w:rsidRDefault="0047277E" w:rsidP="009565A7">
            <w:pPr>
              <w:jc w:val="center"/>
              <w:rPr>
                <w:rFonts w:ascii="GHEA Grapalat" w:hAnsi="GHEA Grapalat" w:cs="Arial LatArm"/>
              </w:rPr>
            </w:pPr>
            <w:r>
              <w:rPr>
                <w:rFonts w:ascii="GHEA Grapalat" w:hAnsi="GHEA Grapalat" w:cs="Arial LatArm"/>
              </w:rPr>
              <w:t>2</w:t>
            </w:r>
          </w:p>
        </w:tc>
        <w:tc>
          <w:tcPr>
            <w:tcW w:w="1370" w:type="dxa"/>
            <w:tcBorders>
              <w:top w:val="single" w:sz="4" w:space="0" w:color="auto"/>
              <w:left w:val="single" w:sz="4" w:space="0" w:color="auto"/>
              <w:bottom w:val="single" w:sz="4" w:space="0" w:color="auto"/>
              <w:right w:val="single" w:sz="4" w:space="0" w:color="auto"/>
            </w:tcBorders>
            <w:vAlign w:val="center"/>
          </w:tcPr>
          <w:p w14:paraId="12FFA413" w14:textId="77777777" w:rsidR="0047277E" w:rsidRPr="007738F6" w:rsidRDefault="0047277E" w:rsidP="009565A7">
            <w:pPr>
              <w:jc w:val="center"/>
              <w:rPr>
                <w:rFonts w:ascii="GHEA Grapalat" w:hAnsi="GHEA Grapalat"/>
                <w:color w:val="000000"/>
                <w:sz w:val="16"/>
                <w:szCs w:val="16"/>
              </w:rPr>
            </w:pPr>
            <w:r>
              <w:rPr>
                <w:rFonts w:ascii="GHEA Grapalat" w:hAnsi="GHEA Grapalat"/>
                <w:color w:val="000000"/>
                <w:sz w:val="16"/>
                <w:szCs w:val="16"/>
              </w:rPr>
              <w:t>24311530/1</w:t>
            </w:r>
          </w:p>
        </w:tc>
        <w:tc>
          <w:tcPr>
            <w:tcW w:w="2283" w:type="dxa"/>
            <w:tcBorders>
              <w:top w:val="single" w:sz="4" w:space="0" w:color="auto"/>
              <w:left w:val="single" w:sz="4" w:space="0" w:color="auto"/>
              <w:bottom w:val="single" w:sz="4" w:space="0" w:color="auto"/>
              <w:right w:val="single" w:sz="4" w:space="0" w:color="auto"/>
            </w:tcBorders>
            <w:vAlign w:val="center"/>
          </w:tcPr>
          <w:p w14:paraId="74461A62" w14:textId="77777777" w:rsidR="0047277E" w:rsidRPr="00993D61" w:rsidRDefault="0047277E" w:rsidP="009565A7">
            <w:pPr>
              <w:pStyle w:val="BodyTextIndent2"/>
              <w:spacing w:line="240" w:lineRule="auto"/>
              <w:ind w:firstLine="0"/>
              <w:jc w:val="center"/>
              <w:rPr>
                <w:rFonts w:ascii="GHEA Grapalat" w:hAnsi="GHEA Grapalat"/>
                <w:sz w:val="16"/>
                <w:szCs w:val="16"/>
              </w:rPr>
            </w:pPr>
            <w:r w:rsidRPr="007F5F40">
              <w:rPr>
                <w:rFonts w:ascii="GHEA Grapalat" w:hAnsi="GHEA Grapalat" w:cs="Sylfaen"/>
              </w:rPr>
              <w:t>ջրածնի</w:t>
            </w:r>
            <w:r w:rsidRPr="007F5F40">
              <w:rPr>
                <w:rFonts w:ascii="GHEA Grapalat" w:hAnsi="GHEA Grapalat"/>
              </w:rPr>
              <w:t xml:space="preserve"> </w:t>
            </w:r>
            <w:r w:rsidRPr="007F5F40">
              <w:rPr>
                <w:rFonts w:ascii="GHEA Grapalat" w:hAnsi="GHEA Grapalat" w:cs="Sylfaen"/>
              </w:rPr>
              <w:t>պերօքսիդ</w:t>
            </w:r>
          </w:p>
        </w:tc>
        <w:tc>
          <w:tcPr>
            <w:tcW w:w="923" w:type="dxa"/>
            <w:tcBorders>
              <w:top w:val="single" w:sz="4" w:space="0" w:color="auto"/>
              <w:left w:val="single" w:sz="4" w:space="0" w:color="auto"/>
              <w:bottom w:val="single" w:sz="4" w:space="0" w:color="auto"/>
              <w:right w:val="single" w:sz="4" w:space="0" w:color="auto"/>
            </w:tcBorders>
            <w:vAlign w:val="center"/>
          </w:tcPr>
          <w:p w14:paraId="406F0542" w14:textId="77777777" w:rsidR="0047277E" w:rsidRPr="005C0A6D" w:rsidRDefault="0047277E" w:rsidP="009565A7">
            <w:pPr>
              <w:jc w:val="center"/>
              <w:rPr>
                <w:rFonts w:ascii="GHEA Grapalat" w:hAnsi="GHEA Grapalat"/>
                <w:sz w:val="18"/>
                <w:szCs w:val="18"/>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7E297EED" w14:textId="77777777" w:rsidR="0047277E" w:rsidRPr="00653C6A" w:rsidRDefault="0047277E" w:rsidP="009565A7">
            <w:pPr>
              <w:jc w:val="both"/>
              <w:rPr>
                <w:rFonts w:ascii="GHEA Grapalat" w:eastAsia="Calibri" w:hAnsi="GHEA Grapalat"/>
                <w:b/>
                <w:sz w:val="16"/>
                <w:szCs w:val="16"/>
                <w:lang w:val="af-ZA"/>
              </w:rPr>
            </w:pPr>
            <w:r>
              <w:rPr>
                <w:rFonts w:ascii="GHEA Grapalat" w:hAnsi="GHEA Grapalat"/>
                <w:sz w:val="20"/>
                <w:szCs w:val="20"/>
                <w:lang w:val="es-ES"/>
              </w:rPr>
              <w:t xml:space="preserve">Ջրածնի պերօքսիդի </w:t>
            </w:r>
            <w:r w:rsidRPr="00BE2955">
              <w:rPr>
                <w:rFonts w:ascii="GHEA Grapalat" w:hAnsi="GHEA Grapalat"/>
                <w:sz w:val="20"/>
                <w:szCs w:val="20"/>
                <w:lang w:val="es-ES"/>
              </w:rPr>
              <w:t xml:space="preserve">3% լուծույթ արտաքին կիրառման: Ֆորմատ: </w:t>
            </w:r>
            <w:r>
              <w:rPr>
                <w:rFonts w:ascii="GHEA Grapalat" w:hAnsi="GHEA Grapalat"/>
                <w:sz w:val="20"/>
                <w:szCs w:val="20"/>
                <w:lang w:val="hy-AM"/>
              </w:rPr>
              <w:t>100մլ ապակե շշիկ</w:t>
            </w:r>
            <w:r w:rsidRPr="00BE2955">
              <w:rPr>
                <w:rFonts w:ascii="GHEA Grapalat" w:hAnsi="GHEA Grapalat"/>
                <w:sz w:val="20"/>
                <w:szCs w:val="20"/>
                <w:lang w:val="es-ES"/>
              </w:rPr>
              <w:t>:</w:t>
            </w:r>
          </w:p>
        </w:tc>
        <w:tc>
          <w:tcPr>
            <w:tcW w:w="900" w:type="dxa"/>
            <w:tcBorders>
              <w:top w:val="single" w:sz="4" w:space="0" w:color="auto"/>
              <w:left w:val="single" w:sz="4" w:space="0" w:color="auto"/>
              <w:bottom w:val="single" w:sz="4" w:space="0" w:color="auto"/>
              <w:right w:val="single" w:sz="4" w:space="0" w:color="auto"/>
            </w:tcBorders>
            <w:vAlign w:val="center"/>
          </w:tcPr>
          <w:p w14:paraId="18F75504" w14:textId="77777777" w:rsidR="0047277E" w:rsidRPr="001D6A08" w:rsidRDefault="0047277E" w:rsidP="009565A7">
            <w:pPr>
              <w:jc w:val="cente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3854B4D" w14:textId="717DBACE" w:rsidR="0047277E" w:rsidRDefault="0047277E" w:rsidP="009565A7">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BA6A271" w14:textId="745B66A5" w:rsidR="0047277E" w:rsidRDefault="0047277E" w:rsidP="009565A7">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2B277E2" w14:textId="77777777" w:rsidR="0047277E" w:rsidRDefault="0047277E" w:rsidP="009565A7">
            <w:pPr>
              <w:jc w:val="center"/>
              <w:rPr>
                <w:rFonts w:ascii="GHEA Grapalat" w:hAnsi="GHEA Grapalat" w:cs="Calibri"/>
                <w:color w:val="000000"/>
                <w:sz w:val="18"/>
                <w:szCs w:val="18"/>
              </w:rPr>
            </w:pPr>
            <w:r>
              <w:rPr>
                <w:rFonts w:ascii="GHEA Grapalat" w:hAnsi="GHEA Grapalat" w:cs="Arial"/>
                <w:color w:val="000000"/>
                <w:sz w:val="18"/>
                <w:szCs w:val="18"/>
              </w:rPr>
              <w:t>100</w:t>
            </w:r>
          </w:p>
        </w:tc>
        <w:tc>
          <w:tcPr>
            <w:tcW w:w="990" w:type="dxa"/>
            <w:tcBorders>
              <w:top w:val="single" w:sz="4" w:space="0" w:color="auto"/>
              <w:left w:val="single" w:sz="4" w:space="0" w:color="auto"/>
              <w:bottom w:val="single" w:sz="4" w:space="0" w:color="auto"/>
              <w:right w:val="single" w:sz="4" w:space="0" w:color="auto"/>
            </w:tcBorders>
            <w:vAlign w:val="center"/>
          </w:tcPr>
          <w:p w14:paraId="63ADE0BB" w14:textId="77777777" w:rsidR="0047277E" w:rsidRPr="00453A4B" w:rsidRDefault="0047277E" w:rsidP="009565A7">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09358A7" w14:textId="77777777" w:rsidR="0047277E" w:rsidRDefault="0047277E" w:rsidP="009565A7">
            <w:pPr>
              <w:jc w:val="center"/>
              <w:rPr>
                <w:rFonts w:ascii="GHEA Grapalat" w:hAnsi="GHEA Grapalat" w:cs="Calibri"/>
                <w:color w:val="000000"/>
                <w:sz w:val="18"/>
                <w:szCs w:val="18"/>
              </w:rPr>
            </w:pPr>
            <w:r>
              <w:rPr>
                <w:rFonts w:ascii="GHEA Grapalat" w:hAnsi="GHEA Grapalat" w:cs="Arial"/>
                <w:color w:val="000000"/>
                <w:sz w:val="18"/>
                <w:szCs w:val="18"/>
              </w:rPr>
              <w:t>100</w:t>
            </w:r>
          </w:p>
        </w:tc>
        <w:tc>
          <w:tcPr>
            <w:tcW w:w="1386" w:type="dxa"/>
            <w:tcBorders>
              <w:top w:val="single" w:sz="4" w:space="0" w:color="auto"/>
              <w:left w:val="single" w:sz="4" w:space="0" w:color="auto"/>
              <w:bottom w:val="single" w:sz="4" w:space="0" w:color="auto"/>
              <w:right w:val="single" w:sz="4" w:space="0" w:color="auto"/>
            </w:tcBorders>
            <w:vAlign w:val="center"/>
          </w:tcPr>
          <w:p w14:paraId="4FBCB5AA" w14:textId="77777777" w:rsidR="0047277E" w:rsidRPr="0006630A" w:rsidRDefault="0047277E" w:rsidP="009565A7">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47277E" w:rsidRPr="0006630A" w14:paraId="5C803E7A" w14:textId="77777777" w:rsidTr="009565A7">
        <w:trPr>
          <w:trHeight w:val="70"/>
        </w:trPr>
        <w:tc>
          <w:tcPr>
            <w:tcW w:w="710" w:type="dxa"/>
            <w:tcBorders>
              <w:top w:val="single" w:sz="4" w:space="0" w:color="auto"/>
              <w:left w:val="single" w:sz="4" w:space="0" w:color="auto"/>
              <w:bottom w:val="single" w:sz="4" w:space="0" w:color="auto"/>
              <w:right w:val="single" w:sz="4" w:space="0" w:color="auto"/>
            </w:tcBorders>
            <w:vAlign w:val="center"/>
          </w:tcPr>
          <w:p w14:paraId="220A2DCA" w14:textId="77777777" w:rsidR="0047277E" w:rsidRDefault="0047277E" w:rsidP="009565A7">
            <w:pPr>
              <w:jc w:val="center"/>
              <w:rPr>
                <w:rFonts w:ascii="GHEA Grapalat" w:hAnsi="GHEA Grapalat" w:cs="Arial LatArm"/>
              </w:rPr>
            </w:pPr>
            <w:r>
              <w:rPr>
                <w:rFonts w:ascii="GHEA Grapalat" w:hAnsi="GHEA Grapalat" w:cs="Arial LatArm"/>
              </w:rPr>
              <w:t>3</w:t>
            </w:r>
          </w:p>
        </w:tc>
        <w:tc>
          <w:tcPr>
            <w:tcW w:w="1370" w:type="dxa"/>
            <w:tcBorders>
              <w:top w:val="single" w:sz="4" w:space="0" w:color="auto"/>
              <w:left w:val="single" w:sz="4" w:space="0" w:color="auto"/>
              <w:bottom w:val="single" w:sz="4" w:space="0" w:color="auto"/>
              <w:right w:val="single" w:sz="4" w:space="0" w:color="auto"/>
            </w:tcBorders>
            <w:vAlign w:val="center"/>
          </w:tcPr>
          <w:p w14:paraId="7B8B57D9" w14:textId="77777777" w:rsidR="0047277E" w:rsidRDefault="0047277E" w:rsidP="009565A7">
            <w:pPr>
              <w:jc w:val="center"/>
              <w:rPr>
                <w:rFonts w:ascii="GHEA Grapalat" w:hAnsi="GHEA Grapalat"/>
                <w:color w:val="000000"/>
                <w:sz w:val="16"/>
                <w:szCs w:val="16"/>
              </w:rPr>
            </w:pPr>
            <w:r>
              <w:rPr>
                <w:rFonts w:ascii="GHEA Grapalat" w:hAnsi="GHEA Grapalat"/>
                <w:color w:val="000000"/>
                <w:sz w:val="16"/>
                <w:szCs w:val="16"/>
              </w:rPr>
              <w:t>24411400/1</w:t>
            </w:r>
          </w:p>
        </w:tc>
        <w:tc>
          <w:tcPr>
            <w:tcW w:w="2283" w:type="dxa"/>
            <w:tcBorders>
              <w:top w:val="single" w:sz="4" w:space="0" w:color="auto"/>
              <w:left w:val="single" w:sz="4" w:space="0" w:color="auto"/>
              <w:bottom w:val="single" w:sz="4" w:space="0" w:color="auto"/>
              <w:right w:val="single" w:sz="4" w:space="0" w:color="auto"/>
            </w:tcBorders>
          </w:tcPr>
          <w:p w14:paraId="2BB62C40" w14:textId="77777777" w:rsidR="0047277E" w:rsidRDefault="0047277E" w:rsidP="009565A7">
            <w:pPr>
              <w:jc w:val="center"/>
              <w:rPr>
                <w:rFonts w:ascii="GHEA Grapalat" w:hAnsi="GHEA Grapalat"/>
                <w:sz w:val="20"/>
                <w:szCs w:val="20"/>
              </w:rPr>
            </w:pPr>
            <w:r>
              <w:rPr>
                <w:rFonts w:ascii="GHEA Grapalat" w:hAnsi="GHEA Grapalat"/>
                <w:sz w:val="20"/>
                <w:szCs w:val="20"/>
              </w:rPr>
              <w:t>հեղուկ ամոնիակ</w:t>
            </w:r>
          </w:p>
        </w:tc>
        <w:tc>
          <w:tcPr>
            <w:tcW w:w="923" w:type="dxa"/>
            <w:tcBorders>
              <w:top w:val="single" w:sz="4" w:space="0" w:color="auto"/>
              <w:left w:val="single" w:sz="4" w:space="0" w:color="auto"/>
              <w:bottom w:val="single" w:sz="4" w:space="0" w:color="auto"/>
              <w:right w:val="single" w:sz="4" w:space="0" w:color="auto"/>
            </w:tcBorders>
            <w:vAlign w:val="center"/>
          </w:tcPr>
          <w:p w14:paraId="06CC5604" w14:textId="77777777" w:rsidR="0047277E" w:rsidRPr="005C0A6D" w:rsidRDefault="0047277E" w:rsidP="009565A7">
            <w:pPr>
              <w:jc w:val="center"/>
              <w:rPr>
                <w:rFonts w:ascii="GHEA Grapalat" w:hAnsi="GHEA Grapalat"/>
                <w:sz w:val="18"/>
                <w:szCs w:val="18"/>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680C84DC" w14:textId="77777777" w:rsidR="0047277E" w:rsidRPr="003F5109" w:rsidRDefault="0047277E" w:rsidP="009565A7">
            <w:pPr>
              <w:jc w:val="both"/>
              <w:rPr>
                <w:rFonts w:ascii="GHEA Grapalat" w:hAnsi="GHEA Grapalat"/>
                <w:sz w:val="20"/>
                <w:szCs w:val="20"/>
              </w:rPr>
            </w:pPr>
            <w:r>
              <w:rPr>
                <w:rFonts w:ascii="GHEA Grapalat" w:hAnsi="GHEA Grapalat"/>
                <w:sz w:val="20"/>
                <w:szCs w:val="20"/>
              </w:rPr>
              <w:t xml:space="preserve">Անուշադիրի սպիրտ 10% </w:t>
            </w:r>
            <w:r>
              <w:rPr>
                <w:rFonts w:ascii="GHEA Grapalat" w:hAnsi="GHEA Grapalat"/>
                <w:sz w:val="20"/>
                <w:szCs w:val="20"/>
                <w:lang w:val="hy-AM"/>
              </w:rPr>
              <w:t>3</w:t>
            </w:r>
            <w:r>
              <w:rPr>
                <w:rFonts w:ascii="GHEA Grapalat" w:hAnsi="GHEA Grapalat"/>
                <w:sz w:val="20"/>
                <w:szCs w:val="20"/>
              </w:rPr>
              <w:t xml:space="preserve">0մլ </w:t>
            </w:r>
          </w:p>
        </w:tc>
        <w:tc>
          <w:tcPr>
            <w:tcW w:w="900" w:type="dxa"/>
            <w:tcBorders>
              <w:top w:val="single" w:sz="4" w:space="0" w:color="auto"/>
              <w:left w:val="single" w:sz="4" w:space="0" w:color="auto"/>
              <w:bottom w:val="single" w:sz="4" w:space="0" w:color="auto"/>
              <w:right w:val="single" w:sz="4" w:space="0" w:color="auto"/>
            </w:tcBorders>
            <w:vAlign w:val="center"/>
          </w:tcPr>
          <w:p w14:paraId="4351C89C" w14:textId="77777777" w:rsidR="0047277E" w:rsidRPr="00F47D0F" w:rsidRDefault="0047277E" w:rsidP="009565A7">
            <w:pPr>
              <w:jc w:val="cente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389D699" w14:textId="2E024255" w:rsidR="0047277E" w:rsidRDefault="0047277E" w:rsidP="009565A7">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9FA81D3" w14:textId="7F745C34" w:rsidR="0047277E" w:rsidRDefault="0047277E" w:rsidP="009565A7">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A53581E" w14:textId="77777777" w:rsidR="0047277E" w:rsidRDefault="0047277E" w:rsidP="009565A7">
            <w:pPr>
              <w:jc w:val="center"/>
              <w:rPr>
                <w:rFonts w:ascii="GHEA Grapalat" w:hAnsi="GHEA Grapalat" w:cs="Calibri"/>
                <w:color w:val="000000"/>
                <w:sz w:val="18"/>
                <w:szCs w:val="18"/>
              </w:rPr>
            </w:pPr>
            <w:r>
              <w:rPr>
                <w:rFonts w:ascii="GHEA Grapalat" w:hAnsi="GHEA Grapalat" w:cs="Arial"/>
                <w:color w:val="000000"/>
                <w:sz w:val="18"/>
                <w:szCs w:val="18"/>
              </w:rPr>
              <w:t>100</w:t>
            </w:r>
          </w:p>
        </w:tc>
        <w:tc>
          <w:tcPr>
            <w:tcW w:w="990" w:type="dxa"/>
            <w:tcBorders>
              <w:top w:val="single" w:sz="4" w:space="0" w:color="auto"/>
              <w:left w:val="single" w:sz="4" w:space="0" w:color="auto"/>
              <w:bottom w:val="single" w:sz="4" w:space="0" w:color="auto"/>
              <w:right w:val="single" w:sz="4" w:space="0" w:color="auto"/>
            </w:tcBorders>
            <w:vAlign w:val="center"/>
          </w:tcPr>
          <w:p w14:paraId="5A682FEB" w14:textId="77777777" w:rsidR="0047277E" w:rsidRPr="00453A4B" w:rsidRDefault="0047277E" w:rsidP="009565A7">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A032CF9" w14:textId="77777777" w:rsidR="0047277E" w:rsidRDefault="0047277E" w:rsidP="009565A7">
            <w:pPr>
              <w:jc w:val="center"/>
              <w:rPr>
                <w:rFonts w:ascii="GHEA Grapalat" w:hAnsi="GHEA Grapalat" w:cs="Calibri"/>
                <w:color w:val="000000"/>
                <w:sz w:val="18"/>
                <w:szCs w:val="18"/>
              </w:rPr>
            </w:pPr>
            <w:r>
              <w:rPr>
                <w:rFonts w:ascii="GHEA Grapalat" w:hAnsi="GHEA Grapalat" w:cs="Arial"/>
                <w:color w:val="000000"/>
                <w:sz w:val="18"/>
                <w:szCs w:val="18"/>
              </w:rPr>
              <w:t>100</w:t>
            </w:r>
          </w:p>
        </w:tc>
        <w:tc>
          <w:tcPr>
            <w:tcW w:w="1386" w:type="dxa"/>
            <w:tcBorders>
              <w:top w:val="single" w:sz="4" w:space="0" w:color="auto"/>
              <w:left w:val="single" w:sz="4" w:space="0" w:color="auto"/>
              <w:bottom w:val="single" w:sz="4" w:space="0" w:color="auto"/>
              <w:right w:val="single" w:sz="4" w:space="0" w:color="auto"/>
            </w:tcBorders>
            <w:vAlign w:val="center"/>
          </w:tcPr>
          <w:p w14:paraId="16E14E29" w14:textId="77777777" w:rsidR="0047277E" w:rsidRPr="0006630A" w:rsidRDefault="0047277E" w:rsidP="009565A7">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47277E" w:rsidRPr="00F072C3" w14:paraId="5476F34F" w14:textId="77777777" w:rsidTr="009565A7">
        <w:trPr>
          <w:trHeight w:val="555"/>
        </w:trPr>
        <w:tc>
          <w:tcPr>
            <w:tcW w:w="710" w:type="dxa"/>
            <w:tcBorders>
              <w:top w:val="single" w:sz="4" w:space="0" w:color="auto"/>
              <w:left w:val="single" w:sz="4" w:space="0" w:color="auto"/>
              <w:bottom w:val="single" w:sz="4" w:space="0" w:color="auto"/>
              <w:right w:val="single" w:sz="4" w:space="0" w:color="auto"/>
            </w:tcBorders>
            <w:vAlign w:val="center"/>
          </w:tcPr>
          <w:p w14:paraId="3EE9C861" w14:textId="77777777" w:rsidR="0047277E" w:rsidRPr="00824D20" w:rsidRDefault="0047277E" w:rsidP="009565A7">
            <w:pPr>
              <w:jc w:val="center"/>
              <w:rPr>
                <w:rFonts w:ascii="GHEA Grapalat" w:hAnsi="GHEA Grapalat" w:cs="Arial LatArm"/>
                <w:lang w:val="pt-BR"/>
              </w:rPr>
            </w:pPr>
            <w:r w:rsidRPr="00824D20">
              <w:rPr>
                <w:rFonts w:ascii="GHEA Grapalat" w:hAnsi="GHEA Grapalat" w:cs="Arial LatArm"/>
                <w:lang w:val="pt-BR"/>
              </w:rPr>
              <w:t>4</w:t>
            </w:r>
          </w:p>
        </w:tc>
        <w:tc>
          <w:tcPr>
            <w:tcW w:w="1370" w:type="dxa"/>
            <w:tcBorders>
              <w:top w:val="single" w:sz="4" w:space="0" w:color="auto"/>
              <w:left w:val="single" w:sz="4" w:space="0" w:color="auto"/>
              <w:bottom w:val="single" w:sz="4" w:space="0" w:color="auto"/>
              <w:right w:val="single" w:sz="4" w:space="0" w:color="auto"/>
            </w:tcBorders>
            <w:vAlign w:val="center"/>
          </w:tcPr>
          <w:p w14:paraId="29B906F5" w14:textId="77777777" w:rsidR="0047277E" w:rsidRPr="00326A97" w:rsidRDefault="0047277E" w:rsidP="009565A7">
            <w:pPr>
              <w:jc w:val="center"/>
              <w:rPr>
                <w:rFonts w:ascii="GHEA Grapalat" w:hAnsi="GHEA Grapalat"/>
                <w:color w:val="000000"/>
                <w:sz w:val="16"/>
                <w:szCs w:val="16"/>
              </w:rPr>
            </w:pPr>
            <w:r>
              <w:rPr>
                <w:rFonts w:ascii="GHEA Grapalat" w:hAnsi="GHEA Grapalat"/>
                <w:color w:val="000000"/>
                <w:sz w:val="16"/>
                <w:szCs w:val="16"/>
              </w:rPr>
              <w:t>31651200/1</w:t>
            </w:r>
          </w:p>
        </w:tc>
        <w:tc>
          <w:tcPr>
            <w:tcW w:w="2283" w:type="dxa"/>
            <w:tcBorders>
              <w:top w:val="single" w:sz="4" w:space="0" w:color="auto"/>
              <w:left w:val="single" w:sz="4" w:space="0" w:color="auto"/>
              <w:bottom w:val="single" w:sz="4" w:space="0" w:color="auto"/>
              <w:right w:val="single" w:sz="4" w:space="0" w:color="auto"/>
            </w:tcBorders>
            <w:vAlign w:val="center"/>
          </w:tcPr>
          <w:p w14:paraId="3A4CB70D" w14:textId="77777777" w:rsidR="0047277E" w:rsidRPr="00993D61" w:rsidRDefault="0047277E" w:rsidP="009565A7">
            <w:pPr>
              <w:pStyle w:val="BodyTextIndent2"/>
              <w:spacing w:line="240" w:lineRule="auto"/>
              <w:ind w:firstLine="0"/>
              <w:jc w:val="center"/>
              <w:rPr>
                <w:rFonts w:ascii="GHEA Grapalat" w:hAnsi="GHEA Grapalat"/>
                <w:sz w:val="16"/>
                <w:szCs w:val="16"/>
              </w:rPr>
            </w:pPr>
            <w:r w:rsidRPr="008D6693">
              <w:rPr>
                <w:rFonts w:ascii="GHEA Grapalat" w:hAnsi="GHEA Grapalat" w:cs="Sylfaen"/>
              </w:rPr>
              <w:t>ԷԿԳ</w:t>
            </w:r>
            <w:r>
              <w:rPr>
                <w:rFonts w:ascii="GHEA Grapalat" w:hAnsi="GHEA Grapalat" w:cs="Sylfaen"/>
              </w:rPr>
              <w:t xml:space="preserve"> </w:t>
            </w:r>
            <w:r w:rsidRPr="008D6693">
              <w:rPr>
                <w:rFonts w:ascii="GHEA Grapalat" w:hAnsi="GHEA Grapalat" w:cs="Sylfaen"/>
              </w:rPr>
              <w:t>ժապավեն</w:t>
            </w:r>
            <w:r>
              <w:rPr>
                <w:rFonts w:ascii="GHEA Grapalat" w:hAnsi="GHEA Grapalat" w:cs="Sylfaen"/>
              </w:rPr>
              <w:t xml:space="preserve"> </w:t>
            </w:r>
            <w:r w:rsidRPr="008D6693">
              <w:rPr>
                <w:rFonts w:ascii="GHEA Grapalat" w:hAnsi="GHEA Grapalat" w:cs="Sylfaen"/>
              </w:rPr>
              <w:t>թուղթ</w:t>
            </w:r>
          </w:p>
        </w:tc>
        <w:tc>
          <w:tcPr>
            <w:tcW w:w="923" w:type="dxa"/>
            <w:tcBorders>
              <w:top w:val="single" w:sz="4" w:space="0" w:color="auto"/>
              <w:left w:val="single" w:sz="4" w:space="0" w:color="auto"/>
              <w:bottom w:val="single" w:sz="4" w:space="0" w:color="auto"/>
              <w:right w:val="single" w:sz="4" w:space="0" w:color="auto"/>
            </w:tcBorders>
            <w:vAlign w:val="center"/>
          </w:tcPr>
          <w:p w14:paraId="2C174398" w14:textId="77777777" w:rsidR="0047277E" w:rsidRPr="00453A4B" w:rsidRDefault="0047277E" w:rsidP="009565A7">
            <w:pPr>
              <w:jc w:val="center"/>
              <w:rPr>
                <w:rFonts w:ascii="GHEA Grapalat" w:hAnsi="GHEA Grapalat"/>
                <w:sz w:val="18"/>
                <w:szCs w:val="18"/>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1388D7D7" w14:textId="77777777" w:rsidR="0047277E" w:rsidRPr="00653C6A" w:rsidRDefault="0047277E" w:rsidP="009565A7">
            <w:pPr>
              <w:jc w:val="both"/>
              <w:rPr>
                <w:rFonts w:ascii="GHEA Grapalat" w:hAnsi="GHEA Grapalat"/>
                <w:b/>
                <w:sz w:val="16"/>
                <w:szCs w:val="16"/>
                <w:lang w:val="af-ZA"/>
              </w:rPr>
            </w:pPr>
            <w:r w:rsidRPr="00F332AE">
              <w:rPr>
                <w:rFonts w:ascii="GHEA Grapalat" w:hAnsi="GHEA Grapalat"/>
                <w:sz w:val="20"/>
                <w:szCs w:val="20"/>
                <w:lang w:val="es-ES"/>
              </w:rPr>
              <w:t>ԷԿԳ  ժապավեն թուղթ 50x50  գրանցող սարքի համար:</w:t>
            </w:r>
            <w:r>
              <w:rPr>
                <w:rFonts w:ascii="GHEA Grapalat" w:hAnsi="GHEA Grapalat"/>
                <w:sz w:val="20"/>
                <w:szCs w:val="20"/>
                <w:lang w:val="es-ES"/>
              </w:rPr>
              <w:t xml:space="preserve"> </w:t>
            </w:r>
            <w:r w:rsidRPr="00F332AE">
              <w:rPr>
                <w:rFonts w:ascii="GHEA Grapalat" w:hAnsi="GHEA Grapalat"/>
                <w:sz w:val="20"/>
                <w:szCs w:val="20"/>
                <w:lang w:val="es-ES"/>
              </w:rPr>
              <w:t>Ֆորմատ:</w:t>
            </w:r>
            <w:r>
              <w:rPr>
                <w:rFonts w:ascii="GHEA Grapalat" w:hAnsi="GHEA Grapalat"/>
                <w:sz w:val="20"/>
                <w:szCs w:val="20"/>
                <w:lang w:val="es-ES"/>
              </w:rPr>
              <w:t xml:space="preserve"> </w:t>
            </w:r>
            <w:r w:rsidRPr="00F332AE">
              <w:rPr>
                <w:rFonts w:ascii="GHEA Grapalat" w:hAnsi="GHEA Grapalat"/>
                <w:sz w:val="20"/>
                <w:szCs w:val="20"/>
                <w:lang w:val="es-ES"/>
              </w:rPr>
              <w:t>հատ: 50 մմ լայնությամբ,  50 մ երկարությամբ գլանափաթեթներով:  Ֆիրմայի նշումով:</w:t>
            </w:r>
          </w:p>
        </w:tc>
        <w:tc>
          <w:tcPr>
            <w:tcW w:w="900" w:type="dxa"/>
            <w:tcBorders>
              <w:top w:val="single" w:sz="4" w:space="0" w:color="auto"/>
              <w:left w:val="single" w:sz="4" w:space="0" w:color="auto"/>
              <w:bottom w:val="single" w:sz="4" w:space="0" w:color="auto"/>
              <w:right w:val="single" w:sz="4" w:space="0" w:color="auto"/>
            </w:tcBorders>
            <w:vAlign w:val="center"/>
          </w:tcPr>
          <w:p w14:paraId="03CD20BC" w14:textId="77777777" w:rsidR="0047277E" w:rsidRPr="00993D61" w:rsidRDefault="0047277E" w:rsidP="009565A7">
            <w:pPr>
              <w:jc w:val="center"/>
              <w:rPr>
                <w:rFonts w:ascii="GHEA Grapalat" w:hAnsi="GHEA Grapalat"/>
                <w:sz w:val="16"/>
                <w:szCs w:val="16"/>
              </w:rPr>
            </w:pPr>
            <w:r>
              <w:rPr>
                <w:rFonts w:ascii="GHEA Grapalat" w:hAnsi="GHEA Grapalat"/>
                <w:sz w:val="16"/>
                <w:szCs w:val="16"/>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F6D86AA" w14:textId="486B7230" w:rsidR="0047277E" w:rsidRDefault="0047277E" w:rsidP="009565A7">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7D414B4" w14:textId="27B79212" w:rsidR="0047277E" w:rsidRDefault="0047277E" w:rsidP="009565A7">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E2B1B6C" w14:textId="77777777" w:rsidR="0047277E" w:rsidRDefault="0047277E" w:rsidP="009565A7">
            <w:pPr>
              <w:jc w:val="center"/>
              <w:rPr>
                <w:rFonts w:ascii="GHEA Grapalat" w:hAnsi="GHEA Grapalat" w:cs="Calibri"/>
                <w:color w:val="000000"/>
                <w:sz w:val="16"/>
                <w:szCs w:val="16"/>
              </w:rPr>
            </w:pPr>
            <w:r>
              <w:rPr>
                <w:rFonts w:ascii="GHEA Grapalat" w:hAnsi="GHEA Grapalat" w:cs="Calibri"/>
                <w:color w:val="000000"/>
                <w:sz w:val="16"/>
                <w:szCs w:val="16"/>
              </w:rPr>
              <w:t>40</w:t>
            </w:r>
          </w:p>
        </w:tc>
        <w:tc>
          <w:tcPr>
            <w:tcW w:w="990" w:type="dxa"/>
            <w:tcBorders>
              <w:top w:val="single" w:sz="4" w:space="0" w:color="auto"/>
              <w:left w:val="single" w:sz="4" w:space="0" w:color="auto"/>
              <w:bottom w:val="single" w:sz="4" w:space="0" w:color="auto"/>
              <w:right w:val="single" w:sz="4" w:space="0" w:color="auto"/>
            </w:tcBorders>
            <w:vAlign w:val="center"/>
          </w:tcPr>
          <w:p w14:paraId="56C7FCDD" w14:textId="77777777" w:rsidR="0047277E" w:rsidRPr="00453A4B" w:rsidRDefault="0047277E" w:rsidP="009565A7">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13C8339" w14:textId="77777777" w:rsidR="0047277E" w:rsidRDefault="0047277E" w:rsidP="009565A7">
            <w:pPr>
              <w:jc w:val="center"/>
              <w:rPr>
                <w:rFonts w:ascii="GHEA Grapalat" w:hAnsi="GHEA Grapalat" w:cs="Calibri"/>
                <w:color w:val="000000"/>
                <w:sz w:val="16"/>
                <w:szCs w:val="16"/>
              </w:rPr>
            </w:pPr>
            <w:r>
              <w:rPr>
                <w:rFonts w:ascii="GHEA Grapalat" w:hAnsi="GHEA Grapalat" w:cs="Calibri"/>
                <w:color w:val="000000"/>
                <w:sz w:val="16"/>
                <w:szCs w:val="16"/>
              </w:rPr>
              <w:t>40</w:t>
            </w:r>
          </w:p>
        </w:tc>
        <w:tc>
          <w:tcPr>
            <w:tcW w:w="1386" w:type="dxa"/>
            <w:tcBorders>
              <w:top w:val="single" w:sz="4" w:space="0" w:color="auto"/>
              <w:left w:val="single" w:sz="4" w:space="0" w:color="auto"/>
              <w:bottom w:val="single" w:sz="4" w:space="0" w:color="auto"/>
              <w:right w:val="single" w:sz="4" w:space="0" w:color="auto"/>
            </w:tcBorders>
            <w:vAlign w:val="center"/>
          </w:tcPr>
          <w:p w14:paraId="198312DA" w14:textId="77777777" w:rsidR="0047277E" w:rsidRPr="00F072C3" w:rsidRDefault="0047277E" w:rsidP="009565A7">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47277E" w:rsidRPr="0050088C" w14:paraId="29AE98F8" w14:textId="77777777" w:rsidTr="009565A7">
        <w:trPr>
          <w:trHeight w:val="1140"/>
        </w:trPr>
        <w:tc>
          <w:tcPr>
            <w:tcW w:w="710" w:type="dxa"/>
            <w:tcBorders>
              <w:top w:val="single" w:sz="4" w:space="0" w:color="auto"/>
              <w:left w:val="single" w:sz="4" w:space="0" w:color="auto"/>
              <w:bottom w:val="single" w:sz="4" w:space="0" w:color="auto"/>
              <w:right w:val="single" w:sz="4" w:space="0" w:color="auto"/>
            </w:tcBorders>
            <w:vAlign w:val="center"/>
          </w:tcPr>
          <w:p w14:paraId="72610DCA" w14:textId="77777777" w:rsidR="0047277E" w:rsidRPr="00824D20" w:rsidRDefault="0047277E" w:rsidP="009565A7">
            <w:pPr>
              <w:jc w:val="center"/>
              <w:rPr>
                <w:rFonts w:ascii="GHEA Grapalat" w:hAnsi="GHEA Grapalat" w:cs="Arial LatArm"/>
                <w:lang w:val="pt-BR"/>
              </w:rPr>
            </w:pPr>
            <w:r w:rsidRPr="00824D20">
              <w:rPr>
                <w:rFonts w:ascii="GHEA Grapalat" w:hAnsi="GHEA Grapalat" w:cs="Arial LatArm"/>
                <w:lang w:val="pt-BR"/>
              </w:rPr>
              <w:t>5</w:t>
            </w:r>
          </w:p>
        </w:tc>
        <w:tc>
          <w:tcPr>
            <w:tcW w:w="1370" w:type="dxa"/>
            <w:tcBorders>
              <w:top w:val="single" w:sz="4" w:space="0" w:color="auto"/>
              <w:left w:val="single" w:sz="4" w:space="0" w:color="auto"/>
              <w:bottom w:val="single" w:sz="4" w:space="0" w:color="auto"/>
              <w:right w:val="single" w:sz="4" w:space="0" w:color="auto"/>
            </w:tcBorders>
            <w:vAlign w:val="center"/>
          </w:tcPr>
          <w:p w14:paraId="105AF466" w14:textId="77777777" w:rsidR="0047277E" w:rsidRPr="00024A83" w:rsidRDefault="0047277E" w:rsidP="009565A7">
            <w:pPr>
              <w:jc w:val="center"/>
              <w:rPr>
                <w:rFonts w:ascii="GHEA Grapalat" w:hAnsi="GHEA Grapalat"/>
                <w:color w:val="000000"/>
                <w:sz w:val="16"/>
                <w:szCs w:val="16"/>
              </w:rPr>
            </w:pPr>
            <w:r>
              <w:rPr>
                <w:rFonts w:ascii="GHEA Grapalat" w:hAnsi="GHEA Grapalat"/>
                <w:color w:val="333333"/>
                <w:sz w:val="16"/>
                <w:szCs w:val="16"/>
                <w:lang w:val="pt-BR"/>
              </w:rPr>
              <w:t>32351230/</w:t>
            </w:r>
            <w:r>
              <w:rPr>
                <w:rFonts w:ascii="GHEA Grapalat" w:hAnsi="GHEA Grapalat"/>
                <w:color w:val="333333"/>
                <w:sz w:val="16"/>
                <w:szCs w:val="16"/>
              </w:rPr>
              <w:t>1</w:t>
            </w:r>
          </w:p>
        </w:tc>
        <w:tc>
          <w:tcPr>
            <w:tcW w:w="2283" w:type="dxa"/>
            <w:tcBorders>
              <w:top w:val="single" w:sz="4" w:space="0" w:color="auto"/>
              <w:left w:val="single" w:sz="4" w:space="0" w:color="auto"/>
              <w:bottom w:val="single" w:sz="4" w:space="0" w:color="auto"/>
              <w:right w:val="single" w:sz="4" w:space="0" w:color="auto"/>
            </w:tcBorders>
          </w:tcPr>
          <w:p w14:paraId="0C5EA3D5" w14:textId="77777777" w:rsidR="0047277E" w:rsidRPr="00930ACC" w:rsidRDefault="0047277E" w:rsidP="009565A7">
            <w:pPr>
              <w:rPr>
                <w:rFonts w:ascii="GHEA Grapalat" w:hAnsi="GHEA Grapalat"/>
                <w:sz w:val="20"/>
                <w:szCs w:val="20"/>
              </w:rPr>
            </w:pPr>
            <w:r w:rsidRPr="008D6693">
              <w:rPr>
                <w:rFonts w:ascii="GHEA Grapalat" w:hAnsi="GHEA Grapalat" w:cs="Sylfaen"/>
                <w:sz w:val="20"/>
                <w:szCs w:val="20"/>
              </w:rPr>
              <w:t>Ռենտ</w:t>
            </w:r>
            <w:r w:rsidRPr="008D6693">
              <w:rPr>
                <w:rFonts w:ascii="GHEA Grapalat" w:hAnsi="GHEA Grapalat"/>
                <w:sz w:val="20"/>
                <w:szCs w:val="20"/>
              </w:rPr>
              <w:t>գ</w:t>
            </w:r>
            <w:r w:rsidRPr="008D6693">
              <w:rPr>
                <w:rFonts w:ascii="GHEA Grapalat" w:hAnsi="GHEA Grapalat" w:cs="Sylfaen"/>
                <w:sz w:val="20"/>
                <w:szCs w:val="20"/>
              </w:rPr>
              <w:t>են</w:t>
            </w:r>
            <w:r>
              <w:rPr>
                <w:rFonts w:ascii="GHEA Grapalat" w:hAnsi="GHEA Grapalat" w:cs="Sylfaen"/>
                <w:sz w:val="20"/>
                <w:szCs w:val="20"/>
              </w:rPr>
              <w:t xml:space="preserve"> </w:t>
            </w:r>
            <w:r w:rsidRPr="008D6693">
              <w:rPr>
                <w:rFonts w:ascii="GHEA Grapalat" w:hAnsi="GHEA Grapalat" w:cs="Sylfaen"/>
                <w:sz w:val="20"/>
                <w:szCs w:val="20"/>
              </w:rPr>
              <w:t>նկարների ժապավեններ</w:t>
            </w:r>
          </w:p>
        </w:tc>
        <w:tc>
          <w:tcPr>
            <w:tcW w:w="923" w:type="dxa"/>
            <w:tcBorders>
              <w:top w:val="single" w:sz="4" w:space="0" w:color="auto"/>
              <w:left w:val="single" w:sz="4" w:space="0" w:color="auto"/>
              <w:bottom w:val="single" w:sz="4" w:space="0" w:color="auto"/>
              <w:right w:val="single" w:sz="4" w:space="0" w:color="auto"/>
            </w:tcBorders>
            <w:vAlign w:val="center"/>
          </w:tcPr>
          <w:p w14:paraId="25BFCD64" w14:textId="77777777" w:rsidR="0047277E" w:rsidRPr="005C0A6D" w:rsidRDefault="0047277E" w:rsidP="009565A7">
            <w:pPr>
              <w:jc w:val="center"/>
              <w:rPr>
                <w:rFonts w:ascii="GHEA Grapalat" w:hAnsi="GHEA Grapalat"/>
                <w:sz w:val="18"/>
                <w:szCs w:val="18"/>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4A3732D8" w14:textId="77777777" w:rsidR="0047277E" w:rsidRPr="006B79FF" w:rsidRDefault="0047277E" w:rsidP="009565A7">
            <w:pPr>
              <w:rPr>
                <w:rFonts w:ascii="GHEA Grapalat" w:hAnsi="GHEA Grapalat"/>
                <w:bCs/>
                <w:iCs/>
                <w:sz w:val="20"/>
                <w:szCs w:val="20"/>
                <w:lang w:val="af-ZA"/>
              </w:rPr>
            </w:pPr>
            <w:r w:rsidRPr="006B79FF">
              <w:rPr>
                <w:rFonts w:ascii="GHEA Grapalat" w:hAnsi="GHEA Grapalat"/>
                <w:bCs/>
                <w:iCs/>
                <w:sz w:val="20"/>
                <w:szCs w:val="20"/>
                <w:lang w:val="af-ZA"/>
              </w:rPr>
              <w:t>Ռենտգեն ժապավն 3*4, կապույտ, ինքնաերևակվող</w:t>
            </w:r>
          </w:p>
          <w:p w14:paraId="42A6672E" w14:textId="77777777" w:rsidR="0047277E" w:rsidRPr="003F5109" w:rsidRDefault="0047277E" w:rsidP="009565A7">
            <w:pPr>
              <w:rPr>
                <w:rFonts w:ascii="GHEA Grapalat" w:hAnsi="GHEA Grapalat"/>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04D119F8" w14:textId="77777777" w:rsidR="0047277E" w:rsidRPr="00EC5453" w:rsidRDefault="0047277E" w:rsidP="009565A7">
            <w:pPr>
              <w:jc w:val="center"/>
              <w:rPr>
                <w:rFonts w:ascii="GHEA Grapalat" w:hAnsi="GHEA Grapalat" w:cs="Arial"/>
                <w:sz w:val="18"/>
                <w:szCs w:val="18"/>
              </w:rPr>
            </w:pPr>
            <w:r>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4DDF2CB" w14:textId="28D872D8" w:rsidR="0047277E" w:rsidRDefault="0047277E" w:rsidP="009565A7">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1B83C53" w14:textId="5D087760" w:rsidR="0047277E" w:rsidRDefault="0047277E" w:rsidP="009565A7">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3EF092F" w14:textId="77777777" w:rsidR="0047277E" w:rsidRDefault="0047277E" w:rsidP="009565A7">
            <w:pPr>
              <w:jc w:val="center"/>
              <w:rPr>
                <w:rFonts w:ascii="GHEA Grapalat" w:hAnsi="GHEA Grapalat" w:cs="Calibri"/>
                <w:color w:val="000000"/>
                <w:sz w:val="18"/>
                <w:szCs w:val="18"/>
              </w:rPr>
            </w:pPr>
            <w:r>
              <w:rPr>
                <w:rFonts w:ascii="GHEA Grapalat" w:hAnsi="GHEA Grapalat" w:cs="Arial"/>
                <w:color w:val="000000"/>
                <w:sz w:val="18"/>
                <w:szCs w:val="18"/>
              </w:rPr>
              <w:t>1000</w:t>
            </w:r>
          </w:p>
        </w:tc>
        <w:tc>
          <w:tcPr>
            <w:tcW w:w="990" w:type="dxa"/>
            <w:tcBorders>
              <w:top w:val="single" w:sz="4" w:space="0" w:color="auto"/>
              <w:left w:val="single" w:sz="4" w:space="0" w:color="auto"/>
              <w:bottom w:val="single" w:sz="4" w:space="0" w:color="auto"/>
              <w:right w:val="single" w:sz="4" w:space="0" w:color="auto"/>
            </w:tcBorders>
            <w:vAlign w:val="center"/>
          </w:tcPr>
          <w:p w14:paraId="043FF910" w14:textId="77777777" w:rsidR="0047277E" w:rsidRPr="004B0F86" w:rsidRDefault="0047277E" w:rsidP="009565A7">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5429C01" w14:textId="77777777" w:rsidR="0047277E" w:rsidRDefault="0047277E" w:rsidP="009565A7">
            <w:pPr>
              <w:jc w:val="center"/>
              <w:rPr>
                <w:rFonts w:ascii="GHEA Grapalat" w:hAnsi="GHEA Grapalat" w:cs="Calibri"/>
                <w:color w:val="000000"/>
                <w:sz w:val="18"/>
                <w:szCs w:val="18"/>
              </w:rPr>
            </w:pPr>
            <w:r>
              <w:rPr>
                <w:rFonts w:ascii="GHEA Grapalat" w:hAnsi="GHEA Grapalat" w:cs="Arial"/>
                <w:color w:val="000000"/>
                <w:sz w:val="18"/>
                <w:szCs w:val="18"/>
              </w:rPr>
              <w:t>1000</w:t>
            </w:r>
          </w:p>
        </w:tc>
        <w:tc>
          <w:tcPr>
            <w:tcW w:w="1386" w:type="dxa"/>
            <w:tcBorders>
              <w:top w:val="single" w:sz="4" w:space="0" w:color="auto"/>
              <w:left w:val="single" w:sz="4" w:space="0" w:color="auto"/>
              <w:bottom w:val="single" w:sz="4" w:space="0" w:color="auto"/>
              <w:right w:val="single" w:sz="4" w:space="0" w:color="auto"/>
            </w:tcBorders>
            <w:vAlign w:val="center"/>
          </w:tcPr>
          <w:p w14:paraId="076786E4" w14:textId="77777777" w:rsidR="0047277E" w:rsidRPr="0050088C" w:rsidRDefault="0047277E" w:rsidP="009565A7">
            <w:pPr>
              <w:rPr>
                <w:rFonts w:ascii="GHEA Grapalat" w:hAnsi="GHEA Grapalat"/>
                <w:sz w:val="18"/>
                <w:szCs w:val="18"/>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47277E" w:rsidRPr="00B94CF1" w14:paraId="5F70ADF2" w14:textId="77777777" w:rsidTr="009565A7">
        <w:trPr>
          <w:trHeight w:val="1140"/>
        </w:trPr>
        <w:tc>
          <w:tcPr>
            <w:tcW w:w="710" w:type="dxa"/>
            <w:tcBorders>
              <w:top w:val="single" w:sz="4" w:space="0" w:color="auto"/>
              <w:left w:val="single" w:sz="4" w:space="0" w:color="auto"/>
              <w:bottom w:val="single" w:sz="4" w:space="0" w:color="auto"/>
              <w:right w:val="single" w:sz="4" w:space="0" w:color="auto"/>
            </w:tcBorders>
            <w:vAlign w:val="center"/>
          </w:tcPr>
          <w:p w14:paraId="2A2F2827" w14:textId="77777777" w:rsidR="0047277E" w:rsidRPr="00F41917" w:rsidRDefault="0047277E" w:rsidP="009565A7">
            <w:pPr>
              <w:jc w:val="center"/>
              <w:rPr>
                <w:rFonts w:ascii="GHEA Grapalat" w:hAnsi="GHEA Grapalat" w:cs="Arial LatArm"/>
                <w:lang w:val="pt-BR"/>
              </w:rPr>
            </w:pPr>
            <w:r w:rsidRPr="00F41917">
              <w:rPr>
                <w:rFonts w:ascii="GHEA Grapalat" w:hAnsi="GHEA Grapalat" w:cs="Arial LatArm"/>
                <w:lang w:val="pt-BR"/>
              </w:rPr>
              <w:t>6</w:t>
            </w:r>
          </w:p>
        </w:tc>
        <w:tc>
          <w:tcPr>
            <w:tcW w:w="1370" w:type="dxa"/>
            <w:tcBorders>
              <w:top w:val="single" w:sz="4" w:space="0" w:color="auto"/>
              <w:left w:val="single" w:sz="4" w:space="0" w:color="auto"/>
              <w:bottom w:val="single" w:sz="4" w:space="0" w:color="auto"/>
              <w:right w:val="single" w:sz="4" w:space="0" w:color="auto"/>
            </w:tcBorders>
            <w:vAlign w:val="center"/>
          </w:tcPr>
          <w:p w14:paraId="6E2433A3" w14:textId="77777777" w:rsidR="0047277E" w:rsidRPr="00085CA3" w:rsidRDefault="0047277E" w:rsidP="009565A7">
            <w:pPr>
              <w:jc w:val="center"/>
              <w:rPr>
                <w:rFonts w:ascii="GHEA Grapalat" w:hAnsi="GHEA Grapalat"/>
                <w:color w:val="333333"/>
                <w:sz w:val="16"/>
                <w:szCs w:val="16"/>
                <w:lang w:val="pt-BR"/>
              </w:rPr>
            </w:pPr>
            <w:r>
              <w:rPr>
                <w:rFonts w:ascii="GHEA Grapalat" w:hAnsi="GHEA Grapalat"/>
                <w:color w:val="333333"/>
                <w:sz w:val="16"/>
                <w:szCs w:val="16"/>
                <w:lang w:val="pt-BR"/>
              </w:rPr>
              <w:t>33121180/1</w:t>
            </w:r>
          </w:p>
        </w:tc>
        <w:tc>
          <w:tcPr>
            <w:tcW w:w="2283" w:type="dxa"/>
            <w:tcBorders>
              <w:top w:val="single" w:sz="4" w:space="0" w:color="auto"/>
              <w:left w:val="single" w:sz="4" w:space="0" w:color="auto"/>
              <w:bottom w:val="single" w:sz="4" w:space="0" w:color="auto"/>
              <w:right w:val="single" w:sz="4" w:space="0" w:color="auto"/>
            </w:tcBorders>
            <w:vAlign w:val="center"/>
          </w:tcPr>
          <w:p w14:paraId="7DDDDB63" w14:textId="77777777" w:rsidR="0047277E" w:rsidRPr="002317D2" w:rsidRDefault="0047277E" w:rsidP="009565A7">
            <w:pPr>
              <w:rPr>
                <w:rFonts w:ascii="GHEA Grapalat" w:hAnsi="GHEA Grapalat"/>
                <w:sz w:val="20"/>
                <w:szCs w:val="20"/>
                <w:lang w:val="pt-BR"/>
              </w:rPr>
            </w:pPr>
            <w:r w:rsidRPr="008D6693">
              <w:rPr>
                <w:rFonts w:ascii="GHEA Grapalat" w:hAnsi="GHEA Grapalat" w:cs="Sylfaen"/>
                <w:sz w:val="20"/>
                <w:szCs w:val="20"/>
              </w:rPr>
              <w:t>արյան</w:t>
            </w:r>
            <w:r w:rsidRPr="00AA26D5">
              <w:rPr>
                <w:rFonts w:ascii="GHEA Grapalat" w:hAnsi="GHEA Grapalat"/>
                <w:sz w:val="20"/>
                <w:szCs w:val="20"/>
                <w:lang w:val="es-ES"/>
              </w:rPr>
              <w:t xml:space="preserve"> </w:t>
            </w:r>
            <w:r w:rsidRPr="008D6693">
              <w:rPr>
                <w:rFonts w:ascii="GHEA Grapalat" w:hAnsi="GHEA Grapalat" w:cs="Sylfaen"/>
                <w:sz w:val="20"/>
                <w:szCs w:val="20"/>
              </w:rPr>
              <w:t>ճնշման</w:t>
            </w:r>
            <w:r w:rsidRPr="00AA26D5">
              <w:rPr>
                <w:rFonts w:ascii="GHEA Grapalat" w:hAnsi="GHEA Grapalat"/>
                <w:sz w:val="20"/>
                <w:szCs w:val="20"/>
                <w:lang w:val="es-ES"/>
              </w:rPr>
              <w:t xml:space="preserve"> </w:t>
            </w:r>
            <w:r w:rsidRPr="008D6693">
              <w:rPr>
                <w:rFonts w:ascii="GHEA Grapalat" w:hAnsi="GHEA Grapalat" w:cs="Sylfaen"/>
                <w:sz w:val="20"/>
                <w:szCs w:val="20"/>
              </w:rPr>
              <w:t>չափման</w:t>
            </w:r>
            <w:r w:rsidRPr="00AA26D5">
              <w:rPr>
                <w:rFonts w:ascii="GHEA Grapalat" w:hAnsi="GHEA Grapalat"/>
                <w:sz w:val="20"/>
                <w:szCs w:val="20"/>
                <w:lang w:val="es-ES"/>
              </w:rPr>
              <w:t xml:space="preserve"> </w:t>
            </w:r>
            <w:r w:rsidRPr="008D6693">
              <w:rPr>
                <w:rFonts w:ascii="GHEA Grapalat" w:hAnsi="GHEA Grapalat" w:cs="Sylfaen"/>
                <w:sz w:val="20"/>
                <w:szCs w:val="20"/>
              </w:rPr>
              <w:t>սարք</w:t>
            </w:r>
            <w:r w:rsidRPr="00AA26D5">
              <w:rPr>
                <w:rFonts w:ascii="GHEA Grapalat" w:hAnsi="GHEA Grapalat"/>
                <w:sz w:val="20"/>
                <w:szCs w:val="20"/>
                <w:lang w:val="es-ES"/>
              </w:rPr>
              <w:t xml:space="preserve"> (</w:t>
            </w:r>
            <w:r w:rsidRPr="008D6693">
              <w:rPr>
                <w:rFonts w:ascii="GHEA Grapalat" w:hAnsi="GHEA Grapalat" w:cs="Sylfaen"/>
                <w:sz w:val="20"/>
                <w:szCs w:val="20"/>
              </w:rPr>
              <w:t>տոնոմետր</w:t>
            </w:r>
            <w:r w:rsidRPr="00AA26D5">
              <w:rPr>
                <w:rFonts w:ascii="GHEA Grapalat" w:hAnsi="GHEA Grapalat"/>
                <w:sz w:val="20"/>
                <w:szCs w:val="20"/>
                <w:lang w:val="es-ES"/>
              </w:rPr>
              <w:t>)</w:t>
            </w:r>
          </w:p>
        </w:tc>
        <w:tc>
          <w:tcPr>
            <w:tcW w:w="923" w:type="dxa"/>
            <w:tcBorders>
              <w:top w:val="single" w:sz="4" w:space="0" w:color="auto"/>
              <w:left w:val="single" w:sz="4" w:space="0" w:color="auto"/>
              <w:bottom w:val="single" w:sz="4" w:space="0" w:color="auto"/>
              <w:right w:val="single" w:sz="4" w:space="0" w:color="auto"/>
            </w:tcBorders>
            <w:vAlign w:val="center"/>
          </w:tcPr>
          <w:p w14:paraId="433669D0" w14:textId="77777777" w:rsidR="0047277E" w:rsidRPr="00085CA3" w:rsidRDefault="0047277E" w:rsidP="009565A7">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862C5A" w14:textId="77777777" w:rsidR="0047277E" w:rsidRPr="000F3FC1" w:rsidRDefault="0047277E" w:rsidP="009565A7">
            <w:pPr>
              <w:jc w:val="both"/>
              <w:rPr>
                <w:rFonts w:ascii="GHEA Grapalat" w:hAnsi="GHEA Grapalat"/>
                <w:sz w:val="20"/>
                <w:szCs w:val="20"/>
                <w:lang w:val="es-ES"/>
              </w:rPr>
            </w:pPr>
            <w:r w:rsidRPr="001E1242">
              <w:rPr>
                <w:rFonts w:ascii="GHEA Grapalat" w:hAnsi="GHEA Grapalat"/>
                <w:sz w:val="20"/>
                <w:szCs w:val="20"/>
                <w:lang w:val="es-ES"/>
              </w:rPr>
              <w:t xml:space="preserve">Արյան ճնշման չափման սարք (տոնոմետր) ֆոնենդոսկոպով մեխանիկական Ֆորմատ`հատ:  Ֆիրմայի նշումով: </w:t>
            </w:r>
          </w:p>
        </w:tc>
        <w:tc>
          <w:tcPr>
            <w:tcW w:w="900" w:type="dxa"/>
            <w:tcBorders>
              <w:top w:val="single" w:sz="4" w:space="0" w:color="auto"/>
              <w:left w:val="single" w:sz="4" w:space="0" w:color="auto"/>
              <w:bottom w:val="single" w:sz="4" w:space="0" w:color="auto"/>
              <w:right w:val="single" w:sz="4" w:space="0" w:color="auto"/>
            </w:tcBorders>
            <w:vAlign w:val="center"/>
          </w:tcPr>
          <w:p w14:paraId="4B603FBA" w14:textId="77777777" w:rsidR="0047277E" w:rsidRPr="002317D2" w:rsidRDefault="0047277E" w:rsidP="009565A7">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679A3E7" w14:textId="1CD4C3AB" w:rsidR="0047277E" w:rsidRDefault="0047277E" w:rsidP="009565A7">
            <w:pPr>
              <w:jc w:val="right"/>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391ACE2" w14:textId="12BAA190" w:rsidR="0047277E" w:rsidRDefault="0047277E" w:rsidP="009565A7">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6A23D62" w14:textId="77777777" w:rsidR="0047277E" w:rsidRDefault="0047277E" w:rsidP="009565A7">
            <w:pPr>
              <w:jc w:val="right"/>
              <w:rPr>
                <w:rFonts w:ascii="GHEA Grapalat" w:hAnsi="GHEA Grapalat" w:cs="Calibri"/>
                <w:color w:val="000000"/>
                <w:sz w:val="18"/>
                <w:szCs w:val="18"/>
              </w:rPr>
            </w:pPr>
            <w:r>
              <w:rPr>
                <w:rFonts w:ascii="GHEA Grapalat" w:hAnsi="GHEA Grapalat" w:cs="Arial"/>
                <w:color w:val="000000"/>
                <w:sz w:val="18"/>
                <w:szCs w:val="18"/>
              </w:rPr>
              <w:t>50</w:t>
            </w:r>
          </w:p>
        </w:tc>
        <w:tc>
          <w:tcPr>
            <w:tcW w:w="990" w:type="dxa"/>
            <w:tcBorders>
              <w:top w:val="single" w:sz="4" w:space="0" w:color="auto"/>
              <w:left w:val="single" w:sz="4" w:space="0" w:color="auto"/>
              <w:bottom w:val="single" w:sz="4" w:space="0" w:color="auto"/>
              <w:right w:val="single" w:sz="4" w:space="0" w:color="auto"/>
            </w:tcBorders>
            <w:vAlign w:val="center"/>
          </w:tcPr>
          <w:p w14:paraId="5919A5ED" w14:textId="77777777" w:rsidR="0047277E" w:rsidRPr="00453A4B" w:rsidRDefault="0047277E" w:rsidP="009565A7">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7FF6052" w14:textId="77777777" w:rsidR="0047277E" w:rsidRDefault="0047277E" w:rsidP="009565A7">
            <w:pPr>
              <w:jc w:val="right"/>
              <w:rPr>
                <w:rFonts w:ascii="GHEA Grapalat" w:hAnsi="GHEA Grapalat" w:cs="Calibri"/>
                <w:color w:val="000000"/>
                <w:sz w:val="18"/>
                <w:szCs w:val="18"/>
              </w:rPr>
            </w:pPr>
            <w:r>
              <w:rPr>
                <w:rFonts w:ascii="GHEA Grapalat" w:hAnsi="GHEA Grapalat" w:cs="Arial"/>
                <w:color w:val="000000"/>
                <w:sz w:val="18"/>
                <w:szCs w:val="18"/>
              </w:rPr>
              <w:t>50</w:t>
            </w:r>
          </w:p>
        </w:tc>
        <w:tc>
          <w:tcPr>
            <w:tcW w:w="1386" w:type="dxa"/>
            <w:tcBorders>
              <w:top w:val="single" w:sz="4" w:space="0" w:color="auto"/>
              <w:left w:val="single" w:sz="4" w:space="0" w:color="auto"/>
              <w:bottom w:val="single" w:sz="4" w:space="0" w:color="auto"/>
              <w:right w:val="single" w:sz="4" w:space="0" w:color="auto"/>
            </w:tcBorders>
            <w:vAlign w:val="center"/>
          </w:tcPr>
          <w:p w14:paraId="2B1F00DB" w14:textId="77777777" w:rsidR="0047277E" w:rsidRPr="00B94CF1" w:rsidRDefault="0047277E" w:rsidP="009565A7">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50088C" w14:paraId="674192E5" w14:textId="77777777" w:rsidTr="009565A7">
        <w:trPr>
          <w:trHeight w:val="1140"/>
        </w:trPr>
        <w:tc>
          <w:tcPr>
            <w:tcW w:w="710" w:type="dxa"/>
            <w:tcBorders>
              <w:top w:val="single" w:sz="4" w:space="0" w:color="auto"/>
              <w:left w:val="single" w:sz="4" w:space="0" w:color="auto"/>
              <w:bottom w:val="single" w:sz="4" w:space="0" w:color="auto"/>
              <w:right w:val="single" w:sz="4" w:space="0" w:color="auto"/>
            </w:tcBorders>
            <w:vAlign w:val="center"/>
          </w:tcPr>
          <w:p w14:paraId="00CDF555" w14:textId="77777777" w:rsidR="007D1FEA" w:rsidRPr="006709BF" w:rsidRDefault="007D1FEA" w:rsidP="007D1FEA">
            <w:pPr>
              <w:jc w:val="center"/>
              <w:rPr>
                <w:rFonts w:ascii="GHEA Grapalat" w:hAnsi="GHEA Grapalat" w:cs="Arial LatArm"/>
                <w:lang w:val="pt-BR"/>
              </w:rPr>
            </w:pPr>
            <w:r w:rsidRPr="006709BF">
              <w:rPr>
                <w:rFonts w:ascii="GHEA Grapalat" w:hAnsi="GHEA Grapalat" w:cs="Arial LatArm"/>
                <w:lang w:val="pt-BR"/>
              </w:rPr>
              <w:lastRenderedPageBreak/>
              <w:t>7</w:t>
            </w:r>
          </w:p>
        </w:tc>
        <w:tc>
          <w:tcPr>
            <w:tcW w:w="1370" w:type="dxa"/>
            <w:tcBorders>
              <w:top w:val="single" w:sz="4" w:space="0" w:color="auto"/>
              <w:left w:val="single" w:sz="4" w:space="0" w:color="auto"/>
              <w:bottom w:val="single" w:sz="4" w:space="0" w:color="auto"/>
              <w:right w:val="single" w:sz="4" w:space="0" w:color="auto"/>
            </w:tcBorders>
            <w:vAlign w:val="center"/>
          </w:tcPr>
          <w:p w14:paraId="78497E3D" w14:textId="77777777" w:rsidR="007D1FEA"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33141118/1</w:t>
            </w:r>
          </w:p>
        </w:tc>
        <w:tc>
          <w:tcPr>
            <w:tcW w:w="2283" w:type="dxa"/>
            <w:tcBorders>
              <w:top w:val="single" w:sz="4" w:space="0" w:color="auto"/>
              <w:left w:val="single" w:sz="4" w:space="0" w:color="auto"/>
              <w:bottom w:val="single" w:sz="4" w:space="0" w:color="auto"/>
              <w:right w:val="single" w:sz="4" w:space="0" w:color="auto"/>
            </w:tcBorders>
            <w:vAlign w:val="center"/>
          </w:tcPr>
          <w:p w14:paraId="367CEB7D" w14:textId="77777777" w:rsidR="007D1FEA" w:rsidRDefault="007D1FEA" w:rsidP="007D1FEA">
            <w:pPr>
              <w:rPr>
                <w:rFonts w:ascii="GHEA Grapalat" w:hAnsi="GHEA Grapalat"/>
                <w:sz w:val="20"/>
                <w:szCs w:val="20"/>
                <w:lang w:val="hy-AM"/>
              </w:rPr>
            </w:pPr>
            <w:r>
              <w:rPr>
                <w:rFonts w:ascii="GHEA Grapalat" w:hAnsi="GHEA Grapalat" w:cs="Sylfaen"/>
                <w:sz w:val="20"/>
                <w:szCs w:val="20"/>
                <w:lang w:val="hy-AM"/>
              </w:rPr>
              <w:t>Ա</w:t>
            </w:r>
            <w:r>
              <w:rPr>
                <w:rFonts w:ascii="GHEA Grapalat" w:hAnsi="GHEA Grapalat" w:cs="Sylfaen"/>
                <w:sz w:val="20"/>
                <w:szCs w:val="20"/>
              </w:rPr>
              <w:t>նձեռոցիկ</w:t>
            </w:r>
            <w:r>
              <w:rPr>
                <w:rFonts w:ascii="GHEA Grapalat" w:hAnsi="GHEA Grapalat" w:cs="Sylfaen"/>
                <w:sz w:val="20"/>
                <w:szCs w:val="20"/>
                <w:lang w:val="hy-AM"/>
              </w:rPr>
              <w:t xml:space="preserve"> թանզիֆից մանրէազերծ բժշկական</w:t>
            </w:r>
          </w:p>
        </w:tc>
        <w:tc>
          <w:tcPr>
            <w:tcW w:w="923" w:type="dxa"/>
            <w:tcBorders>
              <w:top w:val="single" w:sz="4" w:space="0" w:color="auto"/>
              <w:left w:val="single" w:sz="4" w:space="0" w:color="auto"/>
              <w:bottom w:val="single" w:sz="4" w:space="0" w:color="auto"/>
              <w:right w:val="single" w:sz="4" w:space="0" w:color="auto"/>
            </w:tcBorders>
            <w:vAlign w:val="center"/>
          </w:tcPr>
          <w:p w14:paraId="7162ED0E" w14:textId="77777777" w:rsidR="007D1FEA" w:rsidRDefault="007D1FEA" w:rsidP="007D1FEA">
            <w:pPr>
              <w:jc w:val="center"/>
              <w:rPr>
                <w:rFonts w:ascii="GHEA Grapalat" w:hAnsi="GHEA Grapalat"/>
                <w:sz w:val="18"/>
                <w:szCs w:val="18"/>
                <w:lang w:val="hy-AM"/>
              </w:rPr>
            </w:pPr>
          </w:p>
        </w:tc>
        <w:tc>
          <w:tcPr>
            <w:tcW w:w="3600" w:type="dxa"/>
            <w:tcBorders>
              <w:top w:val="single" w:sz="4" w:space="0" w:color="auto"/>
              <w:left w:val="single" w:sz="4" w:space="0" w:color="auto"/>
              <w:bottom w:val="single" w:sz="4" w:space="0" w:color="auto"/>
              <w:right w:val="single" w:sz="4" w:space="0" w:color="auto"/>
            </w:tcBorders>
            <w:vAlign w:val="bottom"/>
          </w:tcPr>
          <w:p w14:paraId="7B2D1955" w14:textId="77777777" w:rsidR="007D1FEA" w:rsidRDefault="007D1FEA" w:rsidP="007D1FEA">
            <w:pPr>
              <w:jc w:val="both"/>
              <w:rPr>
                <w:rFonts w:ascii="GHEA Grapalat" w:hAnsi="GHEA Grapalat"/>
                <w:sz w:val="20"/>
                <w:szCs w:val="20"/>
                <w:lang w:val="es-ES"/>
              </w:rPr>
            </w:pPr>
            <w:r>
              <w:rPr>
                <w:rFonts w:ascii="GHEA Grapalat" w:hAnsi="GHEA Grapalat"/>
                <w:sz w:val="20"/>
                <w:szCs w:val="20"/>
                <w:lang w:val="es-ES"/>
              </w:rPr>
              <w:t xml:space="preserve">Անձեռոցիկներ ստերիլ 12սմx7սմ, անհատական փաթեթաորված Ֆորմատ: </w:t>
            </w:r>
            <w:r>
              <w:rPr>
                <w:rFonts w:ascii="GHEA Grapalat" w:hAnsi="GHEA Grapalat"/>
                <w:sz w:val="20"/>
                <w:szCs w:val="20"/>
                <w:lang w:val="hy-AM"/>
              </w:rPr>
              <w:t>հատ</w:t>
            </w:r>
            <w:r>
              <w:rPr>
                <w:rFonts w:ascii="GHEA Grapalat" w:hAnsi="GHEA Grapalat"/>
                <w:sz w:val="20"/>
                <w:szCs w:val="20"/>
                <w:lang w:val="es-ES"/>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14:paraId="0C31DDC6" w14:textId="77777777" w:rsidR="007D1FEA" w:rsidRDefault="007D1FEA" w:rsidP="007D1FEA">
            <w:pP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015AD33" w14:textId="5CC1FD1D" w:rsidR="007D1FEA" w:rsidRDefault="007D1FEA" w:rsidP="007D1FEA">
            <w:pPr>
              <w:jc w:val="right"/>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AA2672E" w14:textId="29632CFF"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35D07AF"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5000</w:t>
            </w:r>
          </w:p>
        </w:tc>
        <w:tc>
          <w:tcPr>
            <w:tcW w:w="990" w:type="dxa"/>
            <w:tcBorders>
              <w:top w:val="single" w:sz="4" w:space="0" w:color="auto"/>
              <w:left w:val="single" w:sz="4" w:space="0" w:color="auto"/>
              <w:bottom w:val="single" w:sz="4" w:space="0" w:color="auto"/>
              <w:right w:val="single" w:sz="4" w:space="0" w:color="auto"/>
            </w:tcBorders>
            <w:vAlign w:val="center"/>
          </w:tcPr>
          <w:p w14:paraId="72FC9259" w14:textId="6286D1D4" w:rsidR="007D1FEA" w:rsidRDefault="007D1FEA" w:rsidP="007D1FEA">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E874F00"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5000</w:t>
            </w:r>
          </w:p>
        </w:tc>
        <w:tc>
          <w:tcPr>
            <w:tcW w:w="1386" w:type="dxa"/>
            <w:tcBorders>
              <w:top w:val="single" w:sz="4" w:space="0" w:color="auto"/>
              <w:left w:val="single" w:sz="4" w:space="0" w:color="auto"/>
              <w:bottom w:val="single" w:sz="4" w:space="0" w:color="auto"/>
              <w:right w:val="single" w:sz="4" w:space="0" w:color="auto"/>
            </w:tcBorders>
            <w:vAlign w:val="center"/>
          </w:tcPr>
          <w:p w14:paraId="07EE97C8" w14:textId="77777777" w:rsidR="007D1FEA" w:rsidRPr="0050088C" w:rsidRDefault="007D1FEA" w:rsidP="007D1FEA">
            <w:pPr>
              <w:rPr>
                <w:rFonts w:ascii="GHEA Grapalat" w:hAnsi="GHEA Grapalat"/>
                <w:sz w:val="18"/>
                <w:szCs w:val="18"/>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327588" w14:paraId="173D88D6" w14:textId="77777777" w:rsidTr="009565A7">
        <w:trPr>
          <w:trHeight w:val="1095"/>
        </w:trPr>
        <w:tc>
          <w:tcPr>
            <w:tcW w:w="710" w:type="dxa"/>
            <w:tcBorders>
              <w:top w:val="single" w:sz="4" w:space="0" w:color="auto"/>
              <w:left w:val="single" w:sz="4" w:space="0" w:color="auto"/>
              <w:bottom w:val="single" w:sz="4" w:space="0" w:color="auto"/>
              <w:right w:val="single" w:sz="4" w:space="0" w:color="auto"/>
            </w:tcBorders>
            <w:vAlign w:val="center"/>
          </w:tcPr>
          <w:p w14:paraId="59AD40B8" w14:textId="77777777" w:rsidR="007D1FEA" w:rsidRPr="007B12C4" w:rsidRDefault="007D1FEA" w:rsidP="007D1FEA">
            <w:pPr>
              <w:jc w:val="center"/>
              <w:rPr>
                <w:rFonts w:ascii="GHEA Grapalat" w:hAnsi="GHEA Grapalat" w:cs="Arial LatArm"/>
                <w:lang w:val="pt-BR"/>
              </w:rPr>
            </w:pPr>
            <w:r w:rsidRPr="007B12C4">
              <w:rPr>
                <w:rFonts w:ascii="GHEA Grapalat" w:hAnsi="GHEA Grapalat" w:cs="Arial LatArm"/>
                <w:lang w:val="pt-BR"/>
              </w:rPr>
              <w:t>8</w:t>
            </w:r>
          </w:p>
        </w:tc>
        <w:tc>
          <w:tcPr>
            <w:tcW w:w="1370" w:type="dxa"/>
            <w:tcBorders>
              <w:top w:val="single" w:sz="4" w:space="0" w:color="auto"/>
              <w:left w:val="single" w:sz="4" w:space="0" w:color="auto"/>
              <w:bottom w:val="single" w:sz="4" w:space="0" w:color="auto"/>
              <w:right w:val="single" w:sz="4" w:space="0" w:color="auto"/>
            </w:tcBorders>
            <w:vAlign w:val="center"/>
          </w:tcPr>
          <w:p w14:paraId="6698B167" w14:textId="77777777" w:rsidR="007D1FEA" w:rsidRPr="00085CA3"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33141121/1</w:t>
            </w:r>
          </w:p>
        </w:tc>
        <w:tc>
          <w:tcPr>
            <w:tcW w:w="2283" w:type="dxa"/>
            <w:tcBorders>
              <w:top w:val="single" w:sz="4" w:space="0" w:color="auto"/>
              <w:left w:val="single" w:sz="4" w:space="0" w:color="auto"/>
              <w:bottom w:val="single" w:sz="4" w:space="0" w:color="auto"/>
              <w:right w:val="single" w:sz="4" w:space="0" w:color="auto"/>
            </w:tcBorders>
            <w:vAlign w:val="center"/>
          </w:tcPr>
          <w:p w14:paraId="0ADA9F1A" w14:textId="77777777" w:rsidR="007D1FEA" w:rsidRPr="00930ACC" w:rsidRDefault="007D1FEA" w:rsidP="007D1FEA">
            <w:pPr>
              <w:rPr>
                <w:rFonts w:ascii="GHEA Grapalat" w:hAnsi="GHEA Grapalat"/>
                <w:sz w:val="20"/>
                <w:szCs w:val="20"/>
              </w:rPr>
            </w:pPr>
            <w:r w:rsidRPr="008D6693">
              <w:rPr>
                <w:rFonts w:ascii="GHEA Grapalat" w:hAnsi="GHEA Grapalat" w:cs="Sylfaen"/>
                <w:sz w:val="20"/>
                <w:szCs w:val="20"/>
              </w:rPr>
              <w:t>վիրաբուժական</w:t>
            </w:r>
            <w:r w:rsidRPr="008D6693">
              <w:rPr>
                <w:rFonts w:ascii="GHEA Grapalat" w:hAnsi="GHEA Grapalat"/>
                <w:sz w:val="20"/>
                <w:szCs w:val="20"/>
              </w:rPr>
              <w:t xml:space="preserve"> </w:t>
            </w:r>
            <w:r w:rsidRPr="008D6693">
              <w:rPr>
                <w:rFonts w:ascii="GHEA Grapalat" w:hAnsi="GHEA Grapalat" w:cs="Sylfaen"/>
                <w:sz w:val="20"/>
                <w:szCs w:val="20"/>
              </w:rPr>
              <w:t>թելեր</w:t>
            </w:r>
            <w:r w:rsidRPr="00687FE4">
              <w:rPr>
                <w:rFonts w:ascii="GHEA Grapalat" w:hAnsi="GHEA Grapalat"/>
                <w:sz w:val="20"/>
                <w:szCs w:val="20"/>
                <w:lang w:val="es-ES"/>
              </w:rPr>
              <w:tab/>
            </w:r>
          </w:p>
        </w:tc>
        <w:tc>
          <w:tcPr>
            <w:tcW w:w="923" w:type="dxa"/>
            <w:tcBorders>
              <w:top w:val="single" w:sz="4" w:space="0" w:color="auto"/>
              <w:left w:val="single" w:sz="4" w:space="0" w:color="auto"/>
              <w:bottom w:val="single" w:sz="4" w:space="0" w:color="auto"/>
              <w:right w:val="single" w:sz="4" w:space="0" w:color="auto"/>
            </w:tcBorders>
            <w:vAlign w:val="center"/>
          </w:tcPr>
          <w:p w14:paraId="00166464"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160FCA" w14:textId="77777777" w:rsidR="007D1FEA" w:rsidRPr="000F3FC1" w:rsidRDefault="007D1FEA" w:rsidP="007D1FEA">
            <w:pPr>
              <w:jc w:val="both"/>
              <w:rPr>
                <w:rFonts w:ascii="GHEA Grapalat" w:hAnsi="GHEA Grapalat"/>
                <w:sz w:val="20"/>
                <w:szCs w:val="20"/>
                <w:lang w:val="es-ES"/>
              </w:rPr>
            </w:pPr>
            <w:r w:rsidRPr="0018455B">
              <w:rPr>
                <w:rFonts w:ascii="GHEA Grapalat" w:hAnsi="GHEA Grapalat"/>
                <w:sz w:val="20"/>
                <w:szCs w:val="20"/>
                <w:lang w:val="es-ES"/>
              </w:rPr>
              <w:t>Կարանյութ Վիկրիլ 0:1-0:2-0: ֆոր</w:t>
            </w:r>
            <w:r>
              <w:rPr>
                <w:rFonts w:ascii="GHEA Grapalat" w:hAnsi="GHEA Grapalat"/>
                <w:sz w:val="20"/>
                <w:szCs w:val="20"/>
                <w:lang w:val="es-ES"/>
              </w:rPr>
              <w:t>մատ:հատ: Ունենա մինիմալ հյուսվածքային ռեակցիա</w:t>
            </w:r>
            <w:r w:rsidRPr="0018455B">
              <w:rPr>
                <w:rFonts w:ascii="GHEA Grapalat" w:hAnsi="GHEA Grapalat"/>
                <w:sz w:val="20"/>
                <w:szCs w:val="20"/>
                <w:lang w:val="es-ES"/>
              </w:rPr>
              <w:t>,</w:t>
            </w:r>
            <w:r>
              <w:rPr>
                <w:rFonts w:ascii="GHEA Grapalat" w:hAnsi="GHEA Grapalat"/>
                <w:sz w:val="20"/>
                <w:szCs w:val="20"/>
                <w:lang w:val="es-ES"/>
              </w:rPr>
              <w:t xml:space="preserve"> </w:t>
            </w:r>
            <w:r w:rsidRPr="0018455B">
              <w:rPr>
                <w:rFonts w:ascii="GHEA Grapalat" w:hAnsi="GHEA Grapalat"/>
                <w:sz w:val="20"/>
                <w:szCs w:val="20"/>
                <w:lang w:val="es-ES"/>
              </w:rPr>
              <w:t>որակյալ ատրավմատիկ ասեղներ,</w:t>
            </w:r>
            <w:r>
              <w:rPr>
                <w:rFonts w:ascii="GHEA Grapalat" w:hAnsi="GHEA Grapalat"/>
                <w:sz w:val="20"/>
                <w:szCs w:val="20"/>
                <w:lang w:val="es-ES"/>
              </w:rPr>
              <w:t xml:space="preserve"> </w:t>
            </w:r>
            <w:r w:rsidRPr="0018455B">
              <w:rPr>
                <w:rFonts w:ascii="GHEA Grapalat" w:hAnsi="GHEA Grapalat"/>
                <w:sz w:val="20"/>
                <w:szCs w:val="20"/>
                <w:lang w:val="es-ES"/>
              </w:rPr>
              <w:t>տարեկան դեգրադացիան 15%, բարձր առաձգականություն և կայունություն պուլսացիայի նկատմամբ:</w:t>
            </w:r>
          </w:p>
        </w:tc>
        <w:tc>
          <w:tcPr>
            <w:tcW w:w="900" w:type="dxa"/>
            <w:tcBorders>
              <w:top w:val="single" w:sz="4" w:space="0" w:color="auto"/>
              <w:left w:val="single" w:sz="4" w:space="0" w:color="auto"/>
              <w:bottom w:val="single" w:sz="4" w:space="0" w:color="auto"/>
              <w:right w:val="single" w:sz="4" w:space="0" w:color="auto"/>
            </w:tcBorders>
            <w:vAlign w:val="center"/>
          </w:tcPr>
          <w:p w14:paraId="4768B2D1" w14:textId="77777777" w:rsidR="007D1FEA" w:rsidRPr="00F87E8C"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6A0DBE9" w14:textId="50099F14"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4214745" w14:textId="19183082"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BB802CC"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120</w:t>
            </w:r>
          </w:p>
        </w:tc>
        <w:tc>
          <w:tcPr>
            <w:tcW w:w="990" w:type="dxa"/>
            <w:tcBorders>
              <w:top w:val="single" w:sz="4" w:space="0" w:color="auto"/>
              <w:left w:val="single" w:sz="4" w:space="0" w:color="auto"/>
              <w:bottom w:val="single" w:sz="4" w:space="0" w:color="auto"/>
              <w:right w:val="single" w:sz="4" w:space="0" w:color="auto"/>
            </w:tcBorders>
            <w:vAlign w:val="center"/>
          </w:tcPr>
          <w:p w14:paraId="5D50390E"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9A9AC1E"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120</w:t>
            </w:r>
          </w:p>
        </w:tc>
        <w:tc>
          <w:tcPr>
            <w:tcW w:w="1386" w:type="dxa"/>
            <w:tcBorders>
              <w:top w:val="single" w:sz="4" w:space="0" w:color="auto"/>
              <w:left w:val="single" w:sz="4" w:space="0" w:color="auto"/>
              <w:bottom w:val="single" w:sz="4" w:space="0" w:color="auto"/>
              <w:right w:val="single" w:sz="4" w:space="0" w:color="auto"/>
            </w:tcBorders>
            <w:vAlign w:val="center"/>
          </w:tcPr>
          <w:p w14:paraId="2D3CF987" w14:textId="77777777" w:rsidR="007D1FEA" w:rsidRPr="00327588" w:rsidRDefault="007D1FEA" w:rsidP="007D1FEA">
            <w:pPr>
              <w:rPr>
                <w:rFonts w:ascii="GHEA Grapalat" w:hAnsi="GHEA Grapalat"/>
                <w:sz w:val="16"/>
                <w:szCs w:val="16"/>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280C0B42" w14:textId="77777777" w:rsidTr="009565A7">
        <w:trPr>
          <w:trHeight w:val="345"/>
        </w:trPr>
        <w:tc>
          <w:tcPr>
            <w:tcW w:w="710" w:type="dxa"/>
            <w:tcBorders>
              <w:top w:val="single" w:sz="4" w:space="0" w:color="auto"/>
              <w:left w:val="single" w:sz="4" w:space="0" w:color="auto"/>
              <w:bottom w:val="single" w:sz="4" w:space="0" w:color="auto"/>
              <w:right w:val="single" w:sz="4" w:space="0" w:color="auto"/>
            </w:tcBorders>
            <w:vAlign w:val="center"/>
          </w:tcPr>
          <w:p w14:paraId="2EB73696" w14:textId="77777777" w:rsidR="007D1FEA" w:rsidRPr="007B12C4" w:rsidRDefault="007D1FEA" w:rsidP="007D1FEA">
            <w:pPr>
              <w:jc w:val="center"/>
              <w:rPr>
                <w:rFonts w:ascii="GHEA Grapalat" w:hAnsi="GHEA Grapalat" w:cs="Arial LatArm"/>
                <w:lang w:val="pt-BR"/>
              </w:rPr>
            </w:pPr>
            <w:r w:rsidRPr="007B12C4">
              <w:rPr>
                <w:rFonts w:ascii="GHEA Grapalat" w:hAnsi="GHEA Grapalat" w:cs="Arial LatArm"/>
                <w:lang w:val="pt-BR"/>
              </w:rPr>
              <w:t>9</w:t>
            </w:r>
          </w:p>
        </w:tc>
        <w:tc>
          <w:tcPr>
            <w:tcW w:w="1370" w:type="dxa"/>
            <w:tcBorders>
              <w:top w:val="single" w:sz="4" w:space="0" w:color="auto"/>
              <w:left w:val="single" w:sz="4" w:space="0" w:color="auto"/>
              <w:bottom w:val="single" w:sz="4" w:space="0" w:color="auto"/>
              <w:right w:val="single" w:sz="4" w:space="0" w:color="auto"/>
            </w:tcBorders>
            <w:vAlign w:val="center"/>
          </w:tcPr>
          <w:p w14:paraId="45B5DEDA" w14:textId="77777777" w:rsidR="007D1FEA" w:rsidRPr="002D78A0" w:rsidRDefault="007D1FEA" w:rsidP="007D1FEA">
            <w:pPr>
              <w:jc w:val="center"/>
              <w:rPr>
                <w:rFonts w:ascii="GHEA Grapalat" w:hAnsi="GHEA Grapalat"/>
                <w:sz w:val="16"/>
                <w:szCs w:val="16"/>
                <w:lang w:val="hy-AM"/>
              </w:rPr>
            </w:pPr>
            <w:r w:rsidRPr="002D78A0">
              <w:rPr>
                <w:rFonts w:ascii="GHEA Grapalat" w:hAnsi="GHEA Grapalat"/>
                <w:sz w:val="16"/>
                <w:szCs w:val="16"/>
                <w:lang w:val="hy-AM"/>
              </w:rPr>
              <w:t>3314113</w:t>
            </w:r>
            <w:r>
              <w:rPr>
                <w:rFonts w:ascii="GHEA Grapalat" w:hAnsi="GHEA Grapalat"/>
                <w:sz w:val="16"/>
                <w:szCs w:val="16"/>
              </w:rPr>
              <w:t>5</w:t>
            </w:r>
            <w:r w:rsidRPr="002D78A0">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6D331A2C" w14:textId="77777777" w:rsidR="007D1FEA" w:rsidRPr="0010694A" w:rsidRDefault="007D1FEA" w:rsidP="007D1FEA">
            <w:pPr>
              <w:rPr>
                <w:rFonts w:ascii="GHEA Grapalat" w:hAnsi="GHEA Grapalat"/>
                <w:sz w:val="20"/>
                <w:szCs w:val="20"/>
                <w:lang w:val="hy-AM"/>
              </w:rPr>
            </w:pPr>
            <w:r>
              <w:rPr>
                <w:rFonts w:ascii="GHEA Grapalat" w:hAnsi="GHEA Grapalat"/>
                <w:sz w:val="20"/>
                <w:szCs w:val="20"/>
                <w:lang w:val="hy-AM"/>
              </w:rPr>
              <w:t>Բինտ էլաստիկ ամրակով 8սմ</w:t>
            </w:r>
            <w:r w:rsidRPr="0010694A">
              <w:rPr>
                <w:rFonts w:ascii="GHEA Grapalat" w:hAnsi="GHEA Grapalat"/>
                <w:sz w:val="20"/>
                <w:szCs w:val="20"/>
                <w:lang w:val="hy-AM"/>
              </w:rPr>
              <w:t>x1.5</w:t>
            </w:r>
            <w:r>
              <w:rPr>
                <w:rFonts w:ascii="GHEA Grapalat" w:hAnsi="GHEA Grapalat"/>
                <w:sz w:val="20"/>
                <w:szCs w:val="20"/>
                <w:lang w:val="hy-AM"/>
              </w:rPr>
              <w:t>մ</w:t>
            </w:r>
          </w:p>
        </w:tc>
        <w:tc>
          <w:tcPr>
            <w:tcW w:w="923" w:type="dxa"/>
            <w:tcBorders>
              <w:top w:val="single" w:sz="4" w:space="0" w:color="auto"/>
              <w:left w:val="single" w:sz="4" w:space="0" w:color="auto"/>
              <w:bottom w:val="single" w:sz="4" w:space="0" w:color="auto"/>
              <w:right w:val="single" w:sz="4" w:space="0" w:color="auto"/>
            </w:tcBorders>
            <w:vAlign w:val="center"/>
          </w:tcPr>
          <w:p w14:paraId="5C80070A"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9AEA9E" w14:textId="77777777" w:rsidR="007D1FEA" w:rsidRPr="00D85D44" w:rsidRDefault="007D1FEA" w:rsidP="007D1FEA">
            <w:pPr>
              <w:jc w:val="both"/>
              <w:rPr>
                <w:rFonts w:ascii="GHEA Grapalat" w:hAnsi="GHEA Grapalat"/>
                <w:sz w:val="20"/>
                <w:szCs w:val="20"/>
                <w:lang w:val="pt-BR"/>
              </w:rPr>
            </w:pPr>
            <w:r w:rsidRPr="002B0F3A">
              <w:rPr>
                <w:rFonts w:ascii="GHEA Grapalat" w:hAnsi="GHEA Grapalat"/>
                <w:sz w:val="20"/>
                <w:szCs w:val="20"/>
                <w:lang w:val="es-ES"/>
              </w:rPr>
              <w:t>Բինտ էլաստիկ 8սմX</w:t>
            </w:r>
            <w:r>
              <w:rPr>
                <w:rFonts w:ascii="GHEA Grapalat" w:hAnsi="GHEA Grapalat"/>
                <w:sz w:val="20"/>
                <w:szCs w:val="20"/>
                <w:lang w:val="es-ES"/>
              </w:rPr>
              <w:t>1.5</w:t>
            </w:r>
            <w:r w:rsidRPr="002B0F3A">
              <w:rPr>
                <w:rFonts w:ascii="GHEA Grapalat" w:hAnsi="GHEA Grapalat"/>
                <w:sz w:val="20"/>
                <w:szCs w:val="20"/>
                <w:lang w:val="es-ES"/>
              </w:rPr>
              <w:t>մ ամրակով:</w:t>
            </w:r>
            <w:r>
              <w:rPr>
                <w:rFonts w:ascii="GHEA Grapalat" w:hAnsi="GHEA Grapalat"/>
                <w:sz w:val="20"/>
                <w:szCs w:val="20"/>
                <w:lang w:val="es-ES"/>
              </w:rPr>
              <w:t xml:space="preserve"> </w:t>
            </w:r>
            <w:r w:rsidRPr="002B0F3A">
              <w:rPr>
                <w:rFonts w:ascii="GHEA Grapalat" w:hAnsi="GHEA Grapalat"/>
                <w:sz w:val="20"/>
                <w:szCs w:val="20"/>
                <w:lang w:val="es-ES"/>
              </w:rPr>
              <w:t xml:space="preserve">Ֆորմատ: հատ </w:t>
            </w:r>
          </w:p>
        </w:tc>
        <w:tc>
          <w:tcPr>
            <w:tcW w:w="900" w:type="dxa"/>
            <w:tcBorders>
              <w:top w:val="single" w:sz="4" w:space="0" w:color="auto"/>
              <w:left w:val="single" w:sz="4" w:space="0" w:color="auto"/>
              <w:bottom w:val="single" w:sz="4" w:space="0" w:color="auto"/>
              <w:right w:val="single" w:sz="4" w:space="0" w:color="auto"/>
            </w:tcBorders>
            <w:vAlign w:val="center"/>
          </w:tcPr>
          <w:p w14:paraId="70277D06" w14:textId="77777777" w:rsidR="007D1FEA" w:rsidRPr="00F072C3" w:rsidRDefault="007D1FEA" w:rsidP="007D1FEA">
            <w:pPr>
              <w:jc w:val="center"/>
              <w:rPr>
                <w:rFonts w:ascii="GHEA Grapalat" w:hAnsi="GHEA Grapalat" w:cs="Arial"/>
                <w:sz w:val="18"/>
                <w:szCs w:val="18"/>
                <w:lang w:val="hy-AM"/>
              </w:rPr>
            </w:pPr>
            <w:r w:rsidRPr="00F072C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5F42FEA" w14:textId="5B391DA7"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3DEEAAA" w14:textId="1C28906B"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9DD609C"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100</w:t>
            </w:r>
          </w:p>
        </w:tc>
        <w:tc>
          <w:tcPr>
            <w:tcW w:w="990" w:type="dxa"/>
            <w:tcBorders>
              <w:top w:val="single" w:sz="4" w:space="0" w:color="auto"/>
              <w:left w:val="single" w:sz="4" w:space="0" w:color="auto"/>
              <w:bottom w:val="single" w:sz="4" w:space="0" w:color="auto"/>
              <w:right w:val="single" w:sz="4" w:space="0" w:color="auto"/>
            </w:tcBorders>
            <w:vAlign w:val="center"/>
          </w:tcPr>
          <w:p w14:paraId="4CD02D64"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96A44AB"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100</w:t>
            </w:r>
          </w:p>
        </w:tc>
        <w:tc>
          <w:tcPr>
            <w:tcW w:w="1386" w:type="dxa"/>
            <w:tcBorders>
              <w:top w:val="single" w:sz="4" w:space="0" w:color="auto"/>
              <w:left w:val="single" w:sz="4" w:space="0" w:color="auto"/>
              <w:bottom w:val="single" w:sz="4" w:space="0" w:color="auto"/>
              <w:right w:val="single" w:sz="4" w:space="0" w:color="auto"/>
            </w:tcBorders>
            <w:vAlign w:val="center"/>
          </w:tcPr>
          <w:p w14:paraId="2CD9512E"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64FFB4CE" w14:textId="77777777" w:rsidTr="009565A7">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7118A9A2" w14:textId="77777777" w:rsidR="007D1FEA" w:rsidRPr="006709BF" w:rsidRDefault="007D1FEA" w:rsidP="007D1FEA">
            <w:pPr>
              <w:jc w:val="center"/>
              <w:rPr>
                <w:rFonts w:ascii="GHEA Grapalat" w:hAnsi="GHEA Grapalat" w:cs="Arial LatArm"/>
                <w:lang w:val="pt-BR"/>
              </w:rPr>
            </w:pPr>
            <w:r w:rsidRPr="006709BF">
              <w:rPr>
                <w:rFonts w:ascii="GHEA Grapalat" w:hAnsi="GHEA Grapalat" w:cs="Arial LatArm"/>
                <w:lang w:val="pt-BR"/>
              </w:rPr>
              <w:t>10</w:t>
            </w:r>
          </w:p>
        </w:tc>
        <w:tc>
          <w:tcPr>
            <w:tcW w:w="1370" w:type="dxa"/>
            <w:tcBorders>
              <w:top w:val="single" w:sz="4" w:space="0" w:color="auto"/>
              <w:left w:val="single" w:sz="4" w:space="0" w:color="auto"/>
              <w:bottom w:val="single" w:sz="4" w:space="0" w:color="auto"/>
              <w:right w:val="single" w:sz="4" w:space="0" w:color="auto"/>
            </w:tcBorders>
            <w:vAlign w:val="center"/>
          </w:tcPr>
          <w:p w14:paraId="5A3090B4" w14:textId="77777777" w:rsidR="007D1FEA" w:rsidRPr="00FE4397" w:rsidRDefault="007D1FEA" w:rsidP="007D1FEA">
            <w:pPr>
              <w:jc w:val="center"/>
              <w:rPr>
                <w:rFonts w:ascii="GHEA Grapalat" w:hAnsi="GHEA Grapalat"/>
                <w:color w:val="333333"/>
                <w:sz w:val="16"/>
                <w:szCs w:val="16"/>
                <w:lang w:val="hy-AM"/>
              </w:rPr>
            </w:pPr>
            <w:r>
              <w:rPr>
                <w:rFonts w:ascii="GHEA Grapalat" w:hAnsi="GHEA Grapalat"/>
                <w:color w:val="333333"/>
                <w:sz w:val="16"/>
                <w:szCs w:val="16"/>
                <w:lang w:val="pt-BR"/>
              </w:rPr>
              <w:t>33141136/</w:t>
            </w:r>
            <w:r>
              <w:rPr>
                <w:rFonts w:ascii="GHEA Grapalat" w:hAnsi="GHEA Grapalat"/>
                <w:color w:val="333333"/>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142C361D" w14:textId="77777777" w:rsidR="007D1FEA" w:rsidRPr="005250BF" w:rsidRDefault="007D1FEA" w:rsidP="007D1FEA">
            <w:pPr>
              <w:rPr>
                <w:rFonts w:ascii="GHEA Grapalat" w:hAnsi="GHEA Grapalat"/>
                <w:sz w:val="20"/>
                <w:szCs w:val="20"/>
              </w:rPr>
            </w:pPr>
            <w:r w:rsidRPr="008D6693">
              <w:rPr>
                <w:rFonts w:ascii="GHEA Grapalat" w:hAnsi="GHEA Grapalat" w:cs="Sylfaen"/>
                <w:sz w:val="20"/>
                <w:szCs w:val="20"/>
              </w:rPr>
              <w:t>կաթետերներ</w:t>
            </w:r>
          </w:p>
        </w:tc>
        <w:tc>
          <w:tcPr>
            <w:tcW w:w="923" w:type="dxa"/>
            <w:tcBorders>
              <w:top w:val="single" w:sz="4" w:space="0" w:color="auto"/>
              <w:left w:val="single" w:sz="4" w:space="0" w:color="auto"/>
              <w:bottom w:val="single" w:sz="4" w:space="0" w:color="auto"/>
              <w:right w:val="single" w:sz="4" w:space="0" w:color="auto"/>
            </w:tcBorders>
            <w:vAlign w:val="center"/>
          </w:tcPr>
          <w:p w14:paraId="7F24BF83"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D401A5" w14:textId="77777777" w:rsidR="007D1FEA" w:rsidRPr="00222285" w:rsidRDefault="007D1FEA" w:rsidP="007D1FEA">
            <w:pPr>
              <w:jc w:val="both"/>
              <w:rPr>
                <w:rFonts w:ascii="GHEA Grapalat" w:hAnsi="GHEA Grapalat"/>
                <w:sz w:val="20"/>
                <w:szCs w:val="20"/>
                <w:lang w:val="es-ES"/>
              </w:rPr>
            </w:pPr>
            <w:r w:rsidRPr="00222285">
              <w:rPr>
                <w:rFonts w:ascii="GHEA Grapalat" w:hAnsi="GHEA Grapalat"/>
                <w:sz w:val="20"/>
                <w:szCs w:val="20"/>
                <w:lang w:val="es-ES"/>
              </w:rPr>
              <w:t>Կատետր թիթեռնիկ 21G, 23G, 25G ասեղով Ֆորմատ: հատ:</w:t>
            </w:r>
          </w:p>
        </w:tc>
        <w:tc>
          <w:tcPr>
            <w:tcW w:w="900" w:type="dxa"/>
            <w:tcBorders>
              <w:top w:val="single" w:sz="4" w:space="0" w:color="auto"/>
              <w:left w:val="single" w:sz="4" w:space="0" w:color="auto"/>
              <w:bottom w:val="single" w:sz="4" w:space="0" w:color="auto"/>
              <w:right w:val="single" w:sz="4" w:space="0" w:color="auto"/>
            </w:tcBorders>
            <w:vAlign w:val="center"/>
          </w:tcPr>
          <w:p w14:paraId="434FF6ED" w14:textId="77777777" w:rsidR="007D1FEA" w:rsidRPr="00902F63"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DC0AFB9" w14:textId="08AD8080"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4222CF1" w14:textId="39338621"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E22E034"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1500</w:t>
            </w:r>
          </w:p>
        </w:tc>
        <w:tc>
          <w:tcPr>
            <w:tcW w:w="990" w:type="dxa"/>
            <w:tcBorders>
              <w:top w:val="single" w:sz="4" w:space="0" w:color="auto"/>
              <w:left w:val="single" w:sz="4" w:space="0" w:color="auto"/>
              <w:bottom w:val="single" w:sz="4" w:space="0" w:color="auto"/>
              <w:right w:val="single" w:sz="4" w:space="0" w:color="auto"/>
            </w:tcBorders>
            <w:vAlign w:val="center"/>
          </w:tcPr>
          <w:p w14:paraId="1B00361C"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2289687"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1500</w:t>
            </w:r>
          </w:p>
        </w:tc>
        <w:tc>
          <w:tcPr>
            <w:tcW w:w="1386" w:type="dxa"/>
            <w:tcBorders>
              <w:top w:val="single" w:sz="4" w:space="0" w:color="auto"/>
              <w:left w:val="single" w:sz="4" w:space="0" w:color="auto"/>
              <w:bottom w:val="single" w:sz="4" w:space="0" w:color="auto"/>
              <w:right w:val="single" w:sz="4" w:space="0" w:color="auto"/>
            </w:tcBorders>
            <w:vAlign w:val="center"/>
          </w:tcPr>
          <w:p w14:paraId="1A23A864"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F072C3" w14:paraId="7F064D9F" w14:textId="77777777" w:rsidTr="009565A7">
        <w:trPr>
          <w:trHeight w:val="176"/>
        </w:trPr>
        <w:tc>
          <w:tcPr>
            <w:tcW w:w="710" w:type="dxa"/>
            <w:tcBorders>
              <w:top w:val="single" w:sz="4" w:space="0" w:color="auto"/>
              <w:left w:val="single" w:sz="4" w:space="0" w:color="auto"/>
              <w:bottom w:val="single" w:sz="4" w:space="0" w:color="auto"/>
              <w:right w:val="single" w:sz="4" w:space="0" w:color="auto"/>
            </w:tcBorders>
            <w:vAlign w:val="center"/>
          </w:tcPr>
          <w:p w14:paraId="40C830AE" w14:textId="77777777" w:rsidR="007D1FEA" w:rsidRPr="006709BF" w:rsidRDefault="007D1FEA" w:rsidP="007D1FEA">
            <w:pPr>
              <w:jc w:val="center"/>
              <w:rPr>
                <w:rFonts w:ascii="GHEA Grapalat" w:hAnsi="GHEA Grapalat" w:cs="Arial LatArm"/>
                <w:lang w:val="pt-BR"/>
              </w:rPr>
            </w:pPr>
            <w:r w:rsidRPr="006709BF">
              <w:rPr>
                <w:rFonts w:ascii="GHEA Grapalat" w:hAnsi="GHEA Grapalat" w:cs="Arial LatArm"/>
                <w:lang w:val="pt-BR"/>
              </w:rPr>
              <w:t>11</w:t>
            </w:r>
          </w:p>
        </w:tc>
        <w:tc>
          <w:tcPr>
            <w:tcW w:w="1370" w:type="dxa"/>
            <w:tcBorders>
              <w:top w:val="single" w:sz="4" w:space="0" w:color="auto"/>
              <w:left w:val="single" w:sz="4" w:space="0" w:color="auto"/>
              <w:bottom w:val="single" w:sz="4" w:space="0" w:color="auto"/>
              <w:right w:val="single" w:sz="4" w:space="0" w:color="auto"/>
            </w:tcBorders>
            <w:vAlign w:val="center"/>
          </w:tcPr>
          <w:p w14:paraId="5B0067FD" w14:textId="77777777" w:rsidR="007D1FEA" w:rsidRPr="00FF0E15" w:rsidRDefault="007D1FEA" w:rsidP="007D1FEA">
            <w:pPr>
              <w:jc w:val="center"/>
              <w:rPr>
                <w:rFonts w:ascii="GHEA Grapalat" w:hAnsi="GHEA Grapalat"/>
                <w:sz w:val="16"/>
                <w:szCs w:val="16"/>
                <w:lang w:val="hy-AM"/>
              </w:rPr>
            </w:pPr>
            <w:r>
              <w:rPr>
                <w:rFonts w:ascii="GHEA Grapalat" w:hAnsi="GHEA Grapalat"/>
                <w:sz w:val="16"/>
                <w:szCs w:val="16"/>
                <w:lang w:val="hy-AM"/>
              </w:rPr>
              <w:t>33141160/1</w:t>
            </w:r>
          </w:p>
        </w:tc>
        <w:tc>
          <w:tcPr>
            <w:tcW w:w="2283" w:type="dxa"/>
            <w:tcBorders>
              <w:top w:val="single" w:sz="4" w:space="0" w:color="auto"/>
              <w:left w:val="single" w:sz="4" w:space="0" w:color="auto"/>
              <w:bottom w:val="single" w:sz="4" w:space="0" w:color="auto"/>
              <w:right w:val="single" w:sz="4" w:space="0" w:color="auto"/>
            </w:tcBorders>
            <w:vAlign w:val="center"/>
          </w:tcPr>
          <w:p w14:paraId="39A23A83" w14:textId="77777777" w:rsidR="007D1FEA" w:rsidRPr="00FF0E15" w:rsidRDefault="007D1FEA" w:rsidP="007D1FEA">
            <w:pPr>
              <w:rPr>
                <w:rFonts w:ascii="GHEA Grapalat" w:hAnsi="GHEA Grapalat"/>
                <w:sz w:val="20"/>
                <w:szCs w:val="20"/>
                <w:lang w:val="hy-AM"/>
              </w:rPr>
            </w:pPr>
            <w:r>
              <w:rPr>
                <w:rFonts w:ascii="GHEA Grapalat" w:hAnsi="GHEA Grapalat"/>
                <w:sz w:val="20"/>
                <w:szCs w:val="20"/>
                <w:lang w:val="hy-AM"/>
              </w:rPr>
              <w:t>Սոնոգել 250,0</w:t>
            </w:r>
          </w:p>
        </w:tc>
        <w:tc>
          <w:tcPr>
            <w:tcW w:w="923" w:type="dxa"/>
            <w:tcBorders>
              <w:top w:val="single" w:sz="4" w:space="0" w:color="auto"/>
              <w:left w:val="single" w:sz="4" w:space="0" w:color="auto"/>
              <w:bottom w:val="single" w:sz="4" w:space="0" w:color="auto"/>
              <w:right w:val="single" w:sz="4" w:space="0" w:color="auto"/>
            </w:tcBorders>
            <w:vAlign w:val="center"/>
          </w:tcPr>
          <w:p w14:paraId="1FAB991F" w14:textId="77777777" w:rsidR="007D1FEA" w:rsidRPr="009A64F0"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1DF276" w14:textId="77777777" w:rsidR="007D1FEA" w:rsidRPr="00F24A74" w:rsidRDefault="007D1FEA" w:rsidP="007D1FEA">
            <w:pPr>
              <w:jc w:val="both"/>
              <w:rPr>
                <w:rFonts w:ascii="GHEA Grapalat" w:hAnsi="GHEA Grapalat"/>
                <w:sz w:val="20"/>
                <w:szCs w:val="20"/>
                <w:lang w:val="hy-AM"/>
              </w:rPr>
            </w:pPr>
            <w:r>
              <w:rPr>
                <w:rFonts w:ascii="GHEA Grapalat" w:hAnsi="GHEA Grapalat"/>
                <w:sz w:val="20"/>
                <w:szCs w:val="20"/>
                <w:lang w:val="hy-AM"/>
              </w:rPr>
              <w:t>Գել սոնոգրաֆիայի համար 250մլ</w:t>
            </w:r>
          </w:p>
        </w:tc>
        <w:tc>
          <w:tcPr>
            <w:tcW w:w="900" w:type="dxa"/>
            <w:tcBorders>
              <w:top w:val="single" w:sz="4" w:space="0" w:color="auto"/>
              <w:left w:val="single" w:sz="4" w:space="0" w:color="auto"/>
              <w:bottom w:val="single" w:sz="4" w:space="0" w:color="auto"/>
              <w:right w:val="single" w:sz="4" w:space="0" w:color="auto"/>
            </w:tcBorders>
            <w:vAlign w:val="center"/>
          </w:tcPr>
          <w:p w14:paraId="38EB552F" w14:textId="77777777" w:rsidR="007D1FEA" w:rsidRPr="00FF0E15" w:rsidRDefault="007D1FEA" w:rsidP="007D1FEA">
            <w:pPr>
              <w:jc w:val="cente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72FCE62" w14:textId="18A18899"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00D4511" w14:textId="0327602E"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81F713F"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40</w:t>
            </w:r>
          </w:p>
        </w:tc>
        <w:tc>
          <w:tcPr>
            <w:tcW w:w="990" w:type="dxa"/>
            <w:tcBorders>
              <w:top w:val="single" w:sz="4" w:space="0" w:color="auto"/>
              <w:left w:val="single" w:sz="4" w:space="0" w:color="auto"/>
              <w:bottom w:val="single" w:sz="4" w:space="0" w:color="auto"/>
              <w:right w:val="single" w:sz="4" w:space="0" w:color="auto"/>
            </w:tcBorders>
            <w:vAlign w:val="center"/>
          </w:tcPr>
          <w:p w14:paraId="49485015" w14:textId="77777777" w:rsidR="007D1FEA" w:rsidRDefault="007D1FEA" w:rsidP="007D1FEA">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635196E"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40</w:t>
            </w:r>
          </w:p>
        </w:tc>
        <w:tc>
          <w:tcPr>
            <w:tcW w:w="1386" w:type="dxa"/>
            <w:tcBorders>
              <w:top w:val="single" w:sz="4" w:space="0" w:color="auto"/>
              <w:left w:val="single" w:sz="4" w:space="0" w:color="auto"/>
              <w:bottom w:val="single" w:sz="4" w:space="0" w:color="auto"/>
              <w:right w:val="single" w:sz="4" w:space="0" w:color="auto"/>
            </w:tcBorders>
            <w:vAlign w:val="center"/>
          </w:tcPr>
          <w:p w14:paraId="6E1D8F10" w14:textId="77777777" w:rsidR="007D1FEA" w:rsidRPr="00F072C3"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13F0C465" w14:textId="77777777" w:rsidTr="009565A7">
        <w:trPr>
          <w:trHeight w:val="1155"/>
        </w:trPr>
        <w:tc>
          <w:tcPr>
            <w:tcW w:w="710" w:type="dxa"/>
            <w:tcBorders>
              <w:top w:val="single" w:sz="4" w:space="0" w:color="auto"/>
              <w:left w:val="single" w:sz="4" w:space="0" w:color="auto"/>
              <w:bottom w:val="single" w:sz="4" w:space="0" w:color="auto"/>
              <w:right w:val="single" w:sz="4" w:space="0" w:color="auto"/>
            </w:tcBorders>
            <w:vAlign w:val="center"/>
          </w:tcPr>
          <w:p w14:paraId="2FDCD3DC" w14:textId="77777777" w:rsidR="007D1FEA" w:rsidRPr="006709BF" w:rsidRDefault="007D1FEA" w:rsidP="007D1FEA">
            <w:pPr>
              <w:jc w:val="center"/>
              <w:rPr>
                <w:rFonts w:ascii="GHEA Grapalat" w:hAnsi="GHEA Grapalat" w:cs="Arial LatArm"/>
                <w:lang w:val="pt-BR"/>
              </w:rPr>
            </w:pPr>
            <w:r w:rsidRPr="006709BF">
              <w:rPr>
                <w:rFonts w:ascii="GHEA Grapalat" w:hAnsi="GHEA Grapalat" w:cs="Arial LatArm"/>
                <w:lang w:val="pt-BR"/>
              </w:rPr>
              <w:t>12</w:t>
            </w:r>
          </w:p>
        </w:tc>
        <w:tc>
          <w:tcPr>
            <w:tcW w:w="1370" w:type="dxa"/>
            <w:tcBorders>
              <w:top w:val="single" w:sz="4" w:space="0" w:color="auto"/>
              <w:left w:val="single" w:sz="4" w:space="0" w:color="auto"/>
              <w:bottom w:val="single" w:sz="4" w:space="0" w:color="auto"/>
              <w:right w:val="single" w:sz="4" w:space="0" w:color="auto"/>
            </w:tcBorders>
            <w:vAlign w:val="center"/>
          </w:tcPr>
          <w:p w14:paraId="45B86594" w14:textId="77777777" w:rsidR="007D1FEA" w:rsidRPr="000D6DBD" w:rsidRDefault="007D1FEA" w:rsidP="007D1FEA">
            <w:pPr>
              <w:jc w:val="center"/>
              <w:rPr>
                <w:rFonts w:ascii="GHEA Grapalat" w:hAnsi="GHEA Grapalat"/>
                <w:sz w:val="16"/>
                <w:szCs w:val="16"/>
              </w:rPr>
            </w:pPr>
            <w:r w:rsidRPr="000D6DBD">
              <w:rPr>
                <w:rFonts w:ascii="GHEA Grapalat" w:hAnsi="GHEA Grapalat"/>
                <w:sz w:val="16"/>
                <w:szCs w:val="16"/>
              </w:rPr>
              <w:t>33141165/1</w:t>
            </w:r>
          </w:p>
        </w:tc>
        <w:tc>
          <w:tcPr>
            <w:tcW w:w="2283" w:type="dxa"/>
            <w:tcBorders>
              <w:top w:val="single" w:sz="4" w:space="0" w:color="auto"/>
              <w:left w:val="single" w:sz="4" w:space="0" w:color="auto"/>
              <w:bottom w:val="single" w:sz="4" w:space="0" w:color="auto"/>
              <w:right w:val="single" w:sz="4" w:space="0" w:color="auto"/>
            </w:tcBorders>
            <w:vAlign w:val="center"/>
          </w:tcPr>
          <w:p w14:paraId="4E1DC39E" w14:textId="77777777" w:rsidR="007D1FEA" w:rsidRPr="000D6DBD" w:rsidRDefault="007D1FEA" w:rsidP="007D1FEA">
            <w:pPr>
              <w:pStyle w:val="BodyTextIndent2"/>
              <w:spacing w:line="240" w:lineRule="auto"/>
              <w:ind w:firstLine="0"/>
              <w:jc w:val="left"/>
              <w:rPr>
                <w:rFonts w:ascii="GHEA Grapalat" w:hAnsi="GHEA Grapalat"/>
              </w:rPr>
            </w:pPr>
            <w:r w:rsidRPr="000D6DBD">
              <w:rPr>
                <w:rFonts w:ascii="GHEA Grapalat" w:hAnsi="GHEA Grapalat" w:cs="Sylfaen"/>
              </w:rPr>
              <w:t>ալբումին</w:t>
            </w:r>
          </w:p>
        </w:tc>
        <w:tc>
          <w:tcPr>
            <w:tcW w:w="923" w:type="dxa"/>
            <w:tcBorders>
              <w:top w:val="single" w:sz="4" w:space="0" w:color="auto"/>
              <w:left w:val="single" w:sz="4" w:space="0" w:color="auto"/>
              <w:bottom w:val="single" w:sz="4" w:space="0" w:color="auto"/>
              <w:right w:val="single" w:sz="4" w:space="0" w:color="auto"/>
            </w:tcBorders>
            <w:vAlign w:val="center"/>
          </w:tcPr>
          <w:p w14:paraId="66E670F8" w14:textId="77777777" w:rsidR="007D1FEA" w:rsidRPr="000D6DBD" w:rsidRDefault="007D1FEA" w:rsidP="007D1FEA">
            <w:pPr>
              <w:jc w:val="center"/>
              <w:rPr>
                <w:rFonts w:ascii="GHEA Grapalat" w:hAnsi="GHEA Grapalat"/>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3188BB80" w14:textId="77777777" w:rsidR="007D1FEA" w:rsidRPr="000D6DBD" w:rsidRDefault="007D1FEA" w:rsidP="007D1FEA">
            <w:pPr>
              <w:jc w:val="both"/>
              <w:rPr>
                <w:rFonts w:ascii="GHEA Grapalat" w:hAnsi="GHEA Grapalat" w:cs="Sylfaen"/>
                <w:sz w:val="20"/>
                <w:szCs w:val="20"/>
              </w:rPr>
            </w:pPr>
            <w:r w:rsidRPr="000D6DBD">
              <w:rPr>
                <w:rFonts w:ascii="GHEA Grapalat" w:hAnsi="GHEA Grapalat" w:cs="Calibri"/>
                <w:sz w:val="20"/>
                <w:szCs w:val="20"/>
              </w:rPr>
              <w:t>Մարդուալբումին</w:t>
            </w:r>
            <w:r w:rsidRPr="000D6DBD">
              <w:rPr>
                <w:rFonts w:ascii="GHEA Grapalat" w:hAnsi="GHEA Grapalat" w:cs="Calibri"/>
                <w:sz w:val="20"/>
                <w:szCs w:val="20"/>
                <w:lang w:val="af-ZA"/>
              </w:rPr>
              <w:t xml:space="preserve">, </w:t>
            </w:r>
            <w:r w:rsidRPr="000D6DBD">
              <w:rPr>
                <w:rFonts w:ascii="GHEA Grapalat" w:hAnsi="GHEA Grapalat" w:cs="Sylfaen"/>
                <w:sz w:val="20"/>
                <w:szCs w:val="20"/>
              </w:rPr>
              <w:t>դեղաձևը</w:t>
            </w:r>
            <w:r w:rsidRPr="000D6DBD">
              <w:rPr>
                <w:rFonts w:ascii="GHEA Grapalat" w:hAnsi="GHEA Grapalat" w:cs="Sylfaen"/>
                <w:sz w:val="20"/>
                <w:szCs w:val="20"/>
                <w:lang w:val="af-ZA"/>
              </w:rPr>
              <w:t>.</w:t>
            </w:r>
            <w:r>
              <w:rPr>
                <w:rFonts w:ascii="GHEA Grapalat" w:hAnsi="GHEA Grapalat" w:cs="Sylfaen"/>
                <w:sz w:val="20"/>
                <w:szCs w:val="20"/>
                <w:lang w:val="af-ZA"/>
              </w:rPr>
              <w:t xml:space="preserve"> </w:t>
            </w:r>
            <w:r w:rsidRPr="000D6DBD">
              <w:rPr>
                <w:rFonts w:ascii="GHEA Grapalat" w:hAnsi="GHEA Grapalat" w:cs="Sylfaen"/>
                <w:sz w:val="20"/>
                <w:szCs w:val="20"/>
              </w:rPr>
              <w:t>լուծույթ</w:t>
            </w:r>
            <w:r w:rsidRPr="000D6DBD">
              <w:rPr>
                <w:rFonts w:ascii="GHEA Grapalat" w:hAnsi="GHEA Grapalat" w:cs="Sylfaen"/>
                <w:sz w:val="20"/>
                <w:szCs w:val="20"/>
                <w:lang w:val="hy-AM"/>
              </w:rPr>
              <w:t xml:space="preserve"> </w:t>
            </w:r>
            <w:r w:rsidRPr="000D6DBD">
              <w:rPr>
                <w:rFonts w:ascii="GHEA Grapalat" w:hAnsi="GHEA Grapalat" w:cs="Sylfaen"/>
                <w:sz w:val="20"/>
                <w:szCs w:val="20"/>
              </w:rPr>
              <w:t>կաթիլաներարկման</w:t>
            </w:r>
            <w:r w:rsidRPr="000D6DBD">
              <w:rPr>
                <w:rFonts w:ascii="GHEA Grapalat" w:hAnsi="GHEA Grapalat" w:cs="Sylfaen"/>
                <w:sz w:val="20"/>
                <w:szCs w:val="20"/>
                <w:lang w:val="af-ZA"/>
              </w:rPr>
              <w:t xml:space="preserve">, </w:t>
            </w:r>
            <w:r w:rsidRPr="000D6DBD">
              <w:rPr>
                <w:rFonts w:ascii="GHEA Grapalat" w:hAnsi="GHEA Grapalat" w:cs="Sylfaen"/>
                <w:sz w:val="20"/>
                <w:szCs w:val="20"/>
              </w:rPr>
              <w:t>դեղաչափը</w:t>
            </w:r>
            <w:r w:rsidRPr="000D6DBD">
              <w:rPr>
                <w:rFonts w:ascii="GHEA Grapalat" w:hAnsi="GHEA Grapalat" w:cs="Sylfaen"/>
                <w:sz w:val="20"/>
                <w:szCs w:val="20"/>
                <w:lang w:val="af-ZA"/>
              </w:rPr>
              <w:t>.</w:t>
            </w:r>
            <w:r w:rsidRPr="000D6DBD">
              <w:rPr>
                <w:rFonts w:ascii="GHEA Grapalat" w:hAnsi="GHEA Grapalat" w:cs="Sylfaen"/>
                <w:sz w:val="20"/>
                <w:szCs w:val="20"/>
                <w:lang w:val="hy-AM"/>
              </w:rPr>
              <w:t xml:space="preserve"> </w:t>
            </w:r>
            <w:r w:rsidRPr="000D6DBD">
              <w:rPr>
                <w:rFonts w:ascii="GHEA Grapalat" w:hAnsi="GHEA Grapalat"/>
                <w:sz w:val="20"/>
                <w:szCs w:val="20"/>
              </w:rPr>
              <w:t>100</w:t>
            </w:r>
            <w:r w:rsidRPr="000D6DBD">
              <w:rPr>
                <w:rFonts w:ascii="GHEA Grapalat" w:hAnsi="GHEA Grapalat" w:cs="Sylfaen"/>
                <w:sz w:val="20"/>
                <w:szCs w:val="20"/>
              </w:rPr>
              <w:t>մգ</w:t>
            </w:r>
            <w:r w:rsidRPr="000D6DBD">
              <w:rPr>
                <w:rFonts w:ascii="GHEA Grapalat" w:hAnsi="GHEA Grapalat"/>
                <w:sz w:val="20"/>
                <w:szCs w:val="20"/>
              </w:rPr>
              <w:t>/</w:t>
            </w:r>
            <w:r w:rsidRPr="000D6DBD">
              <w:rPr>
                <w:rFonts w:ascii="GHEA Grapalat" w:hAnsi="GHEA Grapalat" w:cs="Sylfaen"/>
                <w:sz w:val="20"/>
                <w:szCs w:val="20"/>
              </w:rPr>
              <w:t>մլ</w:t>
            </w:r>
            <w:r w:rsidRPr="000D6DBD">
              <w:rPr>
                <w:rFonts w:ascii="GHEA Grapalat" w:hAnsi="GHEA Grapalat"/>
                <w:sz w:val="20"/>
                <w:szCs w:val="20"/>
              </w:rPr>
              <w:t>, 100</w:t>
            </w:r>
            <w:r w:rsidRPr="000D6DBD">
              <w:rPr>
                <w:rFonts w:ascii="GHEA Grapalat" w:hAnsi="GHEA Grapalat" w:cs="Sylfaen"/>
                <w:sz w:val="20"/>
                <w:szCs w:val="20"/>
              </w:rPr>
              <w:t>մլ</w:t>
            </w:r>
          </w:p>
          <w:p w14:paraId="658DFC6F" w14:textId="77777777" w:rsidR="007D1FEA" w:rsidRPr="000D6DBD" w:rsidRDefault="007D1FEA" w:rsidP="007D1FEA">
            <w:pPr>
              <w:jc w:val="both"/>
              <w:rPr>
                <w:rFonts w:ascii="GHEA Grapalat" w:eastAsia="Calibri" w:hAnsi="GHEA Grapalat"/>
                <w:b/>
                <w:sz w:val="20"/>
                <w:szCs w:val="20"/>
                <w:lang w:val="af-ZA"/>
              </w:rPr>
            </w:pPr>
          </w:p>
        </w:tc>
        <w:tc>
          <w:tcPr>
            <w:tcW w:w="900" w:type="dxa"/>
            <w:tcBorders>
              <w:top w:val="single" w:sz="4" w:space="0" w:color="auto"/>
              <w:left w:val="single" w:sz="4" w:space="0" w:color="auto"/>
              <w:bottom w:val="single" w:sz="4" w:space="0" w:color="auto"/>
              <w:right w:val="single" w:sz="4" w:space="0" w:color="auto"/>
            </w:tcBorders>
            <w:vAlign w:val="center"/>
          </w:tcPr>
          <w:p w14:paraId="131A0D7C" w14:textId="77777777" w:rsidR="007D1FEA" w:rsidRPr="000D6DBD" w:rsidRDefault="007D1FEA" w:rsidP="007D1FEA">
            <w:pPr>
              <w:jc w:val="center"/>
              <w:rPr>
                <w:rFonts w:ascii="GHEA Grapalat" w:hAnsi="GHEA Grapalat"/>
                <w:sz w:val="18"/>
                <w:szCs w:val="18"/>
                <w:lang w:val="hy-AM"/>
              </w:rPr>
            </w:pPr>
            <w:r w:rsidRPr="000D6DBD">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9841BBF" w14:textId="5464079E"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C295617" w14:textId="08021ECB"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8D872D2" w14:textId="77777777" w:rsidR="007D1FEA" w:rsidRDefault="007D1FEA" w:rsidP="007D1FEA">
            <w:pPr>
              <w:jc w:val="center"/>
              <w:rPr>
                <w:rFonts w:ascii="GHEA Grapalat" w:hAnsi="GHEA Grapalat" w:cs="Calibri"/>
                <w:color w:val="000000"/>
                <w:sz w:val="16"/>
                <w:szCs w:val="16"/>
              </w:rPr>
            </w:pPr>
            <w:r>
              <w:rPr>
                <w:rFonts w:ascii="GHEA Grapalat" w:hAnsi="GHEA Grapalat" w:cs="Calibri"/>
                <w:color w:val="000000"/>
                <w:sz w:val="16"/>
                <w:szCs w:val="16"/>
              </w:rPr>
              <w:t>10</w:t>
            </w:r>
          </w:p>
        </w:tc>
        <w:tc>
          <w:tcPr>
            <w:tcW w:w="990" w:type="dxa"/>
            <w:tcBorders>
              <w:top w:val="single" w:sz="4" w:space="0" w:color="auto"/>
              <w:left w:val="single" w:sz="4" w:space="0" w:color="auto"/>
              <w:bottom w:val="single" w:sz="4" w:space="0" w:color="auto"/>
              <w:right w:val="single" w:sz="4" w:space="0" w:color="auto"/>
            </w:tcBorders>
            <w:vAlign w:val="center"/>
          </w:tcPr>
          <w:p w14:paraId="12B99A30"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55CEA3E" w14:textId="77777777" w:rsidR="007D1FEA" w:rsidRDefault="007D1FEA" w:rsidP="007D1FEA">
            <w:pPr>
              <w:jc w:val="center"/>
              <w:rPr>
                <w:rFonts w:ascii="GHEA Grapalat" w:hAnsi="GHEA Grapalat" w:cs="Calibri"/>
                <w:color w:val="000000"/>
                <w:sz w:val="16"/>
                <w:szCs w:val="16"/>
              </w:rPr>
            </w:pPr>
            <w:r>
              <w:rPr>
                <w:rFonts w:ascii="GHEA Grapalat" w:hAnsi="GHEA Grapalat" w:cs="Calibri"/>
                <w:color w:val="000000"/>
                <w:sz w:val="16"/>
                <w:szCs w:val="16"/>
              </w:rPr>
              <w:t>10</w:t>
            </w:r>
          </w:p>
        </w:tc>
        <w:tc>
          <w:tcPr>
            <w:tcW w:w="1386" w:type="dxa"/>
            <w:tcBorders>
              <w:top w:val="single" w:sz="4" w:space="0" w:color="auto"/>
              <w:left w:val="single" w:sz="4" w:space="0" w:color="auto"/>
              <w:bottom w:val="single" w:sz="4" w:space="0" w:color="auto"/>
              <w:right w:val="single" w:sz="4" w:space="0" w:color="auto"/>
            </w:tcBorders>
            <w:vAlign w:val="center"/>
          </w:tcPr>
          <w:p w14:paraId="08933F51" w14:textId="77777777" w:rsidR="007D1FEA"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A953C9" w14:paraId="4C028F37"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6AB127D" w14:textId="77777777" w:rsidR="007D1FEA" w:rsidRPr="006709BF" w:rsidRDefault="007D1FEA" w:rsidP="007D1FEA">
            <w:pPr>
              <w:jc w:val="center"/>
              <w:rPr>
                <w:rFonts w:ascii="GHEA Grapalat" w:hAnsi="GHEA Grapalat" w:cs="Arial LatArm"/>
                <w:lang w:val="pt-BR"/>
              </w:rPr>
            </w:pPr>
            <w:r w:rsidRPr="006709BF">
              <w:rPr>
                <w:rFonts w:ascii="GHEA Grapalat" w:hAnsi="GHEA Grapalat" w:cs="Arial LatArm"/>
                <w:lang w:val="pt-BR"/>
              </w:rPr>
              <w:t>13</w:t>
            </w:r>
          </w:p>
        </w:tc>
        <w:tc>
          <w:tcPr>
            <w:tcW w:w="1370" w:type="dxa"/>
            <w:tcBorders>
              <w:top w:val="single" w:sz="4" w:space="0" w:color="auto"/>
              <w:left w:val="single" w:sz="4" w:space="0" w:color="auto"/>
              <w:bottom w:val="single" w:sz="4" w:space="0" w:color="auto"/>
              <w:right w:val="single" w:sz="4" w:space="0" w:color="auto"/>
            </w:tcBorders>
            <w:vAlign w:val="center"/>
          </w:tcPr>
          <w:p w14:paraId="3BF0F6F0" w14:textId="77777777" w:rsidR="007D1FEA" w:rsidRPr="00085CA3"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33141173/1</w:t>
            </w:r>
          </w:p>
        </w:tc>
        <w:tc>
          <w:tcPr>
            <w:tcW w:w="2283" w:type="dxa"/>
            <w:tcBorders>
              <w:top w:val="single" w:sz="4" w:space="0" w:color="auto"/>
              <w:left w:val="single" w:sz="4" w:space="0" w:color="auto"/>
              <w:bottom w:val="single" w:sz="4" w:space="0" w:color="auto"/>
              <w:right w:val="single" w:sz="4" w:space="0" w:color="auto"/>
            </w:tcBorders>
            <w:vAlign w:val="center"/>
          </w:tcPr>
          <w:p w14:paraId="263E3180" w14:textId="77777777" w:rsidR="007D1FEA" w:rsidRPr="00466803" w:rsidRDefault="007D1FEA" w:rsidP="007D1FEA">
            <w:pPr>
              <w:rPr>
                <w:rFonts w:ascii="GHEA Grapalat" w:hAnsi="GHEA Grapalat"/>
                <w:sz w:val="20"/>
                <w:szCs w:val="20"/>
              </w:rPr>
            </w:pPr>
            <w:r w:rsidRPr="008D6693">
              <w:rPr>
                <w:rFonts w:ascii="GHEA Grapalat" w:hAnsi="GHEA Grapalat" w:cs="Sylfaen"/>
                <w:sz w:val="20"/>
                <w:szCs w:val="20"/>
              </w:rPr>
              <w:t>մեզի</w:t>
            </w:r>
            <w:r w:rsidRPr="008D6693">
              <w:rPr>
                <w:rFonts w:ascii="GHEA Grapalat" w:hAnsi="GHEA Grapalat"/>
                <w:sz w:val="20"/>
                <w:szCs w:val="20"/>
              </w:rPr>
              <w:t xml:space="preserve"> </w:t>
            </w:r>
            <w:r w:rsidRPr="008D6693">
              <w:rPr>
                <w:rFonts w:ascii="GHEA Grapalat" w:hAnsi="GHEA Grapalat" w:cs="Sylfaen"/>
                <w:sz w:val="20"/>
                <w:szCs w:val="20"/>
              </w:rPr>
              <w:t>տոպրակներ</w:t>
            </w:r>
          </w:p>
        </w:tc>
        <w:tc>
          <w:tcPr>
            <w:tcW w:w="923" w:type="dxa"/>
            <w:tcBorders>
              <w:top w:val="single" w:sz="4" w:space="0" w:color="auto"/>
              <w:left w:val="single" w:sz="4" w:space="0" w:color="auto"/>
              <w:bottom w:val="single" w:sz="4" w:space="0" w:color="auto"/>
              <w:right w:val="single" w:sz="4" w:space="0" w:color="auto"/>
            </w:tcBorders>
            <w:vAlign w:val="center"/>
          </w:tcPr>
          <w:p w14:paraId="3AFDCCF3"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AC4AC3" w14:textId="77777777" w:rsidR="007D1FEA" w:rsidRPr="000F3FC1" w:rsidRDefault="007D1FEA" w:rsidP="007D1FEA">
            <w:pPr>
              <w:jc w:val="both"/>
              <w:rPr>
                <w:rFonts w:ascii="GHEA Grapalat" w:hAnsi="GHEA Grapalat"/>
                <w:sz w:val="20"/>
                <w:szCs w:val="20"/>
                <w:lang w:val="es-ES"/>
              </w:rPr>
            </w:pPr>
            <w:r w:rsidRPr="00615AA5">
              <w:rPr>
                <w:rFonts w:ascii="GHEA Grapalat" w:hAnsi="GHEA Grapalat"/>
                <w:sz w:val="20"/>
                <w:szCs w:val="20"/>
                <w:lang w:val="es-ES"/>
              </w:rPr>
              <w:t>Մեզընդունիչ,</w:t>
            </w:r>
            <w:r>
              <w:rPr>
                <w:rFonts w:ascii="GHEA Grapalat" w:hAnsi="GHEA Grapalat"/>
                <w:sz w:val="20"/>
                <w:szCs w:val="20"/>
                <w:lang w:val="es-ES"/>
              </w:rPr>
              <w:t xml:space="preserve"> </w:t>
            </w:r>
            <w:r w:rsidRPr="00615AA5">
              <w:rPr>
                <w:rFonts w:ascii="GHEA Grapalat" w:hAnsi="GHEA Grapalat"/>
                <w:sz w:val="20"/>
                <w:szCs w:val="20"/>
                <w:lang w:val="es-ES"/>
              </w:rPr>
              <w:t>փակ,</w:t>
            </w:r>
            <w:r>
              <w:rPr>
                <w:rFonts w:ascii="GHEA Grapalat" w:hAnsi="GHEA Grapalat"/>
                <w:sz w:val="20"/>
                <w:szCs w:val="20"/>
                <w:lang w:val="es-ES"/>
              </w:rPr>
              <w:t xml:space="preserve"> </w:t>
            </w:r>
            <w:r w:rsidRPr="00615AA5">
              <w:rPr>
                <w:rFonts w:ascii="GHEA Grapalat" w:hAnsi="GHEA Grapalat"/>
                <w:sz w:val="20"/>
                <w:szCs w:val="20"/>
                <w:lang w:val="es-ES"/>
              </w:rPr>
              <w:t>ստերիլ 2լ: ֆորմատ:հատ:</w:t>
            </w:r>
          </w:p>
        </w:tc>
        <w:tc>
          <w:tcPr>
            <w:tcW w:w="900" w:type="dxa"/>
            <w:tcBorders>
              <w:top w:val="single" w:sz="4" w:space="0" w:color="auto"/>
              <w:left w:val="single" w:sz="4" w:space="0" w:color="auto"/>
              <w:bottom w:val="single" w:sz="4" w:space="0" w:color="auto"/>
              <w:right w:val="single" w:sz="4" w:space="0" w:color="auto"/>
            </w:tcBorders>
            <w:vAlign w:val="center"/>
          </w:tcPr>
          <w:p w14:paraId="2DBCF56E" w14:textId="77777777" w:rsidR="007D1FEA" w:rsidRPr="00C07F6E"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5204797" w14:textId="3B8BF821"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2674267" w14:textId="1C85293E"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E6B1507"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40</w:t>
            </w:r>
          </w:p>
        </w:tc>
        <w:tc>
          <w:tcPr>
            <w:tcW w:w="990" w:type="dxa"/>
            <w:tcBorders>
              <w:top w:val="single" w:sz="4" w:space="0" w:color="auto"/>
              <w:left w:val="single" w:sz="4" w:space="0" w:color="auto"/>
              <w:bottom w:val="single" w:sz="4" w:space="0" w:color="auto"/>
              <w:right w:val="single" w:sz="4" w:space="0" w:color="auto"/>
            </w:tcBorders>
            <w:vAlign w:val="center"/>
          </w:tcPr>
          <w:p w14:paraId="7D127C71"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93CF628"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40</w:t>
            </w:r>
          </w:p>
        </w:tc>
        <w:tc>
          <w:tcPr>
            <w:tcW w:w="1386" w:type="dxa"/>
            <w:tcBorders>
              <w:top w:val="single" w:sz="4" w:space="0" w:color="auto"/>
              <w:left w:val="single" w:sz="4" w:space="0" w:color="auto"/>
              <w:bottom w:val="single" w:sz="4" w:space="0" w:color="auto"/>
              <w:right w:val="single" w:sz="4" w:space="0" w:color="auto"/>
            </w:tcBorders>
            <w:vAlign w:val="center"/>
          </w:tcPr>
          <w:p w14:paraId="42BC4728" w14:textId="77777777" w:rsidR="007D1FEA" w:rsidRPr="00A953C9"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717819C8" w14:textId="77777777" w:rsidTr="009565A7">
        <w:trPr>
          <w:trHeight w:val="795"/>
        </w:trPr>
        <w:tc>
          <w:tcPr>
            <w:tcW w:w="710" w:type="dxa"/>
            <w:tcBorders>
              <w:top w:val="single" w:sz="4" w:space="0" w:color="auto"/>
              <w:left w:val="single" w:sz="4" w:space="0" w:color="auto"/>
              <w:bottom w:val="single" w:sz="4" w:space="0" w:color="auto"/>
              <w:right w:val="single" w:sz="4" w:space="0" w:color="auto"/>
            </w:tcBorders>
            <w:vAlign w:val="center"/>
          </w:tcPr>
          <w:p w14:paraId="193D07FA" w14:textId="77777777" w:rsidR="007D1FEA" w:rsidRPr="00393CD1" w:rsidRDefault="007D1FEA" w:rsidP="007D1FEA">
            <w:pPr>
              <w:jc w:val="center"/>
              <w:rPr>
                <w:rFonts w:ascii="GHEA Grapalat" w:hAnsi="GHEA Grapalat" w:cs="Arial LatArm"/>
                <w:lang w:val="pt-BR"/>
              </w:rPr>
            </w:pPr>
            <w:r w:rsidRPr="00393CD1">
              <w:rPr>
                <w:rFonts w:ascii="GHEA Grapalat" w:hAnsi="GHEA Grapalat" w:cs="Arial LatArm"/>
                <w:lang w:val="pt-BR"/>
              </w:rPr>
              <w:t>14</w:t>
            </w:r>
          </w:p>
        </w:tc>
        <w:tc>
          <w:tcPr>
            <w:tcW w:w="1370" w:type="dxa"/>
            <w:tcBorders>
              <w:top w:val="single" w:sz="4" w:space="0" w:color="auto"/>
              <w:left w:val="single" w:sz="4" w:space="0" w:color="auto"/>
              <w:bottom w:val="single" w:sz="4" w:space="0" w:color="auto"/>
              <w:right w:val="single" w:sz="4" w:space="0" w:color="auto"/>
            </w:tcBorders>
            <w:vAlign w:val="center"/>
          </w:tcPr>
          <w:p w14:paraId="5567B0E0" w14:textId="77777777" w:rsidR="007D1FEA"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33141211/1</w:t>
            </w:r>
          </w:p>
        </w:tc>
        <w:tc>
          <w:tcPr>
            <w:tcW w:w="2283" w:type="dxa"/>
            <w:tcBorders>
              <w:top w:val="single" w:sz="4" w:space="0" w:color="auto"/>
              <w:left w:val="single" w:sz="4" w:space="0" w:color="auto"/>
              <w:bottom w:val="single" w:sz="4" w:space="0" w:color="auto"/>
              <w:right w:val="single" w:sz="4" w:space="0" w:color="auto"/>
            </w:tcBorders>
            <w:vAlign w:val="center"/>
          </w:tcPr>
          <w:p w14:paraId="05F95DEA" w14:textId="77777777" w:rsidR="007D1FEA" w:rsidRDefault="007D1FEA" w:rsidP="007D1FEA">
            <w:pPr>
              <w:rPr>
                <w:rFonts w:ascii="GHEA Grapalat" w:hAnsi="GHEA Grapalat"/>
                <w:sz w:val="20"/>
                <w:szCs w:val="20"/>
                <w:lang w:val="pt-BR"/>
              </w:rPr>
            </w:pPr>
            <w:r>
              <w:rPr>
                <w:rFonts w:ascii="GHEA Grapalat" w:hAnsi="GHEA Grapalat"/>
                <w:sz w:val="20"/>
                <w:szCs w:val="20"/>
              </w:rPr>
              <w:t>բժշկական այլ գոր</w:t>
            </w:r>
            <w:r>
              <w:rPr>
                <w:rFonts w:ascii="GHEA Grapalat" w:hAnsi="GHEA Grapalat"/>
                <w:sz w:val="20"/>
                <w:szCs w:val="20"/>
                <w:lang w:val="hy-AM"/>
              </w:rPr>
              <w:t>ծ</w:t>
            </w:r>
            <w:r>
              <w:rPr>
                <w:rFonts w:ascii="GHEA Grapalat" w:hAnsi="GHEA Grapalat"/>
                <w:sz w:val="20"/>
                <w:szCs w:val="20"/>
              </w:rPr>
              <w:t>իքներ</w:t>
            </w:r>
          </w:p>
        </w:tc>
        <w:tc>
          <w:tcPr>
            <w:tcW w:w="923" w:type="dxa"/>
            <w:tcBorders>
              <w:top w:val="single" w:sz="4" w:space="0" w:color="auto"/>
              <w:left w:val="single" w:sz="4" w:space="0" w:color="auto"/>
              <w:bottom w:val="single" w:sz="4" w:space="0" w:color="auto"/>
              <w:right w:val="single" w:sz="4" w:space="0" w:color="auto"/>
            </w:tcBorders>
            <w:vAlign w:val="center"/>
          </w:tcPr>
          <w:p w14:paraId="4A9499FF" w14:textId="77777777" w:rsidR="007D1FEA" w:rsidRDefault="007D1FEA" w:rsidP="007D1FEA">
            <w:pPr>
              <w:jc w:val="center"/>
              <w:rPr>
                <w:rFonts w:ascii="GHEA Grapalat" w:hAnsi="GHEA Grapalat"/>
                <w:sz w:val="18"/>
                <w:szCs w:val="18"/>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FFFFFF"/>
            <w:vAlign w:val="bottom"/>
          </w:tcPr>
          <w:p w14:paraId="41E4AA1F" w14:textId="77777777" w:rsidR="007D1FEA" w:rsidRDefault="007D1FEA" w:rsidP="007D1FEA">
            <w:pPr>
              <w:jc w:val="both"/>
              <w:rPr>
                <w:rFonts w:ascii="GHEA Grapalat" w:hAnsi="GHEA Grapalat"/>
                <w:sz w:val="20"/>
                <w:szCs w:val="20"/>
                <w:lang w:val="es-ES"/>
              </w:rPr>
            </w:pPr>
            <w:r>
              <w:rPr>
                <w:rFonts w:ascii="GHEA Grapalat" w:hAnsi="GHEA Grapalat"/>
                <w:sz w:val="20"/>
                <w:szCs w:val="20"/>
                <w:lang w:val="es-ES"/>
              </w:rPr>
              <w:t>Բժշկական պարագաների համար պայուսակ կարմիր գույնի: Չափսերը 35սմx20սմx15սմ, վերևից շղթայով բացվող կափարիչով, բռնակով, կրկնապայուսակային ժապավենով, ներսից ստվարաթղթե միջնորմով և ցանցով:</w:t>
            </w:r>
          </w:p>
          <w:p w14:paraId="7C5F42F8" w14:textId="77777777" w:rsidR="007D1FEA" w:rsidRDefault="007D1FEA" w:rsidP="007D1FEA">
            <w:pPr>
              <w:jc w:val="both"/>
              <w:rPr>
                <w:rFonts w:ascii="GHEA Grapalat" w:hAnsi="GHEA Grapalat"/>
                <w:color w:val="FF0000"/>
                <w:sz w:val="20"/>
                <w:szCs w:val="20"/>
                <w:lang w:val="es-ES"/>
              </w:rPr>
            </w:pPr>
          </w:p>
        </w:tc>
        <w:tc>
          <w:tcPr>
            <w:tcW w:w="900" w:type="dxa"/>
            <w:tcBorders>
              <w:top w:val="single" w:sz="4" w:space="0" w:color="auto"/>
              <w:left w:val="single" w:sz="4" w:space="0" w:color="auto"/>
              <w:bottom w:val="single" w:sz="4" w:space="0" w:color="auto"/>
              <w:right w:val="single" w:sz="4" w:space="0" w:color="auto"/>
            </w:tcBorders>
            <w:vAlign w:val="center"/>
          </w:tcPr>
          <w:p w14:paraId="6D9930E2" w14:textId="77777777" w:rsidR="007D1FEA" w:rsidRDefault="007D1FEA" w:rsidP="007D1FEA">
            <w:pPr>
              <w:jc w:val="cente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8F533A2" w14:textId="33D16D0B"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1CA861F" w14:textId="03BAE435"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1883CE9"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60</w:t>
            </w:r>
          </w:p>
        </w:tc>
        <w:tc>
          <w:tcPr>
            <w:tcW w:w="990" w:type="dxa"/>
            <w:tcBorders>
              <w:top w:val="single" w:sz="4" w:space="0" w:color="auto"/>
              <w:left w:val="single" w:sz="4" w:space="0" w:color="auto"/>
              <w:bottom w:val="single" w:sz="4" w:space="0" w:color="auto"/>
              <w:right w:val="single" w:sz="4" w:space="0" w:color="auto"/>
            </w:tcBorders>
            <w:vAlign w:val="center"/>
          </w:tcPr>
          <w:p w14:paraId="529594D4"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F7B6F38"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60</w:t>
            </w:r>
          </w:p>
        </w:tc>
        <w:tc>
          <w:tcPr>
            <w:tcW w:w="1386" w:type="dxa"/>
            <w:tcBorders>
              <w:top w:val="single" w:sz="4" w:space="0" w:color="auto"/>
              <w:left w:val="single" w:sz="4" w:space="0" w:color="auto"/>
              <w:bottom w:val="single" w:sz="4" w:space="0" w:color="auto"/>
              <w:right w:val="single" w:sz="4" w:space="0" w:color="auto"/>
            </w:tcBorders>
            <w:vAlign w:val="center"/>
          </w:tcPr>
          <w:p w14:paraId="4D6687E4" w14:textId="77777777" w:rsidR="007D1FEA" w:rsidRPr="00B94CF1"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393CD1" w14:paraId="7563F055" w14:textId="77777777" w:rsidTr="009565A7">
        <w:trPr>
          <w:trHeight w:val="156"/>
        </w:trPr>
        <w:tc>
          <w:tcPr>
            <w:tcW w:w="710" w:type="dxa"/>
            <w:tcBorders>
              <w:top w:val="single" w:sz="4" w:space="0" w:color="auto"/>
              <w:left w:val="single" w:sz="4" w:space="0" w:color="auto"/>
              <w:bottom w:val="single" w:sz="4" w:space="0" w:color="auto"/>
              <w:right w:val="single" w:sz="4" w:space="0" w:color="auto"/>
            </w:tcBorders>
            <w:vAlign w:val="center"/>
          </w:tcPr>
          <w:p w14:paraId="2781F356" w14:textId="77777777" w:rsidR="007D1FEA" w:rsidRPr="00393CD1" w:rsidRDefault="007D1FEA" w:rsidP="007D1FEA">
            <w:pPr>
              <w:jc w:val="center"/>
              <w:rPr>
                <w:rFonts w:ascii="GHEA Grapalat" w:hAnsi="GHEA Grapalat" w:cs="Arial LatArm"/>
                <w:lang w:val="pt-BR"/>
              </w:rPr>
            </w:pPr>
            <w:r w:rsidRPr="00393CD1">
              <w:rPr>
                <w:rFonts w:ascii="GHEA Grapalat" w:hAnsi="GHEA Grapalat" w:cs="Arial LatArm"/>
                <w:lang w:val="pt-BR"/>
              </w:rPr>
              <w:t>15</w:t>
            </w:r>
          </w:p>
        </w:tc>
        <w:tc>
          <w:tcPr>
            <w:tcW w:w="1370" w:type="dxa"/>
            <w:tcBorders>
              <w:top w:val="single" w:sz="4" w:space="0" w:color="auto"/>
              <w:left w:val="single" w:sz="4" w:space="0" w:color="auto"/>
              <w:bottom w:val="single" w:sz="4" w:space="0" w:color="auto"/>
              <w:right w:val="single" w:sz="4" w:space="0" w:color="auto"/>
            </w:tcBorders>
            <w:vAlign w:val="center"/>
          </w:tcPr>
          <w:p w14:paraId="3F60F073" w14:textId="77777777" w:rsidR="007D1FEA" w:rsidRPr="008E3A9A" w:rsidRDefault="007D1FEA" w:rsidP="007D1FEA">
            <w:pPr>
              <w:jc w:val="center"/>
              <w:rPr>
                <w:rFonts w:ascii="GHEA Grapalat" w:hAnsi="GHEA Grapalat"/>
                <w:color w:val="333333"/>
                <w:sz w:val="16"/>
                <w:szCs w:val="16"/>
                <w:lang w:val="hy-AM"/>
              </w:rPr>
            </w:pPr>
            <w:r>
              <w:rPr>
                <w:rFonts w:ascii="GHEA Grapalat" w:hAnsi="GHEA Grapalat"/>
                <w:color w:val="333333"/>
                <w:sz w:val="16"/>
                <w:szCs w:val="16"/>
                <w:lang w:val="pt-BR"/>
              </w:rPr>
              <w:t>33161220/1</w:t>
            </w:r>
          </w:p>
        </w:tc>
        <w:tc>
          <w:tcPr>
            <w:tcW w:w="2283" w:type="dxa"/>
            <w:tcBorders>
              <w:top w:val="single" w:sz="4" w:space="0" w:color="auto"/>
              <w:left w:val="single" w:sz="4" w:space="0" w:color="auto"/>
              <w:bottom w:val="single" w:sz="4" w:space="0" w:color="auto"/>
              <w:right w:val="single" w:sz="4" w:space="0" w:color="auto"/>
            </w:tcBorders>
            <w:vAlign w:val="center"/>
          </w:tcPr>
          <w:p w14:paraId="04F54D30" w14:textId="77777777" w:rsidR="007D1FEA" w:rsidRPr="007A6EB4" w:rsidRDefault="007D1FEA" w:rsidP="007D1FEA">
            <w:pPr>
              <w:rPr>
                <w:rFonts w:ascii="GHEA Grapalat" w:hAnsi="GHEA Grapalat"/>
                <w:sz w:val="20"/>
                <w:szCs w:val="20"/>
                <w:lang w:val="pt-BR"/>
              </w:rPr>
            </w:pPr>
            <w:r w:rsidRPr="008D6693">
              <w:rPr>
                <w:rFonts w:ascii="GHEA Grapalat" w:hAnsi="GHEA Grapalat" w:cs="Sylfaen"/>
                <w:sz w:val="20"/>
                <w:szCs w:val="20"/>
              </w:rPr>
              <w:t>շպատել</w:t>
            </w:r>
            <w:r w:rsidRPr="008D6693">
              <w:rPr>
                <w:rFonts w:ascii="GHEA Grapalat" w:hAnsi="GHEA Grapalat"/>
                <w:sz w:val="20"/>
                <w:szCs w:val="20"/>
              </w:rPr>
              <w:t xml:space="preserve"> </w:t>
            </w:r>
            <w:r w:rsidRPr="008D6693">
              <w:rPr>
                <w:rFonts w:ascii="GHEA Grapalat" w:hAnsi="GHEA Grapalat" w:cs="Sylfaen"/>
                <w:sz w:val="20"/>
                <w:szCs w:val="20"/>
              </w:rPr>
              <w:t>փայտե</w:t>
            </w:r>
          </w:p>
        </w:tc>
        <w:tc>
          <w:tcPr>
            <w:tcW w:w="923" w:type="dxa"/>
            <w:tcBorders>
              <w:top w:val="single" w:sz="4" w:space="0" w:color="auto"/>
              <w:left w:val="single" w:sz="4" w:space="0" w:color="auto"/>
              <w:bottom w:val="single" w:sz="4" w:space="0" w:color="auto"/>
              <w:right w:val="single" w:sz="4" w:space="0" w:color="auto"/>
            </w:tcBorders>
            <w:vAlign w:val="center"/>
          </w:tcPr>
          <w:p w14:paraId="519EE302"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77A2E2" w14:textId="77777777" w:rsidR="007D1FEA" w:rsidRPr="008E4398" w:rsidRDefault="007D1FEA" w:rsidP="007D1FEA">
            <w:pPr>
              <w:jc w:val="both"/>
              <w:rPr>
                <w:rFonts w:ascii="GHEA Grapalat" w:hAnsi="GHEA Grapalat"/>
                <w:sz w:val="20"/>
                <w:szCs w:val="20"/>
                <w:lang w:val="es-ES"/>
              </w:rPr>
            </w:pPr>
            <w:r w:rsidRPr="00A901B2">
              <w:rPr>
                <w:rFonts w:ascii="GHEA Grapalat" w:hAnsi="GHEA Grapalat"/>
                <w:sz w:val="20"/>
                <w:szCs w:val="20"/>
                <w:lang w:val="es-ES"/>
              </w:rPr>
              <w:t>Շպատել փայտյա:</w:t>
            </w:r>
            <w:r>
              <w:rPr>
                <w:rFonts w:ascii="GHEA Grapalat" w:hAnsi="GHEA Grapalat"/>
                <w:sz w:val="20"/>
                <w:szCs w:val="20"/>
                <w:lang w:val="es-ES"/>
              </w:rPr>
              <w:t xml:space="preserve"> </w:t>
            </w:r>
            <w:r w:rsidRPr="00A901B2">
              <w:rPr>
                <w:rFonts w:ascii="GHEA Grapalat" w:hAnsi="GHEA Grapalat"/>
                <w:sz w:val="20"/>
                <w:szCs w:val="20"/>
                <w:lang w:val="es-ES"/>
              </w:rPr>
              <w:t>ֆորմատ:</w:t>
            </w:r>
            <w:r>
              <w:rPr>
                <w:rFonts w:ascii="GHEA Grapalat" w:hAnsi="GHEA Grapalat"/>
                <w:sz w:val="20"/>
                <w:szCs w:val="20"/>
                <w:lang w:val="es-ES"/>
              </w:rPr>
              <w:t xml:space="preserve"> </w:t>
            </w:r>
            <w:r w:rsidRPr="00A901B2">
              <w:rPr>
                <w:rFonts w:ascii="GHEA Grapalat" w:hAnsi="GHEA Grapalat"/>
                <w:sz w:val="20"/>
                <w:szCs w:val="20"/>
                <w:lang w:val="es-ES"/>
              </w:rPr>
              <w:t>հատ:</w:t>
            </w:r>
            <w:r>
              <w:rPr>
                <w:rFonts w:ascii="GHEA Grapalat" w:hAnsi="GHEA Grapalat"/>
                <w:sz w:val="20"/>
                <w:szCs w:val="20"/>
                <w:lang w:val="es-ES"/>
              </w:rPr>
              <w:t xml:space="preserve"> </w:t>
            </w:r>
            <w:r w:rsidRPr="00A901B2">
              <w:rPr>
                <w:rFonts w:ascii="GHEA Grapalat" w:hAnsi="GHEA Grapalat"/>
                <w:sz w:val="20"/>
                <w:szCs w:val="20"/>
                <w:lang w:val="es-ES"/>
              </w:rPr>
              <w:t>Մեկ անգամյա օգտագործման:</w:t>
            </w:r>
          </w:p>
        </w:tc>
        <w:tc>
          <w:tcPr>
            <w:tcW w:w="900" w:type="dxa"/>
            <w:tcBorders>
              <w:top w:val="single" w:sz="4" w:space="0" w:color="auto"/>
              <w:left w:val="single" w:sz="4" w:space="0" w:color="auto"/>
              <w:bottom w:val="single" w:sz="4" w:space="0" w:color="auto"/>
              <w:right w:val="single" w:sz="4" w:space="0" w:color="auto"/>
            </w:tcBorders>
            <w:vAlign w:val="center"/>
          </w:tcPr>
          <w:p w14:paraId="23B0AC2B" w14:textId="77777777" w:rsidR="007D1FEA" w:rsidRPr="00D35166"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BC9AEF5" w14:textId="330ADFC1"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349D5D5" w14:textId="045103C9"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29D0447"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1500</w:t>
            </w:r>
          </w:p>
        </w:tc>
        <w:tc>
          <w:tcPr>
            <w:tcW w:w="990" w:type="dxa"/>
            <w:tcBorders>
              <w:top w:val="single" w:sz="4" w:space="0" w:color="auto"/>
              <w:left w:val="single" w:sz="4" w:space="0" w:color="auto"/>
              <w:bottom w:val="single" w:sz="4" w:space="0" w:color="auto"/>
              <w:right w:val="single" w:sz="4" w:space="0" w:color="auto"/>
            </w:tcBorders>
            <w:vAlign w:val="center"/>
          </w:tcPr>
          <w:p w14:paraId="2CB9DE9A"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w:t>
            </w:r>
            <w:r>
              <w:rPr>
                <w:rFonts w:ascii="GHEA Grapalat" w:hAnsi="GHEA Grapalat"/>
                <w:sz w:val="18"/>
                <w:szCs w:val="18"/>
                <w:lang w:val="hy-AM"/>
              </w:rPr>
              <w:lastRenderedPageBreak/>
              <w:t>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19D865F"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lastRenderedPageBreak/>
              <w:t>1500</w:t>
            </w:r>
          </w:p>
        </w:tc>
        <w:tc>
          <w:tcPr>
            <w:tcW w:w="1386" w:type="dxa"/>
            <w:tcBorders>
              <w:top w:val="single" w:sz="4" w:space="0" w:color="auto"/>
              <w:left w:val="single" w:sz="4" w:space="0" w:color="auto"/>
              <w:bottom w:val="single" w:sz="4" w:space="0" w:color="auto"/>
              <w:right w:val="single" w:sz="4" w:space="0" w:color="auto"/>
            </w:tcBorders>
            <w:vAlign w:val="center"/>
          </w:tcPr>
          <w:p w14:paraId="4338CED7" w14:textId="77777777" w:rsidR="007D1FEA" w:rsidRPr="00393CD1"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EF6D87" w14:paraId="60C0311E"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607F21B" w14:textId="77777777" w:rsidR="007D1FEA" w:rsidRPr="00393CD1" w:rsidRDefault="007D1FEA" w:rsidP="007D1FEA">
            <w:pPr>
              <w:jc w:val="center"/>
              <w:rPr>
                <w:rFonts w:ascii="GHEA Grapalat" w:hAnsi="GHEA Grapalat" w:cs="Arial LatArm"/>
                <w:lang w:val="pt-BR"/>
              </w:rPr>
            </w:pPr>
            <w:r w:rsidRPr="00393CD1">
              <w:rPr>
                <w:rFonts w:ascii="GHEA Grapalat" w:hAnsi="GHEA Grapalat" w:cs="Arial LatArm"/>
                <w:lang w:val="pt-BR"/>
              </w:rPr>
              <w:t>16</w:t>
            </w:r>
          </w:p>
        </w:tc>
        <w:tc>
          <w:tcPr>
            <w:tcW w:w="1370" w:type="dxa"/>
            <w:tcBorders>
              <w:top w:val="single" w:sz="4" w:space="0" w:color="auto"/>
              <w:left w:val="single" w:sz="4" w:space="0" w:color="auto"/>
              <w:bottom w:val="single" w:sz="4" w:space="0" w:color="auto"/>
              <w:right w:val="single" w:sz="4" w:space="0" w:color="auto"/>
            </w:tcBorders>
            <w:vAlign w:val="center"/>
          </w:tcPr>
          <w:p w14:paraId="49DFA7C9" w14:textId="77777777" w:rsidR="007D1FEA" w:rsidRPr="00085CA3"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33191310/1</w:t>
            </w:r>
          </w:p>
        </w:tc>
        <w:tc>
          <w:tcPr>
            <w:tcW w:w="2283" w:type="dxa"/>
            <w:tcBorders>
              <w:top w:val="single" w:sz="4" w:space="0" w:color="auto"/>
              <w:left w:val="single" w:sz="4" w:space="0" w:color="auto"/>
              <w:bottom w:val="single" w:sz="4" w:space="0" w:color="auto"/>
              <w:right w:val="single" w:sz="4" w:space="0" w:color="auto"/>
            </w:tcBorders>
            <w:vAlign w:val="center"/>
          </w:tcPr>
          <w:p w14:paraId="2434A9C8" w14:textId="77777777" w:rsidR="007D1FEA" w:rsidRPr="009D0611" w:rsidRDefault="007D1FEA" w:rsidP="007D1FEA">
            <w:pPr>
              <w:rPr>
                <w:rFonts w:ascii="GHEA Grapalat" w:hAnsi="GHEA Grapalat"/>
                <w:sz w:val="20"/>
                <w:szCs w:val="20"/>
              </w:rPr>
            </w:pPr>
            <w:r w:rsidRPr="008D6693">
              <w:rPr>
                <w:rFonts w:ascii="GHEA Grapalat" w:hAnsi="GHEA Grapalat" w:cs="Sylfaen"/>
                <w:sz w:val="20"/>
                <w:szCs w:val="20"/>
              </w:rPr>
              <w:t>փորձանոթներ</w:t>
            </w:r>
          </w:p>
        </w:tc>
        <w:tc>
          <w:tcPr>
            <w:tcW w:w="923" w:type="dxa"/>
            <w:tcBorders>
              <w:top w:val="single" w:sz="4" w:space="0" w:color="auto"/>
              <w:left w:val="single" w:sz="4" w:space="0" w:color="auto"/>
              <w:bottom w:val="single" w:sz="4" w:space="0" w:color="auto"/>
              <w:right w:val="single" w:sz="4" w:space="0" w:color="auto"/>
            </w:tcBorders>
            <w:vAlign w:val="center"/>
          </w:tcPr>
          <w:p w14:paraId="13621661"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014DF9" w14:textId="77777777" w:rsidR="007D1FEA" w:rsidRDefault="007D1FEA" w:rsidP="007D1FEA">
            <w:pPr>
              <w:jc w:val="both"/>
              <w:rPr>
                <w:rFonts w:ascii="GHEA Grapalat" w:hAnsi="GHEA Grapalat"/>
                <w:sz w:val="20"/>
                <w:szCs w:val="20"/>
                <w:lang w:val="es-ES"/>
              </w:rPr>
            </w:pPr>
            <w:r w:rsidRPr="004559D6">
              <w:rPr>
                <w:rFonts w:ascii="GHEA Grapalat" w:hAnsi="GHEA Grapalat"/>
                <w:sz w:val="20"/>
                <w:szCs w:val="20"/>
                <w:lang w:val="es-ES"/>
              </w:rPr>
              <w:t>Փորձանոթ ցիտրատով</w:t>
            </w:r>
            <w:r>
              <w:rPr>
                <w:rFonts w:ascii="GHEA Grapalat" w:hAnsi="GHEA Grapalat"/>
                <w:sz w:val="20"/>
                <w:szCs w:val="20"/>
                <w:lang w:val="es-ES"/>
              </w:rPr>
              <w:t xml:space="preserve">, </w:t>
            </w:r>
            <w:r w:rsidRPr="004559D6">
              <w:rPr>
                <w:rFonts w:ascii="GHEA Grapalat" w:hAnsi="GHEA Grapalat"/>
                <w:sz w:val="20"/>
                <w:szCs w:val="20"/>
                <w:lang w:val="es-ES"/>
              </w:rPr>
              <w:t xml:space="preserve">Փորձանոթ ցիտրատով 3.5 ml </w:t>
            </w:r>
            <w:r>
              <w:rPr>
                <w:rFonts w:ascii="GHEA Grapalat" w:hAnsi="GHEA Grapalat"/>
                <w:sz w:val="20"/>
                <w:szCs w:val="20"/>
                <w:lang w:val="hy-AM"/>
              </w:rPr>
              <w:t xml:space="preserve">     </w:t>
            </w:r>
            <w:r w:rsidRPr="004559D6">
              <w:rPr>
                <w:rFonts w:ascii="GHEA Grapalat" w:hAnsi="GHEA Grapalat"/>
                <w:sz w:val="20"/>
                <w:szCs w:val="20"/>
                <w:lang w:val="es-ES"/>
              </w:rPr>
              <w:t>9NC Coagulation sodium citrate 3.2% 13x75 Premium (Greiner Bio-</w:t>
            </w:r>
            <w:r>
              <w:rPr>
                <w:rFonts w:ascii="GHEA Grapalat" w:hAnsi="GHEA Grapalat"/>
                <w:sz w:val="20"/>
                <w:szCs w:val="20"/>
                <w:lang w:val="es-ES"/>
              </w:rPr>
              <w:t>One GmbH, Austria) կամ համարժեք</w:t>
            </w:r>
            <w:r w:rsidRPr="004559D6">
              <w:rPr>
                <w:rFonts w:ascii="GHEA Grapalat" w:hAnsi="GHEA Grapalat"/>
                <w:sz w:val="20"/>
                <w:szCs w:val="20"/>
                <w:lang w:val="es-ES"/>
              </w:rPr>
              <w:t>:</w:t>
            </w:r>
            <w:r>
              <w:rPr>
                <w:rFonts w:ascii="GHEA Grapalat" w:hAnsi="GHEA Grapalat"/>
                <w:sz w:val="20"/>
                <w:szCs w:val="20"/>
                <w:lang w:val="es-ES"/>
              </w:rPr>
              <w:t xml:space="preserve"> </w:t>
            </w:r>
            <w:r w:rsidRPr="004559D6">
              <w:rPr>
                <w:rFonts w:ascii="GHEA Grapalat" w:hAnsi="GHEA Grapalat"/>
                <w:sz w:val="20"/>
                <w:szCs w:val="20"/>
                <w:lang w:val="es-ES"/>
              </w:rPr>
              <w:t>Ֆորմատ:  հատ:</w:t>
            </w:r>
          </w:p>
          <w:p w14:paraId="0E190EEB" w14:textId="77777777" w:rsidR="007D1FEA" w:rsidRPr="00333D32" w:rsidRDefault="007D1FEA" w:rsidP="007D1FEA">
            <w:pPr>
              <w:jc w:val="both"/>
              <w:rPr>
                <w:rFonts w:ascii="GHEA Grapalat" w:hAnsi="GHEA Grapalat"/>
                <w:sz w:val="20"/>
                <w:szCs w:val="20"/>
                <w:lang w:val="es-ES"/>
              </w:rPr>
            </w:pPr>
          </w:p>
        </w:tc>
        <w:tc>
          <w:tcPr>
            <w:tcW w:w="900" w:type="dxa"/>
            <w:tcBorders>
              <w:top w:val="single" w:sz="4" w:space="0" w:color="auto"/>
              <w:left w:val="single" w:sz="4" w:space="0" w:color="auto"/>
              <w:bottom w:val="single" w:sz="4" w:space="0" w:color="auto"/>
              <w:right w:val="single" w:sz="4" w:space="0" w:color="auto"/>
            </w:tcBorders>
            <w:vAlign w:val="center"/>
          </w:tcPr>
          <w:p w14:paraId="725E0F75" w14:textId="77777777" w:rsidR="007D1FEA" w:rsidRPr="00F96227" w:rsidRDefault="007D1FEA" w:rsidP="007D1FEA">
            <w:pPr>
              <w:jc w:val="cente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D83DD4A" w14:textId="28C7DECE"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6CD1501" w14:textId="4336CF9F"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4ABBF3F"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2BD4C5B4" w14:textId="77777777" w:rsidR="007D1FEA" w:rsidRDefault="007D1FEA" w:rsidP="007D1FEA">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CB160DC"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5BDDA2EC" w14:textId="77777777" w:rsidR="007D1FEA" w:rsidRPr="00EF6D87" w:rsidRDefault="007D1FEA" w:rsidP="007D1FEA">
            <w:pPr>
              <w:jc w:val="center"/>
              <w:rPr>
                <w:rFonts w:ascii="GHEA Grapalat" w:hAnsi="GHEA Grapalat"/>
                <w:sz w:val="16"/>
                <w:szCs w:val="16"/>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EF6D87" w14:paraId="4837D994"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8292FA1" w14:textId="77777777" w:rsidR="007D1FEA" w:rsidRPr="00393CD1" w:rsidRDefault="007D1FEA" w:rsidP="007D1FEA">
            <w:pPr>
              <w:jc w:val="center"/>
              <w:rPr>
                <w:rFonts w:ascii="GHEA Grapalat" w:hAnsi="GHEA Grapalat" w:cs="Arial LatArm"/>
                <w:lang w:val="pt-BR"/>
              </w:rPr>
            </w:pPr>
            <w:r w:rsidRPr="00393CD1">
              <w:rPr>
                <w:rFonts w:ascii="GHEA Grapalat" w:hAnsi="GHEA Grapalat" w:cs="Arial LatArm"/>
                <w:lang w:val="pt-BR"/>
              </w:rPr>
              <w:t>17</w:t>
            </w:r>
          </w:p>
        </w:tc>
        <w:tc>
          <w:tcPr>
            <w:tcW w:w="1370" w:type="dxa"/>
            <w:tcBorders>
              <w:top w:val="single" w:sz="4" w:space="0" w:color="auto"/>
              <w:left w:val="single" w:sz="4" w:space="0" w:color="auto"/>
              <w:bottom w:val="single" w:sz="4" w:space="0" w:color="auto"/>
              <w:right w:val="single" w:sz="4" w:space="0" w:color="auto"/>
            </w:tcBorders>
            <w:vAlign w:val="center"/>
          </w:tcPr>
          <w:p w14:paraId="6F150442" w14:textId="77777777" w:rsidR="007D1FEA" w:rsidRPr="00085CA3"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33191310/2</w:t>
            </w:r>
          </w:p>
        </w:tc>
        <w:tc>
          <w:tcPr>
            <w:tcW w:w="2283" w:type="dxa"/>
            <w:tcBorders>
              <w:top w:val="single" w:sz="4" w:space="0" w:color="auto"/>
              <w:left w:val="single" w:sz="4" w:space="0" w:color="auto"/>
              <w:bottom w:val="single" w:sz="4" w:space="0" w:color="auto"/>
              <w:right w:val="single" w:sz="4" w:space="0" w:color="auto"/>
            </w:tcBorders>
            <w:vAlign w:val="center"/>
          </w:tcPr>
          <w:p w14:paraId="145150D7" w14:textId="77777777" w:rsidR="007D1FEA" w:rsidRPr="0040579B" w:rsidRDefault="007D1FEA" w:rsidP="007D1FEA">
            <w:pPr>
              <w:rPr>
                <w:rFonts w:ascii="GHEA Grapalat" w:hAnsi="GHEA Grapalat"/>
                <w:sz w:val="20"/>
                <w:szCs w:val="20"/>
                <w:lang w:val="pt-BR"/>
              </w:rPr>
            </w:pPr>
            <w:r w:rsidRPr="008D6693">
              <w:rPr>
                <w:rFonts w:ascii="GHEA Grapalat" w:hAnsi="GHEA Grapalat" w:cs="Sylfaen"/>
                <w:sz w:val="20"/>
                <w:szCs w:val="20"/>
              </w:rPr>
              <w:t>փորձանոթներ</w:t>
            </w:r>
          </w:p>
        </w:tc>
        <w:tc>
          <w:tcPr>
            <w:tcW w:w="923" w:type="dxa"/>
            <w:tcBorders>
              <w:top w:val="single" w:sz="4" w:space="0" w:color="auto"/>
              <w:left w:val="single" w:sz="4" w:space="0" w:color="auto"/>
              <w:bottom w:val="single" w:sz="4" w:space="0" w:color="auto"/>
              <w:right w:val="single" w:sz="4" w:space="0" w:color="auto"/>
            </w:tcBorders>
            <w:vAlign w:val="center"/>
          </w:tcPr>
          <w:p w14:paraId="0E96FB23"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2D1593" w14:textId="77777777" w:rsidR="007D1FEA" w:rsidRPr="000F3FC1" w:rsidRDefault="007D1FEA" w:rsidP="007D1FEA">
            <w:pPr>
              <w:jc w:val="both"/>
              <w:rPr>
                <w:rFonts w:ascii="GHEA Grapalat" w:hAnsi="GHEA Grapalat"/>
                <w:sz w:val="20"/>
                <w:szCs w:val="20"/>
                <w:lang w:val="es-ES"/>
              </w:rPr>
            </w:pPr>
            <w:r w:rsidRPr="00B873FE">
              <w:rPr>
                <w:rFonts w:ascii="GHEA Grapalat" w:hAnsi="GHEA Grapalat"/>
                <w:sz w:val="20"/>
                <w:szCs w:val="20"/>
                <w:lang w:val="es-ES"/>
              </w:rPr>
              <w:t>Փորձանոթ գելով 5 ml Z Serum Sep Clot Activator 13x100 Premium                                                       (Greiner Bio-One GmbH, Austria) կամ համարժեք Ֆորմատ: հատ:</w:t>
            </w:r>
            <w:r>
              <w:rPr>
                <w:rFonts w:ascii="GHEA Grapalat" w:hAnsi="GHEA Grapalat"/>
                <w:sz w:val="20"/>
                <w:szCs w:val="20"/>
                <w:lang w:val="es-ES"/>
              </w:rPr>
              <w:t xml:space="preserve"> </w:t>
            </w:r>
            <w:r w:rsidRPr="00B873FE">
              <w:rPr>
                <w:rFonts w:ascii="GHEA Grapalat" w:hAnsi="GHEA Grapalat"/>
                <w:sz w:val="20"/>
                <w:szCs w:val="20"/>
                <w:lang w:val="es-ES"/>
              </w:rPr>
              <w:t>Ֆիրմային նշանի առկայություն:</w:t>
            </w:r>
            <w:r>
              <w:rPr>
                <w:rFonts w:ascii="GHEA Grapalat" w:hAnsi="GHEA Grapalat"/>
                <w:sz w:val="20"/>
                <w:szCs w:val="20"/>
                <w:lang w:val="es-ES"/>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14:paraId="49A19A85" w14:textId="77777777" w:rsidR="007D1FEA" w:rsidRPr="00116BDD" w:rsidRDefault="007D1FEA" w:rsidP="007D1FEA">
            <w:pPr>
              <w:rPr>
                <w:rFonts w:ascii="GHEA Grapalat" w:hAnsi="GHEA Grapalat" w:cs="Arial"/>
                <w:sz w:val="18"/>
                <w:szCs w:val="18"/>
              </w:rPr>
            </w:pPr>
            <w:r>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7B1AC4B" w14:textId="29E1AA6A"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62B9A21" w14:textId="16BB48B9"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1C4B881"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52E728DE" w14:textId="77777777" w:rsidR="007D1FEA" w:rsidRDefault="007D1FEA" w:rsidP="007D1FEA">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917BE18"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6EE45258" w14:textId="77777777" w:rsidR="007D1FEA" w:rsidRPr="00EF6D87" w:rsidRDefault="007D1FEA" w:rsidP="007D1FEA">
            <w:pPr>
              <w:jc w:val="center"/>
              <w:rPr>
                <w:rFonts w:ascii="GHEA Grapalat" w:hAnsi="GHEA Grapalat"/>
                <w:sz w:val="16"/>
                <w:szCs w:val="16"/>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EF6D87" w14:paraId="6F3FCC7D"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1A2D3EA" w14:textId="77777777" w:rsidR="007D1FEA" w:rsidRPr="00393CD1" w:rsidRDefault="007D1FEA" w:rsidP="007D1FEA">
            <w:pPr>
              <w:jc w:val="center"/>
              <w:rPr>
                <w:rFonts w:ascii="GHEA Grapalat" w:hAnsi="GHEA Grapalat" w:cs="Arial LatArm"/>
                <w:lang w:val="pt-BR"/>
              </w:rPr>
            </w:pPr>
            <w:r w:rsidRPr="00393CD1">
              <w:rPr>
                <w:rFonts w:ascii="GHEA Grapalat" w:hAnsi="GHEA Grapalat" w:cs="Arial LatArm"/>
                <w:lang w:val="pt-BR"/>
              </w:rPr>
              <w:t>18</w:t>
            </w:r>
          </w:p>
        </w:tc>
        <w:tc>
          <w:tcPr>
            <w:tcW w:w="1370" w:type="dxa"/>
            <w:tcBorders>
              <w:top w:val="single" w:sz="4" w:space="0" w:color="auto"/>
              <w:left w:val="single" w:sz="4" w:space="0" w:color="auto"/>
              <w:bottom w:val="single" w:sz="4" w:space="0" w:color="auto"/>
              <w:right w:val="single" w:sz="4" w:space="0" w:color="auto"/>
            </w:tcBorders>
            <w:vAlign w:val="center"/>
          </w:tcPr>
          <w:p w14:paraId="7EA886FB" w14:textId="77777777" w:rsidR="007D1FEA" w:rsidRPr="00085CA3"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33191310/3</w:t>
            </w:r>
          </w:p>
        </w:tc>
        <w:tc>
          <w:tcPr>
            <w:tcW w:w="2283" w:type="dxa"/>
            <w:tcBorders>
              <w:top w:val="single" w:sz="4" w:space="0" w:color="auto"/>
              <w:left w:val="single" w:sz="4" w:space="0" w:color="auto"/>
              <w:bottom w:val="single" w:sz="4" w:space="0" w:color="auto"/>
              <w:right w:val="single" w:sz="4" w:space="0" w:color="auto"/>
            </w:tcBorders>
            <w:vAlign w:val="center"/>
          </w:tcPr>
          <w:p w14:paraId="224F3642" w14:textId="77777777" w:rsidR="007D1FEA" w:rsidRPr="0040579B" w:rsidRDefault="007D1FEA" w:rsidP="007D1FEA">
            <w:pPr>
              <w:rPr>
                <w:rFonts w:ascii="GHEA Grapalat" w:hAnsi="GHEA Grapalat"/>
                <w:sz w:val="20"/>
                <w:szCs w:val="20"/>
                <w:lang w:val="pt-BR"/>
              </w:rPr>
            </w:pPr>
            <w:r w:rsidRPr="008D6693">
              <w:rPr>
                <w:rFonts w:ascii="GHEA Grapalat" w:hAnsi="GHEA Grapalat" w:cs="Sylfaen"/>
                <w:sz w:val="20"/>
                <w:szCs w:val="20"/>
              </w:rPr>
              <w:t>փորձանոթներ</w:t>
            </w:r>
          </w:p>
        </w:tc>
        <w:tc>
          <w:tcPr>
            <w:tcW w:w="923" w:type="dxa"/>
            <w:tcBorders>
              <w:top w:val="single" w:sz="4" w:space="0" w:color="auto"/>
              <w:left w:val="single" w:sz="4" w:space="0" w:color="auto"/>
              <w:bottom w:val="single" w:sz="4" w:space="0" w:color="auto"/>
              <w:right w:val="single" w:sz="4" w:space="0" w:color="auto"/>
            </w:tcBorders>
            <w:vAlign w:val="center"/>
          </w:tcPr>
          <w:p w14:paraId="53E14B2E"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0E0F50" w14:textId="77777777" w:rsidR="007D1FEA" w:rsidRPr="000F3FC1" w:rsidRDefault="007D1FEA" w:rsidP="007D1FEA">
            <w:pPr>
              <w:jc w:val="both"/>
              <w:rPr>
                <w:rFonts w:ascii="GHEA Grapalat" w:hAnsi="GHEA Grapalat"/>
                <w:sz w:val="20"/>
                <w:szCs w:val="20"/>
                <w:lang w:val="es-ES"/>
              </w:rPr>
            </w:pPr>
            <w:r w:rsidRPr="004559D6">
              <w:rPr>
                <w:rFonts w:ascii="GHEA Grapalat" w:hAnsi="GHEA Grapalat"/>
                <w:sz w:val="20"/>
                <w:szCs w:val="20"/>
                <w:lang w:val="es-ES"/>
              </w:rPr>
              <w:t xml:space="preserve">Փորձանոթ </w:t>
            </w:r>
            <w:r>
              <w:rPr>
                <w:rFonts w:ascii="GHEA Grapalat" w:hAnsi="GHEA Grapalat"/>
                <w:sz w:val="20"/>
                <w:szCs w:val="20"/>
                <w:lang w:val="es-ES"/>
              </w:rPr>
              <w:t>Vacu K3 EDTA 2 կամ համարժեք</w:t>
            </w:r>
            <w:r w:rsidRPr="004559D6">
              <w:rPr>
                <w:rFonts w:ascii="GHEA Grapalat" w:hAnsi="GHEA Grapalat"/>
                <w:sz w:val="20"/>
                <w:szCs w:val="20"/>
                <w:lang w:val="es-ES"/>
              </w:rPr>
              <w:t>:</w:t>
            </w:r>
            <w:r>
              <w:rPr>
                <w:rFonts w:ascii="GHEA Grapalat" w:hAnsi="GHEA Grapalat"/>
                <w:sz w:val="20"/>
                <w:szCs w:val="20"/>
                <w:lang w:val="es-ES"/>
              </w:rPr>
              <w:t xml:space="preserve"> Կափարիչի գույնը՝ մանուշակագույն: </w:t>
            </w:r>
            <w:r w:rsidRPr="004559D6">
              <w:rPr>
                <w:rFonts w:ascii="GHEA Grapalat" w:hAnsi="GHEA Grapalat"/>
                <w:sz w:val="20"/>
                <w:szCs w:val="20"/>
                <w:lang w:val="es-ES"/>
              </w:rPr>
              <w:t>Ֆորմատ:  հատ:</w:t>
            </w:r>
          </w:p>
        </w:tc>
        <w:tc>
          <w:tcPr>
            <w:tcW w:w="900" w:type="dxa"/>
            <w:tcBorders>
              <w:top w:val="single" w:sz="4" w:space="0" w:color="auto"/>
              <w:left w:val="single" w:sz="4" w:space="0" w:color="auto"/>
              <w:bottom w:val="single" w:sz="4" w:space="0" w:color="auto"/>
              <w:right w:val="single" w:sz="4" w:space="0" w:color="auto"/>
            </w:tcBorders>
            <w:vAlign w:val="center"/>
          </w:tcPr>
          <w:p w14:paraId="076E1D3F" w14:textId="77777777" w:rsidR="007D1FEA" w:rsidRPr="00F96227"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664C1AB" w14:textId="080C7192"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266976A" w14:textId="515369BE"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4CB6C44"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7B052D5E" w14:textId="77777777" w:rsidR="007D1FEA" w:rsidRDefault="007D1FEA" w:rsidP="007D1FEA">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0AA56A1"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71CA0C1E" w14:textId="77777777" w:rsidR="007D1FEA" w:rsidRPr="00EF6D87" w:rsidRDefault="007D1FEA" w:rsidP="007D1FEA">
            <w:pPr>
              <w:jc w:val="center"/>
              <w:rPr>
                <w:rFonts w:ascii="GHEA Grapalat" w:hAnsi="GHEA Grapalat"/>
                <w:sz w:val="16"/>
                <w:szCs w:val="16"/>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EF6D87" w14:paraId="070BE43E"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D94BF55" w14:textId="77777777" w:rsidR="007D1FEA" w:rsidRPr="00393CD1" w:rsidRDefault="007D1FEA" w:rsidP="007D1FEA">
            <w:pPr>
              <w:jc w:val="center"/>
              <w:rPr>
                <w:rFonts w:ascii="GHEA Grapalat" w:hAnsi="GHEA Grapalat" w:cs="Arial LatArm"/>
                <w:lang w:val="pt-BR"/>
              </w:rPr>
            </w:pPr>
            <w:r w:rsidRPr="00393CD1">
              <w:rPr>
                <w:rFonts w:ascii="GHEA Grapalat" w:hAnsi="GHEA Grapalat" w:cs="Arial LatArm"/>
                <w:lang w:val="pt-BR"/>
              </w:rPr>
              <w:t>19</w:t>
            </w:r>
          </w:p>
        </w:tc>
        <w:tc>
          <w:tcPr>
            <w:tcW w:w="1370" w:type="dxa"/>
            <w:tcBorders>
              <w:top w:val="single" w:sz="4" w:space="0" w:color="auto"/>
              <w:left w:val="single" w:sz="4" w:space="0" w:color="auto"/>
              <w:bottom w:val="single" w:sz="4" w:space="0" w:color="auto"/>
              <w:right w:val="single" w:sz="4" w:space="0" w:color="auto"/>
            </w:tcBorders>
            <w:vAlign w:val="center"/>
          </w:tcPr>
          <w:p w14:paraId="4E7D1DAF" w14:textId="77777777" w:rsidR="007D1FEA" w:rsidRPr="00085CA3"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33411120/1</w:t>
            </w:r>
          </w:p>
        </w:tc>
        <w:tc>
          <w:tcPr>
            <w:tcW w:w="2283" w:type="dxa"/>
            <w:tcBorders>
              <w:top w:val="single" w:sz="4" w:space="0" w:color="auto"/>
              <w:left w:val="single" w:sz="4" w:space="0" w:color="auto"/>
              <w:bottom w:val="single" w:sz="4" w:space="0" w:color="auto"/>
              <w:right w:val="single" w:sz="4" w:space="0" w:color="auto"/>
            </w:tcBorders>
          </w:tcPr>
          <w:p w14:paraId="30E89B84" w14:textId="77777777" w:rsidR="007D1FEA" w:rsidRPr="00930ACC" w:rsidRDefault="007D1FEA" w:rsidP="007D1FEA">
            <w:pPr>
              <w:rPr>
                <w:rFonts w:ascii="GHEA Grapalat" w:hAnsi="GHEA Grapalat"/>
                <w:sz w:val="20"/>
                <w:szCs w:val="20"/>
              </w:rPr>
            </w:pPr>
            <w:r w:rsidRPr="006903EA">
              <w:rPr>
                <w:rFonts w:ascii="GHEA Grapalat" w:hAnsi="GHEA Grapalat" w:cs="Sylfaen"/>
                <w:sz w:val="20"/>
                <w:szCs w:val="20"/>
              </w:rPr>
              <w:t>Փայնթ</w:t>
            </w:r>
            <w:r w:rsidRPr="006903EA">
              <w:rPr>
                <w:rFonts w:ascii="GHEA Grapalat" w:hAnsi="GHEA Grapalat"/>
                <w:sz w:val="20"/>
                <w:szCs w:val="20"/>
              </w:rPr>
              <w:t xml:space="preserve"> 4 </w:t>
            </w:r>
            <w:r w:rsidRPr="006903EA">
              <w:rPr>
                <w:rFonts w:ascii="GHEA Grapalat" w:hAnsi="GHEA Grapalat" w:cs="Sylfaen"/>
                <w:sz w:val="20"/>
                <w:szCs w:val="20"/>
              </w:rPr>
              <w:t>եվրոսիրինջ</w:t>
            </w:r>
            <w:r w:rsidRPr="006903EA">
              <w:rPr>
                <w:rFonts w:ascii="GHEA Grapalat" w:hAnsi="GHEA Grapalat"/>
                <w:sz w:val="20"/>
                <w:szCs w:val="20"/>
              </w:rPr>
              <w:t xml:space="preserve"> </w:t>
            </w:r>
            <w:r w:rsidRPr="006903EA">
              <w:rPr>
                <w:rFonts w:ascii="GHEA Grapalat" w:hAnsi="GHEA Grapalat" w:cs="Sylfaen"/>
                <w:sz w:val="20"/>
                <w:szCs w:val="20"/>
              </w:rPr>
              <w:t>կրթ</w:t>
            </w:r>
          </w:p>
        </w:tc>
        <w:tc>
          <w:tcPr>
            <w:tcW w:w="923" w:type="dxa"/>
            <w:tcBorders>
              <w:top w:val="single" w:sz="4" w:space="0" w:color="auto"/>
              <w:left w:val="single" w:sz="4" w:space="0" w:color="auto"/>
              <w:bottom w:val="single" w:sz="4" w:space="0" w:color="auto"/>
              <w:right w:val="single" w:sz="4" w:space="0" w:color="auto"/>
            </w:tcBorders>
            <w:vAlign w:val="center"/>
          </w:tcPr>
          <w:p w14:paraId="66A2E1BB"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BAA76A" w14:textId="77777777" w:rsidR="007D1FEA" w:rsidRPr="00767167" w:rsidRDefault="007D1FEA" w:rsidP="007D1FEA">
            <w:pPr>
              <w:jc w:val="both"/>
              <w:rPr>
                <w:rFonts w:ascii="GHEA Grapalat" w:hAnsi="GHEA Grapalat"/>
                <w:sz w:val="20"/>
                <w:szCs w:val="20"/>
                <w:lang w:val="pt-BR"/>
              </w:rPr>
            </w:pPr>
            <w:r w:rsidRPr="00FF0AAB">
              <w:rPr>
                <w:rFonts w:ascii="GHEA Grapalat" w:hAnsi="GHEA Grapalat"/>
                <w:sz w:val="20"/>
                <w:szCs w:val="20"/>
                <w:lang w:val="es-ES"/>
              </w:rPr>
              <w:t>Պլոմբանյութ լուսակարծրացող &lt;&lt;Փոյնթ-4&gt;&gt;9գ կամ համարժեք</w:t>
            </w:r>
            <w:r>
              <w:rPr>
                <w:rFonts w:ascii="GHEA Grapalat" w:hAnsi="GHEA Grapalat"/>
                <w:sz w:val="20"/>
                <w:szCs w:val="20"/>
                <w:lang w:val="es-ES"/>
              </w:rPr>
              <w:t>:</w:t>
            </w:r>
            <w:r w:rsidRPr="0033250C">
              <w:rPr>
                <w:lang w:val="es-ES"/>
              </w:rPr>
              <w:t xml:space="preserve"> </w:t>
            </w:r>
            <w:r>
              <w:rPr>
                <w:rFonts w:ascii="GHEA Grapalat" w:hAnsi="GHEA Grapalat"/>
                <w:sz w:val="20"/>
                <w:szCs w:val="20"/>
                <w:lang w:val="es-ES"/>
              </w:rPr>
              <w:t>Միկրոհիբրիդային պլոմբանյութ 9</w:t>
            </w:r>
            <w:r w:rsidRPr="00FF0AAB">
              <w:rPr>
                <w:rFonts w:ascii="GHEA Grapalat" w:hAnsi="GHEA Grapalat"/>
                <w:sz w:val="20"/>
                <w:szCs w:val="20"/>
                <w:lang w:val="es-ES"/>
              </w:rPr>
              <w:t>գր տարայով,  պարունակում է 2 էմալայի</w:t>
            </w:r>
            <w:r>
              <w:rPr>
                <w:rFonts w:ascii="GHEA Grapalat" w:hAnsi="GHEA Grapalat"/>
                <w:sz w:val="20"/>
                <w:szCs w:val="20"/>
                <w:lang w:val="es-ES"/>
              </w:rPr>
              <w:t>ն ներարկիչ 3գր A2,A3 և 1 օպակ 3</w:t>
            </w:r>
            <w:r w:rsidRPr="00FF0AAB">
              <w:rPr>
                <w:rFonts w:ascii="GHEA Grapalat" w:hAnsi="GHEA Grapalat"/>
                <w:sz w:val="20"/>
                <w:szCs w:val="20"/>
                <w:lang w:val="es-ES"/>
              </w:rPr>
              <w:t>գր  A3, օրթոֆոսֆորական թթու 1 հատ 3գր,  ապլիկատորներ 50  հատ, բոնդ 3 մլ. Պլոմբանյութը 76 տոկոսով  (57 տոկոս) ծավալով բաղկացած է ոչ օրգանական բարիումական լցիչից 0.4 միկրոն մասնիկների չափով:</w:t>
            </w:r>
            <w:r>
              <w:rPr>
                <w:rFonts w:ascii="GHEA Grapalat" w:hAnsi="GHEA Grapalat"/>
                <w:sz w:val="20"/>
                <w:szCs w:val="20"/>
                <w:lang w:val="es-ES"/>
              </w:rPr>
              <w:t xml:space="preserve"> </w:t>
            </w:r>
            <w:r w:rsidRPr="00FF0AAB">
              <w:rPr>
                <w:rFonts w:ascii="GHEA Grapalat" w:hAnsi="GHEA Grapalat"/>
                <w:sz w:val="20"/>
                <w:szCs w:val="20"/>
                <w:lang w:val="es-ES"/>
              </w:rPr>
              <w:t>Լուսային պլոմբանյութ</w:t>
            </w:r>
          </w:p>
        </w:tc>
        <w:tc>
          <w:tcPr>
            <w:tcW w:w="900" w:type="dxa"/>
            <w:tcBorders>
              <w:top w:val="single" w:sz="4" w:space="0" w:color="auto"/>
              <w:left w:val="single" w:sz="4" w:space="0" w:color="auto"/>
              <w:bottom w:val="single" w:sz="4" w:space="0" w:color="auto"/>
              <w:right w:val="single" w:sz="4" w:space="0" w:color="auto"/>
            </w:tcBorders>
            <w:vAlign w:val="center"/>
          </w:tcPr>
          <w:p w14:paraId="40B5573D" w14:textId="77777777" w:rsidR="007D1FEA" w:rsidRPr="00782815" w:rsidRDefault="007D1FEA" w:rsidP="007D1FEA">
            <w:pPr>
              <w:jc w:val="center"/>
              <w:rPr>
                <w:rFonts w:ascii="GHEA Grapalat" w:hAnsi="GHEA Grapalat" w:cs="Arial"/>
                <w:sz w:val="20"/>
                <w:szCs w:val="20"/>
                <w:lang w:val="hy-AM"/>
              </w:rPr>
            </w:pPr>
            <w:r>
              <w:rPr>
                <w:rFonts w:ascii="GHEA Grapalat" w:hAnsi="GHEA Grapalat" w:cs="Arial"/>
                <w:sz w:val="20"/>
                <w:szCs w:val="20"/>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7E08ED0" w14:textId="6BE51393"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CD37842" w14:textId="606DB5D2"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7B96CBE"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30</w:t>
            </w:r>
          </w:p>
        </w:tc>
        <w:tc>
          <w:tcPr>
            <w:tcW w:w="990" w:type="dxa"/>
            <w:tcBorders>
              <w:top w:val="single" w:sz="4" w:space="0" w:color="auto"/>
              <w:left w:val="single" w:sz="4" w:space="0" w:color="auto"/>
              <w:bottom w:val="single" w:sz="4" w:space="0" w:color="auto"/>
              <w:right w:val="single" w:sz="4" w:space="0" w:color="auto"/>
            </w:tcBorders>
            <w:vAlign w:val="center"/>
          </w:tcPr>
          <w:p w14:paraId="4F8D9D06" w14:textId="77777777" w:rsidR="007D1FEA" w:rsidRPr="00F072C3" w:rsidRDefault="007D1FEA" w:rsidP="007D1FEA">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6CDCD85"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30</w:t>
            </w:r>
          </w:p>
        </w:tc>
        <w:tc>
          <w:tcPr>
            <w:tcW w:w="1386" w:type="dxa"/>
            <w:tcBorders>
              <w:top w:val="single" w:sz="4" w:space="0" w:color="auto"/>
              <w:left w:val="single" w:sz="4" w:space="0" w:color="auto"/>
              <w:bottom w:val="single" w:sz="4" w:space="0" w:color="auto"/>
              <w:right w:val="single" w:sz="4" w:space="0" w:color="auto"/>
            </w:tcBorders>
            <w:vAlign w:val="center"/>
          </w:tcPr>
          <w:p w14:paraId="20520EBB" w14:textId="77777777" w:rsidR="007D1FEA" w:rsidRPr="00EF6D87" w:rsidRDefault="007D1FEA" w:rsidP="007D1FEA">
            <w:pPr>
              <w:jc w:val="center"/>
              <w:rPr>
                <w:rFonts w:ascii="GHEA Grapalat" w:hAnsi="GHEA Grapalat"/>
                <w:sz w:val="16"/>
                <w:szCs w:val="16"/>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F072C3" w14:paraId="6747D949"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E3FDCDC" w14:textId="77777777" w:rsidR="007D1FEA" w:rsidRPr="00393CD1" w:rsidRDefault="007D1FEA" w:rsidP="007D1FEA">
            <w:pPr>
              <w:jc w:val="center"/>
              <w:rPr>
                <w:rFonts w:ascii="GHEA Grapalat" w:hAnsi="GHEA Grapalat" w:cs="Arial LatArm"/>
                <w:lang w:val="pt-BR"/>
              </w:rPr>
            </w:pPr>
            <w:r>
              <w:rPr>
                <w:rFonts w:ascii="GHEA Grapalat" w:hAnsi="GHEA Grapalat" w:cs="Arial LatArm"/>
              </w:rPr>
              <w:t>20</w:t>
            </w:r>
          </w:p>
        </w:tc>
        <w:tc>
          <w:tcPr>
            <w:tcW w:w="1370" w:type="dxa"/>
            <w:tcBorders>
              <w:top w:val="single" w:sz="4" w:space="0" w:color="auto"/>
              <w:left w:val="single" w:sz="4" w:space="0" w:color="auto"/>
              <w:bottom w:val="single" w:sz="4" w:space="0" w:color="auto"/>
              <w:right w:val="single" w:sz="4" w:space="0" w:color="auto"/>
            </w:tcBorders>
            <w:vAlign w:val="center"/>
          </w:tcPr>
          <w:p w14:paraId="2308E8EC" w14:textId="77777777" w:rsidR="007D1FEA"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33411340/1</w:t>
            </w:r>
          </w:p>
        </w:tc>
        <w:tc>
          <w:tcPr>
            <w:tcW w:w="2283" w:type="dxa"/>
            <w:tcBorders>
              <w:top w:val="single" w:sz="4" w:space="0" w:color="auto"/>
              <w:left w:val="single" w:sz="4" w:space="0" w:color="auto"/>
              <w:bottom w:val="single" w:sz="4" w:space="0" w:color="auto"/>
              <w:right w:val="single" w:sz="4" w:space="0" w:color="auto"/>
            </w:tcBorders>
            <w:vAlign w:val="center"/>
          </w:tcPr>
          <w:p w14:paraId="27DC6919" w14:textId="77777777" w:rsidR="007D1FEA" w:rsidRDefault="007D1FEA" w:rsidP="007D1FEA">
            <w:pPr>
              <w:rPr>
                <w:rFonts w:ascii="GHEA Grapalat" w:hAnsi="GHEA Grapalat"/>
                <w:sz w:val="20"/>
                <w:szCs w:val="20"/>
              </w:rPr>
            </w:pPr>
            <w:r w:rsidRPr="008D6693">
              <w:rPr>
                <w:rFonts w:ascii="GHEA Grapalat" w:hAnsi="GHEA Grapalat"/>
                <w:sz w:val="20"/>
                <w:szCs w:val="20"/>
              </w:rPr>
              <w:t>գ</w:t>
            </w:r>
            <w:r w:rsidRPr="008D6693">
              <w:rPr>
                <w:rFonts w:ascii="GHEA Grapalat" w:hAnsi="GHEA Grapalat" w:cs="Sylfaen"/>
                <w:sz w:val="20"/>
                <w:szCs w:val="20"/>
              </w:rPr>
              <w:t>ութա</w:t>
            </w:r>
            <w:r w:rsidRPr="008D6693">
              <w:rPr>
                <w:rFonts w:ascii="GHEA Grapalat" w:hAnsi="GHEA Grapalat"/>
                <w:sz w:val="20"/>
                <w:szCs w:val="20"/>
              </w:rPr>
              <w:t xml:space="preserve"> </w:t>
            </w:r>
            <w:r w:rsidRPr="008D6693">
              <w:rPr>
                <w:rFonts w:ascii="GHEA Grapalat" w:hAnsi="GHEA Grapalat" w:cs="Sylfaen"/>
                <w:sz w:val="20"/>
                <w:szCs w:val="20"/>
              </w:rPr>
              <w:t>փերչա</w:t>
            </w:r>
            <w:r w:rsidRPr="008D6693">
              <w:rPr>
                <w:rFonts w:ascii="GHEA Grapalat" w:hAnsi="GHEA Grapalat"/>
                <w:sz w:val="20"/>
                <w:szCs w:val="20"/>
              </w:rPr>
              <w:t xml:space="preserve"> </w:t>
            </w:r>
            <w:r w:rsidRPr="008D6693">
              <w:rPr>
                <w:rFonts w:ascii="GHEA Grapalat" w:hAnsi="GHEA Grapalat" w:cs="Sylfaen"/>
                <w:sz w:val="20"/>
                <w:szCs w:val="20"/>
              </w:rPr>
              <w:t>սլայդս</w:t>
            </w:r>
          </w:p>
        </w:tc>
        <w:tc>
          <w:tcPr>
            <w:tcW w:w="923" w:type="dxa"/>
            <w:tcBorders>
              <w:top w:val="single" w:sz="4" w:space="0" w:color="auto"/>
              <w:left w:val="single" w:sz="4" w:space="0" w:color="auto"/>
              <w:bottom w:val="single" w:sz="4" w:space="0" w:color="auto"/>
              <w:right w:val="single" w:sz="4" w:space="0" w:color="auto"/>
            </w:tcBorders>
            <w:vAlign w:val="center"/>
          </w:tcPr>
          <w:p w14:paraId="4DB8A2DF"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4D2718" w14:textId="77777777" w:rsidR="007D1FEA" w:rsidRPr="000F3FC1" w:rsidRDefault="007D1FEA" w:rsidP="007D1FEA">
            <w:pPr>
              <w:jc w:val="both"/>
              <w:rPr>
                <w:rFonts w:ascii="GHEA Grapalat" w:hAnsi="GHEA Grapalat"/>
                <w:sz w:val="20"/>
                <w:szCs w:val="20"/>
                <w:lang w:val="es-ES"/>
              </w:rPr>
            </w:pPr>
            <w:r w:rsidRPr="00F93607">
              <w:rPr>
                <w:rFonts w:ascii="GHEA Grapalat" w:hAnsi="GHEA Grapalat"/>
                <w:sz w:val="20"/>
                <w:szCs w:val="20"/>
                <w:lang w:val="es-ES"/>
              </w:rPr>
              <w:t>Գուտապերչա սլայդս նախատեսվում է արմատի  լիցքի համար: ֆորմատ տուփ</w:t>
            </w:r>
            <w:r>
              <w:rPr>
                <w:rFonts w:ascii="GHEA Grapalat" w:hAnsi="GHEA Grapalat"/>
                <w:sz w:val="20"/>
                <w:szCs w:val="20"/>
                <w:lang w:val="es-ES"/>
              </w:rPr>
              <w:t>ում</w:t>
            </w:r>
            <w:r w:rsidRPr="00F93607">
              <w:rPr>
                <w:rFonts w:ascii="GHEA Grapalat" w:hAnsi="GHEA Grapalat"/>
                <w:sz w:val="20"/>
                <w:szCs w:val="20"/>
                <w:lang w:val="es-ES"/>
              </w:rPr>
              <w:t xml:space="preserve"> 6հատ</w:t>
            </w:r>
          </w:p>
        </w:tc>
        <w:tc>
          <w:tcPr>
            <w:tcW w:w="900" w:type="dxa"/>
            <w:tcBorders>
              <w:top w:val="single" w:sz="4" w:space="0" w:color="auto"/>
              <w:left w:val="single" w:sz="4" w:space="0" w:color="auto"/>
              <w:bottom w:val="single" w:sz="4" w:space="0" w:color="auto"/>
              <w:right w:val="single" w:sz="4" w:space="0" w:color="auto"/>
            </w:tcBorders>
            <w:vAlign w:val="center"/>
          </w:tcPr>
          <w:p w14:paraId="0DE194A5" w14:textId="77777777" w:rsidR="007D1FEA" w:rsidRPr="000064EC"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2103803" w14:textId="2C156A21"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3419C29" w14:textId="4E2CE9E2"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710BF43"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100</w:t>
            </w:r>
          </w:p>
        </w:tc>
        <w:tc>
          <w:tcPr>
            <w:tcW w:w="990" w:type="dxa"/>
            <w:tcBorders>
              <w:top w:val="single" w:sz="4" w:space="0" w:color="auto"/>
              <w:left w:val="single" w:sz="4" w:space="0" w:color="auto"/>
              <w:bottom w:val="single" w:sz="4" w:space="0" w:color="auto"/>
              <w:right w:val="single" w:sz="4" w:space="0" w:color="auto"/>
            </w:tcBorders>
            <w:vAlign w:val="center"/>
          </w:tcPr>
          <w:p w14:paraId="08865C8A"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598BC87"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100</w:t>
            </w:r>
          </w:p>
        </w:tc>
        <w:tc>
          <w:tcPr>
            <w:tcW w:w="1386" w:type="dxa"/>
            <w:tcBorders>
              <w:top w:val="single" w:sz="4" w:space="0" w:color="auto"/>
              <w:left w:val="single" w:sz="4" w:space="0" w:color="auto"/>
              <w:bottom w:val="single" w:sz="4" w:space="0" w:color="auto"/>
              <w:right w:val="single" w:sz="4" w:space="0" w:color="auto"/>
            </w:tcBorders>
            <w:vAlign w:val="center"/>
          </w:tcPr>
          <w:p w14:paraId="6F8548D4" w14:textId="77777777" w:rsidR="007D1FEA" w:rsidRPr="00F072C3"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40579B" w14:paraId="0639CF64" w14:textId="77777777" w:rsidTr="009565A7">
        <w:trPr>
          <w:trHeight w:val="915"/>
        </w:trPr>
        <w:tc>
          <w:tcPr>
            <w:tcW w:w="710" w:type="dxa"/>
            <w:tcBorders>
              <w:top w:val="single" w:sz="4" w:space="0" w:color="auto"/>
              <w:left w:val="single" w:sz="4" w:space="0" w:color="auto"/>
              <w:bottom w:val="single" w:sz="4" w:space="0" w:color="auto"/>
              <w:right w:val="single" w:sz="4" w:space="0" w:color="auto"/>
            </w:tcBorders>
            <w:vAlign w:val="center"/>
          </w:tcPr>
          <w:p w14:paraId="4A67B17E" w14:textId="77777777" w:rsidR="007D1FEA" w:rsidRDefault="007D1FEA" w:rsidP="007D1FEA">
            <w:pPr>
              <w:jc w:val="center"/>
              <w:rPr>
                <w:rFonts w:ascii="GHEA Grapalat" w:hAnsi="GHEA Grapalat" w:cs="Arial LatArm"/>
              </w:rPr>
            </w:pPr>
            <w:r>
              <w:rPr>
                <w:rFonts w:ascii="GHEA Grapalat" w:hAnsi="GHEA Grapalat" w:cs="Arial LatArm"/>
              </w:rPr>
              <w:t>21</w:t>
            </w:r>
          </w:p>
        </w:tc>
        <w:tc>
          <w:tcPr>
            <w:tcW w:w="1370" w:type="dxa"/>
            <w:tcBorders>
              <w:top w:val="single" w:sz="4" w:space="0" w:color="auto"/>
              <w:left w:val="single" w:sz="4" w:space="0" w:color="auto"/>
              <w:bottom w:val="single" w:sz="4" w:space="0" w:color="auto"/>
              <w:right w:val="single" w:sz="4" w:space="0" w:color="auto"/>
            </w:tcBorders>
            <w:vAlign w:val="center"/>
          </w:tcPr>
          <w:p w14:paraId="0710FECD" w14:textId="77777777" w:rsidR="007D1FEA"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33411350/1</w:t>
            </w:r>
          </w:p>
        </w:tc>
        <w:tc>
          <w:tcPr>
            <w:tcW w:w="2283" w:type="dxa"/>
            <w:tcBorders>
              <w:top w:val="single" w:sz="4" w:space="0" w:color="auto"/>
              <w:left w:val="single" w:sz="4" w:space="0" w:color="auto"/>
              <w:bottom w:val="single" w:sz="4" w:space="0" w:color="auto"/>
              <w:right w:val="single" w:sz="4" w:space="0" w:color="auto"/>
            </w:tcBorders>
            <w:vAlign w:val="center"/>
          </w:tcPr>
          <w:p w14:paraId="320BB1A6" w14:textId="77777777" w:rsidR="007D1FEA" w:rsidRPr="005B1E1F" w:rsidRDefault="007D1FEA" w:rsidP="007D1FEA">
            <w:pPr>
              <w:rPr>
                <w:rFonts w:ascii="GHEA Grapalat" w:hAnsi="GHEA Grapalat"/>
                <w:sz w:val="20"/>
                <w:szCs w:val="20"/>
                <w:lang w:val="es-ES"/>
              </w:rPr>
            </w:pPr>
            <w:r w:rsidRPr="008D6693">
              <w:rPr>
                <w:rFonts w:ascii="GHEA Grapalat" w:hAnsi="GHEA Grapalat"/>
                <w:sz w:val="20"/>
                <w:szCs w:val="20"/>
              </w:rPr>
              <w:t>գ</w:t>
            </w:r>
            <w:r w:rsidRPr="008D6693">
              <w:rPr>
                <w:rFonts w:ascii="GHEA Grapalat" w:hAnsi="GHEA Grapalat" w:cs="Sylfaen"/>
                <w:sz w:val="20"/>
                <w:szCs w:val="20"/>
              </w:rPr>
              <w:t>ութա</w:t>
            </w:r>
            <w:r w:rsidRPr="008D6693">
              <w:rPr>
                <w:rFonts w:ascii="GHEA Grapalat" w:hAnsi="GHEA Grapalat"/>
                <w:sz w:val="20"/>
                <w:szCs w:val="20"/>
              </w:rPr>
              <w:t xml:space="preserve"> </w:t>
            </w:r>
            <w:r w:rsidRPr="008D6693">
              <w:rPr>
                <w:rFonts w:ascii="GHEA Grapalat" w:hAnsi="GHEA Grapalat" w:cs="Sylfaen"/>
                <w:sz w:val="20"/>
                <w:szCs w:val="20"/>
              </w:rPr>
              <w:t>փերչա</w:t>
            </w:r>
            <w:r w:rsidRPr="008D6693">
              <w:rPr>
                <w:rFonts w:ascii="GHEA Grapalat" w:hAnsi="GHEA Grapalat"/>
                <w:sz w:val="20"/>
                <w:szCs w:val="20"/>
              </w:rPr>
              <w:t xml:space="preserve"> </w:t>
            </w:r>
            <w:r w:rsidRPr="008D6693">
              <w:rPr>
                <w:rFonts w:ascii="GHEA Grapalat" w:hAnsi="GHEA Grapalat" w:cs="Sylfaen"/>
                <w:sz w:val="20"/>
                <w:szCs w:val="20"/>
              </w:rPr>
              <w:t>մարկեր</w:t>
            </w:r>
          </w:p>
        </w:tc>
        <w:tc>
          <w:tcPr>
            <w:tcW w:w="923" w:type="dxa"/>
            <w:tcBorders>
              <w:top w:val="single" w:sz="4" w:space="0" w:color="auto"/>
              <w:left w:val="single" w:sz="4" w:space="0" w:color="auto"/>
              <w:bottom w:val="single" w:sz="4" w:space="0" w:color="auto"/>
              <w:right w:val="single" w:sz="4" w:space="0" w:color="auto"/>
            </w:tcBorders>
            <w:vAlign w:val="center"/>
          </w:tcPr>
          <w:p w14:paraId="05AB0978"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97041C" w14:textId="77777777" w:rsidR="007D1FEA" w:rsidRPr="000F3FC1" w:rsidRDefault="007D1FEA" w:rsidP="007D1FEA">
            <w:pPr>
              <w:jc w:val="both"/>
              <w:rPr>
                <w:rFonts w:ascii="GHEA Grapalat" w:hAnsi="GHEA Grapalat"/>
                <w:sz w:val="20"/>
                <w:szCs w:val="20"/>
                <w:lang w:val="es-ES"/>
              </w:rPr>
            </w:pPr>
            <w:r>
              <w:rPr>
                <w:rFonts w:ascii="GHEA Grapalat" w:hAnsi="GHEA Grapalat"/>
                <w:sz w:val="20"/>
                <w:szCs w:val="20"/>
                <w:lang w:val="es-ES"/>
              </w:rPr>
              <w:t xml:space="preserve">Գուտապերչա սլայդս նախատեսվում է </w:t>
            </w:r>
            <w:r w:rsidRPr="00E8671E">
              <w:rPr>
                <w:rFonts w:ascii="GHEA Grapalat" w:hAnsi="GHEA Grapalat"/>
                <w:sz w:val="20"/>
                <w:szCs w:val="20"/>
                <w:lang w:val="es-ES"/>
              </w:rPr>
              <w:t>արմատի  չորացման համար: ֆորմատ տուփում 6հատ</w:t>
            </w:r>
          </w:p>
        </w:tc>
        <w:tc>
          <w:tcPr>
            <w:tcW w:w="900" w:type="dxa"/>
            <w:tcBorders>
              <w:top w:val="single" w:sz="4" w:space="0" w:color="auto"/>
              <w:left w:val="single" w:sz="4" w:space="0" w:color="auto"/>
              <w:bottom w:val="single" w:sz="4" w:space="0" w:color="auto"/>
              <w:right w:val="single" w:sz="4" w:space="0" w:color="auto"/>
            </w:tcBorders>
            <w:vAlign w:val="center"/>
          </w:tcPr>
          <w:p w14:paraId="75854C88" w14:textId="77777777" w:rsidR="007D1FEA" w:rsidRPr="000064EC"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5D5FD9D" w14:textId="15703FDB"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D6F1B6B" w14:textId="4C954476"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A7BB83B"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50</w:t>
            </w:r>
          </w:p>
        </w:tc>
        <w:tc>
          <w:tcPr>
            <w:tcW w:w="990" w:type="dxa"/>
            <w:tcBorders>
              <w:top w:val="single" w:sz="4" w:space="0" w:color="auto"/>
              <w:left w:val="single" w:sz="4" w:space="0" w:color="auto"/>
              <w:bottom w:val="single" w:sz="4" w:space="0" w:color="auto"/>
              <w:right w:val="single" w:sz="4" w:space="0" w:color="auto"/>
            </w:tcBorders>
            <w:vAlign w:val="center"/>
          </w:tcPr>
          <w:p w14:paraId="3757798A" w14:textId="77777777" w:rsidR="007D1FEA" w:rsidRPr="00F072C3" w:rsidRDefault="007D1FEA" w:rsidP="007D1FEA">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1DE6F43"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50</w:t>
            </w:r>
          </w:p>
        </w:tc>
        <w:tc>
          <w:tcPr>
            <w:tcW w:w="1386" w:type="dxa"/>
            <w:tcBorders>
              <w:top w:val="single" w:sz="4" w:space="0" w:color="auto"/>
              <w:left w:val="single" w:sz="4" w:space="0" w:color="auto"/>
              <w:bottom w:val="single" w:sz="4" w:space="0" w:color="auto"/>
              <w:right w:val="single" w:sz="4" w:space="0" w:color="auto"/>
            </w:tcBorders>
            <w:vAlign w:val="center"/>
          </w:tcPr>
          <w:p w14:paraId="3D5F25CC" w14:textId="77777777" w:rsidR="007D1FEA" w:rsidRPr="0040579B"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067D74B7" w14:textId="77777777" w:rsidTr="009565A7">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72D5DF5B" w14:textId="77777777" w:rsidR="007D1FEA" w:rsidRDefault="007D1FEA" w:rsidP="007D1FEA">
            <w:pPr>
              <w:jc w:val="center"/>
              <w:rPr>
                <w:rFonts w:ascii="GHEA Grapalat" w:hAnsi="GHEA Grapalat" w:cs="Arial LatArm"/>
              </w:rPr>
            </w:pPr>
            <w:r>
              <w:rPr>
                <w:rFonts w:ascii="GHEA Grapalat" w:hAnsi="GHEA Grapalat" w:cs="Arial LatArm"/>
              </w:rPr>
              <w:t>22</w:t>
            </w:r>
          </w:p>
        </w:tc>
        <w:tc>
          <w:tcPr>
            <w:tcW w:w="1370" w:type="dxa"/>
            <w:tcBorders>
              <w:top w:val="single" w:sz="4" w:space="0" w:color="auto"/>
              <w:left w:val="single" w:sz="4" w:space="0" w:color="auto"/>
              <w:bottom w:val="single" w:sz="4" w:space="0" w:color="auto"/>
              <w:right w:val="single" w:sz="4" w:space="0" w:color="auto"/>
            </w:tcBorders>
            <w:vAlign w:val="center"/>
          </w:tcPr>
          <w:p w14:paraId="11E69076" w14:textId="77777777" w:rsidR="007D1FEA" w:rsidRPr="000471BD" w:rsidRDefault="007D1FEA" w:rsidP="007D1FEA">
            <w:pPr>
              <w:jc w:val="center"/>
              <w:rPr>
                <w:rFonts w:ascii="GHEA Grapalat" w:hAnsi="GHEA Grapalat"/>
                <w:color w:val="333333"/>
                <w:sz w:val="16"/>
                <w:szCs w:val="16"/>
                <w:lang w:val="hy-AM"/>
              </w:rPr>
            </w:pPr>
            <w:r>
              <w:rPr>
                <w:rFonts w:ascii="GHEA Grapalat" w:hAnsi="GHEA Grapalat"/>
                <w:color w:val="333333"/>
                <w:sz w:val="16"/>
                <w:szCs w:val="16"/>
                <w:lang w:val="hy-AM"/>
              </w:rPr>
              <w:t>33411390/1</w:t>
            </w:r>
          </w:p>
        </w:tc>
        <w:tc>
          <w:tcPr>
            <w:tcW w:w="2283" w:type="dxa"/>
            <w:tcBorders>
              <w:top w:val="single" w:sz="4" w:space="0" w:color="auto"/>
              <w:left w:val="single" w:sz="4" w:space="0" w:color="auto"/>
              <w:bottom w:val="single" w:sz="4" w:space="0" w:color="auto"/>
              <w:right w:val="single" w:sz="4" w:space="0" w:color="auto"/>
            </w:tcBorders>
            <w:vAlign w:val="center"/>
          </w:tcPr>
          <w:p w14:paraId="5540AFA5" w14:textId="77777777" w:rsidR="007D1FEA" w:rsidRPr="000471BD" w:rsidRDefault="007D1FEA" w:rsidP="007D1FEA">
            <w:pPr>
              <w:rPr>
                <w:rFonts w:ascii="GHEA Grapalat" w:hAnsi="GHEA Grapalat"/>
                <w:sz w:val="20"/>
                <w:szCs w:val="20"/>
                <w:lang w:val="hy-AM"/>
              </w:rPr>
            </w:pPr>
            <w:r>
              <w:rPr>
                <w:rFonts w:ascii="GHEA Grapalat" w:hAnsi="GHEA Grapalat"/>
                <w:sz w:val="20"/>
                <w:szCs w:val="20"/>
                <w:lang w:val="hy-AM"/>
              </w:rPr>
              <w:t>Բոռ տուրբինի</w:t>
            </w:r>
          </w:p>
        </w:tc>
        <w:tc>
          <w:tcPr>
            <w:tcW w:w="923" w:type="dxa"/>
            <w:tcBorders>
              <w:top w:val="single" w:sz="4" w:space="0" w:color="auto"/>
              <w:left w:val="single" w:sz="4" w:space="0" w:color="auto"/>
              <w:bottom w:val="single" w:sz="4" w:space="0" w:color="auto"/>
              <w:right w:val="single" w:sz="4" w:space="0" w:color="auto"/>
            </w:tcBorders>
            <w:vAlign w:val="center"/>
          </w:tcPr>
          <w:p w14:paraId="2D9F304C"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0CA7E7" w14:textId="77777777" w:rsidR="007D1FEA" w:rsidRPr="00942916" w:rsidRDefault="007D1FEA" w:rsidP="007D1FEA">
            <w:pPr>
              <w:jc w:val="both"/>
              <w:rPr>
                <w:rFonts w:ascii="GHEA Grapalat" w:hAnsi="GHEA Grapalat" w:cs="Calibri"/>
                <w:color w:val="000000"/>
                <w:sz w:val="18"/>
                <w:szCs w:val="18"/>
                <w:lang w:val="es-ES"/>
              </w:rPr>
            </w:pPr>
            <w:r w:rsidRPr="00766558">
              <w:rPr>
                <w:rFonts w:ascii="GHEA Grapalat" w:hAnsi="GHEA Grapalat" w:cs="Calibri"/>
                <w:color w:val="000000"/>
                <w:sz w:val="20"/>
                <w:szCs w:val="20"/>
              </w:rPr>
              <w:t>Գչիր</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rPr>
              <w:t>ալմաստե</w:t>
            </w:r>
            <w:r w:rsidRPr="00766558">
              <w:rPr>
                <w:rFonts w:ascii="GHEA Grapalat" w:hAnsi="GHEA Grapalat" w:cs="Calibri"/>
                <w:color w:val="000000"/>
                <w:sz w:val="20"/>
                <w:szCs w:val="20"/>
                <w:lang w:val="pt-BR"/>
              </w:rPr>
              <w:t>`</w:t>
            </w:r>
            <w:r>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rPr>
              <w:t>տուրբինային</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lang w:val="ru-RU"/>
              </w:rPr>
              <w:t>տարբեր</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lang w:val="ru-RU"/>
              </w:rPr>
              <w:t>կոնֆեգուրացիայի</w:t>
            </w:r>
            <w:r w:rsidRPr="00B93BED">
              <w:rPr>
                <w:rFonts w:ascii="GHEA Grapalat" w:hAnsi="GHEA Grapalat" w:cs="Calibri"/>
                <w:color w:val="000000"/>
                <w:sz w:val="20"/>
                <w:szCs w:val="20"/>
                <w:lang w:val="pt-BR"/>
              </w:rPr>
              <w:t>(</w:t>
            </w:r>
            <w:r>
              <w:rPr>
                <w:rFonts w:ascii="GHEA Grapalat" w:hAnsi="GHEA Grapalat" w:cs="Calibri"/>
                <w:color w:val="000000"/>
                <w:sz w:val="20"/>
                <w:szCs w:val="20"/>
                <w:lang w:val="hy-AM"/>
              </w:rPr>
              <w:t>գնդաձև, տանձաձև</w:t>
            </w:r>
            <w:r w:rsidRPr="00B93BED">
              <w:rPr>
                <w:rFonts w:ascii="GHEA Grapalat" w:hAnsi="GHEA Grapalat" w:cs="Calibri"/>
                <w:color w:val="000000"/>
                <w:sz w:val="20"/>
                <w:szCs w:val="20"/>
                <w:lang w:val="pt-BR"/>
              </w:rPr>
              <w:t>)</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rPr>
              <w:t>բոռ</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rPr>
              <w:t>ալմաստե</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rPr>
              <w:t>գլխիկով</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rPr>
              <w:t>տուրբինային</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rPr>
              <w:t>ծայրակալի</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rPr>
              <w:t>համար</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rPr>
              <w:lastRenderedPageBreak/>
              <w:t>Կազմված</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rPr>
              <w:t>է</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rPr>
              <w:t>առանցքից</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rPr>
              <w:t>և</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rPr>
              <w:t>ալմաստե</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rPr>
              <w:t>գլխիկից</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rPr>
              <w:t>Ֆորմատ՝</w:t>
            </w:r>
            <w:r w:rsidRPr="00766558">
              <w:rPr>
                <w:rFonts w:ascii="GHEA Grapalat" w:hAnsi="GHEA Grapalat" w:cs="Calibri"/>
                <w:color w:val="000000"/>
                <w:sz w:val="20"/>
                <w:szCs w:val="20"/>
                <w:lang w:val="pt-BR"/>
              </w:rPr>
              <w:t xml:space="preserve"> 1 </w:t>
            </w:r>
            <w:r w:rsidRPr="00766558">
              <w:rPr>
                <w:rFonts w:ascii="GHEA Grapalat" w:hAnsi="GHEA Grapalat" w:cs="Calibri"/>
                <w:color w:val="000000"/>
                <w:sz w:val="20"/>
                <w:szCs w:val="20"/>
              </w:rPr>
              <w:t>հատ</w:t>
            </w:r>
            <w:r w:rsidRPr="00766558">
              <w:rPr>
                <w:rFonts w:ascii="GHEA Grapalat" w:hAnsi="GHEA Grapalat" w:cs="Calibri"/>
                <w:color w:val="000000"/>
                <w:sz w:val="20"/>
                <w:szCs w:val="20"/>
                <w:lang w:val="pt-BR"/>
              </w:rPr>
              <w:t xml:space="preserve"> </w:t>
            </w:r>
            <w:r w:rsidRPr="00766558">
              <w:rPr>
                <w:rFonts w:ascii="GHEA Grapalat" w:hAnsi="GHEA Grapalat" w:cs="Calibri"/>
                <w:color w:val="000000"/>
                <w:sz w:val="20"/>
                <w:szCs w:val="20"/>
              </w:rPr>
              <w:t>գչիր</w:t>
            </w:r>
            <w:r w:rsidRPr="00766558">
              <w:rPr>
                <w:rFonts w:ascii="GHEA Grapalat" w:hAnsi="GHEA Grapalat" w:cs="Calibri"/>
                <w:color w:val="000000"/>
                <w:sz w:val="20"/>
                <w:szCs w:val="20"/>
                <w:lang w:val="pt-BR"/>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14:paraId="33923005" w14:textId="77777777" w:rsidR="007D1FEA" w:rsidRPr="006E3DFF" w:rsidRDefault="007D1FEA" w:rsidP="007D1FEA">
            <w:pPr>
              <w:rPr>
                <w:rFonts w:ascii="GHEA Grapalat" w:hAnsi="GHEA Grapalat" w:cs="Arial"/>
                <w:sz w:val="18"/>
                <w:szCs w:val="18"/>
                <w:lang w:val="pt-BR"/>
              </w:rPr>
            </w:pPr>
            <w:r>
              <w:rPr>
                <w:rFonts w:ascii="GHEA Grapalat" w:hAnsi="GHEA Grapalat" w:cs="Arial"/>
                <w:sz w:val="18"/>
                <w:szCs w:val="18"/>
                <w:lang w:val="pt-BR"/>
              </w:rPr>
              <w:lastRenderedPageBreak/>
              <w:t>հատ</w:t>
            </w:r>
          </w:p>
        </w:tc>
        <w:tc>
          <w:tcPr>
            <w:tcW w:w="900" w:type="dxa"/>
            <w:tcBorders>
              <w:top w:val="single" w:sz="4" w:space="0" w:color="auto"/>
              <w:left w:val="single" w:sz="4" w:space="0" w:color="auto"/>
              <w:bottom w:val="single" w:sz="4" w:space="0" w:color="auto"/>
              <w:right w:val="single" w:sz="4" w:space="0" w:color="auto"/>
            </w:tcBorders>
            <w:vAlign w:val="center"/>
          </w:tcPr>
          <w:p w14:paraId="0A490743" w14:textId="735E3764"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EA847D8" w14:textId="0E4E77FF"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8D8ED48"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600</w:t>
            </w:r>
          </w:p>
        </w:tc>
        <w:tc>
          <w:tcPr>
            <w:tcW w:w="990" w:type="dxa"/>
            <w:tcBorders>
              <w:top w:val="single" w:sz="4" w:space="0" w:color="auto"/>
              <w:left w:val="single" w:sz="4" w:space="0" w:color="auto"/>
              <w:bottom w:val="single" w:sz="4" w:space="0" w:color="auto"/>
              <w:right w:val="single" w:sz="4" w:space="0" w:color="auto"/>
            </w:tcBorders>
            <w:vAlign w:val="center"/>
          </w:tcPr>
          <w:p w14:paraId="0513A566"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DBCDD0B"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600</w:t>
            </w:r>
          </w:p>
        </w:tc>
        <w:tc>
          <w:tcPr>
            <w:tcW w:w="1386" w:type="dxa"/>
            <w:tcBorders>
              <w:top w:val="single" w:sz="4" w:space="0" w:color="auto"/>
              <w:left w:val="single" w:sz="4" w:space="0" w:color="auto"/>
              <w:bottom w:val="single" w:sz="4" w:space="0" w:color="auto"/>
              <w:right w:val="single" w:sz="4" w:space="0" w:color="auto"/>
            </w:tcBorders>
            <w:vAlign w:val="center"/>
          </w:tcPr>
          <w:p w14:paraId="3178E888" w14:textId="77777777" w:rsidR="007D1FEA" w:rsidRDefault="007D1FEA" w:rsidP="007D1FEA">
            <w:pPr>
              <w:rPr>
                <w:rFonts w:ascii="GHEA Grapalat" w:hAnsi="GHEA Grapalat"/>
                <w:sz w:val="18"/>
                <w:szCs w:val="18"/>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5D4DFF04" w14:textId="77777777" w:rsidTr="009565A7">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15F332A7" w14:textId="77777777" w:rsidR="007D1FEA" w:rsidRPr="003D73C2" w:rsidRDefault="007D1FEA" w:rsidP="007D1FEA">
            <w:pPr>
              <w:jc w:val="center"/>
              <w:rPr>
                <w:rFonts w:ascii="GHEA Grapalat" w:hAnsi="GHEA Grapalat" w:cs="Arial LatArm"/>
                <w:lang w:val="pt-BR"/>
              </w:rPr>
            </w:pPr>
            <w:r>
              <w:rPr>
                <w:rFonts w:ascii="GHEA Grapalat" w:hAnsi="GHEA Grapalat" w:cs="Arial LatArm"/>
                <w:lang w:val="pt-BR"/>
              </w:rPr>
              <w:t>23</w:t>
            </w:r>
          </w:p>
        </w:tc>
        <w:tc>
          <w:tcPr>
            <w:tcW w:w="1370" w:type="dxa"/>
            <w:tcBorders>
              <w:top w:val="single" w:sz="4" w:space="0" w:color="auto"/>
              <w:left w:val="single" w:sz="4" w:space="0" w:color="auto"/>
              <w:bottom w:val="single" w:sz="4" w:space="0" w:color="auto"/>
              <w:right w:val="single" w:sz="4" w:space="0" w:color="auto"/>
            </w:tcBorders>
            <w:vAlign w:val="center"/>
          </w:tcPr>
          <w:p w14:paraId="2DEADD8D" w14:textId="77777777" w:rsidR="007D1FEA" w:rsidRPr="00085CA3"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33411410/1</w:t>
            </w:r>
          </w:p>
        </w:tc>
        <w:tc>
          <w:tcPr>
            <w:tcW w:w="2283" w:type="dxa"/>
            <w:tcBorders>
              <w:top w:val="single" w:sz="4" w:space="0" w:color="auto"/>
              <w:left w:val="single" w:sz="4" w:space="0" w:color="auto"/>
              <w:bottom w:val="single" w:sz="4" w:space="0" w:color="auto"/>
              <w:right w:val="single" w:sz="4" w:space="0" w:color="auto"/>
            </w:tcBorders>
            <w:vAlign w:val="center"/>
          </w:tcPr>
          <w:p w14:paraId="26423C7F" w14:textId="77777777" w:rsidR="007D1FEA" w:rsidRPr="00023D0A" w:rsidRDefault="007D1FEA" w:rsidP="007D1FEA">
            <w:pPr>
              <w:rPr>
                <w:rFonts w:ascii="GHEA Grapalat" w:hAnsi="GHEA Grapalat"/>
                <w:sz w:val="20"/>
                <w:szCs w:val="20"/>
                <w:lang w:val="pt-BR"/>
              </w:rPr>
            </w:pPr>
            <w:r>
              <w:rPr>
                <w:rFonts w:ascii="GHEA Grapalat" w:hAnsi="GHEA Grapalat"/>
                <w:sz w:val="20"/>
                <w:szCs w:val="20"/>
                <w:lang w:val="es-ES"/>
              </w:rPr>
              <w:t>Էնդամետազոն+էվգենոլ</w:t>
            </w:r>
          </w:p>
        </w:tc>
        <w:tc>
          <w:tcPr>
            <w:tcW w:w="923" w:type="dxa"/>
            <w:tcBorders>
              <w:top w:val="single" w:sz="4" w:space="0" w:color="auto"/>
              <w:left w:val="single" w:sz="4" w:space="0" w:color="auto"/>
              <w:bottom w:val="single" w:sz="4" w:space="0" w:color="auto"/>
              <w:right w:val="single" w:sz="4" w:space="0" w:color="auto"/>
            </w:tcBorders>
            <w:vAlign w:val="center"/>
          </w:tcPr>
          <w:p w14:paraId="5617988C"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44067A" w14:textId="77777777" w:rsidR="007D1FEA" w:rsidRPr="00683F74" w:rsidRDefault="007D1FEA" w:rsidP="007D1FEA">
            <w:pPr>
              <w:jc w:val="both"/>
              <w:rPr>
                <w:rFonts w:ascii="GHEA Grapalat" w:hAnsi="GHEA Grapalat" w:cs="Calibri"/>
                <w:color w:val="000000"/>
                <w:sz w:val="20"/>
                <w:szCs w:val="20"/>
                <w:lang w:val="pt-BR"/>
              </w:rPr>
            </w:pPr>
            <w:r w:rsidRPr="003A00E0">
              <w:rPr>
                <w:rFonts w:ascii="GHEA Grapalat" w:hAnsi="GHEA Grapalat"/>
                <w:sz w:val="20"/>
                <w:szCs w:val="20"/>
                <w:lang w:val="es-ES"/>
              </w:rPr>
              <w:t>Էնդոմետազոն 14գ ատամնաբուժական արմատալիցք:</w:t>
            </w:r>
            <w:r>
              <w:rPr>
                <w:rFonts w:ascii="GHEA Grapalat" w:hAnsi="GHEA Grapalat"/>
                <w:sz w:val="20"/>
                <w:szCs w:val="20"/>
                <w:lang w:val="es-ES"/>
              </w:rPr>
              <w:t xml:space="preserve"> </w:t>
            </w:r>
            <w:r w:rsidRPr="003A00E0">
              <w:rPr>
                <w:rFonts w:ascii="GHEA Grapalat" w:hAnsi="GHEA Grapalat"/>
                <w:sz w:val="20"/>
                <w:szCs w:val="20"/>
                <w:lang w:val="es-ES"/>
              </w:rPr>
              <w:t>Թ</w:t>
            </w:r>
            <w:r>
              <w:rPr>
                <w:rFonts w:ascii="GHEA Grapalat" w:hAnsi="GHEA Grapalat"/>
                <w:sz w:val="20"/>
                <w:szCs w:val="20"/>
                <w:lang w:val="es-ES"/>
              </w:rPr>
              <w:t xml:space="preserve">ողարկման ձևը փոշի 14գ զանգվածով </w:t>
            </w:r>
            <w:r w:rsidRPr="00E07616">
              <w:rPr>
                <w:rFonts w:ascii="GHEA Grapalat" w:hAnsi="GHEA Grapalat"/>
                <w:sz w:val="20"/>
                <w:szCs w:val="20"/>
                <w:lang w:val="hy-AM"/>
              </w:rPr>
              <w:t xml:space="preserve">և </w:t>
            </w:r>
            <w:r w:rsidRPr="00E07616">
              <w:rPr>
                <w:rFonts w:ascii="GHEA Grapalat" w:hAnsi="GHEA Grapalat" w:cs="Calibri"/>
                <w:color w:val="000000"/>
                <w:sz w:val="20"/>
                <w:szCs w:val="20"/>
                <w:lang w:val="hy-AM"/>
              </w:rPr>
              <w:t>Էվգենոլ 25մլ հեղուկ</w:t>
            </w:r>
            <w:r w:rsidRPr="00E07616">
              <w:rPr>
                <w:rFonts w:ascii="GHEA Grapalat" w:hAnsi="GHEA Grapalat"/>
                <w:sz w:val="20"/>
                <w:szCs w:val="20"/>
                <w:lang w:val="es-ES"/>
              </w:rPr>
              <w:t>:</w:t>
            </w:r>
          </w:p>
        </w:tc>
        <w:tc>
          <w:tcPr>
            <w:tcW w:w="900" w:type="dxa"/>
            <w:tcBorders>
              <w:top w:val="single" w:sz="4" w:space="0" w:color="auto"/>
              <w:left w:val="single" w:sz="4" w:space="0" w:color="auto"/>
              <w:bottom w:val="single" w:sz="4" w:space="0" w:color="auto"/>
              <w:right w:val="single" w:sz="4" w:space="0" w:color="auto"/>
            </w:tcBorders>
            <w:vAlign w:val="center"/>
          </w:tcPr>
          <w:p w14:paraId="66B96B6E" w14:textId="77777777" w:rsidR="007D1FEA" w:rsidRPr="00E86807" w:rsidRDefault="007D1FEA" w:rsidP="007D1FEA">
            <w:pP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25B577D" w14:textId="48E6071D"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5385245" w14:textId="007FFBA8"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CB8DE48"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50</w:t>
            </w:r>
          </w:p>
        </w:tc>
        <w:tc>
          <w:tcPr>
            <w:tcW w:w="990" w:type="dxa"/>
            <w:tcBorders>
              <w:top w:val="single" w:sz="4" w:space="0" w:color="auto"/>
              <w:left w:val="single" w:sz="4" w:space="0" w:color="auto"/>
              <w:bottom w:val="single" w:sz="4" w:space="0" w:color="auto"/>
              <w:right w:val="single" w:sz="4" w:space="0" w:color="auto"/>
            </w:tcBorders>
            <w:vAlign w:val="center"/>
          </w:tcPr>
          <w:p w14:paraId="6B34595A" w14:textId="77777777" w:rsidR="007D1FEA" w:rsidRPr="004B0F86"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254D2CC"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50</w:t>
            </w:r>
          </w:p>
        </w:tc>
        <w:tc>
          <w:tcPr>
            <w:tcW w:w="1386" w:type="dxa"/>
            <w:tcBorders>
              <w:top w:val="single" w:sz="4" w:space="0" w:color="auto"/>
              <w:left w:val="single" w:sz="4" w:space="0" w:color="auto"/>
              <w:bottom w:val="single" w:sz="4" w:space="0" w:color="auto"/>
              <w:right w:val="single" w:sz="4" w:space="0" w:color="auto"/>
            </w:tcBorders>
            <w:vAlign w:val="center"/>
          </w:tcPr>
          <w:p w14:paraId="1B27B4C1"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D0943" w14:paraId="6C5E6483" w14:textId="77777777" w:rsidTr="009565A7">
        <w:trPr>
          <w:trHeight w:val="1004"/>
        </w:trPr>
        <w:tc>
          <w:tcPr>
            <w:tcW w:w="710" w:type="dxa"/>
            <w:tcBorders>
              <w:top w:val="single" w:sz="4" w:space="0" w:color="auto"/>
              <w:left w:val="single" w:sz="4" w:space="0" w:color="auto"/>
              <w:bottom w:val="single" w:sz="4" w:space="0" w:color="auto"/>
              <w:right w:val="single" w:sz="4" w:space="0" w:color="auto"/>
            </w:tcBorders>
            <w:vAlign w:val="center"/>
          </w:tcPr>
          <w:p w14:paraId="143D316B" w14:textId="77777777" w:rsidR="007D1FEA" w:rsidRDefault="007D1FEA" w:rsidP="007D1FEA">
            <w:pPr>
              <w:jc w:val="center"/>
              <w:rPr>
                <w:rFonts w:ascii="GHEA Grapalat" w:hAnsi="GHEA Grapalat" w:cs="Arial LatArm"/>
              </w:rPr>
            </w:pPr>
            <w:r>
              <w:rPr>
                <w:rFonts w:ascii="GHEA Grapalat" w:hAnsi="GHEA Grapalat" w:cs="Arial LatArm"/>
              </w:rPr>
              <w:t>24</w:t>
            </w:r>
          </w:p>
        </w:tc>
        <w:tc>
          <w:tcPr>
            <w:tcW w:w="1370" w:type="dxa"/>
            <w:tcBorders>
              <w:top w:val="single" w:sz="4" w:space="0" w:color="auto"/>
              <w:left w:val="single" w:sz="4" w:space="0" w:color="auto"/>
              <w:bottom w:val="single" w:sz="4" w:space="0" w:color="auto"/>
              <w:right w:val="single" w:sz="4" w:space="0" w:color="auto"/>
            </w:tcBorders>
            <w:vAlign w:val="center"/>
          </w:tcPr>
          <w:p w14:paraId="0A9D9E1B" w14:textId="77777777" w:rsidR="007D1FEA"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33411420/1</w:t>
            </w:r>
          </w:p>
        </w:tc>
        <w:tc>
          <w:tcPr>
            <w:tcW w:w="2283" w:type="dxa"/>
            <w:tcBorders>
              <w:top w:val="single" w:sz="4" w:space="0" w:color="auto"/>
              <w:left w:val="single" w:sz="4" w:space="0" w:color="auto"/>
              <w:bottom w:val="single" w:sz="4" w:space="0" w:color="auto"/>
              <w:right w:val="single" w:sz="4" w:space="0" w:color="auto"/>
            </w:tcBorders>
            <w:vAlign w:val="center"/>
          </w:tcPr>
          <w:p w14:paraId="5BC7292E" w14:textId="77777777" w:rsidR="007D1FEA" w:rsidRDefault="007D1FEA" w:rsidP="007D1FEA">
            <w:pPr>
              <w:rPr>
                <w:rFonts w:ascii="GHEA Grapalat" w:hAnsi="GHEA Grapalat"/>
                <w:sz w:val="20"/>
                <w:szCs w:val="20"/>
              </w:rPr>
            </w:pPr>
            <w:r w:rsidRPr="008D6693">
              <w:rPr>
                <w:rFonts w:ascii="GHEA Grapalat" w:hAnsi="GHEA Grapalat" w:cs="Sylfaen"/>
                <w:sz w:val="20"/>
                <w:szCs w:val="20"/>
              </w:rPr>
              <w:t>Կանալոլցիչներ</w:t>
            </w:r>
            <w:r w:rsidRPr="008D6693">
              <w:rPr>
                <w:rFonts w:ascii="GHEA Grapalat" w:hAnsi="GHEA Grapalat"/>
                <w:sz w:val="20"/>
                <w:szCs w:val="20"/>
              </w:rPr>
              <w:t xml:space="preserve"> N4</w:t>
            </w:r>
          </w:p>
        </w:tc>
        <w:tc>
          <w:tcPr>
            <w:tcW w:w="923" w:type="dxa"/>
            <w:tcBorders>
              <w:top w:val="single" w:sz="4" w:space="0" w:color="auto"/>
              <w:left w:val="single" w:sz="4" w:space="0" w:color="auto"/>
              <w:bottom w:val="single" w:sz="4" w:space="0" w:color="auto"/>
              <w:right w:val="single" w:sz="4" w:space="0" w:color="auto"/>
            </w:tcBorders>
            <w:vAlign w:val="center"/>
          </w:tcPr>
          <w:p w14:paraId="0283AC78"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7C3A82" w14:textId="77777777" w:rsidR="007D1FEA" w:rsidRPr="000F3FC1" w:rsidRDefault="007D1FEA" w:rsidP="007D1FEA">
            <w:pPr>
              <w:jc w:val="both"/>
              <w:rPr>
                <w:rFonts w:ascii="GHEA Grapalat" w:hAnsi="GHEA Grapalat"/>
                <w:sz w:val="20"/>
                <w:szCs w:val="20"/>
                <w:lang w:val="es-ES"/>
              </w:rPr>
            </w:pPr>
            <w:r w:rsidRPr="00C83023">
              <w:rPr>
                <w:rFonts w:ascii="GHEA Grapalat" w:hAnsi="GHEA Grapalat"/>
                <w:sz w:val="20"/>
                <w:szCs w:val="20"/>
                <w:lang w:val="es-ES"/>
              </w:rPr>
              <w:t>ԿանալոլցիչներN4  0.25 Լ=21մմ,25մմ,</w:t>
            </w:r>
          </w:p>
        </w:tc>
        <w:tc>
          <w:tcPr>
            <w:tcW w:w="900" w:type="dxa"/>
            <w:tcBorders>
              <w:top w:val="single" w:sz="4" w:space="0" w:color="auto"/>
              <w:left w:val="single" w:sz="4" w:space="0" w:color="auto"/>
              <w:bottom w:val="single" w:sz="4" w:space="0" w:color="auto"/>
              <w:right w:val="single" w:sz="4" w:space="0" w:color="auto"/>
            </w:tcBorders>
            <w:vAlign w:val="center"/>
          </w:tcPr>
          <w:p w14:paraId="08DD4893" w14:textId="77777777" w:rsidR="007D1FEA" w:rsidRPr="00CB22BE"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C35F47D" w14:textId="49196BA7"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CF12505" w14:textId="3BABCE62"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A2600D7"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60</w:t>
            </w:r>
          </w:p>
        </w:tc>
        <w:tc>
          <w:tcPr>
            <w:tcW w:w="990" w:type="dxa"/>
            <w:tcBorders>
              <w:top w:val="single" w:sz="4" w:space="0" w:color="auto"/>
              <w:left w:val="single" w:sz="4" w:space="0" w:color="auto"/>
              <w:bottom w:val="single" w:sz="4" w:space="0" w:color="auto"/>
              <w:right w:val="single" w:sz="4" w:space="0" w:color="auto"/>
            </w:tcBorders>
            <w:vAlign w:val="center"/>
          </w:tcPr>
          <w:p w14:paraId="5EFB11A5"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0E0C31A"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60</w:t>
            </w:r>
          </w:p>
        </w:tc>
        <w:tc>
          <w:tcPr>
            <w:tcW w:w="1386" w:type="dxa"/>
            <w:tcBorders>
              <w:top w:val="single" w:sz="4" w:space="0" w:color="auto"/>
              <w:left w:val="single" w:sz="4" w:space="0" w:color="auto"/>
              <w:bottom w:val="single" w:sz="4" w:space="0" w:color="auto"/>
              <w:right w:val="single" w:sz="4" w:space="0" w:color="auto"/>
            </w:tcBorders>
            <w:vAlign w:val="center"/>
          </w:tcPr>
          <w:p w14:paraId="29A9A652" w14:textId="77777777" w:rsidR="007D1FEA" w:rsidRPr="00BD0943"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8A6D82" w14:paraId="5E6C8282" w14:textId="77777777" w:rsidTr="009565A7">
        <w:trPr>
          <w:trHeight w:val="263"/>
        </w:trPr>
        <w:tc>
          <w:tcPr>
            <w:tcW w:w="710" w:type="dxa"/>
            <w:tcBorders>
              <w:top w:val="single" w:sz="4" w:space="0" w:color="auto"/>
              <w:left w:val="single" w:sz="4" w:space="0" w:color="auto"/>
              <w:bottom w:val="single" w:sz="4" w:space="0" w:color="auto"/>
              <w:right w:val="single" w:sz="4" w:space="0" w:color="auto"/>
            </w:tcBorders>
            <w:vAlign w:val="center"/>
          </w:tcPr>
          <w:p w14:paraId="7C42F5CA" w14:textId="77777777" w:rsidR="007D1FEA" w:rsidRDefault="007D1FEA" w:rsidP="007D1FEA">
            <w:pPr>
              <w:jc w:val="center"/>
              <w:rPr>
                <w:rFonts w:ascii="GHEA Grapalat" w:hAnsi="GHEA Grapalat" w:cs="Arial LatArm"/>
              </w:rPr>
            </w:pPr>
            <w:r>
              <w:rPr>
                <w:rFonts w:ascii="GHEA Grapalat" w:hAnsi="GHEA Grapalat" w:cs="Arial LatArm"/>
              </w:rPr>
              <w:t>25</w:t>
            </w:r>
          </w:p>
        </w:tc>
        <w:tc>
          <w:tcPr>
            <w:tcW w:w="1370" w:type="dxa"/>
            <w:tcBorders>
              <w:top w:val="single" w:sz="4" w:space="0" w:color="auto"/>
              <w:left w:val="single" w:sz="4" w:space="0" w:color="auto"/>
              <w:bottom w:val="single" w:sz="4" w:space="0" w:color="auto"/>
              <w:right w:val="single" w:sz="4" w:space="0" w:color="auto"/>
            </w:tcBorders>
            <w:vAlign w:val="center"/>
          </w:tcPr>
          <w:p w14:paraId="2FDC3E7F" w14:textId="77777777" w:rsidR="007D1FEA"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33411430/1</w:t>
            </w:r>
          </w:p>
        </w:tc>
        <w:tc>
          <w:tcPr>
            <w:tcW w:w="2283" w:type="dxa"/>
            <w:tcBorders>
              <w:top w:val="single" w:sz="4" w:space="0" w:color="auto"/>
              <w:left w:val="single" w:sz="4" w:space="0" w:color="auto"/>
              <w:bottom w:val="single" w:sz="4" w:space="0" w:color="auto"/>
              <w:right w:val="single" w:sz="4" w:space="0" w:color="auto"/>
            </w:tcBorders>
            <w:vAlign w:val="center"/>
          </w:tcPr>
          <w:p w14:paraId="2F564835" w14:textId="77777777" w:rsidR="007D1FEA" w:rsidRDefault="007D1FEA" w:rsidP="007D1FEA">
            <w:pPr>
              <w:rPr>
                <w:rFonts w:ascii="GHEA Grapalat" w:hAnsi="GHEA Grapalat"/>
                <w:sz w:val="20"/>
                <w:szCs w:val="20"/>
              </w:rPr>
            </w:pPr>
            <w:r w:rsidRPr="008D6693">
              <w:rPr>
                <w:rFonts w:ascii="GHEA Grapalat" w:hAnsi="GHEA Grapalat" w:cs="Sylfaen"/>
                <w:sz w:val="20"/>
                <w:szCs w:val="20"/>
              </w:rPr>
              <w:t>Կ</w:t>
            </w:r>
            <w:r w:rsidRPr="008D6693">
              <w:rPr>
                <w:rFonts w:ascii="GHEA Grapalat" w:hAnsi="GHEA Grapalat"/>
                <w:sz w:val="20"/>
                <w:szCs w:val="20"/>
              </w:rPr>
              <w:t>-</w:t>
            </w:r>
            <w:r w:rsidRPr="008D6693">
              <w:rPr>
                <w:rFonts w:ascii="GHEA Grapalat" w:hAnsi="GHEA Grapalat" w:cs="Sylfaen"/>
                <w:sz w:val="20"/>
                <w:szCs w:val="20"/>
              </w:rPr>
              <w:t>ֆայլ</w:t>
            </w:r>
            <w:r w:rsidRPr="008D6693">
              <w:rPr>
                <w:rFonts w:ascii="GHEA Grapalat" w:hAnsi="GHEA Grapalat"/>
                <w:sz w:val="20"/>
                <w:szCs w:val="20"/>
              </w:rPr>
              <w:t xml:space="preserve"> 15-40 N4</w:t>
            </w:r>
          </w:p>
        </w:tc>
        <w:tc>
          <w:tcPr>
            <w:tcW w:w="923" w:type="dxa"/>
            <w:tcBorders>
              <w:top w:val="single" w:sz="4" w:space="0" w:color="auto"/>
              <w:left w:val="single" w:sz="4" w:space="0" w:color="auto"/>
              <w:bottom w:val="single" w:sz="4" w:space="0" w:color="auto"/>
              <w:right w:val="single" w:sz="4" w:space="0" w:color="auto"/>
            </w:tcBorders>
            <w:vAlign w:val="center"/>
          </w:tcPr>
          <w:p w14:paraId="1C1CEA54"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566086" w14:textId="77777777" w:rsidR="007D1FEA" w:rsidRDefault="007D1FEA" w:rsidP="007D1FEA">
            <w:pPr>
              <w:jc w:val="both"/>
              <w:rPr>
                <w:rFonts w:ascii="GHEA Grapalat" w:hAnsi="GHEA Grapalat"/>
                <w:sz w:val="20"/>
                <w:szCs w:val="20"/>
                <w:lang w:val="es-ES"/>
              </w:rPr>
            </w:pPr>
            <w:r w:rsidRPr="008C1AFB">
              <w:rPr>
                <w:rFonts w:ascii="GHEA Grapalat" w:hAnsi="GHEA Grapalat"/>
                <w:sz w:val="20"/>
                <w:szCs w:val="20"/>
                <w:lang w:val="es-ES"/>
              </w:rPr>
              <w:t>Կ-ֆ</w:t>
            </w:r>
            <w:r>
              <w:rPr>
                <w:rFonts w:ascii="GHEA Grapalat" w:hAnsi="GHEA Grapalat"/>
                <w:sz w:val="20"/>
                <w:szCs w:val="20"/>
                <w:lang w:val="es-ES"/>
              </w:rPr>
              <w:t xml:space="preserve">այլ էնդոդոնտիկ հավաքածու 15-40 N6 արմատախողովակները </w:t>
            </w:r>
            <w:r w:rsidRPr="008C1AFB">
              <w:rPr>
                <w:rFonts w:ascii="GHEA Grapalat" w:hAnsi="GHEA Grapalat"/>
                <w:sz w:val="20"/>
                <w:szCs w:val="20"/>
                <w:lang w:val="es-ES"/>
              </w:rPr>
              <w:t>լայնացնելու համարՖորմատ:տուփ:</w:t>
            </w:r>
          </w:p>
        </w:tc>
        <w:tc>
          <w:tcPr>
            <w:tcW w:w="900" w:type="dxa"/>
            <w:tcBorders>
              <w:top w:val="single" w:sz="4" w:space="0" w:color="auto"/>
              <w:left w:val="single" w:sz="4" w:space="0" w:color="auto"/>
              <w:bottom w:val="single" w:sz="4" w:space="0" w:color="auto"/>
              <w:right w:val="single" w:sz="4" w:space="0" w:color="auto"/>
            </w:tcBorders>
            <w:vAlign w:val="center"/>
          </w:tcPr>
          <w:p w14:paraId="38C1BD83" w14:textId="77777777" w:rsidR="007D1FEA" w:rsidRPr="00D11DF1" w:rsidRDefault="007D1FEA" w:rsidP="007D1FEA">
            <w:pPr>
              <w:rPr>
                <w:rFonts w:ascii="GHEA Grapalat" w:hAnsi="GHEA Grapalat" w:cs="Arial"/>
                <w:sz w:val="18"/>
                <w:szCs w:val="18"/>
                <w:lang w:val="pt-BR"/>
              </w:rPr>
            </w:pPr>
            <w:r>
              <w:rPr>
                <w:rFonts w:ascii="GHEA Grapalat" w:hAnsi="GHEA Grapalat" w:cs="Arial"/>
                <w:sz w:val="18"/>
                <w:szCs w:val="18"/>
                <w:lang w:val="pt-BR"/>
              </w:rPr>
              <w:t>տուփ</w:t>
            </w:r>
          </w:p>
        </w:tc>
        <w:tc>
          <w:tcPr>
            <w:tcW w:w="900" w:type="dxa"/>
            <w:tcBorders>
              <w:top w:val="single" w:sz="4" w:space="0" w:color="auto"/>
              <w:left w:val="single" w:sz="4" w:space="0" w:color="auto"/>
              <w:bottom w:val="single" w:sz="4" w:space="0" w:color="auto"/>
              <w:right w:val="single" w:sz="4" w:space="0" w:color="auto"/>
            </w:tcBorders>
            <w:vAlign w:val="center"/>
          </w:tcPr>
          <w:p w14:paraId="7B901358" w14:textId="175B55C7"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142FF1E" w14:textId="6F43CEA4"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2420E51" w14:textId="77777777" w:rsidR="007D1FEA" w:rsidRDefault="007D1FEA" w:rsidP="007D1FEA">
            <w:pPr>
              <w:jc w:val="center"/>
              <w:rPr>
                <w:rFonts w:ascii="GHEA Grapalat" w:hAnsi="GHEA Grapalat" w:cs="Calibri"/>
                <w:color w:val="000000"/>
                <w:sz w:val="16"/>
                <w:szCs w:val="16"/>
              </w:rPr>
            </w:pPr>
            <w:r>
              <w:rPr>
                <w:rFonts w:ascii="GHEA Grapalat" w:hAnsi="GHEA Grapalat" w:cs="Arial"/>
                <w:color w:val="000000"/>
                <w:sz w:val="16"/>
                <w:szCs w:val="16"/>
              </w:rPr>
              <w:t>150</w:t>
            </w:r>
          </w:p>
        </w:tc>
        <w:tc>
          <w:tcPr>
            <w:tcW w:w="990" w:type="dxa"/>
            <w:tcBorders>
              <w:top w:val="single" w:sz="4" w:space="0" w:color="auto"/>
              <w:left w:val="single" w:sz="4" w:space="0" w:color="auto"/>
              <w:bottom w:val="single" w:sz="4" w:space="0" w:color="auto"/>
              <w:right w:val="single" w:sz="4" w:space="0" w:color="auto"/>
            </w:tcBorders>
            <w:vAlign w:val="center"/>
          </w:tcPr>
          <w:p w14:paraId="1B2C3343"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9B75228" w14:textId="77777777" w:rsidR="007D1FEA" w:rsidRDefault="007D1FEA" w:rsidP="007D1FEA">
            <w:pPr>
              <w:jc w:val="center"/>
              <w:rPr>
                <w:rFonts w:ascii="GHEA Grapalat" w:hAnsi="GHEA Grapalat" w:cs="Calibri"/>
                <w:color w:val="000000"/>
                <w:sz w:val="16"/>
                <w:szCs w:val="16"/>
              </w:rPr>
            </w:pPr>
            <w:r>
              <w:rPr>
                <w:rFonts w:ascii="GHEA Grapalat" w:hAnsi="GHEA Grapalat" w:cs="Arial"/>
                <w:color w:val="000000"/>
                <w:sz w:val="16"/>
                <w:szCs w:val="16"/>
              </w:rPr>
              <w:t>150</w:t>
            </w:r>
          </w:p>
        </w:tc>
        <w:tc>
          <w:tcPr>
            <w:tcW w:w="1386" w:type="dxa"/>
            <w:tcBorders>
              <w:top w:val="single" w:sz="4" w:space="0" w:color="auto"/>
              <w:left w:val="single" w:sz="4" w:space="0" w:color="auto"/>
              <w:bottom w:val="single" w:sz="4" w:space="0" w:color="auto"/>
              <w:right w:val="single" w:sz="4" w:space="0" w:color="auto"/>
            </w:tcBorders>
            <w:vAlign w:val="center"/>
          </w:tcPr>
          <w:p w14:paraId="58D78094" w14:textId="77777777" w:rsidR="007D1FEA" w:rsidRPr="008A6D82"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51316059" w14:textId="77777777" w:rsidTr="009565A7">
        <w:trPr>
          <w:trHeight w:val="142"/>
        </w:trPr>
        <w:tc>
          <w:tcPr>
            <w:tcW w:w="710" w:type="dxa"/>
            <w:tcBorders>
              <w:top w:val="single" w:sz="4" w:space="0" w:color="auto"/>
              <w:left w:val="single" w:sz="4" w:space="0" w:color="auto"/>
              <w:bottom w:val="single" w:sz="4" w:space="0" w:color="auto"/>
              <w:right w:val="single" w:sz="4" w:space="0" w:color="auto"/>
            </w:tcBorders>
            <w:vAlign w:val="center"/>
          </w:tcPr>
          <w:p w14:paraId="03D79FC7" w14:textId="77777777" w:rsidR="007D1FEA" w:rsidRPr="00D271E0" w:rsidRDefault="007D1FEA" w:rsidP="007D1FEA">
            <w:pPr>
              <w:jc w:val="center"/>
              <w:rPr>
                <w:rFonts w:ascii="GHEA Grapalat" w:hAnsi="GHEA Grapalat" w:cs="Arial LatArm"/>
              </w:rPr>
            </w:pPr>
            <w:r>
              <w:rPr>
                <w:rFonts w:ascii="GHEA Grapalat" w:hAnsi="GHEA Grapalat" w:cs="Arial LatArm"/>
              </w:rPr>
              <w:t>26</w:t>
            </w:r>
          </w:p>
        </w:tc>
        <w:tc>
          <w:tcPr>
            <w:tcW w:w="1370" w:type="dxa"/>
            <w:tcBorders>
              <w:top w:val="single" w:sz="4" w:space="0" w:color="auto"/>
              <w:left w:val="single" w:sz="4" w:space="0" w:color="auto"/>
              <w:bottom w:val="single" w:sz="4" w:space="0" w:color="auto"/>
              <w:right w:val="single" w:sz="4" w:space="0" w:color="auto"/>
            </w:tcBorders>
            <w:vAlign w:val="center"/>
          </w:tcPr>
          <w:p w14:paraId="02195403" w14:textId="77777777" w:rsidR="007D1FEA" w:rsidRPr="00F06C85" w:rsidRDefault="007D1FEA" w:rsidP="007D1FEA">
            <w:pPr>
              <w:jc w:val="center"/>
              <w:rPr>
                <w:rFonts w:ascii="GHEA Grapalat" w:hAnsi="GHEA Grapalat"/>
                <w:color w:val="333333"/>
                <w:sz w:val="16"/>
                <w:szCs w:val="16"/>
              </w:rPr>
            </w:pPr>
            <w:r>
              <w:rPr>
                <w:rFonts w:ascii="GHEA Grapalat" w:hAnsi="GHEA Grapalat"/>
                <w:color w:val="333333"/>
                <w:sz w:val="16"/>
                <w:szCs w:val="16"/>
                <w:lang w:val="pt-BR"/>
              </w:rPr>
              <w:t>33411460/1</w:t>
            </w:r>
          </w:p>
        </w:tc>
        <w:tc>
          <w:tcPr>
            <w:tcW w:w="2283" w:type="dxa"/>
            <w:tcBorders>
              <w:top w:val="single" w:sz="4" w:space="0" w:color="auto"/>
              <w:left w:val="single" w:sz="4" w:space="0" w:color="auto"/>
              <w:bottom w:val="single" w:sz="4" w:space="0" w:color="auto"/>
              <w:right w:val="single" w:sz="4" w:space="0" w:color="auto"/>
            </w:tcBorders>
            <w:vAlign w:val="center"/>
          </w:tcPr>
          <w:p w14:paraId="20B8ABD7" w14:textId="77777777" w:rsidR="007D1FEA" w:rsidRPr="00226D65" w:rsidRDefault="007D1FEA" w:rsidP="007D1FEA">
            <w:pPr>
              <w:rPr>
                <w:rFonts w:ascii="GHEA Grapalat" w:hAnsi="GHEA Grapalat"/>
                <w:sz w:val="20"/>
                <w:szCs w:val="20"/>
                <w:lang w:val="pt-BR"/>
              </w:rPr>
            </w:pPr>
            <w:r>
              <w:rPr>
                <w:rFonts w:ascii="GHEA Grapalat" w:hAnsi="GHEA Grapalat"/>
                <w:sz w:val="20"/>
                <w:szCs w:val="20"/>
                <w:lang w:val="pt-BR"/>
              </w:rPr>
              <w:t>Կետակ ցեմենտ</w:t>
            </w:r>
          </w:p>
        </w:tc>
        <w:tc>
          <w:tcPr>
            <w:tcW w:w="923" w:type="dxa"/>
            <w:tcBorders>
              <w:top w:val="single" w:sz="4" w:space="0" w:color="auto"/>
              <w:left w:val="single" w:sz="4" w:space="0" w:color="auto"/>
              <w:bottom w:val="single" w:sz="4" w:space="0" w:color="auto"/>
              <w:right w:val="single" w:sz="4" w:space="0" w:color="auto"/>
            </w:tcBorders>
            <w:vAlign w:val="center"/>
          </w:tcPr>
          <w:p w14:paraId="67A52C26"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9BA4DE" w14:textId="77777777" w:rsidR="007D1FEA" w:rsidRPr="004D272A" w:rsidRDefault="007D1FEA" w:rsidP="007D1FEA">
            <w:pPr>
              <w:jc w:val="both"/>
              <w:rPr>
                <w:rFonts w:ascii="GHEA Grapalat" w:hAnsi="GHEA Grapalat"/>
                <w:sz w:val="20"/>
                <w:szCs w:val="20"/>
                <w:lang w:val="hy-AM"/>
              </w:rPr>
            </w:pPr>
            <w:r>
              <w:rPr>
                <w:rFonts w:ascii="GHEA Grapalat" w:hAnsi="GHEA Grapalat"/>
                <w:sz w:val="20"/>
                <w:szCs w:val="20"/>
                <w:lang w:val="hy-AM"/>
              </w:rPr>
              <w:t>Կետակ ցեմենտ</w:t>
            </w:r>
            <w:r>
              <w:rPr>
                <w:rFonts w:ascii="MS Mincho" w:eastAsia="MS Mincho" w:hAnsi="MS Mincho" w:cs="MS Mincho" w:hint="eastAsia"/>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ռենտգենկոնտրաստ</w:t>
            </w:r>
            <w:r>
              <w:rPr>
                <w:rFonts w:ascii="GHEA Grapalat" w:hAnsi="GHEA Grapalat"/>
                <w:sz w:val="20"/>
                <w:szCs w:val="20"/>
                <w:lang w:val="hy-AM"/>
              </w:rPr>
              <w:t xml:space="preserve"> </w:t>
            </w:r>
            <w:r>
              <w:rPr>
                <w:rFonts w:ascii="GHEA Grapalat" w:hAnsi="GHEA Grapalat" w:cs="GHEA Grapalat"/>
                <w:sz w:val="20"/>
                <w:szCs w:val="20"/>
                <w:lang w:val="hy-AM"/>
              </w:rPr>
              <w:t>ապակեիոնոմերային</w:t>
            </w:r>
            <w:r>
              <w:rPr>
                <w:rFonts w:ascii="GHEA Grapalat" w:hAnsi="GHEA Grapalat"/>
                <w:sz w:val="20"/>
                <w:szCs w:val="20"/>
                <w:lang w:val="hy-AM"/>
              </w:rPr>
              <w:t xml:space="preserve"> </w:t>
            </w:r>
            <w:r>
              <w:rPr>
                <w:rFonts w:ascii="GHEA Grapalat" w:hAnsi="GHEA Grapalat" w:cs="GHEA Grapalat"/>
                <w:sz w:val="20"/>
                <w:szCs w:val="20"/>
                <w:lang w:val="hy-AM"/>
              </w:rPr>
              <w:t>ֆիքսող</w:t>
            </w:r>
            <w:r>
              <w:rPr>
                <w:rFonts w:ascii="GHEA Grapalat" w:hAnsi="GHEA Grapalat"/>
                <w:sz w:val="20"/>
                <w:szCs w:val="20"/>
                <w:lang w:val="hy-AM"/>
              </w:rPr>
              <w:t xml:space="preserve"> </w:t>
            </w:r>
            <w:r>
              <w:rPr>
                <w:rFonts w:ascii="GHEA Grapalat" w:hAnsi="GHEA Grapalat" w:cs="GHEA Grapalat"/>
                <w:sz w:val="20"/>
                <w:szCs w:val="20"/>
                <w:lang w:val="hy-AM"/>
              </w:rPr>
              <w:t>ցեմենտ՝</w:t>
            </w:r>
            <w:r>
              <w:rPr>
                <w:rFonts w:ascii="GHEA Grapalat" w:hAnsi="GHEA Grapalat"/>
                <w:sz w:val="20"/>
                <w:szCs w:val="20"/>
                <w:lang w:val="hy-AM"/>
              </w:rPr>
              <w:t xml:space="preserve"> </w:t>
            </w:r>
            <w:r>
              <w:rPr>
                <w:rFonts w:ascii="GHEA Grapalat" w:hAnsi="GHEA Grapalat" w:cs="GHEA Grapalat"/>
                <w:sz w:val="20"/>
                <w:szCs w:val="20"/>
                <w:lang w:val="hy-AM"/>
              </w:rPr>
              <w:t>օրթոպեդիկ</w:t>
            </w:r>
            <w:r>
              <w:rPr>
                <w:rFonts w:ascii="GHEA Grapalat" w:hAnsi="GHEA Grapalat"/>
                <w:sz w:val="20"/>
                <w:szCs w:val="20"/>
                <w:lang w:val="hy-AM"/>
              </w:rPr>
              <w:t xml:space="preserve"> </w:t>
            </w:r>
            <w:r>
              <w:rPr>
                <w:rFonts w:ascii="GHEA Grapalat" w:hAnsi="GHEA Grapalat" w:cs="GHEA Grapalat"/>
                <w:sz w:val="20"/>
                <w:szCs w:val="20"/>
                <w:lang w:val="hy-AM"/>
              </w:rPr>
              <w:t>կոնստրակցիաների</w:t>
            </w:r>
            <w:r>
              <w:rPr>
                <w:rFonts w:ascii="GHEA Grapalat" w:hAnsi="GHEA Grapalat"/>
                <w:sz w:val="20"/>
                <w:szCs w:val="20"/>
                <w:lang w:val="hy-AM"/>
              </w:rPr>
              <w:t xml:space="preserve"> /</w:t>
            </w:r>
            <w:r>
              <w:rPr>
                <w:rFonts w:ascii="GHEA Grapalat" w:hAnsi="GHEA Grapalat" w:cs="GHEA Grapalat"/>
                <w:sz w:val="20"/>
                <w:szCs w:val="20"/>
                <w:lang w:val="hy-AM"/>
              </w:rPr>
              <w:t>ներդիրներ</w:t>
            </w:r>
            <w:r>
              <w:rPr>
                <w:rFonts w:ascii="GHEA Grapalat" w:hAnsi="GHEA Grapalat"/>
                <w:sz w:val="20"/>
                <w:szCs w:val="20"/>
                <w:lang w:val="hy-AM"/>
              </w:rPr>
              <w:t xml:space="preserve">, </w:t>
            </w:r>
            <w:r>
              <w:rPr>
                <w:rFonts w:ascii="GHEA Grapalat" w:hAnsi="GHEA Grapalat" w:cs="GHEA Grapalat"/>
                <w:sz w:val="20"/>
                <w:szCs w:val="20"/>
                <w:lang w:val="hy-AM"/>
              </w:rPr>
              <w:t>շապիկներ</w:t>
            </w:r>
            <w:r>
              <w:rPr>
                <w:rFonts w:ascii="GHEA Grapalat" w:hAnsi="GHEA Grapalat"/>
                <w:sz w:val="20"/>
                <w:szCs w:val="20"/>
                <w:lang w:val="hy-AM"/>
              </w:rPr>
              <w:t xml:space="preserve">, </w:t>
            </w:r>
            <w:r>
              <w:rPr>
                <w:rFonts w:ascii="GHEA Grapalat" w:hAnsi="GHEA Grapalat" w:cs="GHEA Grapalat"/>
                <w:sz w:val="20"/>
                <w:szCs w:val="20"/>
                <w:lang w:val="hy-AM"/>
              </w:rPr>
              <w:t>կամրջաձև</w:t>
            </w:r>
            <w:r>
              <w:rPr>
                <w:rFonts w:ascii="GHEA Grapalat" w:hAnsi="GHEA Grapalat"/>
                <w:sz w:val="20"/>
                <w:szCs w:val="20"/>
                <w:lang w:val="hy-AM"/>
              </w:rPr>
              <w:t xml:space="preserve"> </w:t>
            </w:r>
            <w:r>
              <w:rPr>
                <w:rFonts w:ascii="GHEA Grapalat" w:hAnsi="GHEA Grapalat" w:cs="GHEA Grapalat"/>
                <w:sz w:val="20"/>
                <w:szCs w:val="20"/>
                <w:lang w:val="hy-AM"/>
              </w:rPr>
              <w:t>պրոթեզներ</w:t>
            </w:r>
            <w:r>
              <w:rPr>
                <w:rFonts w:ascii="GHEA Grapalat" w:hAnsi="GHEA Grapalat"/>
                <w:sz w:val="20"/>
                <w:szCs w:val="20"/>
                <w:lang w:val="hy-AM"/>
              </w:rPr>
              <w:t xml:space="preserve">/ </w:t>
            </w:r>
            <w:r>
              <w:rPr>
                <w:rFonts w:ascii="GHEA Grapalat" w:hAnsi="GHEA Grapalat" w:cs="GHEA Grapalat"/>
                <w:sz w:val="20"/>
                <w:szCs w:val="20"/>
                <w:lang w:val="hy-AM"/>
              </w:rPr>
              <w:t>ֆիքսման</w:t>
            </w:r>
            <w:r>
              <w:rPr>
                <w:rFonts w:ascii="GHEA Grapalat" w:hAnsi="GHEA Grapalat"/>
                <w:sz w:val="20"/>
                <w:szCs w:val="20"/>
                <w:lang w:val="hy-AM"/>
              </w:rPr>
              <w:t xml:space="preserve">, </w:t>
            </w:r>
            <w:r>
              <w:rPr>
                <w:rFonts w:ascii="GHEA Grapalat" w:hAnsi="GHEA Grapalat" w:cs="GHEA Grapalat"/>
                <w:sz w:val="20"/>
                <w:szCs w:val="20"/>
                <w:lang w:val="hy-AM"/>
              </w:rPr>
              <w:t>ինչպես</w:t>
            </w:r>
            <w:r>
              <w:rPr>
                <w:rFonts w:ascii="GHEA Grapalat" w:hAnsi="GHEA Grapalat"/>
                <w:sz w:val="20"/>
                <w:szCs w:val="20"/>
                <w:lang w:val="hy-AM"/>
              </w:rPr>
              <w:t xml:space="preserve"> </w:t>
            </w:r>
            <w:r>
              <w:rPr>
                <w:rFonts w:ascii="GHEA Grapalat" w:hAnsi="GHEA Grapalat" w:cs="GHEA Grapalat"/>
                <w:sz w:val="20"/>
                <w:szCs w:val="20"/>
                <w:lang w:val="hy-AM"/>
              </w:rPr>
              <w:t>նաև</w:t>
            </w:r>
            <w:r>
              <w:rPr>
                <w:rFonts w:ascii="GHEA Grapalat" w:hAnsi="GHEA Grapalat"/>
                <w:sz w:val="20"/>
                <w:szCs w:val="20"/>
                <w:lang w:val="hy-AM"/>
              </w:rPr>
              <w:t xml:space="preserve"> </w:t>
            </w:r>
            <w:r>
              <w:rPr>
                <w:rFonts w:ascii="GHEA Grapalat" w:hAnsi="GHEA Grapalat" w:cs="GHEA Grapalat"/>
                <w:sz w:val="20"/>
                <w:szCs w:val="20"/>
                <w:lang w:val="hy-AM"/>
              </w:rPr>
              <w:t>տակդիր</w:t>
            </w:r>
            <w:r>
              <w:rPr>
                <w:rFonts w:ascii="GHEA Grapalat" w:hAnsi="GHEA Grapalat"/>
                <w:sz w:val="20"/>
                <w:szCs w:val="20"/>
                <w:lang w:val="hy-AM"/>
              </w:rPr>
              <w:t xml:space="preserve"> </w:t>
            </w:r>
            <w:r>
              <w:rPr>
                <w:rFonts w:ascii="GHEA Grapalat" w:hAnsi="GHEA Grapalat" w:cs="GHEA Grapalat"/>
                <w:sz w:val="20"/>
                <w:szCs w:val="20"/>
                <w:lang w:val="hy-AM"/>
              </w:rPr>
              <w:t>լուսային</w:t>
            </w:r>
            <w:r>
              <w:rPr>
                <w:rFonts w:ascii="GHEA Grapalat" w:hAnsi="GHEA Grapalat"/>
                <w:sz w:val="20"/>
                <w:szCs w:val="20"/>
                <w:lang w:val="hy-AM"/>
              </w:rPr>
              <w:t xml:space="preserve"> </w:t>
            </w:r>
            <w:r>
              <w:rPr>
                <w:rFonts w:ascii="GHEA Grapalat" w:hAnsi="GHEA Grapalat" w:cs="GHEA Grapalat"/>
                <w:sz w:val="20"/>
                <w:szCs w:val="20"/>
                <w:lang w:val="hy-AM"/>
              </w:rPr>
              <w:t>կամ</w:t>
            </w:r>
            <w:r>
              <w:rPr>
                <w:rFonts w:ascii="GHEA Grapalat" w:hAnsi="GHEA Grapalat"/>
                <w:sz w:val="20"/>
                <w:szCs w:val="20"/>
                <w:lang w:val="hy-AM"/>
              </w:rPr>
              <w:t xml:space="preserve"> </w:t>
            </w:r>
            <w:r>
              <w:rPr>
                <w:rFonts w:ascii="GHEA Grapalat" w:hAnsi="GHEA Grapalat" w:cs="GHEA Grapalat"/>
                <w:sz w:val="20"/>
                <w:szCs w:val="20"/>
                <w:lang w:val="hy-AM"/>
              </w:rPr>
              <w:t>քիմիական</w:t>
            </w:r>
            <w:r>
              <w:rPr>
                <w:rFonts w:ascii="GHEA Grapalat" w:hAnsi="GHEA Grapalat"/>
                <w:sz w:val="20"/>
                <w:szCs w:val="20"/>
                <w:lang w:val="hy-AM"/>
              </w:rPr>
              <w:t xml:space="preserve"> </w:t>
            </w:r>
            <w:r>
              <w:rPr>
                <w:rFonts w:ascii="GHEA Grapalat" w:hAnsi="GHEA Grapalat" w:cs="GHEA Grapalat"/>
                <w:sz w:val="20"/>
                <w:szCs w:val="20"/>
                <w:lang w:val="hy-AM"/>
              </w:rPr>
              <w:t>պլոմբանյութերի</w:t>
            </w:r>
            <w:r>
              <w:rPr>
                <w:rFonts w:ascii="GHEA Grapalat" w:hAnsi="GHEA Grapalat"/>
                <w:sz w:val="20"/>
                <w:szCs w:val="20"/>
                <w:lang w:val="hy-AM"/>
              </w:rPr>
              <w:t xml:space="preserve"> </w:t>
            </w:r>
            <w:r>
              <w:rPr>
                <w:rFonts w:ascii="GHEA Grapalat" w:hAnsi="GHEA Grapalat" w:cs="GHEA Grapalat"/>
                <w:sz w:val="20"/>
                <w:szCs w:val="20"/>
                <w:lang w:val="hy-AM"/>
              </w:rPr>
              <w:t>տակ։</w:t>
            </w:r>
            <w:r>
              <w:rPr>
                <w:rFonts w:ascii="GHEA Grapalat" w:hAnsi="GHEA Grapalat"/>
                <w:sz w:val="20"/>
                <w:szCs w:val="20"/>
                <w:lang w:val="hy-AM"/>
              </w:rPr>
              <w:t xml:space="preserve"> </w:t>
            </w:r>
            <w:r>
              <w:rPr>
                <w:rFonts w:ascii="GHEA Grapalat" w:hAnsi="GHEA Grapalat" w:cs="GHEA Grapalat"/>
                <w:sz w:val="20"/>
                <w:szCs w:val="20"/>
                <w:lang w:val="hy-AM"/>
              </w:rPr>
              <w:t>Ֆորմատ</w:t>
            </w:r>
            <w:r>
              <w:rPr>
                <w:rFonts w:ascii="GHEA Grapalat" w:hAnsi="GHEA Grapalat"/>
                <w:sz w:val="20"/>
                <w:szCs w:val="20"/>
                <w:lang w:val="hy-AM"/>
              </w:rPr>
              <w:t xml:space="preserve"> </w:t>
            </w:r>
            <w:r>
              <w:rPr>
                <w:rFonts w:ascii="GHEA Grapalat" w:hAnsi="GHEA Grapalat" w:cs="GHEA Grapalat"/>
                <w:sz w:val="20"/>
                <w:szCs w:val="20"/>
                <w:lang w:val="hy-AM"/>
              </w:rPr>
              <w:t>տուփ՝</w:t>
            </w:r>
            <w:r>
              <w:rPr>
                <w:rFonts w:ascii="GHEA Grapalat" w:hAnsi="GHEA Grapalat"/>
                <w:sz w:val="20"/>
                <w:szCs w:val="20"/>
                <w:lang w:val="hy-AM"/>
              </w:rPr>
              <w:t xml:space="preserve"> 33</w:t>
            </w:r>
            <w:r>
              <w:rPr>
                <w:rFonts w:ascii="GHEA Grapalat" w:hAnsi="GHEA Grapalat" w:cs="GHEA Grapalat"/>
                <w:sz w:val="20"/>
                <w:szCs w:val="20"/>
                <w:lang w:val="hy-AM"/>
              </w:rPr>
              <w:t>գ</w:t>
            </w:r>
            <w:r>
              <w:rPr>
                <w:rFonts w:ascii="GHEA Grapalat" w:hAnsi="GHEA Grapalat"/>
                <w:sz w:val="20"/>
                <w:szCs w:val="20"/>
                <w:lang w:val="hy-AM"/>
              </w:rPr>
              <w:t xml:space="preserve"> </w:t>
            </w:r>
            <w:r>
              <w:rPr>
                <w:rFonts w:ascii="GHEA Grapalat" w:hAnsi="GHEA Grapalat" w:cs="GHEA Grapalat"/>
                <w:sz w:val="20"/>
                <w:szCs w:val="20"/>
                <w:lang w:val="hy-AM"/>
              </w:rPr>
              <w:t>փոշի</w:t>
            </w:r>
            <w:r>
              <w:rPr>
                <w:rFonts w:ascii="GHEA Grapalat" w:hAnsi="GHEA Grapalat"/>
                <w:sz w:val="20"/>
                <w:szCs w:val="20"/>
                <w:lang w:val="hy-AM"/>
              </w:rPr>
              <w:t>, 2</w:t>
            </w:r>
            <w:r>
              <w:rPr>
                <w:rFonts w:ascii="GHEA Grapalat" w:hAnsi="GHEA Grapalat" w:cs="GHEA Grapalat"/>
                <w:sz w:val="20"/>
                <w:szCs w:val="20"/>
                <w:lang w:val="hy-AM"/>
              </w:rPr>
              <w:t>մլ</w:t>
            </w:r>
            <w:r>
              <w:rPr>
                <w:rFonts w:ascii="GHEA Grapalat" w:hAnsi="GHEA Grapalat"/>
                <w:sz w:val="20"/>
                <w:szCs w:val="20"/>
                <w:lang w:val="hy-AM"/>
              </w:rPr>
              <w:t xml:space="preserve"> </w:t>
            </w:r>
            <w:r>
              <w:rPr>
                <w:rFonts w:ascii="GHEA Grapalat" w:hAnsi="GHEA Grapalat" w:cs="GHEA Grapalat"/>
                <w:sz w:val="20"/>
                <w:szCs w:val="20"/>
                <w:lang w:val="hy-AM"/>
              </w:rPr>
              <w:t>հեղուկ</w:t>
            </w:r>
            <w:r>
              <w:rPr>
                <w:rFonts w:ascii="GHEA Grapalat" w:hAnsi="GHEA Grapalat"/>
                <w:sz w:val="20"/>
                <w:szCs w:val="20"/>
                <w:lang w:val="hy-AM"/>
              </w:rPr>
              <w:t xml:space="preserve">, </w:t>
            </w:r>
            <w:r>
              <w:rPr>
                <w:rFonts w:ascii="GHEA Grapalat" w:hAnsi="GHEA Grapalat" w:cs="GHEA Grapalat"/>
                <w:sz w:val="20"/>
                <w:szCs w:val="20"/>
                <w:lang w:val="hy-AM"/>
              </w:rPr>
              <w:t>ցեմենտը</w:t>
            </w:r>
            <w:r>
              <w:rPr>
                <w:rFonts w:ascii="GHEA Grapalat" w:hAnsi="GHEA Grapalat"/>
                <w:sz w:val="20"/>
                <w:szCs w:val="20"/>
                <w:lang w:val="hy-AM"/>
              </w:rPr>
              <w:t xml:space="preserve"> </w:t>
            </w:r>
            <w:r>
              <w:rPr>
                <w:rFonts w:ascii="GHEA Grapalat" w:hAnsi="GHEA Grapalat" w:cs="GHEA Grapalat"/>
                <w:sz w:val="20"/>
                <w:szCs w:val="20"/>
                <w:lang w:val="hy-AM"/>
              </w:rPr>
              <w:t>խառնելու</w:t>
            </w:r>
            <w:r>
              <w:rPr>
                <w:rFonts w:ascii="GHEA Grapalat" w:hAnsi="GHEA Grapalat"/>
                <w:sz w:val="20"/>
                <w:szCs w:val="20"/>
                <w:lang w:val="hy-AM"/>
              </w:rPr>
              <w:t xml:space="preserve"> </w:t>
            </w:r>
            <w:r>
              <w:rPr>
                <w:rFonts w:ascii="GHEA Grapalat" w:hAnsi="GHEA Grapalat" w:cs="GHEA Grapalat"/>
                <w:sz w:val="20"/>
                <w:szCs w:val="20"/>
                <w:lang w:val="hy-AM"/>
              </w:rPr>
              <w:t>բլոկն</w:t>
            </w:r>
            <w:r>
              <w:rPr>
                <w:rFonts w:ascii="GHEA Grapalat" w:hAnsi="GHEA Grapalat"/>
                <w:sz w:val="20"/>
                <w:szCs w:val="20"/>
                <w:lang w:val="hy-AM"/>
              </w:rPr>
              <w:t xml:space="preserve">ոտ </w:t>
            </w:r>
            <w:r w:rsidRPr="004D272A">
              <w:rPr>
                <w:rFonts w:ascii="GHEA Grapalat" w:hAnsi="GHEA Grapalat"/>
                <w:sz w:val="20"/>
                <w:szCs w:val="20"/>
                <w:lang w:val="hy-AM"/>
              </w:rPr>
              <w:t>(</w:t>
            </w:r>
            <w:r>
              <w:rPr>
                <w:rFonts w:ascii="GHEA Grapalat" w:hAnsi="GHEA Grapalat"/>
                <w:sz w:val="20"/>
                <w:szCs w:val="20"/>
                <w:lang w:val="hy-AM"/>
              </w:rPr>
              <w:t>պիպետկայով</w:t>
            </w:r>
            <w:r w:rsidRPr="004D272A">
              <w:rPr>
                <w:rFonts w:ascii="GHEA Grapalat" w:hAnsi="GHEA Grapalat"/>
                <w:sz w:val="20"/>
                <w:szCs w:val="20"/>
                <w:lang w:val="hy-AM"/>
              </w:rPr>
              <w:t>)</w:t>
            </w:r>
          </w:p>
        </w:tc>
        <w:tc>
          <w:tcPr>
            <w:tcW w:w="900" w:type="dxa"/>
            <w:tcBorders>
              <w:top w:val="single" w:sz="4" w:space="0" w:color="auto"/>
              <w:left w:val="single" w:sz="4" w:space="0" w:color="auto"/>
              <w:bottom w:val="single" w:sz="4" w:space="0" w:color="auto"/>
              <w:right w:val="single" w:sz="4" w:space="0" w:color="auto"/>
            </w:tcBorders>
            <w:vAlign w:val="center"/>
          </w:tcPr>
          <w:p w14:paraId="5C10A42D" w14:textId="77777777" w:rsidR="007D1FEA" w:rsidRPr="00E35BAC" w:rsidRDefault="007D1FEA" w:rsidP="007D1FEA">
            <w:pPr>
              <w:jc w:val="cente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5772FCA" w14:textId="7A7AD218"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870F8E7" w14:textId="25F671DC"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1098950"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w:t>
            </w:r>
          </w:p>
        </w:tc>
        <w:tc>
          <w:tcPr>
            <w:tcW w:w="990" w:type="dxa"/>
            <w:tcBorders>
              <w:top w:val="single" w:sz="4" w:space="0" w:color="auto"/>
              <w:left w:val="single" w:sz="4" w:space="0" w:color="auto"/>
              <w:bottom w:val="single" w:sz="4" w:space="0" w:color="auto"/>
              <w:right w:val="single" w:sz="4" w:space="0" w:color="auto"/>
            </w:tcBorders>
            <w:vAlign w:val="center"/>
          </w:tcPr>
          <w:p w14:paraId="55E5A245"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58F1398"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w:t>
            </w:r>
          </w:p>
        </w:tc>
        <w:tc>
          <w:tcPr>
            <w:tcW w:w="1386" w:type="dxa"/>
            <w:tcBorders>
              <w:top w:val="single" w:sz="4" w:space="0" w:color="auto"/>
              <w:left w:val="single" w:sz="4" w:space="0" w:color="auto"/>
              <w:bottom w:val="single" w:sz="4" w:space="0" w:color="auto"/>
              <w:right w:val="single" w:sz="4" w:space="0" w:color="auto"/>
            </w:tcBorders>
            <w:vAlign w:val="center"/>
          </w:tcPr>
          <w:p w14:paraId="3CEFA8F4"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754D4067" w14:textId="77777777" w:rsidTr="009565A7">
        <w:trPr>
          <w:trHeight w:val="883"/>
        </w:trPr>
        <w:tc>
          <w:tcPr>
            <w:tcW w:w="710" w:type="dxa"/>
            <w:tcBorders>
              <w:top w:val="single" w:sz="4" w:space="0" w:color="auto"/>
              <w:left w:val="single" w:sz="4" w:space="0" w:color="auto"/>
              <w:bottom w:val="single" w:sz="4" w:space="0" w:color="auto"/>
              <w:right w:val="single" w:sz="4" w:space="0" w:color="auto"/>
            </w:tcBorders>
            <w:vAlign w:val="center"/>
          </w:tcPr>
          <w:p w14:paraId="6E4A09A6" w14:textId="77777777" w:rsidR="007D1FEA" w:rsidRPr="000C750E" w:rsidRDefault="007D1FEA" w:rsidP="007D1FEA">
            <w:pPr>
              <w:jc w:val="center"/>
              <w:rPr>
                <w:rFonts w:ascii="GHEA Grapalat" w:hAnsi="GHEA Grapalat" w:cs="Arial LatArm"/>
              </w:rPr>
            </w:pPr>
            <w:r>
              <w:rPr>
                <w:rFonts w:ascii="GHEA Grapalat" w:hAnsi="GHEA Grapalat" w:cs="Arial LatArm"/>
              </w:rPr>
              <w:t>27</w:t>
            </w:r>
          </w:p>
        </w:tc>
        <w:tc>
          <w:tcPr>
            <w:tcW w:w="1370" w:type="dxa"/>
            <w:tcBorders>
              <w:top w:val="single" w:sz="4" w:space="0" w:color="auto"/>
              <w:left w:val="single" w:sz="4" w:space="0" w:color="auto"/>
              <w:bottom w:val="single" w:sz="4" w:space="0" w:color="auto"/>
              <w:right w:val="single" w:sz="4" w:space="0" w:color="auto"/>
            </w:tcBorders>
            <w:vAlign w:val="center"/>
          </w:tcPr>
          <w:p w14:paraId="296124E9" w14:textId="77777777" w:rsidR="007D1FEA" w:rsidRPr="00752BA2" w:rsidRDefault="007D1FEA" w:rsidP="007D1FEA">
            <w:pPr>
              <w:jc w:val="center"/>
              <w:rPr>
                <w:rFonts w:ascii="GHEA Grapalat" w:hAnsi="GHEA Grapalat"/>
                <w:color w:val="333333"/>
                <w:sz w:val="16"/>
                <w:szCs w:val="16"/>
              </w:rPr>
            </w:pPr>
            <w:r>
              <w:rPr>
                <w:rFonts w:ascii="GHEA Grapalat" w:hAnsi="GHEA Grapalat"/>
                <w:color w:val="333333"/>
                <w:sz w:val="16"/>
                <w:szCs w:val="16"/>
              </w:rPr>
              <w:t>33411560/1</w:t>
            </w:r>
          </w:p>
        </w:tc>
        <w:tc>
          <w:tcPr>
            <w:tcW w:w="2283" w:type="dxa"/>
            <w:tcBorders>
              <w:top w:val="single" w:sz="4" w:space="0" w:color="auto"/>
              <w:left w:val="single" w:sz="4" w:space="0" w:color="auto"/>
              <w:bottom w:val="single" w:sz="4" w:space="0" w:color="auto"/>
              <w:right w:val="single" w:sz="4" w:space="0" w:color="auto"/>
            </w:tcBorders>
            <w:vAlign w:val="center"/>
          </w:tcPr>
          <w:p w14:paraId="0ED1BF03" w14:textId="77777777" w:rsidR="007D1FEA" w:rsidRPr="009074F1" w:rsidRDefault="007D1FEA" w:rsidP="007D1FEA">
            <w:pPr>
              <w:rPr>
                <w:rFonts w:ascii="GHEA Grapalat" w:hAnsi="GHEA Grapalat"/>
                <w:sz w:val="20"/>
                <w:szCs w:val="20"/>
              </w:rPr>
            </w:pPr>
            <w:r w:rsidRPr="002B6DC2">
              <w:rPr>
                <w:rFonts w:ascii="GHEA Grapalat" w:hAnsi="GHEA Grapalat" w:cs="Sylfaen"/>
                <w:sz w:val="20"/>
                <w:szCs w:val="20"/>
              </w:rPr>
              <w:t>պուպլէքստրակտոր</w:t>
            </w:r>
          </w:p>
        </w:tc>
        <w:tc>
          <w:tcPr>
            <w:tcW w:w="923" w:type="dxa"/>
            <w:tcBorders>
              <w:top w:val="single" w:sz="4" w:space="0" w:color="auto"/>
              <w:left w:val="single" w:sz="4" w:space="0" w:color="auto"/>
              <w:bottom w:val="single" w:sz="4" w:space="0" w:color="auto"/>
              <w:right w:val="single" w:sz="4" w:space="0" w:color="auto"/>
            </w:tcBorders>
            <w:vAlign w:val="center"/>
          </w:tcPr>
          <w:p w14:paraId="1F998AB1"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6A6F68" w14:textId="77777777" w:rsidR="007D1FEA" w:rsidRPr="00333D32" w:rsidRDefault="007D1FEA" w:rsidP="007D1FEA">
            <w:pPr>
              <w:jc w:val="both"/>
              <w:rPr>
                <w:rFonts w:ascii="GHEA Grapalat" w:hAnsi="GHEA Grapalat"/>
                <w:sz w:val="20"/>
                <w:szCs w:val="20"/>
                <w:lang w:val="es-ES"/>
              </w:rPr>
            </w:pPr>
            <w:r w:rsidRPr="00483559">
              <w:rPr>
                <w:rFonts w:ascii="GHEA Grapalat" w:hAnsi="GHEA Grapalat"/>
                <w:sz w:val="20"/>
                <w:szCs w:val="20"/>
                <w:lang w:val="es-ES"/>
              </w:rPr>
              <w:t>Պուլպէքստրակտորներ</w:t>
            </w:r>
            <w:r>
              <w:rPr>
                <w:rFonts w:ascii="GHEA Grapalat" w:hAnsi="GHEA Grapalat"/>
                <w:sz w:val="20"/>
                <w:szCs w:val="20"/>
                <w:lang w:val="es-ES"/>
              </w:rPr>
              <w:t xml:space="preserve"> </w:t>
            </w:r>
            <w:r w:rsidRPr="00483559">
              <w:rPr>
                <w:rFonts w:ascii="GHEA Grapalat" w:hAnsi="GHEA Grapalat"/>
                <w:sz w:val="20"/>
                <w:szCs w:val="20"/>
                <w:lang w:val="es-ES"/>
              </w:rPr>
              <w:t>N100:</w:t>
            </w:r>
            <w:r>
              <w:rPr>
                <w:rFonts w:ascii="GHEA Grapalat" w:hAnsi="GHEA Grapalat"/>
                <w:sz w:val="20"/>
                <w:szCs w:val="20"/>
                <w:lang w:val="es-ES"/>
              </w:rPr>
              <w:t xml:space="preserve"> </w:t>
            </w:r>
            <w:r w:rsidRPr="00483559">
              <w:rPr>
                <w:rFonts w:ascii="GHEA Grapalat" w:hAnsi="GHEA Grapalat"/>
                <w:sz w:val="20"/>
                <w:szCs w:val="20"/>
                <w:lang w:val="es-ES"/>
              </w:rPr>
              <w:t>Ֆորմատ:</w:t>
            </w:r>
            <w:r>
              <w:rPr>
                <w:rFonts w:ascii="GHEA Grapalat" w:hAnsi="GHEA Grapalat"/>
                <w:sz w:val="20"/>
                <w:szCs w:val="20"/>
                <w:lang w:val="es-ES"/>
              </w:rPr>
              <w:t xml:space="preserve"> </w:t>
            </w:r>
            <w:r w:rsidRPr="00483559">
              <w:rPr>
                <w:rFonts w:ascii="GHEA Grapalat" w:hAnsi="GHEA Grapalat"/>
                <w:sz w:val="20"/>
                <w:szCs w:val="20"/>
                <w:lang w:val="es-ES"/>
              </w:rPr>
              <w:t>տուփ:</w:t>
            </w:r>
            <w:r>
              <w:rPr>
                <w:rFonts w:ascii="GHEA Grapalat" w:hAnsi="GHEA Grapalat"/>
                <w:sz w:val="20"/>
                <w:szCs w:val="20"/>
                <w:lang w:val="es-ES"/>
              </w:rPr>
              <w:t xml:space="preserve"> </w:t>
            </w:r>
            <w:r w:rsidRPr="00483559">
              <w:rPr>
                <w:rFonts w:ascii="GHEA Grapalat" w:hAnsi="GHEA Grapalat"/>
                <w:sz w:val="20"/>
                <w:szCs w:val="20"/>
                <w:lang w:val="es-ES"/>
              </w:rPr>
              <w:t xml:space="preserve">1-5 </w:t>
            </w:r>
            <w:r w:rsidRPr="00D35CE4">
              <w:rPr>
                <w:rFonts w:ascii="GHEA Grapalat" w:hAnsi="GHEA Grapalat"/>
                <w:sz w:val="20"/>
                <w:szCs w:val="20"/>
                <w:lang w:val="es-ES"/>
              </w:rPr>
              <w:t>չափի ատամնաներվը հանելու համար</w:t>
            </w:r>
          </w:p>
        </w:tc>
        <w:tc>
          <w:tcPr>
            <w:tcW w:w="900" w:type="dxa"/>
            <w:tcBorders>
              <w:top w:val="single" w:sz="4" w:space="0" w:color="auto"/>
              <w:left w:val="single" w:sz="4" w:space="0" w:color="auto"/>
              <w:bottom w:val="single" w:sz="4" w:space="0" w:color="auto"/>
              <w:right w:val="single" w:sz="4" w:space="0" w:color="auto"/>
            </w:tcBorders>
            <w:vAlign w:val="center"/>
          </w:tcPr>
          <w:p w14:paraId="6E40D114" w14:textId="77777777" w:rsidR="007D1FEA" w:rsidRPr="00D11DF1"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7A1E679" w14:textId="6CC48388"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91393B0" w14:textId="54DAE65E"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F1597B5"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250</w:t>
            </w:r>
          </w:p>
        </w:tc>
        <w:tc>
          <w:tcPr>
            <w:tcW w:w="990" w:type="dxa"/>
            <w:tcBorders>
              <w:top w:val="single" w:sz="4" w:space="0" w:color="auto"/>
              <w:left w:val="single" w:sz="4" w:space="0" w:color="auto"/>
              <w:bottom w:val="single" w:sz="4" w:space="0" w:color="auto"/>
              <w:right w:val="single" w:sz="4" w:space="0" w:color="auto"/>
            </w:tcBorders>
            <w:vAlign w:val="center"/>
          </w:tcPr>
          <w:p w14:paraId="2A69F39D" w14:textId="77777777" w:rsidR="007D1FEA" w:rsidRPr="000D6DBD" w:rsidRDefault="007D1FEA" w:rsidP="007D1FEA">
            <w:pPr>
              <w:jc w:val="center"/>
              <w:rPr>
                <w:rFonts w:ascii="GHEA Grapalat" w:hAnsi="GHEA Grapalat"/>
                <w:sz w:val="16"/>
                <w:szCs w:val="16"/>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DB3A76D"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250</w:t>
            </w:r>
          </w:p>
        </w:tc>
        <w:tc>
          <w:tcPr>
            <w:tcW w:w="1386" w:type="dxa"/>
            <w:tcBorders>
              <w:top w:val="single" w:sz="4" w:space="0" w:color="auto"/>
              <w:left w:val="single" w:sz="4" w:space="0" w:color="auto"/>
              <w:bottom w:val="single" w:sz="4" w:space="0" w:color="auto"/>
              <w:right w:val="single" w:sz="4" w:space="0" w:color="auto"/>
            </w:tcBorders>
            <w:vAlign w:val="center"/>
          </w:tcPr>
          <w:p w14:paraId="302ACED3"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79E41D8A" w14:textId="77777777" w:rsidTr="009565A7">
        <w:trPr>
          <w:trHeight w:val="788"/>
        </w:trPr>
        <w:tc>
          <w:tcPr>
            <w:tcW w:w="710" w:type="dxa"/>
            <w:tcBorders>
              <w:top w:val="single" w:sz="4" w:space="0" w:color="auto"/>
              <w:left w:val="single" w:sz="4" w:space="0" w:color="auto"/>
              <w:bottom w:val="single" w:sz="4" w:space="0" w:color="auto"/>
              <w:right w:val="single" w:sz="4" w:space="0" w:color="auto"/>
            </w:tcBorders>
            <w:vAlign w:val="center"/>
          </w:tcPr>
          <w:p w14:paraId="2FACA1C3" w14:textId="77777777" w:rsidR="007D1FEA" w:rsidRPr="00CE18B6" w:rsidRDefault="007D1FEA" w:rsidP="007D1FEA">
            <w:pPr>
              <w:jc w:val="center"/>
              <w:rPr>
                <w:rFonts w:ascii="GHEA Grapalat" w:hAnsi="GHEA Grapalat" w:cs="Arial LatArm"/>
              </w:rPr>
            </w:pPr>
            <w:r>
              <w:rPr>
                <w:rFonts w:ascii="GHEA Grapalat" w:hAnsi="GHEA Grapalat" w:cs="Arial LatArm"/>
              </w:rPr>
              <w:t>28</w:t>
            </w:r>
          </w:p>
        </w:tc>
        <w:tc>
          <w:tcPr>
            <w:tcW w:w="1370" w:type="dxa"/>
            <w:tcBorders>
              <w:top w:val="single" w:sz="4" w:space="0" w:color="auto"/>
              <w:left w:val="single" w:sz="4" w:space="0" w:color="auto"/>
              <w:bottom w:val="single" w:sz="4" w:space="0" w:color="auto"/>
              <w:right w:val="single" w:sz="4" w:space="0" w:color="auto"/>
            </w:tcBorders>
            <w:vAlign w:val="center"/>
          </w:tcPr>
          <w:p w14:paraId="0CC67083" w14:textId="77777777" w:rsidR="007D1FEA" w:rsidRPr="00677B13" w:rsidRDefault="007D1FEA" w:rsidP="007D1FEA">
            <w:pPr>
              <w:jc w:val="center"/>
              <w:rPr>
                <w:rFonts w:ascii="GHEA Grapalat" w:hAnsi="GHEA Grapalat"/>
                <w:sz w:val="16"/>
                <w:szCs w:val="16"/>
                <w:lang w:val="hy-AM"/>
              </w:rPr>
            </w:pPr>
            <w:r w:rsidRPr="00F072C3">
              <w:rPr>
                <w:rFonts w:ascii="GHEA Grapalat" w:hAnsi="GHEA Grapalat"/>
                <w:sz w:val="16"/>
                <w:szCs w:val="16"/>
              </w:rPr>
              <w:t>33611100</w:t>
            </w:r>
            <w:r w:rsidRPr="00A13DA7">
              <w:rPr>
                <w:rFonts w:ascii="GHEA Grapalat" w:hAnsi="GHEA Grapalat"/>
                <w:sz w:val="16"/>
                <w:szCs w:val="16"/>
              </w:rPr>
              <w:t>/</w:t>
            </w:r>
            <w:r w:rsidRPr="00A13DA7">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33D70DAF" w14:textId="77777777" w:rsidR="007D1FEA" w:rsidRPr="00F072C3" w:rsidRDefault="007D1FEA" w:rsidP="007D1FEA">
            <w:pPr>
              <w:pStyle w:val="BodyTextIndent2"/>
              <w:spacing w:line="240" w:lineRule="auto"/>
              <w:ind w:firstLine="0"/>
              <w:jc w:val="center"/>
              <w:rPr>
                <w:rFonts w:ascii="GHEA Grapalat" w:hAnsi="GHEA Grapalat"/>
                <w:sz w:val="16"/>
                <w:szCs w:val="16"/>
              </w:rPr>
            </w:pPr>
            <w:r w:rsidRPr="00F072C3">
              <w:rPr>
                <w:rFonts w:ascii="GHEA Grapalat" w:hAnsi="GHEA Grapalat" w:cs="Sylfaen"/>
                <w:lang w:val="hy-AM"/>
              </w:rPr>
              <w:t>օմեպրազոլ</w:t>
            </w:r>
            <w:r w:rsidRPr="00F072C3">
              <w:rPr>
                <w:rFonts w:ascii="GHEA Grapalat" w:hAnsi="GHEA Grapalat" w:cs="Sylfaen"/>
              </w:rPr>
              <w:t xml:space="preserve"> a02bc01</w:t>
            </w:r>
          </w:p>
        </w:tc>
        <w:tc>
          <w:tcPr>
            <w:tcW w:w="923" w:type="dxa"/>
            <w:tcBorders>
              <w:top w:val="single" w:sz="4" w:space="0" w:color="auto"/>
              <w:left w:val="single" w:sz="4" w:space="0" w:color="auto"/>
              <w:bottom w:val="single" w:sz="4" w:space="0" w:color="auto"/>
              <w:right w:val="single" w:sz="4" w:space="0" w:color="auto"/>
            </w:tcBorders>
            <w:vAlign w:val="center"/>
          </w:tcPr>
          <w:p w14:paraId="5C34BFF9" w14:textId="77777777" w:rsidR="007D1FEA" w:rsidRPr="00F072C3" w:rsidRDefault="007D1FEA" w:rsidP="007D1FEA">
            <w:pPr>
              <w:jc w:val="center"/>
              <w:rPr>
                <w:rFonts w:ascii="GHEA Grapalat" w:hAnsi="GHEA Grapalat"/>
                <w:sz w:val="18"/>
                <w:szCs w:val="18"/>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6EB5A5A5" w14:textId="77777777" w:rsidR="007D1FEA" w:rsidRPr="00F072C3" w:rsidRDefault="007D1FEA" w:rsidP="007D1FEA">
            <w:pPr>
              <w:jc w:val="both"/>
              <w:rPr>
                <w:rFonts w:ascii="GHEA Grapalat" w:eastAsia="Calibri" w:hAnsi="GHEA Grapalat"/>
                <w:b/>
                <w:sz w:val="16"/>
                <w:szCs w:val="16"/>
                <w:lang w:val="af-ZA"/>
              </w:rPr>
            </w:pPr>
            <w:r w:rsidRPr="00F072C3">
              <w:rPr>
                <w:rFonts w:ascii="GHEA Grapalat" w:hAnsi="GHEA Grapalat"/>
                <w:sz w:val="20"/>
                <w:szCs w:val="20"/>
              </w:rPr>
              <w:t>Օմեպրազոլ 20մգ</w:t>
            </w:r>
            <w:r w:rsidRPr="00F072C3">
              <w:rPr>
                <w:rFonts w:ascii="GHEA Grapalat" w:hAnsi="GHEA Grapalat" w:cs="Sylfaen"/>
                <w:sz w:val="20"/>
                <w:szCs w:val="20"/>
              </w:rPr>
              <w:t xml:space="preserve"> դեղաձևը դեղապատիճ</w:t>
            </w:r>
            <w:r w:rsidRPr="00F072C3">
              <w:rPr>
                <w:rFonts w:ascii="GHEA Grapalat" w:hAnsi="GHEA Grapalat"/>
                <w:sz w:val="20"/>
                <w:szCs w:val="20"/>
              </w:rPr>
              <w:t xml:space="preserve">, </w:t>
            </w:r>
            <w:r w:rsidRPr="00F072C3">
              <w:rPr>
                <w:rFonts w:ascii="GHEA Grapalat" w:hAnsi="GHEA Grapalat" w:cs="Sylfaen"/>
                <w:sz w:val="20"/>
                <w:szCs w:val="20"/>
              </w:rPr>
              <w:t xml:space="preserve">դեղաչափը. </w:t>
            </w:r>
            <w:r w:rsidRPr="00F072C3">
              <w:rPr>
                <w:rFonts w:ascii="GHEA Grapalat" w:hAnsi="GHEA Grapalat"/>
                <w:sz w:val="20"/>
                <w:szCs w:val="20"/>
              </w:rPr>
              <w:t>20</w:t>
            </w:r>
            <w:r w:rsidRPr="00F072C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49A0A440" w14:textId="77777777" w:rsidR="007D1FEA" w:rsidRPr="00D11DF1"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2CA0816" w14:textId="1E3CDD6E"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BA50FDC" w14:textId="49F6DB03"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65E128F"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45000</w:t>
            </w:r>
          </w:p>
        </w:tc>
        <w:tc>
          <w:tcPr>
            <w:tcW w:w="990" w:type="dxa"/>
            <w:tcBorders>
              <w:top w:val="single" w:sz="4" w:space="0" w:color="auto"/>
              <w:left w:val="single" w:sz="4" w:space="0" w:color="auto"/>
              <w:bottom w:val="single" w:sz="4" w:space="0" w:color="auto"/>
              <w:right w:val="single" w:sz="4" w:space="0" w:color="auto"/>
            </w:tcBorders>
            <w:vAlign w:val="center"/>
          </w:tcPr>
          <w:p w14:paraId="71FAD528"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ED05E3C"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45000</w:t>
            </w:r>
          </w:p>
        </w:tc>
        <w:tc>
          <w:tcPr>
            <w:tcW w:w="1386" w:type="dxa"/>
            <w:tcBorders>
              <w:top w:val="single" w:sz="4" w:space="0" w:color="auto"/>
              <w:left w:val="single" w:sz="4" w:space="0" w:color="auto"/>
              <w:bottom w:val="single" w:sz="4" w:space="0" w:color="auto"/>
              <w:right w:val="single" w:sz="4" w:space="0" w:color="auto"/>
            </w:tcBorders>
            <w:vAlign w:val="center"/>
          </w:tcPr>
          <w:p w14:paraId="5ABC03A1" w14:textId="77777777" w:rsidR="007D1FEA" w:rsidRPr="00B94CF1" w:rsidRDefault="007D1FEA" w:rsidP="007D1FEA">
            <w:pPr>
              <w:rPr>
                <w:rFonts w:ascii="GHEA Grapalat" w:hAnsi="GHEA Grapalat"/>
                <w:sz w:val="18"/>
                <w:szCs w:val="18"/>
                <w:highlight w:val="yellow"/>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F072C3" w14:paraId="44A5953B" w14:textId="77777777" w:rsidTr="009565A7">
        <w:trPr>
          <w:trHeight w:val="1263"/>
        </w:trPr>
        <w:tc>
          <w:tcPr>
            <w:tcW w:w="710" w:type="dxa"/>
            <w:tcBorders>
              <w:top w:val="single" w:sz="4" w:space="0" w:color="auto"/>
              <w:left w:val="single" w:sz="4" w:space="0" w:color="auto"/>
              <w:bottom w:val="single" w:sz="4" w:space="0" w:color="auto"/>
              <w:right w:val="single" w:sz="4" w:space="0" w:color="auto"/>
            </w:tcBorders>
            <w:vAlign w:val="center"/>
          </w:tcPr>
          <w:p w14:paraId="3F4E201C" w14:textId="77777777" w:rsidR="007D1FEA" w:rsidRPr="002D0F78" w:rsidRDefault="007D1FEA" w:rsidP="007D1FEA">
            <w:pPr>
              <w:jc w:val="center"/>
              <w:rPr>
                <w:rFonts w:ascii="GHEA Grapalat" w:hAnsi="GHEA Grapalat" w:cs="Arial LatArm"/>
              </w:rPr>
            </w:pPr>
            <w:r>
              <w:rPr>
                <w:rFonts w:ascii="GHEA Grapalat" w:hAnsi="GHEA Grapalat" w:cs="Arial LatArm"/>
              </w:rPr>
              <w:t>29</w:t>
            </w:r>
          </w:p>
        </w:tc>
        <w:tc>
          <w:tcPr>
            <w:tcW w:w="1370" w:type="dxa"/>
            <w:tcBorders>
              <w:top w:val="single" w:sz="4" w:space="0" w:color="auto"/>
              <w:left w:val="single" w:sz="4" w:space="0" w:color="auto"/>
              <w:bottom w:val="single" w:sz="4" w:space="0" w:color="auto"/>
              <w:right w:val="single" w:sz="4" w:space="0" w:color="auto"/>
            </w:tcBorders>
            <w:vAlign w:val="center"/>
          </w:tcPr>
          <w:p w14:paraId="33329815" w14:textId="77777777" w:rsidR="007D1FEA" w:rsidRPr="002D78A0" w:rsidRDefault="007D1FEA" w:rsidP="007D1FEA">
            <w:pPr>
              <w:jc w:val="center"/>
              <w:rPr>
                <w:rFonts w:ascii="GHEA Grapalat" w:hAnsi="GHEA Grapalat"/>
                <w:sz w:val="16"/>
                <w:szCs w:val="16"/>
                <w:lang w:val="hy-AM"/>
              </w:rPr>
            </w:pPr>
            <w:r w:rsidRPr="002D78A0">
              <w:rPr>
                <w:rFonts w:ascii="GHEA Grapalat" w:hAnsi="GHEA Grapalat"/>
                <w:sz w:val="16"/>
                <w:szCs w:val="16"/>
              </w:rPr>
              <w:t>33611110/</w:t>
            </w:r>
            <w:r w:rsidRPr="002D78A0">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3701232A" w14:textId="77777777" w:rsidR="007D1FEA" w:rsidRPr="00F072C3" w:rsidRDefault="007D1FEA" w:rsidP="007D1FEA">
            <w:pPr>
              <w:rPr>
                <w:rFonts w:ascii="GHEA Grapalat" w:hAnsi="GHEA Grapalat"/>
                <w:sz w:val="20"/>
                <w:szCs w:val="20"/>
                <w:lang w:val="pt-BR"/>
              </w:rPr>
            </w:pPr>
            <w:r w:rsidRPr="00F072C3">
              <w:rPr>
                <w:rFonts w:ascii="GHEA Grapalat" w:hAnsi="GHEA Grapalat" w:cs="Sylfaen"/>
                <w:sz w:val="20"/>
                <w:szCs w:val="20"/>
                <w:lang w:val="hy-AM"/>
              </w:rPr>
              <w:t>ալյումինիումիհիդրօքսիդ</w:t>
            </w:r>
            <w:r w:rsidRPr="00F072C3">
              <w:rPr>
                <w:rFonts w:ascii="GHEA Grapalat" w:hAnsi="GHEA Grapalat"/>
                <w:sz w:val="20"/>
                <w:szCs w:val="20"/>
                <w:lang w:val="pt-BR"/>
              </w:rPr>
              <w:t xml:space="preserve"> + </w:t>
            </w:r>
            <w:r w:rsidRPr="00F072C3">
              <w:rPr>
                <w:rFonts w:ascii="GHEA Grapalat" w:hAnsi="GHEA Grapalat" w:cs="Sylfaen"/>
                <w:sz w:val="20"/>
                <w:szCs w:val="20"/>
                <w:lang w:val="hy-AM"/>
              </w:rPr>
              <w:t>մա</w:t>
            </w:r>
            <w:r w:rsidRPr="00F072C3">
              <w:rPr>
                <w:rFonts w:ascii="Sylfaen" w:hAnsi="Sylfaen"/>
                <w:sz w:val="20"/>
                <w:szCs w:val="20"/>
                <w:lang w:val="hy-AM"/>
              </w:rPr>
              <w:t>գ</w:t>
            </w:r>
            <w:r w:rsidRPr="00F072C3">
              <w:rPr>
                <w:rFonts w:ascii="GHEA Grapalat" w:hAnsi="GHEA Grapalat" w:cs="Sylfaen"/>
                <w:sz w:val="20"/>
                <w:szCs w:val="20"/>
                <w:lang w:val="hy-AM"/>
              </w:rPr>
              <w:t>նեզիումի</w:t>
            </w:r>
            <w:r w:rsidRPr="004902A6">
              <w:rPr>
                <w:rFonts w:ascii="GHEA Grapalat" w:hAnsi="GHEA Grapalat" w:cs="Sylfaen"/>
                <w:sz w:val="20"/>
                <w:szCs w:val="20"/>
                <w:lang w:val="hy-AM"/>
              </w:rPr>
              <w:t xml:space="preserve"> </w:t>
            </w:r>
            <w:r w:rsidRPr="00F072C3">
              <w:rPr>
                <w:rFonts w:ascii="GHEA Grapalat" w:hAnsi="GHEA Grapalat" w:cs="Sylfaen"/>
                <w:sz w:val="20"/>
                <w:szCs w:val="20"/>
                <w:lang w:val="hy-AM"/>
              </w:rPr>
              <w:t>հիդրօքսիդ</w:t>
            </w:r>
          </w:p>
          <w:p w14:paraId="41AECB50" w14:textId="77777777" w:rsidR="007D1FEA" w:rsidRPr="00F072C3" w:rsidRDefault="007D1FEA" w:rsidP="007D1FEA">
            <w:pPr>
              <w:pStyle w:val="BodyTextIndent2"/>
              <w:spacing w:line="240" w:lineRule="auto"/>
              <w:ind w:firstLine="0"/>
              <w:jc w:val="center"/>
              <w:rPr>
                <w:rFonts w:ascii="GHEA Grapalat" w:hAnsi="GHEA Grapalat"/>
                <w:sz w:val="16"/>
                <w:szCs w:val="16"/>
              </w:rPr>
            </w:pPr>
            <w:r w:rsidRPr="00F072C3">
              <w:rPr>
                <w:rFonts w:ascii="GHEA Grapalat" w:hAnsi="GHEA Grapalat"/>
              </w:rPr>
              <w:t>a02aa04  a02ab01 g04bx01</w:t>
            </w:r>
          </w:p>
        </w:tc>
        <w:tc>
          <w:tcPr>
            <w:tcW w:w="923" w:type="dxa"/>
            <w:tcBorders>
              <w:top w:val="single" w:sz="4" w:space="0" w:color="auto"/>
              <w:left w:val="single" w:sz="4" w:space="0" w:color="auto"/>
              <w:bottom w:val="single" w:sz="4" w:space="0" w:color="auto"/>
              <w:right w:val="single" w:sz="4" w:space="0" w:color="auto"/>
            </w:tcBorders>
            <w:vAlign w:val="center"/>
          </w:tcPr>
          <w:p w14:paraId="69BA99B8" w14:textId="77777777" w:rsidR="007D1FEA" w:rsidRPr="005542DB" w:rsidRDefault="007D1FEA" w:rsidP="007D1FEA">
            <w:pPr>
              <w:jc w:val="center"/>
              <w:rPr>
                <w:rFonts w:ascii="GHEA Grapalat" w:hAnsi="GHEA Grapalat"/>
                <w:sz w:val="18"/>
                <w:szCs w:val="18"/>
                <w:lang w:val="af-ZA"/>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36A829FF" w14:textId="77777777" w:rsidR="007D1FEA" w:rsidRPr="00F072C3" w:rsidRDefault="007D1FEA" w:rsidP="007D1FEA">
            <w:pPr>
              <w:jc w:val="both"/>
              <w:rPr>
                <w:rFonts w:ascii="GHEA Grapalat" w:hAnsi="GHEA Grapalat" w:cs="Sylfaen"/>
                <w:sz w:val="20"/>
                <w:szCs w:val="20"/>
                <w:lang w:val="af-ZA"/>
              </w:rPr>
            </w:pPr>
            <w:r w:rsidRPr="00F072C3">
              <w:rPr>
                <w:rFonts w:ascii="GHEA Grapalat" w:hAnsi="GHEA Grapalat"/>
                <w:sz w:val="20"/>
                <w:szCs w:val="20"/>
              </w:rPr>
              <w:t>Ալյումինի</w:t>
            </w:r>
            <w:r w:rsidRPr="00F072C3">
              <w:rPr>
                <w:rFonts w:ascii="GHEA Grapalat" w:hAnsi="GHEA Grapalat"/>
                <w:sz w:val="20"/>
                <w:szCs w:val="20"/>
                <w:lang w:val="pt-BR"/>
              </w:rPr>
              <w:t xml:space="preserve"> </w:t>
            </w:r>
            <w:r w:rsidRPr="00F072C3">
              <w:rPr>
                <w:rFonts w:ascii="GHEA Grapalat" w:hAnsi="GHEA Grapalat"/>
                <w:sz w:val="20"/>
                <w:szCs w:val="20"/>
              </w:rPr>
              <w:t>հիդրօքսիդ</w:t>
            </w:r>
            <w:r w:rsidRPr="00F072C3">
              <w:rPr>
                <w:rFonts w:ascii="GHEA Grapalat" w:hAnsi="GHEA Grapalat"/>
                <w:sz w:val="20"/>
                <w:szCs w:val="20"/>
                <w:lang w:val="af-ZA"/>
              </w:rPr>
              <w:t xml:space="preserve">, </w:t>
            </w:r>
            <w:r w:rsidRPr="00F072C3">
              <w:rPr>
                <w:rFonts w:ascii="GHEA Grapalat" w:hAnsi="GHEA Grapalat"/>
                <w:sz w:val="20"/>
                <w:szCs w:val="20"/>
              </w:rPr>
              <w:t>մագնեզիումի</w:t>
            </w:r>
            <w:r w:rsidRPr="00F072C3">
              <w:rPr>
                <w:rFonts w:ascii="GHEA Grapalat" w:hAnsi="GHEA Grapalat"/>
                <w:sz w:val="20"/>
                <w:szCs w:val="20"/>
                <w:lang w:val="pt-BR"/>
              </w:rPr>
              <w:t xml:space="preserve"> </w:t>
            </w:r>
            <w:r w:rsidRPr="00F072C3">
              <w:rPr>
                <w:rFonts w:ascii="GHEA Grapalat" w:hAnsi="GHEA Grapalat"/>
                <w:sz w:val="20"/>
                <w:szCs w:val="20"/>
              </w:rPr>
              <w:t>հիդրօքսիդ</w:t>
            </w:r>
            <w:r w:rsidRPr="00F072C3">
              <w:rPr>
                <w:rFonts w:ascii="GHEA Grapalat" w:hAnsi="GHEA Grapalat"/>
                <w:sz w:val="20"/>
                <w:szCs w:val="20"/>
                <w:lang w:val="af-ZA"/>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դեղահատեր</w:t>
            </w:r>
            <w:r w:rsidRPr="00F072C3">
              <w:rPr>
                <w:rFonts w:ascii="GHEA Grapalat" w:hAnsi="GHEA Grapalat" w:cs="Sylfaen"/>
                <w:sz w:val="20"/>
                <w:szCs w:val="20"/>
                <w:lang w:val="pt-BR"/>
              </w:rPr>
              <w:t xml:space="preserve"> </w:t>
            </w:r>
            <w:r w:rsidRPr="00F072C3">
              <w:rPr>
                <w:rFonts w:ascii="GHEA Grapalat" w:hAnsi="GHEA Grapalat" w:cs="Sylfaen"/>
                <w:sz w:val="20"/>
                <w:szCs w:val="20"/>
              </w:rPr>
              <w:t>ծամելու</w:t>
            </w:r>
            <w:r w:rsidRPr="00F072C3">
              <w:rPr>
                <w:rFonts w:ascii="GHEA Grapalat" w:hAnsi="GHEA Grapalat" w:cs="Sylfaen"/>
                <w:sz w:val="20"/>
                <w:szCs w:val="20"/>
                <w:lang w:val="af-ZA"/>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af-ZA"/>
              </w:rPr>
              <w:t>. 400մգ+400մգ</w:t>
            </w:r>
          </w:p>
          <w:p w14:paraId="6C5FE2AB" w14:textId="77777777" w:rsidR="007D1FEA" w:rsidRPr="00305F5D" w:rsidRDefault="007D1FEA" w:rsidP="007D1FEA">
            <w:pPr>
              <w:jc w:val="both"/>
              <w:rPr>
                <w:rFonts w:ascii="GHEA Grapalat" w:hAnsi="GHEA Grapalat"/>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14:paraId="35879B74" w14:textId="77777777" w:rsidR="007D1FEA" w:rsidRPr="00F072C3" w:rsidRDefault="007D1FEA" w:rsidP="007D1FEA">
            <w:pPr>
              <w:jc w:val="center"/>
              <w:rPr>
                <w:rFonts w:ascii="GHEA Grapalat" w:hAnsi="GHEA Grapalat" w:cs="Arial"/>
                <w:sz w:val="18"/>
                <w:szCs w:val="18"/>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E63892F" w14:textId="5C0E368E"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B9293F6" w14:textId="2007888C"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1430D94"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12000</w:t>
            </w:r>
          </w:p>
        </w:tc>
        <w:tc>
          <w:tcPr>
            <w:tcW w:w="990" w:type="dxa"/>
            <w:tcBorders>
              <w:top w:val="single" w:sz="4" w:space="0" w:color="auto"/>
              <w:left w:val="single" w:sz="4" w:space="0" w:color="auto"/>
              <w:bottom w:val="single" w:sz="4" w:space="0" w:color="auto"/>
              <w:right w:val="single" w:sz="4" w:space="0" w:color="auto"/>
            </w:tcBorders>
            <w:vAlign w:val="center"/>
          </w:tcPr>
          <w:p w14:paraId="046C85A4"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24F91C3"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12000</w:t>
            </w:r>
          </w:p>
        </w:tc>
        <w:tc>
          <w:tcPr>
            <w:tcW w:w="1386" w:type="dxa"/>
            <w:tcBorders>
              <w:top w:val="single" w:sz="4" w:space="0" w:color="auto"/>
              <w:left w:val="single" w:sz="4" w:space="0" w:color="auto"/>
              <w:bottom w:val="single" w:sz="4" w:space="0" w:color="auto"/>
              <w:right w:val="single" w:sz="4" w:space="0" w:color="auto"/>
            </w:tcBorders>
            <w:vAlign w:val="center"/>
          </w:tcPr>
          <w:p w14:paraId="5197B91E" w14:textId="77777777" w:rsidR="007D1FEA" w:rsidRPr="00F072C3" w:rsidRDefault="007D1FEA" w:rsidP="007D1FEA">
            <w:pPr>
              <w:rPr>
                <w:rFonts w:ascii="Sylfaen" w:hAnsi="Sylfaen"/>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F072C3" w14:paraId="015427AF" w14:textId="77777777" w:rsidTr="009565A7">
        <w:trPr>
          <w:trHeight w:val="333"/>
        </w:trPr>
        <w:tc>
          <w:tcPr>
            <w:tcW w:w="710" w:type="dxa"/>
            <w:tcBorders>
              <w:top w:val="single" w:sz="4" w:space="0" w:color="auto"/>
              <w:left w:val="single" w:sz="4" w:space="0" w:color="auto"/>
              <w:bottom w:val="single" w:sz="4" w:space="0" w:color="auto"/>
              <w:right w:val="single" w:sz="4" w:space="0" w:color="auto"/>
            </w:tcBorders>
            <w:vAlign w:val="center"/>
          </w:tcPr>
          <w:p w14:paraId="1F5AD067" w14:textId="77777777" w:rsidR="007D1FEA" w:rsidRPr="002D0F78" w:rsidRDefault="007D1FEA" w:rsidP="007D1FEA">
            <w:pPr>
              <w:jc w:val="center"/>
              <w:rPr>
                <w:rFonts w:ascii="GHEA Grapalat" w:hAnsi="GHEA Grapalat" w:cs="Arial LatArm"/>
                <w:lang w:val="pt-BR"/>
              </w:rPr>
            </w:pPr>
            <w:r>
              <w:rPr>
                <w:rFonts w:ascii="GHEA Grapalat" w:hAnsi="GHEA Grapalat" w:cs="Arial LatArm"/>
                <w:lang w:val="pt-BR"/>
              </w:rPr>
              <w:t>30</w:t>
            </w:r>
          </w:p>
        </w:tc>
        <w:tc>
          <w:tcPr>
            <w:tcW w:w="1370" w:type="dxa"/>
            <w:tcBorders>
              <w:top w:val="single" w:sz="4" w:space="0" w:color="auto"/>
              <w:left w:val="single" w:sz="4" w:space="0" w:color="auto"/>
              <w:bottom w:val="single" w:sz="4" w:space="0" w:color="auto"/>
              <w:right w:val="single" w:sz="4" w:space="0" w:color="auto"/>
            </w:tcBorders>
            <w:vAlign w:val="center"/>
          </w:tcPr>
          <w:p w14:paraId="79F9BC55" w14:textId="77777777" w:rsidR="007D1FEA" w:rsidRPr="006142E0" w:rsidRDefault="007D1FEA" w:rsidP="007D1FEA">
            <w:pPr>
              <w:jc w:val="center"/>
              <w:rPr>
                <w:rFonts w:ascii="GHEA Grapalat" w:hAnsi="GHEA Grapalat"/>
                <w:color w:val="333333"/>
                <w:sz w:val="16"/>
                <w:szCs w:val="16"/>
                <w:lang w:val="hy-AM"/>
              </w:rPr>
            </w:pPr>
            <w:r w:rsidRPr="0088664E">
              <w:rPr>
                <w:rFonts w:ascii="GHEA Grapalat" w:hAnsi="GHEA Grapalat"/>
                <w:color w:val="333333"/>
                <w:sz w:val="16"/>
                <w:szCs w:val="16"/>
                <w:lang w:val="pt-BR"/>
              </w:rPr>
              <w:t>33611120/</w:t>
            </w:r>
            <w:r>
              <w:rPr>
                <w:rFonts w:ascii="GHEA Grapalat" w:hAnsi="GHEA Grapalat"/>
                <w:color w:val="333333"/>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7CBAFC91" w14:textId="77777777" w:rsidR="007D1FEA" w:rsidRPr="00993D61" w:rsidRDefault="007D1FEA" w:rsidP="007D1FEA">
            <w:pPr>
              <w:pStyle w:val="BodyTextIndent2"/>
              <w:spacing w:line="240" w:lineRule="auto"/>
              <w:ind w:firstLine="0"/>
              <w:jc w:val="center"/>
              <w:rPr>
                <w:rFonts w:ascii="GHEA Grapalat" w:hAnsi="GHEA Grapalat"/>
                <w:sz w:val="16"/>
                <w:szCs w:val="16"/>
              </w:rPr>
            </w:pPr>
            <w:r w:rsidRPr="00930ACC">
              <w:rPr>
                <w:rFonts w:ascii="GHEA Grapalat" w:hAnsi="GHEA Grapalat" w:cs="Sylfaen"/>
              </w:rPr>
              <w:t>ֆամոտիդին</w:t>
            </w:r>
            <w:r w:rsidRPr="00930ACC">
              <w:rPr>
                <w:rFonts w:ascii="GHEA Grapalat" w:hAnsi="GHEA Grapalat"/>
              </w:rPr>
              <w:t xml:space="preserve">  A02BA03    </w:t>
            </w:r>
          </w:p>
        </w:tc>
        <w:tc>
          <w:tcPr>
            <w:tcW w:w="923" w:type="dxa"/>
            <w:tcBorders>
              <w:top w:val="single" w:sz="4" w:space="0" w:color="auto"/>
              <w:left w:val="single" w:sz="4" w:space="0" w:color="auto"/>
              <w:bottom w:val="single" w:sz="4" w:space="0" w:color="auto"/>
              <w:right w:val="single" w:sz="4" w:space="0" w:color="auto"/>
            </w:tcBorders>
            <w:vAlign w:val="center"/>
          </w:tcPr>
          <w:p w14:paraId="2C7831E6"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1A1F1BB3" w14:textId="77777777" w:rsidR="007D1FEA" w:rsidRPr="00653C6A" w:rsidRDefault="007D1FEA" w:rsidP="007D1FEA">
            <w:pPr>
              <w:jc w:val="both"/>
              <w:rPr>
                <w:rFonts w:ascii="GHEA Grapalat" w:hAnsi="GHEA Grapalat"/>
                <w:b/>
                <w:sz w:val="16"/>
                <w:szCs w:val="16"/>
                <w:lang w:val="pt-BR"/>
              </w:rPr>
            </w:pPr>
            <w:r>
              <w:rPr>
                <w:rFonts w:ascii="GHEA Grapalat" w:hAnsi="GHEA Grapalat"/>
                <w:sz w:val="20"/>
                <w:szCs w:val="20"/>
              </w:rPr>
              <w:t>Ֆամոտիդին</w:t>
            </w:r>
            <w:r w:rsidRPr="00FA2F15">
              <w:rPr>
                <w:rFonts w:ascii="GHEA Grapalat" w:hAnsi="GHEA Grapalat"/>
                <w:sz w:val="20"/>
                <w:szCs w:val="20"/>
                <w:lang w:val="af-ZA"/>
              </w:rPr>
              <w:t xml:space="preserve">, </w:t>
            </w:r>
            <w:r w:rsidRPr="003F5109">
              <w:rPr>
                <w:rFonts w:ascii="GHEA Grapalat" w:hAnsi="GHEA Grapalat" w:cs="Sylfaen"/>
                <w:sz w:val="20"/>
                <w:szCs w:val="20"/>
              </w:rPr>
              <w:t>դեղաձևը</w:t>
            </w:r>
            <w:r w:rsidRPr="00FA2F15">
              <w:rPr>
                <w:rFonts w:ascii="GHEA Grapalat" w:hAnsi="GHEA Grapalat" w:cs="Sylfaen"/>
                <w:sz w:val="20"/>
                <w:szCs w:val="20"/>
                <w:lang w:val="af-ZA"/>
              </w:rPr>
              <w:t xml:space="preserve">. </w:t>
            </w:r>
            <w:r w:rsidRPr="003B14AB">
              <w:rPr>
                <w:rFonts w:ascii="GHEA Grapalat" w:hAnsi="GHEA Grapalat" w:cs="Sylfaen"/>
                <w:sz w:val="20"/>
                <w:szCs w:val="20"/>
              </w:rPr>
              <w:t>դեղահատ</w:t>
            </w:r>
            <w:r w:rsidRPr="00FA2F15">
              <w:rPr>
                <w:rFonts w:ascii="GHEA Grapalat" w:hAnsi="GHEA Grapalat" w:cs="Sylfaen"/>
                <w:sz w:val="20"/>
                <w:szCs w:val="20"/>
                <w:lang w:val="af-ZA"/>
              </w:rPr>
              <w:t xml:space="preserve"> </w:t>
            </w:r>
            <w:r w:rsidRPr="003B14AB">
              <w:rPr>
                <w:rFonts w:ascii="GHEA Grapalat" w:hAnsi="GHEA Grapalat" w:cs="Sylfaen"/>
                <w:sz w:val="20"/>
                <w:szCs w:val="20"/>
              </w:rPr>
              <w:t>թաղանթապատ</w:t>
            </w:r>
            <w:r w:rsidRPr="00FA2F15">
              <w:rPr>
                <w:rFonts w:ascii="GHEA Grapalat" w:hAnsi="GHEA Grapalat" w:cs="Sylfaen"/>
                <w:sz w:val="20"/>
                <w:szCs w:val="20"/>
                <w:lang w:val="af-ZA"/>
              </w:rPr>
              <w:t xml:space="preserve">, </w:t>
            </w:r>
            <w:r w:rsidRPr="003F5109">
              <w:rPr>
                <w:rFonts w:ascii="GHEA Grapalat" w:hAnsi="GHEA Grapalat" w:cs="Sylfaen"/>
                <w:sz w:val="20"/>
                <w:szCs w:val="20"/>
              </w:rPr>
              <w:t>դեղաչափը</w:t>
            </w:r>
            <w:r w:rsidRPr="00FA2F15">
              <w:rPr>
                <w:rFonts w:ascii="GHEA Grapalat" w:hAnsi="GHEA Grapalat" w:cs="Sylfaen"/>
                <w:sz w:val="20"/>
                <w:szCs w:val="20"/>
                <w:lang w:val="af-ZA"/>
              </w:rPr>
              <w:t xml:space="preserve">. </w:t>
            </w:r>
            <w:r>
              <w:rPr>
                <w:rFonts w:ascii="GHEA Grapalat" w:hAnsi="GHEA Grapalat" w:cs="Sylfaen"/>
                <w:sz w:val="20"/>
                <w:szCs w:val="20"/>
                <w:lang w:val="hy-AM"/>
              </w:rPr>
              <w:t>4</w:t>
            </w:r>
            <w:r>
              <w:rPr>
                <w:rFonts w:ascii="GHEA Grapalat" w:hAnsi="GHEA Grapalat" w:cs="Sylfaen"/>
                <w:sz w:val="20"/>
                <w:szCs w:val="20"/>
              </w:rPr>
              <w:t>0մգ</w:t>
            </w:r>
          </w:p>
        </w:tc>
        <w:tc>
          <w:tcPr>
            <w:tcW w:w="900" w:type="dxa"/>
            <w:tcBorders>
              <w:top w:val="single" w:sz="4" w:space="0" w:color="auto"/>
              <w:left w:val="single" w:sz="4" w:space="0" w:color="auto"/>
              <w:bottom w:val="single" w:sz="4" w:space="0" w:color="auto"/>
              <w:right w:val="single" w:sz="4" w:space="0" w:color="auto"/>
            </w:tcBorders>
            <w:vAlign w:val="center"/>
          </w:tcPr>
          <w:p w14:paraId="36765F05" w14:textId="77777777" w:rsidR="007D1FEA" w:rsidRPr="00F072C3" w:rsidRDefault="007D1FEA" w:rsidP="007D1FEA">
            <w:pPr>
              <w:jc w:val="center"/>
              <w:rPr>
                <w:rFonts w:ascii="GHEA Grapalat" w:hAnsi="GHEA Grapalat" w:cs="Arial"/>
                <w:sz w:val="18"/>
                <w:szCs w:val="18"/>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628171C" w14:textId="15D17163" w:rsidR="007D1FEA" w:rsidRDefault="007D1FEA" w:rsidP="007D1FEA">
            <w:pPr>
              <w:jc w:val="right"/>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B0B7445" w14:textId="284FBB4E"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17878E0"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8000</w:t>
            </w:r>
          </w:p>
        </w:tc>
        <w:tc>
          <w:tcPr>
            <w:tcW w:w="990" w:type="dxa"/>
            <w:tcBorders>
              <w:top w:val="single" w:sz="4" w:space="0" w:color="auto"/>
              <w:left w:val="single" w:sz="4" w:space="0" w:color="auto"/>
              <w:bottom w:val="single" w:sz="4" w:space="0" w:color="auto"/>
              <w:right w:val="single" w:sz="4" w:space="0" w:color="auto"/>
            </w:tcBorders>
            <w:vAlign w:val="center"/>
          </w:tcPr>
          <w:p w14:paraId="05C1DBF5" w14:textId="77777777" w:rsidR="007D1FEA" w:rsidRPr="009A64F0"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w:t>
            </w:r>
            <w:r>
              <w:rPr>
                <w:rFonts w:ascii="GHEA Grapalat" w:hAnsi="GHEA Grapalat"/>
                <w:sz w:val="18"/>
                <w:szCs w:val="18"/>
                <w:lang w:val="hy-AM"/>
              </w:rPr>
              <w:lastRenderedPageBreak/>
              <w:t>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91FEA6B"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lastRenderedPageBreak/>
              <w:t>8000</w:t>
            </w:r>
          </w:p>
        </w:tc>
        <w:tc>
          <w:tcPr>
            <w:tcW w:w="1386" w:type="dxa"/>
            <w:tcBorders>
              <w:top w:val="single" w:sz="4" w:space="0" w:color="auto"/>
              <w:left w:val="single" w:sz="4" w:space="0" w:color="auto"/>
              <w:bottom w:val="single" w:sz="4" w:space="0" w:color="auto"/>
              <w:right w:val="single" w:sz="4" w:space="0" w:color="auto"/>
            </w:tcBorders>
            <w:vAlign w:val="center"/>
          </w:tcPr>
          <w:p w14:paraId="5870FAD8" w14:textId="77777777" w:rsidR="007D1FEA" w:rsidRPr="00F072C3"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F072C3" w14:paraId="4703E176" w14:textId="77777777" w:rsidTr="009565A7">
        <w:trPr>
          <w:trHeight w:val="270"/>
        </w:trPr>
        <w:tc>
          <w:tcPr>
            <w:tcW w:w="710" w:type="dxa"/>
            <w:tcBorders>
              <w:top w:val="single" w:sz="4" w:space="0" w:color="auto"/>
              <w:left w:val="single" w:sz="4" w:space="0" w:color="auto"/>
              <w:bottom w:val="single" w:sz="4" w:space="0" w:color="auto"/>
              <w:right w:val="single" w:sz="4" w:space="0" w:color="auto"/>
            </w:tcBorders>
            <w:vAlign w:val="center"/>
          </w:tcPr>
          <w:p w14:paraId="148317AE" w14:textId="77777777" w:rsidR="007D1FEA" w:rsidRPr="00D06E65" w:rsidRDefault="007D1FEA" w:rsidP="007D1FEA">
            <w:pPr>
              <w:jc w:val="center"/>
              <w:rPr>
                <w:rFonts w:ascii="GHEA Grapalat" w:hAnsi="GHEA Grapalat" w:cs="Arial LatArm"/>
                <w:lang w:val="pt-BR"/>
              </w:rPr>
            </w:pPr>
            <w:r>
              <w:rPr>
                <w:rFonts w:ascii="GHEA Grapalat" w:hAnsi="GHEA Grapalat" w:cs="Arial LatArm"/>
                <w:lang w:val="pt-BR"/>
              </w:rPr>
              <w:t>31</w:t>
            </w:r>
          </w:p>
        </w:tc>
        <w:tc>
          <w:tcPr>
            <w:tcW w:w="1370" w:type="dxa"/>
            <w:tcBorders>
              <w:top w:val="single" w:sz="4" w:space="0" w:color="auto"/>
              <w:left w:val="single" w:sz="4" w:space="0" w:color="auto"/>
              <w:bottom w:val="single" w:sz="4" w:space="0" w:color="auto"/>
              <w:right w:val="single" w:sz="4" w:space="0" w:color="auto"/>
            </w:tcBorders>
            <w:vAlign w:val="center"/>
          </w:tcPr>
          <w:p w14:paraId="04301D0C" w14:textId="77777777" w:rsidR="007D1FEA" w:rsidRPr="0079501F" w:rsidRDefault="007D1FEA" w:rsidP="007D1FEA">
            <w:pPr>
              <w:jc w:val="center"/>
              <w:rPr>
                <w:rFonts w:ascii="GHEA Grapalat" w:hAnsi="GHEA Grapalat"/>
                <w:color w:val="333333"/>
                <w:sz w:val="16"/>
                <w:szCs w:val="16"/>
                <w:lang w:val="hy-AM"/>
              </w:rPr>
            </w:pPr>
            <w:r w:rsidRPr="0088664E">
              <w:rPr>
                <w:rFonts w:ascii="GHEA Grapalat" w:hAnsi="GHEA Grapalat"/>
                <w:color w:val="333333"/>
                <w:sz w:val="16"/>
                <w:szCs w:val="16"/>
                <w:lang w:val="pt-BR"/>
              </w:rPr>
              <w:t>33611120/</w:t>
            </w:r>
            <w:r>
              <w:rPr>
                <w:rFonts w:ascii="GHEA Grapalat" w:hAnsi="GHEA Grapalat"/>
                <w:color w:val="333333"/>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vAlign w:val="center"/>
          </w:tcPr>
          <w:p w14:paraId="44D70221" w14:textId="77777777" w:rsidR="007D1FEA" w:rsidRPr="00993D61" w:rsidRDefault="007D1FEA" w:rsidP="007D1FEA">
            <w:pPr>
              <w:pStyle w:val="BodyTextIndent2"/>
              <w:spacing w:line="240" w:lineRule="auto"/>
              <w:ind w:firstLine="0"/>
              <w:jc w:val="center"/>
              <w:rPr>
                <w:rFonts w:ascii="GHEA Grapalat" w:hAnsi="GHEA Grapalat"/>
                <w:sz w:val="16"/>
                <w:szCs w:val="16"/>
              </w:rPr>
            </w:pPr>
            <w:r w:rsidRPr="00930ACC">
              <w:rPr>
                <w:rFonts w:ascii="GHEA Grapalat" w:hAnsi="GHEA Grapalat" w:cs="Sylfaen"/>
              </w:rPr>
              <w:t>ֆամոտիդին</w:t>
            </w:r>
            <w:r w:rsidRPr="00930ACC">
              <w:rPr>
                <w:rFonts w:ascii="GHEA Grapalat" w:hAnsi="GHEA Grapalat"/>
              </w:rPr>
              <w:t xml:space="preserve">  A02BA03    </w:t>
            </w:r>
          </w:p>
        </w:tc>
        <w:tc>
          <w:tcPr>
            <w:tcW w:w="923" w:type="dxa"/>
            <w:tcBorders>
              <w:top w:val="single" w:sz="4" w:space="0" w:color="auto"/>
              <w:left w:val="single" w:sz="4" w:space="0" w:color="auto"/>
              <w:bottom w:val="single" w:sz="4" w:space="0" w:color="auto"/>
              <w:right w:val="single" w:sz="4" w:space="0" w:color="auto"/>
            </w:tcBorders>
            <w:vAlign w:val="center"/>
          </w:tcPr>
          <w:p w14:paraId="077986FE"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5C3C75B8" w14:textId="77777777" w:rsidR="007D1FEA" w:rsidRPr="00653C6A" w:rsidRDefault="007D1FEA" w:rsidP="007D1FEA">
            <w:pPr>
              <w:jc w:val="both"/>
              <w:rPr>
                <w:rFonts w:ascii="GHEA Grapalat" w:hAnsi="GHEA Grapalat"/>
                <w:b/>
                <w:sz w:val="16"/>
                <w:szCs w:val="16"/>
                <w:lang w:val="pt-BR"/>
              </w:rPr>
            </w:pPr>
            <w:r>
              <w:rPr>
                <w:rFonts w:ascii="GHEA Grapalat" w:hAnsi="GHEA Grapalat"/>
                <w:sz w:val="20"/>
                <w:szCs w:val="20"/>
              </w:rPr>
              <w:t>Ֆամոտիդին</w:t>
            </w:r>
            <w:r w:rsidRPr="00FA2F15">
              <w:rPr>
                <w:rFonts w:ascii="GHEA Grapalat" w:hAnsi="GHEA Grapalat"/>
                <w:sz w:val="20"/>
                <w:szCs w:val="20"/>
                <w:lang w:val="af-ZA"/>
              </w:rPr>
              <w:t xml:space="preserve">, </w:t>
            </w:r>
            <w:r w:rsidRPr="003F5109">
              <w:rPr>
                <w:rFonts w:ascii="GHEA Grapalat" w:hAnsi="GHEA Grapalat" w:cs="Sylfaen"/>
                <w:sz w:val="20"/>
                <w:szCs w:val="20"/>
              </w:rPr>
              <w:t>դեղաձևը</w:t>
            </w:r>
            <w:r w:rsidRPr="00FA2F15">
              <w:rPr>
                <w:rFonts w:ascii="GHEA Grapalat" w:hAnsi="GHEA Grapalat" w:cs="Sylfaen"/>
                <w:sz w:val="20"/>
                <w:szCs w:val="20"/>
                <w:lang w:val="af-ZA"/>
              </w:rPr>
              <w:t xml:space="preserve">. </w:t>
            </w:r>
            <w:r w:rsidRPr="003B14AB">
              <w:rPr>
                <w:rFonts w:ascii="GHEA Grapalat" w:hAnsi="GHEA Grapalat" w:cs="Sylfaen"/>
                <w:sz w:val="20"/>
                <w:szCs w:val="20"/>
              </w:rPr>
              <w:t>դեղահատ</w:t>
            </w:r>
            <w:r w:rsidRPr="00FA2F15">
              <w:rPr>
                <w:rFonts w:ascii="GHEA Grapalat" w:hAnsi="GHEA Grapalat" w:cs="Sylfaen"/>
                <w:sz w:val="20"/>
                <w:szCs w:val="20"/>
                <w:lang w:val="af-ZA"/>
              </w:rPr>
              <w:t xml:space="preserve"> </w:t>
            </w:r>
            <w:r w:rsidRPr="003B14AB">
              <w:rPr>
                <w:rFonts w:ascii="GHEA Grapalat" w:hAnsi="GHEA Grapalat" w:cs="Sylfaen"/>
                <w:sz w:val="20"/>
                <w:szCs w:val="20"/>
              </w:rPr>
              <w:t>թաղանթապատ</w:t>
            </w:r>
            <w:r w:rsidRPr="00FA2F15">
              <w:rPr>
                <w:rFonts w:ascii="GHEA Grapalat" w:hAnsi="GHEA Grapalat" w:cs="Sylfaen"/>
                <w:sz w:val="20"/>
                <w:szCs w:val="20"/>
                <w:lang w:val="af-ZA"/>
              </w:rPr>
              <w:t xml:space="preserve">, </w:t>
            </w:r>
            <w:r w:rsidRPr="003F5109">
              <w:rPr>
                <w:rFonts w:ascii="GHEA Grapalat" w:hAnsi="GHEA Grapalat" w:cs="Sylfaen"/>
                <w:sz w:val="20"/>
                <w:szCs w:val="20"/>
              </w:rPr>
              <w:t>դեղաչափը</w:t>
            </w:r>
            <w:r w:rsidRPr="00FA2F15">
              <w:rPr>
                <w:rFonts w:ascii="GHEA Grapalat" w:hAnsi="GHEA Grapalat" w:cs="Sylfaen"/>
                <w:sz w:val="20"/>
                <w:szCs w:val="20"/>
                <w:lang w:val="af-ZA"/>
              </w:rPr>
              <w:t xml:space="preserve">. </w:t>
            </w:r>
            <w:r>
              <w:rPr>
                <w:rFonts w:ascii="GHEA Grapalat" w:hAnsi="GHEA Grapalat" w:cs="Sylfaen"/>
                <w:sz w:val="20"/>
                <w:szCs w:val="20"/>
                <w:lang w:val="hy-AM"/>
              </w:rPr>
              <w:t>2</w:t>
            </w:r>
            <w:r>
              <w:rPr>
                <w:rFonts w:ascii="GHEA Grapalat" w:hAnsi="GHEA Grapalat" w:cs="Sylfaen"/>
                <w:sz w:val="20"/>
                <w:szCs w:val="20"/>
              </w:rPr>
              <w:t>0մգ</w:t>
            </w:r>
          </w:p>
        </w:tc>
        <w:tc>
          <w:tcPr>
            <w:tcW w:w="900" w:type="dxa"/>
            <w:tcBorders>
              <w:top w:val="single" w:sz="4" w:space="0" w:color="auto"/>
              <w:left w:val="single" w:sz="4" w:space="0" w:color="auto"/>
              <w:bottom w:val="single" w:sz="4" w:space="0" w:color="auto"/>
              <w:right w:val="single" w:sz="4" w:space="0" w:color="auto"/>
            </w:tcBorders>
            <w:vAlign w:val="center"/>
          </w:tcPr>
          <w:p w14:paraId="167CFD92" w14:textId="77777777" w:rsidR="007D1FEA" w:rsidRPr="00F072C3" w:rsidRDefault="007D1FEA" w:rsidP="007D1FEA">
            <w:pPr>
              <w:jc w:val="center"/>
              <w:rPr>
                <w:rFonts w:ascii="GHEA Grapalat" w:hAnsi="GHEA Grapalat" w:cs="Arial"/>
                <w:sz w:val="18"/>
                <w:szCs w:val="18"/>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41888D4" w14:textId="1ABAE594" w:rsidR="007D1FEA" w:rsidRDefault="007D1FEA" w:rsidP="007D1FEA">
            <w:pPr>
              <w:jc w:val="right"/>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C460F19" w14:textId="1EF79279"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6BE0301"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990" w:type="dxa"/>
            <w:tcBorders>
              <w:top w:val="single" w:sz="4" w:space="0" w:color="auto"/>
              <w:left w:val="single" w:sz="4" w:space="0" w:color="auto"/>
              <w:bottom w:val="single" w:sz="4" w:space="0" w:color="auto"/>
              <w:right w:val="single" w:sz="4" w:space="0" w:color="auto"/>
            </w:tcBorders>
            <w:vAlign w:val="center"/>
          </w:tcPr>
          <w:p w14:paraId="32861DCC" w14:textId="77777777" w:rsidR="007D1FEA" w:rsidRPr="009A64F0"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E31EC2E"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1386" w:type="dxa"/>
            <w:tcBorders>
              <w:top w:val="single" w:sz="4" w:space="0" w:color="auto"/>
              <w:left w:val="single" w:sz="4" w:space="0" w:color="auto"/>
              <w:bottom w:val="single" w:sz="4" w:space="0" w:color="auto"/>
              <w:right w:val="single" w:sz="4" w:space="0" w:color="auto"/>
            </w:tcBorders>
            <w:vAlign w:val="center"/>
          </w:tcPr>
          <w:p w14:paraId="3C3E8F15" w14:textId="77777777" w:rsidR="007D1FEA" w:rsidRPr="00F072C3"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50088C" w14:paraId="672756D9" w14:textId="77777777" w:rsidTr="009565A7">
        <w:trPr>
          <w:trHeight w:val="231"/>
        </w:trPr>
        <w:tc>
          <w:tcPr>
            <w:tcW w:w="710" w:type="dxa"/>
            <w:tcBorders>
              <w:top w:val="single" w:sz="4" w:space="0" w:color="auto"/>
              <w:left w:val="single" w:sz="4" w:space="0" w:color="auto"/>
              <w:bottom w:val="single" w:sz="4" w:space="0" w:color="auto"/>
              <w:right w:val="single" w:sz="4" w:space="0" w:color="auto"/>
            </w:tcBorders>
            <w:vAlign w:val="center"/>
          </w:tcPr>
          <w:p w14:paraId="7AED349F" w14:textId="77777777" w:rsidR="007D1FEA" w:rsidRDefault="007D1FEA" w:rsidP="007D1FEA">
            <w:pPr>
              <w:jc w:val="center"/>
              <w:rPr>
                <w:rFonts w:ascii="GHEA Grapalat" w:hAnsi="GHEA Grapalat" w:cs="Arial LatArm"/>
              </w:rPr>
            </w:pPr>
            <w:r>
              <w:rPr>
                <w:rFonts w:ascii="GHEA Grapalat" w:hAnsi="GHEA Grapalat" w:cs="Arial LatArm"/>
              </w:rPr>
              <w:t>32</w:t>
            </w:r>
          </w:p>
        </w:tc>
        <w:tc>
          <w:tcPr>
            <w:tcW w:w="1370" w:type="dxa"/>
            <w:tcBorders>
              <w:top w:val="single" w:sz="4" w:space="0" w:color="auto"/>
              <w:left w:val="single" w:sz="4" w:space="0" w:color="auto"/>
              <w:bottom w:val="single" w:sz="4" w:space="0" w:color="auto"/>
              <w:right w:val="single" w:sz="4" w:space="0" w:color="auto"/>
            </w:tcBorders>
            <w:vAlign w:val="center"/>
          </w:tcPr>
          <w:p w14:paraId="79089FE9" w14:textId="77777777" w:rsidR="007D1FEA" w:rsidRPr="0079501F" w:rsidRDefault="007D1FEA" w:rsidP="007D1FEA">
            <w:pPr>
              <w:jc w:val="center"/>
              <w:rPr>
                <w:rFonts w:ascii="GHEA Grapalat" w:hAnsi="GHEA Grapalat"/>
                <w:color w:val="333333"/>
                <w:sz w:val="16"/>
                <w:szCs w:val="16"/>
                <w:lang w:val="hy-AM"/>
              </w:rPr>
            </w:pPr>
            <w:r w:rsidRPr="0088664E">
              <w:rPr>
                <w:rFonts w:ascii="GHEA Grapalat" w:hAnsi="GHEA Grapalat"/>
                <w:color w:val="333333"/>
                <w:sz w:val="16"/>
                <w:szCs w:val="16"/>
                <w:lang w:val="pt-BR"/>
              </w:rPr>
              <w:t>33611120/</w:t>
            </w:r>
            <w:r>
              <w:rPr>
                <w:rFonts w:ascii="GHEA Grapalat" w:hAnsi="GHEA Grapalat"/>
                <w:color w:val="333333"/>
                <w:sz w:val="16"/>
                <w:szCs w:val="16"/>
                <w:lang w:val="hy-AM"/>
              </w:rPr>
              <w:t>3</w:t>
            </w:r>
          </w:p>
        </w:tc>
        <w:tc>
          <w:tcPr>
            <w:tcW w:w="2283" w:type="dxa"/>
            <w:tcBorders>
              <w:top w:val="single" w:sz="4" w:space="0" w:color="auto"/>
              <w:left w:val="single" w:sz="4" w:space="0" w:color="auto"/>
              <w:bottom w:val="single" w:sz="4" w:space="0" w:color="auto"/>
              <w:right w:val="single" w:sz="4" w:space="0" w:color="auto"/>
            </w:tcBorders>
            <w:vAlign w:val="center"/>
          </w:tcPr>
          <w:p w14:paraId="5AEB9A11" w14:textId="77777777" w:rsidR="007D1FEA" w:rsidRPr="00993D61" w:rsidRDefault="007D1FEA" w:rsidP="007D1FEA">
            <w:pPr>
              <w:pStyle w:val="BodyTextIndent2"/>
              <w:spacing w:line="240" w:lineRule="auto"/>
              <w:ind w:firstLine="0"/>
              <w:jc w:val="center"/>
              <w:rPr>
                <w:rFonts w:ascii="GHEA Grapalat" w:hAnsi="GHEA Grapalat"/>
                <w:sz w:val="16"/>
                <w:szCs w:val="16"/>
              </w:rPr>
            </w:pPr>
            <w:r w:rsidRPr="00930ACC">
              <w:rPr>
                <w:rFonts w:ascii="GHEA Grapalat" w:hAnsi="GHEA Grapalat" w:cs="Sylfaen"/>
              </w:rPr>
              <w:t>ֆամոտիդին</w:t>
            </w:r>
            <w:r w:rsidRPr="00930ACC">
              <w:rPr>
                <w:rFonts w:ascii="GHEA Grapalat" w:hAnsi="GHEA Grapalat"/>
              </w:rPr>
              <w:t xml:space="preserve">  A02BA03    </w:t>
            </w:r>
          </w:p>
        </w:tc>
        <w:tc>
          <w:tcPr>
            <w:tcW w:w="923" w:type="dxa"/>
            <w:tcBorders>
              <w:top w:val="single" w:sz="4" w:space="0" w:color="auto"/>
              <w:left w:val="single" w:sz="4" w:space="0" w:color="auto"/>
              <w:bottom w:val="single" w:sz="4" w:space="0" w:color="auto"/>
              <w:right w:val="single" w:sz="4" w:space="0" w:color="auto"/>
            </w:tcBorders>
            <w:vAlign w:val="center"/>
          </w:tcPr>
          <w:p w14:paraId="1B8251B9"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85EDFC" w14:textId="77777777" w:rsidR="007D1FEA" w:rsidRPr="005F418E" w:rsidRDefault="007D1FEA" w:rsidP="007D1FEA">
            <w:pPr>
              <w:jc w:val="both"/>
              <w:rPr>
                <w:rFonts w:ascii="GHEA Grapalat" w:hAnsi="GHEA Grapalat" w:cs="Calibri"/>
                <w:sz w:val="20"/>
                <w:szCs w:val="20"/>
                <w:lang w:val="hy-AM"/>
              </w:rPr>
            </w:pPr>
            <w:r>
              <w:rPr>
                <w:rFonts w:ascii="GHEA Grapalat" w:hAnsi="GHEA Grapalat"/>
                <w:sz w:val="20"/>
                <w:szCs w:val="20"/>
              </w:rPr>
              <w:t>Ֆամոտիդին</w:t>
            </w:r>
            <w:r w:rsidRPr="00251227">
              <w:rPr>
                <w:rFonts w:ascii="GHEA Grapalat" w:hAnsi="GHEA Grapalat"/>
                <w:sz w:val="20"/>
                <w:szCs w:val="20"/>
                <w:lang w:val="pt-BR"/>
              </w:rPr>
              <w:t xml:space="preserve">, </w:t>
            </w:r>
            <w:r w:rsidRPr="005F418E">
              <w:rPr>
                <w:rFonts w:ascii="GHEA Grapalat" w:hAnsi="GHEA Grapalat"/>
                <w:sz w:val="20"/>
                <w:szCs w:val="20"/>
              </w:rPr>
              <w:t>դեղաձևը</w:t>
            </w:r>
            <w:r w:rsidRPr="00251227">
              <w:rPr>
                <w:rFonts w:ascii="GHEA Grapalat" w:hAnsi="GHEA Grapalat"/>
                <w:sz w:val="20"/>
                <w:szCs w:val="20"/>
                <w:lang w:val="pt-BR"/>
              </w:rPr>
              <w:t xml:space="preserve">. </w:t>
            </w:r>
            <w:r w:rsidRPr="005F418E">
              <w:rPr>
                <w:rFonts w:ascii="GHEA Grapalat" w:hAnsi="GHEA Grapalat"/>
                <w:sz w:val="20"/>
                <w:szCs w:val="20"/>
              </w:rPr>
              <w:t>դեղափոշի</w:t>
            </w:r>
            <w:r w:rsidRPr="00251227">
              <w:rPr>
                <w:rFonts w:ascii="GHEA Grapalat" w:hAnsi="GHEA Grapalat"/>
                <w:sz w:val="20"/>
                <w:szCs w:val="20"/>
                <w:lang w:val="pt-BR"/>
              </w:rPr>
              <w:t xml:space="preserve"> </w:t>
            </w:r>
            <w:r w:rsidRPr="005F418E">
              <w:rPr>
                <w:rFonts w:ascii="GHEA Grapalat" w:hAnsi="GHEA Grapalat"/>
                <w:sz w:val="20"/>
                <w:szCs w:val="20"/>
              </w:rPr>
              <w:t>լիոֆիլացված</w:t>
            </w:r>
            <w:r w:rsidRPr="00251227">
              <w:rPr>
                <w:rFonts w:ascii="GHEA Grapalat" w:hAnsi="GHEA Grapalat"/>
                <w:sz w:val="20"/>
                <w:szCs w:val="20"/>
                <w:lang w:val="pt-BR"/>
              </w:rPr>
              <w:t xml:space="preserve"> </w:t>
            </w:r>
            <w:r w:rsidRPr="005F418E">
              <w:rPr>
                <w:rFonts w:ascii="GHEA Grapalat" w:hAnsi="GHEA Grapalat"/>
                <w:sz w:val="20"/>
                <w:szCs w:val="20"/>
              </w:rPr>
              <w:t>ներարկման</w:t>
            </w:r>
            <w:r w:rsidRPr="00251227">
              <w:rPr>
                <w:rFonts w:ascii="GHEA Grapalat" w:hAnsi="GHEA Grapalat"/>
                <w:sz w:val="20"/>
                <w:szCs w:val="20"/>
                <w:lang w:val="pt-BR"/>
              </w:rPr>
              <w:t xml:space="preserve"> </w:t>
            </w:r>
            <w:r w:rsidRPr="005F418E">
              <w:rPr>
                <w:rFonts w:ascii="GHEA Grapalat" w:hAnsi="GHEA Grapalat"/>
                <w:sz w:val="20"/>
                <w:szCs w:val="20"/>
              </w:rPr>
              <w:t>լուծույթի</w:t>
            </w:r>
            <w:r w:rsidRPr="00251227">
              <w:rPr>
                <w:rFonts w:ascii="Cambria Math" w:hAnsi="Cambria Math" w:cs="Cambria Math"/>
                <w:sz w:val="20"/>
                <w:szCs w:val="20"/>
                <w:lang w:val="pt-BR"/>
              </w:rPr>
              <w:t>․</w:t>
            </w:r>
            <w:r w:rsidRPr="00251227">
              <w:rPr>
                <w:rFonts w:ascii="GHEA Grapalat" w:hAnsi="GHEA Grapalat"/>
                <w:sz w:val="20"/>
                <w:szCs w:val="20"/>
                <w:lang w:val="pt-BR"/>
              </w:rPr>
              <w:t xml:space="preserve"> </w:t>
            </w:r>
            <w:r w:rsidRPr="005F418E">
              <w:rPr>
                <w:rFonts w:ascii="GHEA Grapalat" w:hAnsi="GHEA Grapalat"/>
                <w:sz w:val="20"/>
                <w:szCs w:val="20"/>
              </w:rPr>
              <w:t>դեղաչափը</w:t>
            </w:r>
            <w:r w:rsidRPr="00251227">
              <w:rPr>
                <w:rFonts w:ascii="GHEA Grapalat" w:hAnsi="GHEA Grapalat"/>
                <w:sz w:val="20"/>
                <w:szCs w:val="20"/>
                <w:lang w:val="pt-BR"/>
              </w:rPr>
              <w:t xml:space="preserve">. </w:t>
            </w:r>
            <w:r w:rsidRPr="005F418E">
              <w:rPr>
                <w:rFonts w:ascii="GHEA Grapalat" w:hAnsi="GHEA Grapalat"/>
                <w:sz w:val="20"/>
                <w:szCs w:val="20"/>
              </w:rPr>
              <w:t>20մգ; (5) ապակե սրվակ 72,8մգ և (5) լուծիչ ամպուլներում 5մլ</w:t>
            </w:r>
          </w:p>
        </w:tc>
        <w:tc>
          <w:tcPr>
            <w:tcW w:w="900" w:type="dxa"/>
            <w:tcBorders>
              <w:top w:val="single" w:sz="4" w:space="0" w:color="auto"/>
              <w:left w:val="single" w:sz="4" w:space="0" w:color="auto"/>
              <w:bottom w:val="single" w:sz="4" w:space="0" w:color="auto"/>
              <w:right w:val="single" w:sz="4" w:space="0" w:color="auto"/>
            </w:tcBorders>
            <w:vAlign w:val="center"/>
          </w:tcPr>
          <w:p w14:paraId="3A07DD33" w14:textId="77777777" w:rsidR="007D1FEA" w:rsidRPr="000D01D7" w:rsidRDefault="007D1FEA" w:rsidP="007D1FEA">
            <w:pPr>
              <w:jc w:val="cente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ABDC2B8" w14:textId="7AE1D90F"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CE3FAD7" w14:textId="0F062C65"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11AD676"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100</w:t>
            </w:r>
          </w:p>
        </w:tc>
        <w:tc>
          <w:tcPr>
            <w:tcW w:w="990" w:type="dxa"/>
            <w:tcBorders>
              <w:top w:val="single" w:sz="4" w:space="0" w:color="auto"/>
              <w:left w:val="single" w:sz="4" w:space="0" w:color="auto"/>
              <w:bottom w:val="single" w:sz="4" w:space="0" w:color="auto"/>
              <w:right w:val="single" w:sz="4" w:space="0" w:color="auto"/>
            </w:tcBorders>
            <w:vAlign w:val="center"/>
          </w:tcPr>
          <w:p w14:paraId="4DA223DD" w14:textId="77777777" w:rsidR="007D1FEA" w:rsidRDefault="007D1FEA" w:rsidP="007D1FEA">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046BB90"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100</w:t>
            </w:r>
          </w:p>
        </w:tc>
        <w:tc>
          <w:tcPr>
            <w:tcW w:w="1386" w:type="dxa"/>
            <w:tcBorders>
              <w:top w:val="single" w:sz="4" w:space="0" w:color="auto"/>
              <w:left w:val="single" w:sz="4" w:space="0" w:color="auto"/>
              <w:bottom w:val="single" w:sz="4" w:space="0" w:color="auto"/>
              <w:right w:val="single" w:sz="4" w:space="0" w:color="auto"/>
            </w:tcBorders>
            <w:vAlign w:val="center"/>
          </w:tcPr>
          <w:p w14:paraId="14965AD5" w14:textId="77777777" w:rsidR="007D1FEA" w:rsidRPr="0050088C" w:rsidRDefault="007D1FEA" w:rsidP="007D1FEA">
            <w:pPr>
              <w:rPr>
                <w:rFonts w:ascii="GHEA Grapalat" w:hAnsi="GHEA Grapalat"/>
                <w:sz w:val="18"/>
                <w:szCs w:val="18"/>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496A8BEE" w14:textId="77777777" w:rsidTr="009565A7">
        <w:trPr>
          <w:trHeight w:val="231"/>
        </w:trPr>
        <w:tc>
          <w:tcPr>
            <w:tcW w:w="710" w:type="dxa"/>
            <w:tcBorders>
              <w:top w:val="single" w:sz="4" w:space="0" w:color="auto"/>
              <w:left w:val="single" w:sz="4" w:space="0" w:color="auto"/>
              <w:bottom w:val="single" w:sz="4" w:space="0" w:color="auto"/>
              <w:right w:val="single" w:sz="4" w:space="0" w:color="auto"/>
            </w:tcBorders>
            <w:vAlign w:val="center"/>
          </w:tcPr>
          <w:p w14:paraId="6B3BA8E2" w14:textId="77777777" w:rsidR="007D1FEA" w:rsidRDefault="007D1FEA" w:rsidP="007D1FEA">
            <w:pPr>
              <w:jc w:val="center"/>
              <w:rPr>
                <w:rFonts w:ascii="GHEA Grapalat" w:hAnsi="GHEA Grapalat" w:cs="Arial LatArm"/>
              </w:rPr>
            </w:pPr>
            <w:r>
              <w:rPr>
                <w:rFonts w:ascii="GHEA Grapalat" w:hAnsi="GHEA Grapalat" w:cs="Arial LatArm"/>
              </w:rPr>
              <w:t>33</w:t>
            </w:r>
          </w:p>
        </w:tc>
        <w:tc>
          <w:tcPr>
            <w:tcW w:w="1370" w:type="dxa"/>
            <w:tcBorders>
              <w:top w:val="single" w:sz="4" w:space="0" w:color="auto"/>
              <w:left w:val="single" w:sz="4" w:space="0" w:color="auto"/>
              <w:bottom w:val="single" w:sz="4" w:space="0" w:color="auto"/>
              <w:right w:val="single" w:sz="4" w:space="0" w:color="auto"/>
            </w:tcBorders>
            <w:vAlign w:val="center"/>
          </w:tcPr>
          <w:p w14:paraId="6ACACF13" w14:textId="77777777" w:rsidR="007D1FEA" w:rsidRPr="00EF6D87" w:rsidRDefault="007D1FEA" w:rsidP="007D1FEA">
            <w:pPr>
              <w:jc w:val="center"/>
              <w:rPr>
                <w:rFonts w:ascii="GHEA Grapalat" w:hAnsi="GHEA Grapalat"/>
                <w:sz w:val="16"/>
                <w:szCs w:val="16"/>
              </w:rPr>
            </w:pPr>
            <w:r w:rsidRPr="00F072C3">
              <w:rPr>
                <w:rFonts w:ascii="GHEA Grapalat" w:hAnsi="GHEA Grapalat"/>
                <w:sz w:val="16"/>
                <w:szCs w:val="16"/>
                <w:lang w:val="hy-AM"/>
              </w:rPr>
              <w:t>33611180</w:t>
            </w:r>
            <w:r>
              <w:rPr>
                <w:rFonts w:ascii="GHEA Grapalat" w:hAnsi="GHEA Grapalat"/>
                <w:sz w:val="16"/>
                <w:szCs w:val="16"/>
              </w:rPr>
              <w:t>/1</w:t>
            </w:r>
          </w:p>
        </w:tc>
        <w:tc>
          <w:tcPr>
            <w:tcW w:w="2283" w:type="dxa"/>
            <w:tcBorders>
              <w:top w:val="single" w:sz="4" w:space="0" w:color="auto"/>
              <w:left w:val="single" w:sz="4" w:space="0" w:color="auto"/>
              <w:bottom w:val="single" w:sz="4" w:space="0" w:color="auto"/>
              <w:right w:val="single" w:sz="4" w:space="0" w:color="auto"/>
            </w:tcBorders>
            <w:vAlign w:val="center"/>
          </w:tcPr>
          <w:p w14:paraId="0176F82E" w14:textId="77777777" w:rsidR="007D1FEA" w:rsidRPr="00F072C3" w:rsidRDefault="007D1FEA" w:rsidP="007D1FEA">
            <w:pPr>
              <w:rPr>
                <w:rFonts w:ascii="GHEA Grapalat" w:hAnsi="GHEA Grapalat"/>
                <w:sz w:val="20"/>
                <w:szCs w:val="20"/>
              </w:rPr>
            </w:pPr>
            <w:r w:rsidRPr="00F072C3">
              <w:rPr>
                <w:rFonts w:ascii="GHEA Grapalat" w:hAnsi="GHEA Grapalat" w:cs="Sylfaen"/>
                <w:sz w:val="20"/>
                <w:szCs w:val="20"/>
              </w:rPr>
              <w:t>լակտուլոզ</w:t>
            </w:r>
            <w:r w:rsidRPr="00F072C3">
              <w:rPr>
                <w:rFonts w:ascii="GHEA Grapalat" w:hAnsi="GHEA Grapalat"/>
                <w:sz w:val="20"/>
                <w:szCs w:val="20"/>
              </w:rPr>
              <w:t xml:space="preserve"> a06ad11</w:t>
            </w:r>
          </w:p>
        </w:tc>
        <w:tc>
          <w:tcPr>
            <w:tcW w:w="923" w:type="dxa"/>
            <w:tcBorders>
              <w:top w:val="single" w:sz="4" w:space="0" w:color="auto"/>
              <w:left w:val="single" w:sz="4" w:space="0" w:color="auto"/>
              <w:bottom w:val="single" w:sz="4" w:space="0" w:color="auto"/>
              <w:right w:val="single" w:sz="4" w:space="0" w:color="auto"/>
            </w:tcBorders>
            <w:vAlign w:val="center"/>
          </w:tcPr>
          <w:p w14:paraId="4C1B9BF5"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3AD607" w14:textId="77777777" w:rsidR="007D1FEA" w:rsidRPr="00F072C3" w:rsidRDefault="007D1FEA" w:rsidP="007D1FEA">
            <w:pPr>
              <w:jc w:val="both"/>
              <w:rPr>
                <w:rFonts w:ascii="GHEA Grapalat" w:hAnsi="GHEA Grapalat"/>
                <w:sz w:val="20"/>
                <w:szCs w:val="20"/>
                <w:lang w:val="es-ES"/>
              </w:rPr>
            </w:pPr>
            <w:r w:rsidRPr="00F072C3">
              <w:rPr>
                <w:rFonts w:ascii="GHEA Grapalat" w:hAnsi="GHEA Grapalat" w:cs="Calibri"/>
                <w:sz w:val="20"/>
                <w:szCs w:val="20"/>
                <w:lang w:val="es-ES"/>
              </w:rPr>
              <w:t xml:space="preserve">Լակտուլոզ. </w:t>
            </w:r>
            <w:r w:rsidRPr="00F072C3">
              <w:rPr>
                <w:rFonts w:ascii="GHEA Grapalat" w:hAnsi="GHEA Grapalat" w:cs="Sylfaen"/>
                <w:sz w:val="20"/>
                <w:szCs w:val="20"/>
              </w:rPr>
              <w:t>դեղաձևը</w:t>
            </w:r>
            <w:r w:rsidRPr="00F072C3">
              <w:rPr>
                <w:rFonts w:ascii="GHEA Grapalat" w:hAnsi="GHEA Grapalat" w:cs="Sylfaen"/>
                <w:sz w:val="20"/>
                <w:szCs w:val="20"/>
                <w:lang w:val="pt-BR"/>
              </w:rPr>
              <w:t>.</w:t>
            </w:r>
            <w:r w:rsidRPr="00F072C3">
              <w:rPr>
                <w:lang w:val="pt-BR"/>
              </w:rPr>
              <w:t xml:space="preserve"> </w:t>
            </w:r>
            <w:r w:rsidRPr="00F072C3">
              <w:rPr>
                <w:rFonts w:ascii="GHEA Grapalat" w:hAnsi="GHEA Grapalat" w:cs="Sylfaen"/>
                <w:sz w:val="20"/>
                <w:szCs w:val="20"/>
              </w:rPr>
              <w:t>օշարակ</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w:t>
            </w:r>
            <w:r w:rsidRPr="00F072C3">
              <w:rPr>
                <w:lang w:val="pt-BR"/>
              </w:rPr>
              <w:t xml:space="preserve"> </w:t>
            </w:r>
            <w:r w:rsidRPr="00F072C3">
              <w:rPr>
                <w:rFonts w:ascii="GHEA Grapalat" w:hAnsi="GHEA Grapalat" w:cs="Sylfaen"/>
                <w:sz w:val="20"/>
                <w:szCs w:val="20"/>
                <w:lang w:val="pt-BR"/>
              </w:rPr>
              <w:t>667</w:t>
            </w:r>
            <w:r w:rsidRPr="00F072C3">
              <w:rPr>
                <w:rFonts w:ascii="GHEA Grapalat" w:hAnsi="GHEA Grapalat" w:cs="Sylfaen"/>
                <w:sz w:val="20"/>
                <w:szCs w:val="20"/>
              </w:rPr>
              <w:t>մգ</w:t>
            </w:r>
            <w:r w:rsidRPr="00F072C3">
              <w:rPr>
                <w:rFonts w:ascii="GHEA Grapalat" w:hAnsi="GHEA Grapalat" w:cs="Sylfaen"/>
                <w:sz w:val="20"/>
                <w:szCs w:val="20"/>
                <w:lang w:val="pt-BR"/>
              </w:rPr>
              <w:t>/</w:t>
            </w:r>
            <w:r w:rsidRPr="00F072C3">
              <w:rPr>
                <w:rFonts w:ascii="GHEA Grapalat" w:hAnsi="GHEA Grapalat" w:cs="Sylfaen"/>
                <w:sz w:val="20"/>
                <w:szCs w:val="20"/>
              </w:rPr>
              <w:t>մլ</w:t>
            </w:r>
            <w:r w:rsidRPr="00F072C3">
              <w:rPr>
                <w:rFonts w:ascii="GHEA Grapalat" w:hAnsi="GHEA Grapalat" w:cs="Sylfaen"/>
                <w:sz w:val="20"/>
                <w:szCs w:val="20"/>
                <w:lang w:val="pt-BR"/>
              </w:rPr>
              <w:t>, 500</w:t>
            </w:r>
            <w:r w:rsidRPr="00F072C3">
              <w:rPr>
                <w:rFonts w:ascii="GHEA Grapalat" w:hAnsi="GHEA Grapalat" w:cs="Sylfaen"/>
                <w:sz w:val="20"/>
                <w:szCs w:val="20"/>
              </w:rPr>
              <w:t>մլ</w:t>
            </w:r>
          </w:p>
        </w:tc>
        <w:tc>
          <w:tcPr>
            <w:tcW w:w="900" w:type="dxa"/>
            <w:tcBorders>
              <w:top w:val="single" w:sz="4" w:space="0" w:color="auto"/>
              <w:left w:val="single" w:sz="4" w:space="0" w:color="auto"/>
              <w:bottom w:val="single" w:sz="4" w:space="0" w:color="auto"/>
              <w:right w:val="single" w:sz="4" w:space="0" w:color="auto"/>
            </w:tcBorders>
            <w:vAlign w:val="center"/>
          </w:tcPr>
          <w:p w14:paraId="1E31AF8C" w14:textId="77777777" w:rsidR="007D1FEA" w:rsidRPr="00F072C3" w:rsidRDefault="007D1FEA" w:rsidP="007D1FEA">
            <w:pPr>
              <w:jc w:val="center"/>
              <w:rPr>
                <w:rFonts w:ascii="GHEA Grapalat" w:hAnsi="GHEA Grapalat" w:cs="Arial"/>
                <w:sz w:val="18"/>
                <w:szCs w:val="18"/>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3286200" w14:textId="4FAF5DBA"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F449987" w14:textId="45510165"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5C2AFE1"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w:t>
            </w:r>
          </w:p>
        </w:tc>
        <w:tc>
          <w:tcPr>
            <w:tcW w:w="990" w:type="dxa"/>
            <w:tcBorders>
              <w:top w:val="single" w:sz="4" w:space="0" w:color="auto"/>
              <w:left w:val="single" w:sz="4" w:space="0" w:color="auto"/>
              <w:bottom w:val="single" w:sz="4" w:space="0" w:color="auto"/>
              <w:right w:val="single" w:sz="4" w:space="0" w:color="auto"/>
            </w:tcBorders>
            <w:vAlign w:val="center"/>
          </w:tcPr>
          <w:p w14:paraId="08E20A82"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2B9C071"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w:t>
            </w:r>
          </w:p>
        </w:tc>
        <w:tc>
          <w:tcPr>
            <w:tcW w:w="1386" w:type="dxa"/>
            <w:tcBorders>
              <w:top w:val="single" w:sz="4" w:space="0" w:color="auto"/>
              <w:left w:val="single" w:sz="4" w:space="0" w:color="auto"/>
              <w:bottom w:val="single" w:sz="4" w:space="0" w:color="auto"/>
              <w:right w:val="single" w:sz="4" w:space="0" w:color="auto"/>
            </w:tcBorders>
            <w:vAlign w:val="center"/>
          </w:tcPr>
          <w:p w14:paraId="0B189721"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10B5DA79"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786F31E" w14:textId="77777777" w:rsidR="007D1FEA" w:rsidRDefault="007D1FEA" w:rsidP="007D1FEA">
            <w:pPr>
              <w:jc w:val="center"/>
              <w:rPr>
                <w:rFonts w:ascii="GHEA Grapalat" w:hAnsi="GHEA Grapalat" w:cs="Arial LatArm"/>
              </w:rPr>
            </w:pPr>
            <w:r>
              <w:rPr>
                <w:rFonts w:ascii="GHEA Grapalat" w:hAnsi="GHEA Grapalat" w:cs="Arial LatArm"/>
              </w:rPr>
              <w:t>34</w:t>
            </w:r>
          </w:p>
        </w:tc>
        <w:tc>
          <w:tcPr>
            <w:tcW w:w="1370" w:type="dxa"/>
            <w:tcBorders>
              <w:top w:val="single" w:sz="4" w:space="0" w:color="auto"/>
              <w:left w:val="single" w:sz="4" w:space="0" w:color="auto"/>
              <w:bottom w:val="single" w:sz="4" w:space="0" w:color="auto"/>
              <w:right w:val="single" w:sz="4" w:space="0" w:color="auto"/>
            </w:tcBorders>
            <w:vAlign w:val="center"/>
          </w:tcPr>
          <w:p w14:paraId="2F298E95" w14:textId="77777777" w:rsidR="007D1FEA" w:rsidRPr="00E16656" w:rsidRDefault="007D1FEA" w:rsidP="007D1FEA">
            <w:pPr>
              <w:jc w:val="center"/>
              <w:rPr>
                <w:rFonts w:ascii="GHEA Grapalat" w:hAnsi="GHEA Grapalat"/>
                <w:sz w:val="16"/>
                <w:szCs w:val="16"/>
                <w:lang w:val="hy-AM"/>
              </w:rPr>
            </w:pPr>
            <w:r w:rsidRPr="00694592">
              <w:rPr>
                <w:rFonts w:ascii="GHEA Grapalat" w:hAnsi="GHEA Grapalat"/>
                <w:sz w:val="16"/>
                <w:szCs w:val="16"/>
              </w:rPr>
              <w:t>33611300/</w:t>
            </w:r>
            <w:r w:rsidRPr="00694592">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684FA4F2" w14:textId="77777777" w:rsidR="007D1FEA" w:rsidRPr="00F072C3" w:rsidRDefault="007D1FEA" w:rsidP="007D1FEA">
            <w:pPr>
              <w:rPr>
                <w:rFonts w:ascii="GHEA Grapalat" w:hAnsi="GHEA Grapalat"/>
                <w:sz w:val="20"/>
                <w:szCs w:val="20"/>
                <w:lang w:val="hy-AM"/>
              </w:rPr>
            </w:pPr>
            <w:r w:rsidRPr="00F072C3">
              <w:rPr>
                <w:rFonts w:ascii="GHEA Grapalat" w:hAnsi="GHEA Grapalat" w:cs="Sylfaen"/>
                <w:sz w:val="20"/>
                <w:szCs w:val="20"/>
                <w:lang w:val="hy-AM"/>
              </w:rPr>
              <w:t>գլիբենկլամիդ</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մետֆորմինի</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հիդրոքլորիդ</w:t>
            </w:r>
            <w:r w:rsidRPr="00F072C3">
              <w:rPr>
                <w:rFonts w:ascii="GHEA Grapalat" w:hAnsi="GHEA Grapalat"/>
                <w:sz w:val="20"/>
                <w:szCs w:val="20"/>
                <w:lang w:val="hy-AM"/>
              </w:rPr>
              <w:t>) A10BD02</w:t>
            </w:r>
          </w:p>
        </w:tc>
        <w:tc>
          <w:tcPr>
            <w:tcW w:w="923" w:type="dxa"/>
            <w:tcBorders>
              <w:top w:val="single" w:sz="4" w:space="0" w:color="auto"/>
              <w:left w:val="single" w:sz="4" w:space="0" w:color="auto"/>
              <w:bottom w:val="single" w:sz="4" w:space="0" w:color="auto"/>
              <w:right w:val="single" w:sz="4" w:space="0" w:color="auto"/>
            </w:tcBorders>
            <w:vAlign w:val="center"/>
          </w:tcPr>
          <w:p w14:paraId="5277C84E"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4C43DB"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sz w:val="20"/>
                <w:szCs w:val="20"/>
              </w:rPr>
              <w:t>Գլիբենկլամիդ</w:t>
            </w:r>
            <w:r w:rsidRPr="00F072C3">
              <w:rPr>
                <w:rFonts w:ascii="GHEA Grapalat" w:hAnsi="GHEA Grapalat"/>
                <w:sz w:val="20"/>
                <w:szCs w:val="20"/>
                <w:lang w:val="pt-BR"/>
              </w:rPr>
              <w:t xml:space="preserve">, </w:t>
            </w:r>
            <w:r w:rsidRPr="00F072C3">
              <w:rPr>
                <w:rFonts w:ascii="GHEA Grapalat" w:hAnsi="GHEA Grapalat"/>
                <w:sz w:val="20"/>
                <w:szCs w:val="20"/>
              </w:rPr>
              <w:t>մետֆորմին</w:t>
            </w:r>
            <w:r w:rsidRPr="00F072C3">
              <w:rPr>
                <w:rFonts w:ascii="GHEA Grapalat" w:hAnsi="GHEA Grapalat"/>
                <w:sz w:val="20"/>
                <w:szCs w:val="20"/>
                <w:lang w:val="pt-BR"/>
              </w:rPr>
              <w:t xml:space="preserve"> (</w:t>
            </w:r>
            <w:r w:rsidRPr="00F072C3">
              <w:rPr>
                <w:rFonts w:ascii="GHEA Grapalat" w:hAnsi="GHEA Grapalat"/>
                <w:sz w:val="20"/>
                <w:szCs w:val="20"/>
              </w:rPr>
              <w:t>մետֆորմինի</w:t>
            </w:r>
            <w:r w:rsidRPr="00F072C3">
              <w:rPr>
                <w:rFonts w:ascii="GHEA Grapalat" w:hAnsi="GHEA Grapalat"/>
                <w:sz w:val="20"/>
                <w:szCs w:val="20"/>
                <w:lang w:val="pt-BR"/>
              </w:rPr>
              <w:t xml:space="preserve"> </w:t>
            </w:r>
            <w:r w:rsidRPr="00F072C3">
              <w:rPr>
                <w:rFonts w:ascii="GHEA Grapalat" w:hAnsi="GHEA Grapalat"/>
                <w:sz w:val="20"/>
                <w:szCs w:val="20"/>
              </w:rPr>
              <w:t>հիդրոքլորիդ</w:t>
            </w:r>
            <w:r w:rsidRPr="00F072C3">
              <w:rPr>
                <w:rFonts w:ascii="GHEA Grapalat" w:hAnsi="GHEA Grapalat"/>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w:t>
            </w:r>
            <w:r w:rsidRPr="00F072C3">
              <w:rPr>
                <w:rFonts w:ascii="GHEA Grapalat" w:hAnsi="GHEA Grapalat" w:cs="Calibri"/>
                <w:sz w:val="20"/>
                <w:szCs w:val="20"/>
                <w:lang w:val="es-ES"/>
              </w:rPr>
              <w:t xml:space="preserve"> դեղահատ</w:t>
            </w:r>
            <w:r w:rsidRPr="00F072C3">
              <w:rPr>
                <w:lang w:val="pt-BR"/>
              </w:rPr>
              <w:t xml:space="preserve"> </w:t>
            </w:r>
            <w:r w:rsidRPr="00F072C3">
              <w:rPr>
                <w:rFonts w:ascii="GHEA Grapalat" w:hAnsi="GHEA Grapalat" w:cs="Calibri"/>
                <w:sz w:val="20"/>
                <w:szCs w:val="20"/>
                <w:lang w:val="es-ES"/>
              </w:rPr>
              <w:t>թաղանթապատ,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Pr>
                <w:rFonts w:ascii="GHEA Grapalat" w:hAnsi="GHEA Grapalat" w:cs="Sylfaen"/>
                <w:sz w:val="20"/>
                <w:szCs w:val="20"/>
                <w:lang w:val="pt-BR"/>
              </w:rPr>
              <w:t xml:space="preserve">. </w:t>
            </w:r>
            <w:r>
              <w:rPr>
                <w:rFonts w:ascii="GHEA Grapalat" w:hAnsi="GHEA Grapalat" w:cs="Sylfaen"/>
                <w:sz w:val="20"/>
                <w:szCs w:val="20"/>
                <w:lang w:val="hy-AM"/>
              </w:rPr>
              <w:t>2,5</w:t>
            </w:r>
            <w:r w:rsidRPr="00F072C3">
              <w:rPr>
                <w:rFonts w:ascii="GHEA Grapalat" w:hAnsi="GHEA Grapalat" w:cs="Sylfaen"/>
                <w:sz w:val="20"/>
                <w:szCs w:val="20"/>
              </w:rPr>
              <w:t>մգ+500մգ</w:t>
            </w:r>
          </w:p>
        </w:tc>
        <w:tc>
          <w:tcPr>
            <w:tcW w:w="900" w:type="dxa"/>
            <w:tcBorders>
              <w:top w:val="single" w:sz="4" w:space="0" w:color="auto"/>
              <w:left w:val="single" w:sz="4" w:space="0" w:color="auto"/>
              <w:bottom w:val="single" w:sz="4" w:space="0" w:color="auto"/>
              <w:right w:val="single" w:sz="4" w:space="0" w:color="auto"/>
            </w:tcBorders>
            <w:vAlign w:val="center"/>
          </w:tcPr>
          <w:p w14:paraId="00D41B81" w14:textId="77777777" w:rsidR="007D1FEA" w:rsidRPr="00F072C3" w:rsidRDefault="007D1FEA" w:rsidP="007D1FEA">
            <w:pPr>
              <w:jc w:val="center"/>
              <w:rPr>
                <w:rFonts w:ascii="GHEA Grapalat" w:hAnsi="GHEA Grapalat" w:cs="Arial"/>
                <w:sz w:val="18"/>
                <w:szCs w:val="18"/>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42FC967" w14:textId="6F7A6A88"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84E4E56" w14:textId="15AB80D7"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F1FF6FD"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5852EECC" w14:textId="77777777" w:rsidR="007D1FEA" w:rsidRPr="00B94CF1"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09FEC5E"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123B86FA" w14:textId="77777777" w:rsidR="007D1FEA" w:rsidRPr="00B94CF1" w:rsidRDefault="007D1FEA" w:rsidP="007D1FEA">
            <w:pPr>
              <w:rPr>
                <w:rFonts w:ascii="GHEA Grapalat" w:hAnsi="GHEA Grapalat"/>
                <w:sz w:val="18"/>
                <w:szCs w:val="18"/>
                <w:highlight w:val="yellow"/>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F072C3" w14:paraId="2AD9857A"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B8B1509" w14:textId="77777777" w:rsidR="007D1FEA" w:rsidRPr="00964894" w:rsidRDefault="007D1FEA" w:rsidP="007D1FEA">
            <w:pPr>
              <w:jc w:val="center"/>
              <w:rPr>
                <w:rFonts w:ascii="GHEA Grapalat" w:hAnsi="GHEA Grapalat" w:cs="Arial LatArm"/>
              </w:rPr>
            </w:pPr>
            <w:r>
              <w:rPr>
                <w:rFonts w:ascii="GHEA Grapalat" w:hAnsi="GHEA Grapalat" w:cs="Arial LatArm"/>
              </w:rPr>
              <w:t>35</w:t>
            </w:r>
          </w:p>
        </w:tc>
        <w:tc>
          <w:tcPr>
            <w:tcW w:w="1370" w:type="dxa"/>
            <w:tcBorders>
              <w:top w:val="single" w:sz="4" w:space="0" w:color="auto"/>
              <w:left w:val="single" w:sz="4" w:space="0" w:color="auto"/>
              <w:bottom w:val="single" w:sz="4" w:space="0" w:color="auto"/>
              <w:right w:val="single" w:sz="4" w:space="0" w:color="auto"/>
            </w:tcBorders>
            <w:vAlign w:val="center"/>
          </w:tcPr>
          <w:p w14:paraId="11B2B787" w14:textId="77777777" w:rsidR="007D1FEA" w:rsidRPr="00F072C3" w:rsidRDefault="007D1FEA" w:rsidP="007D1FEA">
            <w:pPr>
              <w:jc w:val="center"/>
              <w:rPr>
                <w:rFonts w:ascii="GHEA Grapalat" w:hAnsi="GHEA Grapalat"/>
                <w:sz w:val="16"/>
                <w:szCs w:val="16"/>
              </w:rPr>
            </w:pPr>
            <w:r>
              <w:rPr>
                <w:rFonts w:ascii="GHEA Grapalat" w:hAnsi="GHEA Grapalat"/>
                <w:sz w:val="16"/>
                <w:szCs w:val="16"/>
              </w:rPr>
              <w:t>33611300/2</w:t>
            </w:r>
          </w:p>
        </w:tc>
        <w:tc>
          <w:tcPr>
            <w:tcW w:w="2283" w:type="dxa"/>
            <w:tcBorders>
              <w:top w:val="single" w:sz="4" w:space="0" w:color="auto"/>
              <w:left w:val="single" w:sz="4" w:space="0" w:color="auto"/>
              <w:bottom w:val="single" w:sz="4" w:space="0" w:color="auto"/>
              <w:right w:val="single" w:sz="4" w:space="0" w:color="auto"/>
            </w:tcBorders>
            <w:vAlign w:val="center"/>
          </w:tcPr>
          <w:p w14:paraId="1037692F" w14:textId="77777777" w:rsidR="007D1FEA" w:rsidRPr="00F072C3" w:rsidRDefault="007D1FEA" w:rsidP="007D1FEA">
            <w:pPr>
              <w:rPr>
                <w:rFonts w:ascii="GHEA Grapalat" w:hAnsi="GHEA Grapalat"/>
                <w:sz w:val="20"/>
                <w:szCs w:val="20"/>
                <w:lang w:val="hy-AM"/>
              </w:rPr>
            </w:pPr>
            <w:r w:rsidRPr="00F072C3">
              <w:rPr>
                <w:rFonts w:ascii="GHEA Grapalat" w:hAnsi="GHEA Grapalat" w:cs="Sylfaen"/>
                <w:sz w:val="20"/>
                <w:szCs w:val="20"/>
                <w:lang w:val="hy-AM"/>
              </w:rPr>
              <w:t>գլիբենկլամիդ</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մետֆորմինի</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հիդրոքլորիդ</w:t>
            </w:r>
            <w:r w:rsidRPr="00F072C3">
              <w:rPr>
                <w:rFonts w:ascii="GHEA Grapalat" w:hAnsi="GHEA Grapalat"/>
                <w:sz w:val="20"/>
                <w:szCs w:val="20"/>
                <w:lang w:val="hy-AM"/>
              </w:rPr>
              <w:t>) A10BD02</w:t>
            </w:r>
          </w:p>
        </w:tc>
        <w:tc>
          <w:tcPr>
            <w:tcW w:w="923" w:type="dxa"/>
            <w:tcBorders>
              <w:top w:val="single" w:sz="4" w:space="0" w:color="auto"/>
              <w:left w:val="single" w:sz="4" w:space="0" w:color="auto"/>
              <w:bottom w:val="single" w:sz="4" w:space="0" w:color="auto"/>
              <w:right w:val="single" w:sz="4" w:space="0" w:color="auto"/>
            </w:tcBorders>
            <w:vAlign w:val="center"/>
          </w:tcPr>
          <w:p w14:paraId="38CAF592"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3BBACA"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sz w:val="20"/>
                <w:szCs w:val="20"/>
              </w:rPr>
              <w:t>Գլիբենկլամիդ</w:t>
            </w:r>
            <w:r w:rsidRPr="00F072C3">
              <w:rPr>
                <w:rFonts w:ascii="GHEA Grapalat" w:hAnsi="GHEA Grapalat"/>
                <w:sz w:val="20"/>
                <w:szCs w:val="20"/>
                <w:lang w:val="pt-BR"/>
              </w:rPr>
              <w:t xml:space="preserve">, </w:t>
            </w:r>
            <w:r w:rsidRPr="00F072C3">
              <w:rPr>
                <w:rFonts w:ascii="GHEA Grapalat" w:hAnsi="GHEA Grapalat"/>
                <w:sz w:val="20"/>
                <w:szCs w:val="20"/>
              </w:rPr>
              <w:t>մետֆորմին</w:t>
            </w:r>
            <w:r w:rsidRPr="00F072C3">
              <w:rPr>
                <w:rFonts w:ascii="GHEA Grapalat" w:hAnsi="GHEA Grapalat"/>
                <w:sz w:val="20"/>
                <w:szCs w:val="20"/>
                <w:lang w:val="pt-BR"/>
              </w:rPr>
              <w:t xml:space="preserve"> (</w:t>
            </w:r>
            <w:r w:rsidRPr="00F072C3">
              <w:rPr>
                <w:rFonts w:ascii="GHEA Grapalat" w:hAnsi="GHEA Grapalat"/>
                <w:sz w:val="20"/>
                <w:szCs w:val="20"/>
              </w:rPr>
              <w:t>մետֆորմինի</w:t>
            </w:r>
            <w:r w:rsidRPr="00F072C3">
              <w:rPr>
                <w:rFonts w:ascii="GHEA Grapalat" w:hAnsi="GHEA Grapalat"/>
                <w:sz w:val="20"/>
                <w:szCs w:val="20"/>
                <w:lang w:val="pt-BR"/>
              </w:rPr>
              <w:t xml:space="preserve"> </w:t>
            </w:r>
            <w:r w:rsidRPr="00F072C3">
              <w:rPr>
                <w:rFonts w:ascii="GHEA Grapalat" w:hAnsi="GHEA Grapalat"/>
                <w:sz w:val="20"/>
                <w:szCs w:val="20"/>
              </w:rPr>
              <w:t>հիդրոքլորիդ</w:t>
            </w:r>
            <w:r w:rsidRPr="00F072C3">
              <w:rPr>
                <w:rFonts w:ascii="GHEA Grapalat" w:hAnsi="GHEA Grapalat"/>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w:t>
            </w:r>
            <w:r w:rsidRPr="00F072C3">
              <w:rPr>
                <w:rFonts w:ascii="GHEA Grapalat" w:hAnsi="GHEA Grapalat" w:cs="Calibri"/>
                <w:sz w:val="20"/>
                <w:szCs w:val="20"/>
                <w:lang w:val="es-ES"/>
              </w:rPr>
              <w:t xml:space="preserve"> դեղահատ</w:t>
            </w:r>
            <w:r w:rsidRPr="00F072C3">
              <w:rPr>
                <w:lang w:val="pt-BR"/>
              </w:rPr>
              <w:t xml:space="preserve"> </w:t>
            </w:r>
            <w:r w:rsidRPr="00F072C3">
              <w:rPr>
                <w:rFonts w:ascii="GHEA Grapalat" w:hAnsi="GHEA Grapalat" w:cs="Calibri"/>
                <w:sz w:val="20"/>
                <w:szCs w:val="20"/>
                <w:lang w:val="es-ES"/>
              </w:rPr>
              <w:t>թաղանթապատ,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Pr>
                <w:rFonts w:ascii="GHEA Grapalat" w:hAnsi="GHEA Grapalat" w:cs="Sylfaen"/>
                <w:sz w:val="20"/>
                <w:szCs w:val="20"/>
                <w:lang w:val="pt-BR"/>
              </w:rPr>
              <w:t xml:space="preserve">. </w:t>
            </w:r>
            <w:r w:rsidRPr="00F072C3">
              <w:rPr>
                <w:rFonts w:ascii="GHEA Grapalat" w:hAnsi="GHEA Grapalat" w:cs="Sylfaen"/>
                <w:sz w:val="20"/>
                <w:szCs w:val="20"/>
              </w:rPr>
              <w:t>5մգ+500մգ</w:t>
            </w:r>
          </w:p>
        </w:tc>
        <w:tc>
          <w:tcPr>
            <w:tcW w:w="900" w:type="dxa"/>
            <w:tcBorders>
              <w:top w:val="single" w:sz="4" w:space="0" w:color="auto"/>
              <w:left w:val="single" w:sz="4" w:space="0" w:color="auto"/>
              <w:bottom w:val="single" w:sz="4" w:space="0" w:color="auto"/>
              <w:right w:val="single" w:sz="4" w:space="0" w:color="auto"/>
            </w:tcBorders>
            <w:vAlign w:val="center"/>
          </w:tcPr>
          <w:p w14:paraId="5779CA52" w14:textId="77777777" w:rsidR="007D1FEA" w:rsidRPr="00F072C3" w:rsidRDefault="007D1FEA" w:rsidP="007D1FEA">
            <w:pPr>
              <w:jc w:val="center"/>
              <w:rPr>
                <w:rFonts w:ascii="GHEA Grapalat" w:hAnsi="GHEA Grapalat" w:cs="Arial"/>
                <w:sz w:val="18"/>
                <w:szCs w:val="18"/>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6539E0D" w14:textId="63B13B64"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0E35901" w14:textId="4655C69C"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CDA2DA4"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4915C1D9"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2BA7BEE"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273156BE" w14:textId="77777777" w:rsidR="007D1FEA" w:rsidRPr="00F072C3"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F072C3" w14:paraId="035197DF"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5E2539D" w14:textId="77777777" w:rsidR="007D1FEA" w:rsidRPr="005E2C5F" w:rsidRDefault="007D1FEA" w:rsidP="007D1FEA">
            <w:pPr>
              <w:jc w:val="center"/>
              <w:rPr>
                <w:rFonts w:ascii="GHEA Grapalat" w:hAnsi="GHEA Grapalat" w:cs="Arial LatArm"/>
                <w:highlight w:val="yellow"/>
                <w:lang w:val="pt-BR"/>
              </w:rPr>
            </w:pPr>
            <w:r w:rsidRPr="006306D9">
              <w:rPr>
                <w:rFonts w:ascii="GHEA Grapalat" w:hAnsi="GHEA Grapalat" w:cs="Arial LatArm"/>
                <w:lang w:val="pt-BR"/>
              </w:rPr>
              <w:t>36</w:t>
            </w:r>
          </w:p>
        </w:tc>
        <w:tc>
          <w:tcPr>
            <w:tcW w:w="1370" w:type="dxa"/>
            <w:tcBorders>
              <w:top w:val="single" w:sz="4" w:space="0" w:color="auto"/>
              <w:left w:val="single" w:sz="4" w:space="0" w:color="auto"/>
              <w:bottom w:val="single" w:sz="4" w:space="0" w:color="auto"/>
              <w:right w:val="single" w:sz="4" w:space="0" w:color="auto"/>
            </w:tcBorders>
            <w:vAlign w:val="center"/>
          </w:tcPr>
          <w:p w14:paraId="06AE9404" w14:textId="77777777" w:rsidR="007D1FEA" w:rsidRDefault="007D1FEA" w:rsidP="007D1FEA">
            <w:pPr>
              <w:spacing w:line="276" w:lineRule="auto"/>
              <w:jc w:val="center"/>
              <w:rPr>
                <w:rFonts w:ascii="GHEA Grapalat" w:hAnsi="GHEA Grapalat"/>
                <w:sz w:val="16"/>
                <w:szCs w:val="16"/>
                <w:lang w:val="hy-AM"/>
              </w:rPr>
            </w:pPr>
            <w:r>
              <w:rPr>
                <w:rFonts w:ascii="GHEA Grapalat" w:hAnsi="GHEA Grapalat"/>
                <w:sz w:val="16"/>
                <w:szCs w:val="16"/>
                <w:lang w:val="ru-RU"/>
              </w:rPr>
              <w:t>33611370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7271192B" w14:textId="77777777" w:rsidR="007D1FEA" w:rsidRDefault="007D1FEA" w:rsidP="007D1FEA">
            <w:pPr>
              <w:spacing w:line="276" w:lineRule="auto"/>
              <w:rPr>
                <w:rFonts w:ascii="GHEA Grapalat" w:hAnsi="GHEA Grapalat"/>
                <w:sz w:val="20"/>
                <w:szCs w:val="20"/>
                <w:lang w:val="pt-BR"/>
              </w:rPr>
            </w:pPr>
            <w:r>
              <w:rPr>
                <w:rFonts w:ascii="GHEA Grapalat" w:hAnsi="GHEA Grapalat" w:cs="Arial"/>
                <w:sz w:val="20"/>
                <w:szCs w:val="20"/>
                <w:lang w:val="ru-RU"/>
              </w:rPr>
              <w:t>թիամին a11da01</w:t>
            </w:r>
            <w:r>
              <w:rPr>
                <w:rFonts w:ascii="GHEA Grapalat" w:hAnsi="GHEA Grapalat" w:cs="Arial"/>
                <w:sz w:val="20"/>
                <w:szCs w:val="20"/>
                <w:lang w:val="ru-RU"/>
              </w:rPr>
              <w:tab/>
            </w:r>
          </w:p>
        </w:tc>
        <w:tc>
          <w:tcPr>
            <w:tcW w:w="923" w:type="dxa"/>
            <w:tcBorders>
              <w:top w:val="single" w:sz="4" w:space="0" w:color="auto"/>
              <w:left w:val="single" w:sz="4" w:space="0" w:color="auto"/>
              <w:bottom w:val="single" w:sz="4" w:space="0" w:color="auto"/>
              <w:right w:val="single" w:sz="4" w:space="0" w:color="auto"/>
            </w:tcBorders>
            <w:vAlign w:val="center"/>
          </w:tcPr>
          <w:p w14:paraId="77DF7DE7" w14:textId="77777777" w:rsidR="007D1FEA" w:rsidRDefault="007D1FEA" w:rsidP="007D1FEA">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EE0DB7" w14:textId="77777777" w:rsidR="007D1FEA" w:rsidRDefault="007D1FEA" w:rsidP="007D1FEA">
            <w:pPr>
              <w:spacing w:line="276" w:lineRule="auto"/>
              <w:jc w:val="both"/>
              <w:rPr>
                <w:rFonts w:ascii="GHEA Grapalat" w:hAnsi="GHEA Grapalat"/>
                <w:sz w:val="20"/>
                <w:szCs w:val="20"/>
                <w:lang w:val="es-ES"/>
              </w:rPr>
            </w:pPr>
            <w:r>
              <w:rPr>
                <w:rFonts w:ascii="GHEA Grapalat" w:hAnsi="GHEA Grapalat" w:cs="Calibri"/>
                <w:sz w:val="20"/>
                <w:szCs w:val="20"/>
                <w:lang w:val="ru-RU"/>
              </w:rPr>
              <w:t>Թիամին</w:t>
            </w:r>
            <w:r>
              <w:rPr>
                <w:rFonts w:ascii="GHEA Grapalat" w:hAnsi="GHEA Grapalat" w:cs="Calibri"/>
                <w:sz w:val="20"/>
                <w:szCs w:val="20"/>
                <w:lang w:val="pt-BR"/>
              </w:rPr>
              <w:t xml:space="preserve"> (</w:t>
            </w:r>
            <w:r>
              <w:rPr>
                <w:rFonts w:ascii="GHEA Grapalat" w:hAnsi="GHEA Grapalat" w:cs="Calibri"/>
                <w:sz w:val="20"/>
                <w:szCs w:val="20"/>
                <w:lang w:val="ru-RU"/>
              </w:rPr>
              <w:t>թիամինի</w:t>
            </w:r>
            <w:r>
              <w:rPr>
                <w:rFonts w:ascii="GHEA Grapalat" w:hAnsi="GHEA Grapalat" w:cs="Calibri"/>
                <w:sz w:val="20"/>
                <w:szCs w:val="20"/>
                <w:lang w:val="pt-BR"/>
              </w:rPr>
              <w:t xml:space="preserve"> </w:t>
            </w:r>
            <w:r>
              <w:rPr>
                <w:rFonts w:ascii="GHEA Grapalat" w:hAnsi="GHEA Grapalat" w:cs="Calibri"/>
                <w:sz w:val="20"/>
                <w:szCs w:val="20"/>
                <w:lang w:val="ru-RU"/>
              </w:rPr>
              <w:t>քլորիդ</w:t>
            </w:r>
            <w:r>
              <w:rPr>
                <w:rFonts w:ascii="GHEA Grapalat" w:hAnsi="GHEA Grapalat" w:cs="Calibri"/>
                <w:sz w:val="20"/>
                <w:szCs w:val="20"/>
                <w:lang w:val="pt-BR"/>
              </w:rPr>
              <w:t xml:space="preserve">), </w:t>
            </w:r>
            <w:r>
              <w:rPr>
                <w:rFonts w:ascii="GHEA Grapalat" w:hAnsi="GHEA Grapalat" w:cs="Sylfaen"/>
                <w:sz w:val="20"/>
                <w:szCs w:val="20"/>
                <w:lang w:val="ru-RU"/>
              </w:rPr>
              <w:t>դեղաձևը</w:t>
            </w:r>
            <w:r>
              <w:rPr>
                <w:rFonts w:ascii="GHEA Grapalat" w:hAnsi="GHEA Grapalat" w:cs="Sylfaen"/>
                <w:sz w:val="20"/>
                <w:szCs w:val="20"/>
                <w:lang w:val="pt-BR"/>
              </w:rPr>
              <w:t xml:space="preserve">. </w:t>
            </w:r>
            <w:r>
              <w:rPr>
                <w:rFonts w:ascii="GHEA Grapalat" w:hAnsi="GHEA Grapalat" w:cs="Sylfaen"/>
                <w:sz w:val="20"/>
                <w:szCs w:val="20"/>
                <w:lang w:val="ru-RU"/>
              </w:rPr>
              <w:t>լուծույթ</w:t>
            </w:r>
            <w:r>
              <w:rPr>
                <w:rFonts w:ascii="GHEA Grapalat" w:hAnsi="GHEA Grapalat" w:cs="Sylfaen"/>
                <w:sz w:val="20"/>
                <w:szCs w:val="20"/>
                <w:lang w:val="pt-BR"/>
              </w:rPr>
              <w:t xml:space="preserve"> </w:t>
            </w:r>
            <w:r>
              <w:rPr>
                <w:rFonts w:ascii="GHEA Grapalat" w:hAnsi="GHEA Grapalat" w:cs="Sylfaen"/>
                <w:sz w:val="20"/>
                <w:szCs w:val="20"/>
                <w:lang w:val="ru-RU"/>
              </w:rPr>
              <w:t>մ</w:t>
            </w:r>
            <w:r>
              <w:rPr>
                <w:rFonts w:ascii="GHEA Grapalat" w:hAnsi="GHEA Grapalat" w:cs="Sylfaen"/>
                <w:sz w:val="20"/>
                <w:szCs w:val="20"/>
                <w:lang w:val="pt-BR"/>
              </w:rPr>
              <w:t>/</w:t>
            </w:r>
            <w:r>
              <w:rPr>
                <w:rFonts w:ascii="GHEA Grapalat" w:hAnsi="GHEA Grapalat" w:cs="Sylfaen"/>
                <w:sz w:val="20"/>
                <w:szCs w:val="20"/>
                <w:lang w:val="ru-RU"/>
              </w:rPr>
              <w:t>մ</w:t>
            </w:r>
            <w:r>
              <w:rPr>
                <w:rFonts w:ascii="GHEA Grapalat" w:hAnsi="GHEA Grapalat" w:cs="Sylfaen"/>
                <w:sz w:val="20"/>
                <w:szCs w:val="20"/>
                <w:lang w:val="pt-BR"/>
              </w:rPr>
              <w:t xml:space="preserve"> </w:t>
            </w:r>
            <w:r>
              <w:rPr>
                <w:rFonts w:ascii="GHEA Grapalat" w:hAnsi="GHEA Grapalat" w:cs="Sylfaen"/>
                <w:sz w:val="20"/>
                <w:szCs w:val="20"/>
                <w:lang w:val="ru-RU"/>
              </w:rPr>
              <w:t>ներարկման</w:t>
            </w:r>
            <w:r>
              <w:rPr>
                <w:rFonts w:ascii="GHEA Grapalat" w:hAnsi="GHEA Grapalat" w:cs="Sylfaen"/>
                <w:sz w:val="20"/>
                <w:szCs w:val="20"/>
                <w:lang w:val="pt-BR"/>
              </w:rPr>
              <w:t xml:space="preserve">, </w:t>
            </w:r>
            <w:r>
              <w:rPr>
                <w:rFonts w:ascii="GHEA Grapalat" w:hAnsi="GHEA Grapalat" w:cs="Sylfaen"/>
                <w:sz w:val="20"/>
                <w:szCs w:val="20"/>
                <w:lang w:val="ru-RU"/>
              </w:rPr>
              <w:t>դեղաչափը</w:t>
            </w:r>
            <w:r>
              <w:rPr>
                <w:rFonts w:ascii="GHEA Grapalat" w:hAnsi="GHEA Grapalat" w:cs="Sylfaen"/>
                <w:sz w:val="20"/>
                <w:szCs w:val="20"/>
                <w:lang w:val="pt-BR"/>
              </w:rPr>
              <w:t>.</w:t>
            </w:r>
            <w:r>
              <w:rPr>
                <w:lang w:val="pt-BR"/>
              </w:rPr>
              <w:t xml:space="preserve"> </w:t>
            </w:r>
            <w:r>
              <w:rPr>
                <w:rFonts w:ascii="GHEA Grapalat" w:hAnsi="GHEA Grapalat" w:cs="Sylfaen"/>
                <w:sz w:val="20"/>
                <w:szCs w:val="20"/>
                <w:lang w:val="ru-RU"/>
              </w:rPr>
              <w:t>50մգ/մլ,1մլ</w:t>
            </w:r>
          </w:p>
        </w:tc>
        <w:tc>
          <w:tcPr>
            <w:tcW w:w="900" w:type="dxa"/>
            <w:tcBorders>
              <w:top w:val="single" w:sz="4" w:space="0" w:color="auto"/>
              <w:left w:val="single" w:sz="4" w:space="0" w:color="auto"/>
              <w:bottom w:val="single" w:sz="4" w:space="0" w:color="auto"/>
              <w:right w:val="single" w:sz="4" w:space="0" w:color="auto"/>
            </w:tcBorders>
            <w:vAlign w:val="center"/>
          </w:tcPr>
          <w:p w14:paraId="6E90F6A0" w14:textId="77777777" w:rsidR="007D1FEA" w:rsidRDefault="007D1FEA" w:rsidP="007D1FEA">
            <w:pPr>
              <w:spacing w:line="276" w:lineRule="auto"/>
              <w:jc w:val="center"/>
              <w:rPr>
                <w:rFonts w:ascii="GHEA Grapalat" w:hAnsi="GHEA Grapalat" w:cs="Arial"/>
                <w:sz w:val="18"/>
                <w:szCs w:val="18"/>
                <w:lang w:val="ru-RU"/>
              </w:rPr>
            </w:pPr>
            <w:r>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A524D76" w14:textId="3CE34F2D"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2729317" w14:textId="21405AAC"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081B06D"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ru-RU"/>
              </w:rPr>
              <w:t>1000</w:t>
            </w:r>
          </w:p>
        </w:tc>
        <w:tc>
          <w:tcPr>
            <w:tcW w:w="990" w:type="dxa"/>
            <w:tcBorders>
              <w:top w:val="single" w:sz="4" w:space="0" w:color="auto"/>
              <w:left w:val="single" w:sz="4" w:space="0" w:color="auto"/>
              <w:bottom w:val="single" w:sz="4" w:space="0" w:color="auto"/>
              <w:right w:val="single" w:sz="4" w:space="0" w:color="auto"/>
            </w:tcBorders>
            <w:vAlign w:val="center"/>
          </w:tcPr>
          <w:p w14:paraId="5A59FB9F"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916DB2D"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ru-RU"/>
              </w:rPr>
              <w:t>1000</w:t>
            </w:r>
          </w:p>
        </w:tc>
        <w:tc>
          <w:tcPr>
            <w:tcW w:w="1386" w:type="dxa"/>
            <w:tcBorders>
              <w:top w:val="single" w:sz="4" w:space="0" w:color="auto"/>
              <w:left w:val="single" w:sz="4" w:space="0" w:color="auto"/>
              <w:bottom w:val="single" w:sz="4" w:space="0" w:color="auto"/>
              <w:right w:val="single" w:sz="4" w:space="0" w:color="auto"/>
            </w:tcBorders>
            <w:vAlign w:val="center"/>
          </w:tcPr>
          <w:p w14:paraId="0CE33414" w14:textId="77777777" w:rsidR="007D1FEA" w:rsidRPr="00F072C3"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1DC10D45" w14:textId="77777777" w:rsidTr="009565A7">
        <w:trPr>
          <w:trHeight w:val="1144"/>
        </w:trPr>
        <w:tc>
          <w:tcPr>
            <w:tcW w:w="710" w:type="dxa"/>
            <w:tcBorders>
              <w:top w:val="single" w:sz="4" w:space="0" w:color="auto"/>
              <w:left w:val="single" w:sz="4" w:space="0" w:color="auto"/>
              <w:bottom w:val="single" w:sz="4" w:space="0" w:color="auto"/>
              <w:right w:val="single" w:sz="4" w:space="0" w:color="auto"/>
            </w:tcBorders>
            <w:vAlign w:val="center"/>
          </w:tcPr>
          <w:p w14:paraId="6C3BE6C1" w14:textId="77777777" w:rsidR="007D1FEA" w:rsidRPr="00964894" w:rsidRDefault="007D1FEA" w:rsidP="007D1FEA">
            <w:pPr>
              <w:jc w:val="center"/>
              <w:rPr>
                <w:rFonts w:ascii="GHEA Grapalat" w:hAnsi="GHEA Grapalat" w:cs="Arial LatArm"/>
                <w:lang w:val="pt-BR"/>
              </w:rPr>
            </w:pPr>
            <w:r>
              <w:rPr>
                <w:rFonts w:ascii="GHEA Grapalat" w:hAnsi="GHEA Grapalat" w:cs="Arial LatArm"/>
                <w:lang w:val="pt-BR"/>
              </w:rPr>
              <w:t>37</w:t>
            </w:r>
          </w:p>
        </w:tc>
        <w:tc>
          <w:tcPr>
            <w:tcW w:w="1370" w:type="dxa"/>
            <w:tcBorders>
              <w:top w:val="single" w:sz="4" w:space="0" w:color="auto"/>
              <w:left w:val="single" w:sz="4" w:space="0" w:color="auto"/>
              <w:bottom w:val="single" w:sz="4" w:space="0" w:color="auto"/>
              <w:right w:val="single" w:sz="4" w:space="0" w:color="auto"/>
            </w:tcBorders>
            <w:vAlign w:val="center"/>
          </w:tcPr>
          <w:p w14:paraId="5110626A" w14:textId="77777777" w:rsidR="007D1FEA" w:rsidRPr="00317E2F" w:rsidRDefault="007D1FEA" w:rsidP="007D1FEA">
            <w:pPr>
              <w:jc w:val="center"/>
              <w:rPr>
                <w:rFonts w:ascii="GHEA Grapalat" w:hAnsi="GHEA Grapalat"/>
                <w:sz w:val="16"/>
                <w:szCs w:val="16"/>
                <w:lang w:val="hy-AM"/>
              </w:rPr>
            </w:pPr>
            <w:r>
              <w:rPr>
                <w:rFonts w:ascii="GHEA Grapalat" w:hAnsi="GHEA Grapalat"/>
                <w:sz w:val="16"/>
                <w:szCs w:val="16"/>
                <w:lang w:val="pt-BR"/>
              </w:rPr>
              <w:t>33611440/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7C9C676D" w14:textId="77777777" w:rsidR="007D1FEA" w:rsidRPr="00F072C3" w:rsidRDefault="007D1FEA" w:rsidP="007D1FEA">
            <w:pPr>
              <w:rPr>
                <w:rFonts w:ascii="GHEA Grapalat" w:hAnsi="GHEA Grapalat"/>
                <w:sz w:val="20"/>
                <w:szCs w:val="20"/>
                <w:lang w:val="pt-BR"/>
              </w:rPr>
            </w:pPr>
            <w:r w:rsidRPr="008A46F4">
              <w:rPr>
                <w:rFonts w:ascii="GHEA Grapalat" w:hAnsi="GHEA Grapalat" w:cs="Arial"/>
                <w:sz w:val="20"/>
                <w:szCs w:val="20"/>
                <w:lang w:val="hy-AM"/>
              </w:rPr>
              <w:t>թիամին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թիամինի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հիդրոքլորիդ</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ռիբոֆլավին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ռիբոֆլավինի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նատրիումական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ֆոսֆատ</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պիրիդօքսին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պիրիդօքսինի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հիդրոքլորիդ</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նիկոտինամիդ</w:t>
            </w:r>
            <w:r w:rsidRPr="00F072C3">
              <w:rPr>
                <w:rFonts w:ascii="GHEA Grapalat" w:hAnsi="GHEA Grapalat" w:cs="Arial"/>
                <w:sz w:val="20"/>
                <w:szCs w:val="20"/>
                <w:lang w:val="pt-BR"/>
              </w:rPr>
              <w:t xml:space="preserve">   A11EX                                                                   </w:t>
            </w:r>
          </w:p>
        </w:tc>
        <w:tc>
          <w:tcPr>
            <w:tcW w:w="923" w:type="dxa"/>
            <w:tcBorders>
              <w:top w:val="single" w:sz="4" w:space="0" w:color="auto"/>
              <w:left w:val="single" w:sz="4" w:space="0" w:color="auto"/>
              <w:bottom w:val="single" w:sz="4" w:space="0" w:color="auto"/>
              <w:right w:val="single" w:sz="4" w:space="0" w:color="auto"/>
            </w:tcBorders>
            <w:vAlign w:val="center"/>
          </w:tcPr>
          <w:p w14:paraId="1738C885"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715CF8" w14:textId="77777777" w:rsidR="007D1FEA" w:rsidRPr="00952C59" w:rsidRDefault="007D1FEA" w:rsidP="007D1FEA">
            <w:pPr>
              <w:jc w:val="both"/>
              <w:rPr>
                <w:rFonts w:ascii="GHEA Grapalat" w:hAnsi="GHEA Grapalat" w:cs="Calibri"/>
                <w:sz w:val="20"/>
                <w:szCs w:val="20"/>
                <w:lang w:val="es-ES"/>
              </w:rPr>
            </w:pPr>
            <w:r w:rsidRPr="00952C59">
              <w:rPr>
                <w:rFonts w:ascii="GHEA Grapalat" w:hAnsi="GHEA Grapalat" w:cs="Calibri"/>
                <w:sz w:val="20"/>
                <w:szCs w:val="20"/>
                <w:lang w:val="es-ES"/>
              </w:rPr>
              <w:t>Թիամին (թիամինի նիտրատ), ռիբոֆլավին, պիրիդօքսին (պիրիդօքսինի հիդրոքլորիդ), նիկոտինամիդ, դեղաձևը. դեղահատեր թաղանթապատ, 5մգ+1մգ+4մգ+50մգ;</w:t>
            </w:r>
          </w:p>
          <w:p w14:paraId="3008A150" w14:textId="77777777" w:rsidR="007D1FEA" w:rsidRDefault="007D1FEA" w:rsidP="007D1FEA">
            <w:pPr>
              <w:rPr>
                <w:rFonts w:ascii="GHEA Grapalat" w:hAnsi="GHEA Grapalat"/>
                <w:sz w:val="20"/>
                <w:szCs w:val="20"/>
                <w:lang w:val="es-ES"/>
              </w:rPr>
            </w:pPr>
          </w:p>
          <w:p w14:paraId="5621406B" w14:textId="77777777" w:rsidR="007D1FEA" w:rsidRPr="00EB028A" w:rsidRDefault="007D1FEA" w:rsidP="007D1FEA">
            <w:pPr>
              <w:rPr>
                <w:rFonts w:ascii="GHEA Grapalat" w:hAnsi="GHEA Grapalat"/>
                <w:sz w:val="20"/>
                <w:szCs w:val="20"/>
                <w:lang w:val="es-ES"/>
              </w:rPr>
            </w:pPr>
          </w:p>
        </w:tc>
        <w:tc>
          <w:tcPr>
            <w:tcW w:w="900" w:type="dxa"/>
            <w:tcBorders>
              <w:top w:val="single" w:sz="4" w:space="0" w:color="auto"/>
              <w:left w:val="single" w:sz="4" w:space="0" w:color="auto"/>
              <w:bottom w:val="single" w:sz="4" w:space="0" w:color="auto"/>
              <w:right w:val="single" w:sz="4" w:space="0" w:color="auto"/>
            </w:tcBorders>
            <w:vAlign w:val="center"/>
          </w:tcPr>
          <w:p w14:paraId="54B13837" w14:textId="77777777" w:rsidR="007D1FEA" w:rsidRPr="00F072C3" w:rsidRDefault="007D1FEA" w:rsidP="007D1FEA">
            <w:pPr>
              <w:rPr>
                <w:rFonts w:ascii="GHEA Grapalat" w:hAnsi="GHEA Grapalat" w:cs="Arial"/>
                <w:sz w:val="18"/>
                <w:szCs w:val="18"/>
                <w:lang w:val="hy-AM"/>
              </w:rPr>
            </w:pPr>
            <w:r w:rsidRPr="00F072C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DC66CAD" w14:textId="6B7717A2"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043E265" w14:textId="77615141"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751035A"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2000</w:t>
            </w:r>
          </w:p>
        </w:tc>
        <w:tc>
          <w:tcPr>
            <w:tcW w:w="990" w:type="dxa"/>
            <w:tcBorders>
              <w:top w:val="single" w:sz="4" w:space="0" w:color="auto"/>
              <w:left w:val="single" w:sz="4" w:space="0" w:color="auto"/>
              <w:bottom w:val="single" w:sz="4" w:space="0" w:color="auto"/>
              <w:right w:val="single" w:sz="4" w:space="0" w:color="auto"/>
            </w:tcBorders>
            <w:vAlign w:val="center"/>
          </w:tcPr>
          <w:p w14:paraId="39FA5230" w14:textId="77777777" w:rsidR="007D1FEA" w:rsidRPr="00F072C3" w:rsidRDefault="007D1FEA" w:rsidP="007D1FEA">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32FC1A5"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2000</w:t>
            </w:r>
          </w:p>
        </w:tc>
        <w:tc>
          <w:tcPr>
            <w:tcW w:w="1386" w:type="dxa"/>
            <w:tcBorders>
              <w:top w:val="single" w:sz="4" w:space="0" w:color="auto"/>
              <w:left w:val="single" w:sz="4" w:space="0" w:color="auto"/>
              <w:bottom w:val="single" w:sz="4" w:space="0" w:color="auto"/>
              <w:right w:val="single" w:sz="4" w:space="0" w:color="auto"/>
            </w:tcBorders>
            <w:vAlign w:val="center"/>
          </w:tcPr>
          <w:p w14:paraId="6A24B859" w14:textId="77777777" w:rsidR="007D1FEA" w:rsidRPr="00B94CF1"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F072C3" w14:paraId="288007D8" w14:textId="77777777" w:rsidTr="009565A7">
        <w:trPr>
          <w:trHeight w:val="899"/>
        </w:trPr>
        <w:tc>
          <w:tcPr>
            <w:tcW w:w="710" w:type="dxa"/>
            <w:tcBorders>
              <w:top w:val="single" w:sz="4" w:space="0" w:color="auto"/>
              <w:left w:val="single" w:sz="4" w:space="0" w:color="auto"/>
              <w:bottom w:val="single" w:sz="4" w:space="0" w:color="auto"/>
              <w:right w:val="single" w:sz="4" w:space="0" w:color="auto"/>
            </w:tcBorders>
            <w:vAlign w:val="center"/>
          </w:tcPr>
          <w:p w14:paraId="1226C8DD" w14:textId="77777777" w:rsidR="007D1FEA" w:rsidRPr="00882381" w:rsidRDefault="007D1FEA" w:rsidP="007D1FEA">
            <w:pPr>
              <w:jc w:val="center"/>
              <w:rPr>
                <w:rFonts w:ascii="GHEA Grapalat" w:hAnsi="GHEA Grapalat" w:cs="Arial LatArm"/>
              </w:rPr>
            </w:pPr>
            <w:r>
              <w:rPr>
                <w:rFonts w:ascii="GHEA Grapalat" w:hAnsi="GHEA Grapalat" w:cs="Arial LatArm"/>
              </w:rPr>
              <w:t>38</w:t>
            </w:r>
          </w:p>
        </w:tc>
        <w:tc>
          <w:tcPr>
            <w:tcW w:w="1370" w:type="dxa"/>
            <w:tcBorders>
              <w:top w:val="single" w:sz="4" w:space="0" w:color="auto"/>
              <w:left w:val="single" w:sz="4" w:space="0" w:color="auto"/>
              <w:bottom w:val="single" w:sz="4" w:space="0" w:color="auto"/>
              <w:right w:val="single" w:sz="4" w:space="0" w:color="auto"/>
            </w:tcBorders>
            <w:vAlign w:val="center"/>
          </w:tcPr>
          <w:p w14:paraId="74F493FC" w14:textId="77777777" w:rsidR="007D1FEA" w:rsidRPr="00317E2F" w:rsidRDefault="007D1FEA" w:rsidP="007D1FEA">
            <w:pPr>
              <w:jc w:val="center"/>
              <w:rPr>
                <w:rFonts w:ascii="GHEA Grapalat" w:hAnsi="GHEA Grapalat"/>
                <w:sz w:val="16"/>
                <w:szCs w:val="16"/>
                <w:lang w:val="hy-AM"/>
              </w:rPr>
            </w:pPr>
            <w:r>
              <w:rPr>
                <w:rFonts w:ascii="GHEA Grapalat" w:hAnsi="GHEA Grapalat"/>
                <w:sz w:val="16"/>
                <w:szCs w:val="16"/>
                <w:lang w:val="pt-BR"/>
              </w:rPr>
              <w:t>33611440/</w:t>
            </w:r>
            <w:r>
              <w:rPr>
                <w:rFonts w:ascii="GHEA Grapalat" w:hAnsi="GHEA Grapalat"/>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vAlign w:val="center"/>
          </w:tcPr>
          <w:p w14:paraId="65DE123F" w14:textId="77777777" w:rsidR="007D1FEA" w:rsidRPr="00F072C3" w:rsidRDefault="007D1FEA" w:rsidP="007D1FEA">
            <w:pPr>
              <w:rPr>
                <w:rFonts w:ascii="GHEA Grapalat" w:hAnsi="GHEA Grapalat"/>
                <w:sz w:val="20"/>
                <w:szCs w:val="20"/>
                <w:lang w:val="pt-BR"/>
              </w:rPr>
            </w:pPr>
            <w:r w:rsidRPr="008A46F4">
              <w:rPr>
                <w:rFonts w:ascii="GHEA Grapalat" w:hAnsi="GHEA Grapalat" w:cs="Arial"/>
                <w:sz w:val="20"/>
                <w:szCs w:val="20"/>
                <w:lang w:val="hy-AM"/>
              </w:rPr>
              <w:t>թիամին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թիամինի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հիդրոքլորիդ</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ռիբոֆլավին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ռիբոֆլավինի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lastRenderedPageBreak/>
              <w:t>նատրիումական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ֆոսֆատ</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պիրիդօքսին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պիրիդօքսինի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հիդրոքլորիդ</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նիկոտինամիդ</w:t>
            </w:r>
            <w:r w:rsidRPr="00F072C3">
              <w:rPr>
                <w:rFonts w:ascii="GHEA Grapalat" w:hAnsi="GHEA Grapalat" w:cs="Arial"/>
                <w:sz w:val="20"/>
                <w:szCs w:val="20"/>
                <w:lang w:val="pt-BR"/>
              </w:rPr>
              <w:t xml:space="preserve">   A11EX                                                                   </w:t>
            </w:r>
          </w:p>
        </w:tc>
        <w:tc>
          <w:tcPr>
            <w:tcW w:w="923" w:type="dxa"/>
            <w:tcBorders>
              <w:top w:val="single" w:sz="4" w:space="0" w:color="auto"/>
              <w:left w:val="single" w:sz="4" w:space="0" w:color="auto"/>
              <w:bottom w:val="single" w:sz="4" w:space="0" w:color="auto"/>
              <w:right w:val="single" w:sz="4" w:space="0" w:color="auto"/>
            </w:tcBorders>
            <w:vAlign w:val="center"/>
          </w:tcPr>
          <w:p w14:paraId="136EE3B7"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229B61" w14:textId="77777777" w:rsidR="007D1FEA" w:rsidRPr="00F12320" w:rsidRDefault="007D1FEA" w:rsidP="007D1FEA">
            <w:pPr>
              <w:jc w:val="both"/>
              <w:rPr>
                <w:rFonts w:ascii="GHEA Grapalat" w:hAnsi="GHEA Grapalat" w:cs="Calibri"/>
                <w:sz w:val="20"/>
                <w:szCs w:val="20"/>
                <w:lang w:val="es-ES"/>
              </w:rPr>
            </w:pPr>
            <w:r w:rsidRPr="00F12320">
              <w:rPr>
                <w:rFonts w:ascii="GHEA Grapalat" w:hAnsi="GHEA Grapalat" w:cs="Calibri"/>
                <w:sz w:val="20"/>
                <w:szCs w:val="20"/>
                <w:lang w:val="es-ES"/>
              </w:rPr>
              <w:t xml:space="preserve">Թիամին (թիամինի հիդրոքլորիդ), պիրիդօքսին (պիրիդօքսինի հիդրոքլորիդ), ցիանոկոբալամին, լիդոկային (լիդոկայինի </w:t>
            </w:r>
            <w:r w:rsidRPr="00F12320">
              <w:rPr>
                <w:rFonts w:ascii="GHEA Grapalat" w:hAnsi="GHEA Grapalat" w:cs="Calibri"/>
                <w:sz w:val="20"/>
                <w:szCs w:val="20"/>
                <w:lang w:val="es-ES"/>
              </w:rPr>
              <w:lastRenderedPageBreak/>
              <w:t>հիդրոքլորիդի մոնահիդրատ)</w:t>
            </w:r>
            <w:r w:rsidRPr="00E639E9">
              <w:rPr>
                <w:rFonts w:ascii="GHEA Grapalat" w:hAnsi="GHEA Grapalat" w:cs="Calibri"/>
                <w:sz w:val="20"/>
                <w:szCs w:val="20"/>
                <w:lang w:val="es-ES"/>
              </w:rPr>
              <w:t xml:space="preserve">, </w:t>
            </w:r>
            <w:r w:rsidRPr="007E232A">
              <w:rPr>
                <w:rFonts w:ascii="GHEA Grapalat" w:hAnsi="GHEA Grapalat" w:cs="Calibri"/>
                <w:sz w:val="20"/>
                <w:szCs w:val="20"/>
                <w:lang w:val="es-ES"/>
              </w:rPr>
              <w:t xml:space="preserve">դեղաձևը. լուծույթ մ/մ ներարկման, </w:t>
            </w:r>
            <w:r w:rsidRPr="00F12320">
              <w:rPr>
                <w:rFonts w:ascii="GHEA Grapalat" w:hAnsi="GHEA Grapalat" w:cs="Calibri"/>
                <w:sz w:val="20"/>
                <w:szCs w:val="20"/>
                <w:lang w:val="es-ES"/>
              </w:rPr>
              <w:t>50մգ/մլ+50մգ/մլ+0,5մգ/մլ+10մգ/մլ; 2մլ</w:t>
            </w:r>
          </w:p>
          <w:p w14:paraId="6AAF9F0B" w14:textId="77777777" w:rsidR="007D1FEA" w:rsidRDefault="007D1FEA" w:rsidP="007D1FEA">
            <w:pPr>
              <w:rPr>
                <w:rFonts w:ascii="GHEA Grapalat" w:hAnsi="GHEA Grapalat"/>
                <w:sz w:val="20"/>
                <w:szCs w:val="20"/>
                <w:lang w:val="es-ES"/>
              </w:rPr>
            </w:pPr>
          </w:p>
          <w:p w14:paraId="6E755BC9" w14:textId="77777777" w:rsidR="007D1FEA" w:rsidRPr="00EB028A" w:rsidRDefault="007D1FEA" w:rsidP="007D1FEA">
            <w:pPr>
              <w:rPr>
                <w:rFonts w:ascii="GHEA Grapalat" w:hAnsi="GHEA Grapalat"/>
                <w:sz w:val="20"/>
                <w:szCs w:val="20"/>
                <w:lang w:val="es-ES"/>
              </w:rPr>
            </w:pPr>
          </w:p>
        </w:tc>
        <w:tc>
          <w:tcPr>
            <w:tcW w:w="900" w:type="dxa"/>
            <w:tcBorders>
              <w:top w:val="single" w:sz="4" w:space="0" w:color="auto"/>
              <w:left w:val="single" w:sz="4" w:space="0" w:color="auto"/>
              <w:bottom w:val="single" w:sz="4" w:space="0" w:color="auto"/>
              <w:right w:val="single" w:sz="4" w:space="0" w:color="auto"/>
            </w:tcBorders>
            <w:vAlign w:val="center"/>
          </w:tcPr>
          <w:p w14:paraId="274F125A" w14:textId="77777777" w:rsidR="007D1FEA" w:rsidRPr="00F072C3" w:rsidRDefault="007D1FEA" w:rsidP="007D1FEA">
            <w:pPr>
              <w:rPr>
                <w:rFonts w:ascii="GHEA Grapalat" w:hAnsi="GHEA Grapalat" w:cs="Arial"/>
                <w:sz w:val="18"/>
                <w:szCs w:val="18"/>
                <w:lang w:val="hy-AM"/>
              </w:rPr>
            </w:pPr>
            <w:r w:rsidRPr="00F072C3">
              <w:rPr>
                <w:rFonts w:ascii="GHEA Grapalat" w:hAnsi="GHEA Grapalat" w:cs="Arial"/>
                <w:sz w:val="18"/>
                <w:szCs w:val="18"/>
                <w:lang w:val="hy-AM"/>
              </w:rPr>
              <w:lastRenderedPageBreak/>
              <w:t>հատ</w:t>
            </w:r>
          </w:p>
        </w:tc>
        <w:tc>
          <w:tcPr>
            <w:tcW w:w="900" w:type="dxa"/>
            <w:tcBorders>
              <w:top w:val="single" w:sz="4" w:space="0" w:color="auto"/>
              <w:left w:val="single" w:sz="4" w:space="0" w:color="auto"/>
              <w:bottom w:val="single" w:sz="4" w:space="0" w:color="auto"/>
              <w:right w:val="single" w:sz="4" w:space="0" w:color="auto"/>
            </w:tcBorders>
            <w:vAlign w:val="center"/>
          </w:tcPr>
          <w:p w14:paraId="1F7FC291" w14:textId="718973E8"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357ED2D" w14:textId="52D286C7"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F32892C"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1000</w:t>
            </w:r>
          </w:p>
        </w:tc>
        <w:tc>
          <w:tcPr>
            <w:tcW w:w="990" w:type="dxa"/>
            <w:tcBorders>
              <w:top w:val="single" w:sz="4" w:space="0" w:color="auto"/>
              <w:left w:val="single" w:sz="4" w:space="0" w:color="auto"/>
              <w:bottom w:val="single" w:sz="4" w:space="0" w:color="auto"/>
              <w:right w:val="single" w:sz="4" w:space="0" w:color="auto"/>
            </w:tcBorders>
            <w:vAlign w:val="center"/>
          </w:tcPr>
          <w:p w14:paraId="30C5552C" w14:textId="77777777" w:rsidR="007D1FEA" w:rsidRPr="00F072C3" w:rsidRDefault="007D1FEA" w:rsidP="007D1FEA">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D6139F3"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1000</w:t>
            </w:r>
          </w:p>
        </w:tc>
        <w:tc>
          <w:tcPr>
            <w:tcW w:w="1386" w:type="dxa"/>
            <w:tcBorders>
              <w:top w:val="single" w:sz="4" w:space="0" w:color="auto"/>
              <w:left w:val="single" w:sz="4" w:space="0" w:color="auto"/>
              <w:bottom w:val="single" w:sz="4" w:space="0" w:color="auto"/>
              <w:right w:val="single" w:sz="4" w:space="0" w:color="auto"/>
            </w:tcBorders>
            <w:vAlign w:val="center"/>
          </w:tcPr>
          <w:p w14:paraId="35F8E543" w14:textId="77777777" w:rsidR="007D1FEA" w:rsidRPr="00F072C3"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4B0F86" w14:paraId="6FA7270C" w14:textId="77777777" w:rsidTr="009565A7">
        <w:trPr>
          <w:trHeight w:val="611"/>
        </w:trPr>
        <w:tc>
          <w:tcPr>
            <w:tcW w:w="710" w:type="dxa"/>
            <w:tcBorders>
              <w:top w:val="single" w:sz="4" w:space="0" w:color="auto"/>
              <w:left w:val="single" w:sz="4" w:space="0" w:color="auto"/>
              <w:bottom w:val="single" w:sz="4" w:space="0" w:color="auto"/>
              <w:right w:val="single" w:sz="4" w:space="0" w:color="auto"/>
            </w:tcBorders>
            <w:vAlign w:val="center"/>
          </w:tcPr>
          <w:p w14:paraId="52B9AE67" w14:textId="77777777" w:rsidR="007D1FEA" w:rsidRDefault="007D1FEA" w:rsidP="007D1FEA">
            <w:pPr>
              <w:jc w:val="center"/>
              <w:rPr>
                <w:rFonts w:ascii="GHEA Grapalat" w:hAnsi="GHEA Grapalat" w:cs="Arial LatArm"/>
              </w:rPr>
            </w:pPr>
            <w:r>
              <w:rPr>
                <w:rFonts w:ascii="GHEA Grapalat" w:hAnsi="GHEA Grapalat" w:cs="Arial LatArm"/>
              </w:rPr>
              <w:t>39</w:t>
            </w:r>
          </w:p>
        </w:tc>
        <w:tc>
          <w:tcPr>
            <w:tcW w:w="1370" w:type="dxa"/>
            <w:tcBorders>
              <w:top w:val="single" w:sz="4" w:space="0" w:color="auto"/>
              <w:left w:val="single" w:sz="4" w:space="0" w:color="auto"/>
              <w:bottom w:val="single" w:sz="4" w:space="0" w:color="auto"/>
              <w:right w:val="single" w:sz="4" w:space="0" w:color="auto"/>
            </w:tcBorders>
            <w:vAlign w:val="center"/>
          </w:tcPr>
          <w:p w14:paraId="38648374" w14:textId="77777777" w:rsidR="007D1FEA" w:rsidRPr="002877EB" w:rsidRDefault="007D1FEA" w:rsidP="007D1FEA">
            <w:pPr>
              <w:jc w:val="center"/>
              <w:rPr>
                <w:rFonts w:ascii="GHEA Grapalat" w:hAnsi="GHEA Grapalat"/>
                <w:sz w:val="16"/>
                <w:szCs w:val="16"/>
                <w:lang w:val="hy-AM"/>
              </w:rPr>
            </w:pPr>
            <w:r>
              <w:rPr>
                <w:rFonts w:ascii="GHEA Grapalat" w:hAnsi="GHEA Grapalat"/>
                <w:sz w:val="16"/>
                <w:szCs w:val="16"/>
                <w:lang w:val="hy-AM"/>
              </w:rPr>
              <w:t>33621110/1</w:t>
            </w:r>
          </w:p>
        </w:tc>
        <w:tc>
          <w:tcPr>
            <w:tcW w:w="2283" w:type="dxa"/>
            <w:tcBorders>
              <w:top w:val="single" w:sz="4" w:space="0" w:color="auto"/>
              <w:left w:val="single" w:sz="4" w:space="0" w:color="auto"/>
              <w:bottom w:val="single" w:sz="4" w:space="0" w:color="auto"/>
              <w:right w:val="single" w:sz="4" w:space="0" w:color="auto"/>
            </w:tcBorders>
            <w:vAlign w:val="center"/>
          </w:tcPr>
          <w:p w14:paraId="0313D169" w14:textId="77777777" w:rsidR="007D1FEA" w:rsidRPr="007374A5" w:rsidRDefault="007D1FEA" w:rsidP="007D1FEA">
            <w:pPr>
              <w:rPr>
                <w:rFonts w:ascii="GHEA Grapalat" w:hAnsi="GHEA Grapalat"/>
                <w:sz w:val="20"/>
                <w:szCs w:val="20"/>
                <w:lang w:val="hy-AM"/>
              </w:rPr>
            </w:pPr>
            <w:r>
              <w:rPr>
                <w:rFonts w:ascii="GHEA Grapalat" w:hAnsi="GHEA Grapalat"/>
                <w:sz w:val="20"/>
                <w:szCs w:val="20"/>
                <w:lang w:val="hy-AM"/>
              </w:rPr>
              <w:t xml:space="preserve">Վարֆարին </w:t>
            </w:r>
            <w:r>
              <w:rPr>
                <w:rFonts w:ascii="GHEA Grapalat" w:hAnsi="GHEA Grapalat"/>
                <w:sz w:val="20"/>
                <w:szCs w:val="20"/>
              </w:rPr>
              <w:t>b01aa03</w:t>
            </w:r>
          </w:p>
        </w:tc>
        <w:tc>
          <w:tcPr>
            <w:tcW w:w="923" w:type="dxa"/>
            <w:tcBorders>
              <w:top w:val="single" w:sz="4" w:space="0" w:color="auto"/>
              <w:left w:val="single" w:sz="4" w:space="0" w:color="auto"/>
              <w:bottom w:val="single" w:sz="4" w:space="0" w:color="auto"/>
              <w:right w:val="single" w:sz="4" w:space="0" w:color="auto"/>
            </w:tcBorders>
            <w:vAlign w:val="center"/>
          </w:tcPr>
          <w:p w14:paraId="2A555B93" w14:textId="77777777" w:rsidR="007D1FEA" w:rsidRPr="009A64F0"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A6D340" w14:textId="77777777" w:rsidR="007D1FEA" w:rsidRPr="007374A5" w:rsidRDefault="007D1FEA" w:rsidP="007D1FEA">
            <w:pPr>
              <w:jc w:val="both"/>
              <w:rPr>
                <w:rFonts w:ascii="GHEA Grapalat" w:hAnsi="GHEA Grapalat"/>
                <w:sz w:val="20"/>
                <w:szCs w:val="20"/>
                <w:lang w:val="hy-AM"/>
              </w:rPr>
            </w:pPr>
            <w:r w:rsidRPr="007374A5">
              <w:rPr>
                <w:rFonts w:ascii="GHEA Grapalat" w:hAnsi="GHEA Grapalat" w:cs="Sylfaen"/>
                <w:sz w:val="20"/>
                <w:szCs w:val="20"/>
              </w:rPr>
              <w:t>Վարֆարին</w:t>
            </w:r>
            <w:r w:rsidRPr="00251227">
              <w:rPr>
                <w:rFonts w:ascii="GHEA Grapalat" w:hAnsi="GHEA Grapalat" w:cs="Sylfaen"/>
                <w:sz w:val="20"/>
                <w:szCs w:val="20"/>
                <w:lang w:val="pt-BR"/>
              </w:rPr>
              <w:t xml:space="preserve"> (</w:t>
            </w:r>
            <w:r w:rsidRPr="007374A5">
              <w:rPr>
                <w:rFonts w:ascii="GHEA Grapalat" w:hAnsi="GHEA Grapalat" w:cs="Sylfaen"/>
                <w:sz w:val="20"/>
                <w:szCs w:val="20"/>
              </w:rPr>
              <w:t>վարֆարին</w:t>
            </w:r>
            <w:r w:rsidRPr="00251227">
              <w:rPr>
                <w:rFonts w:ascii="GHEA Grapalat" w:hAnsi="GHEA Grapalat" w:cs="Sylfaen"/>
                <w:sz w:val="20"/>
                <w:szCs w:val="20"/>
                <w:lang w:val="pt-BR"/>
              </w:rPr>
              <w:t xml:space="preserve"> </w:t>
            </w:r>
            <w:r w:rsidRPr="007374A5">
              <w:rPr>
                <w:rFonts w:ascii="GHEA Grapalat" w:hAnsi="GHEA Grapalat" w:cs="Sylfaen"/>
                <w:sz w:val="20"/>
                <w:szCs w:val="20"/>
              </w:rPr>
              <w:t>նատրիում</w:t>
            </w:r>
            <w:r w:rsidRPr="00251227">
              <w:rPr>
                <w:rFonts w:ascii="GHEA Grapalat" w:hAnsi="GHEA Grapalat" w:cs="Sylfaen"/>
                <w:sz w:val="20"/>
                <w:szCs w:val="20"/>
                <w:lang w:val="pt-BR"/>
              </w:rPr>
              <w:t>)</w:t>
            </w:r>
            <w:r w:rsidRPr="00251227">
              <w:rPr>
                <w:rFonts w:ascii="Cambria Math" w:hAnsi="Cambria Math" w:cs="Cambria Math"/>
                <w:sz w:val="20"/>
                <w:szCs w:val="20"/>
                <w:lang w:val="pt-BR"/>
              </w:rPr>
              <w:t>․</w:t>
            </w:r>
            <w:r w:rsidRPr="00251227">
              <w:rPr>
                <w:rFonts w:ascii="GHEA Grapalat" w:hAnsi="GHEA Grapalat" w:cs="Sylfaen"/>
                <w:sz w:val="20"/>
                <w:szCs w:val="20"/>
                <w:lang w:val="pt-BR"/>
              </w:rPr>
              <w:t xml:space="preserve"> </w:t>
            </w:r>
            <w:r w:rsidRPr="00234BE2">
              <w:rPr>
                <w:rFonts w:ascii="GHEA Grapalat" w:hAnsi="GHEA Grapalat" w:cs="Sylfaen"/>
                <w:sz w:val="20"/>
                <w:szCs w:val="20"/>
              </w:rPr>
              <w:t>դեղաձևը</w:t>
            </w:r>
            <w:r w:rsidRPr="00251227">
              <w:rPr>
                <w:rFonts w:ascii="GHEA Grapalat" w:hAnsi="GHEA Grapalat" w:cs="Sylfaen"/>
                <w:sz w:val="20"/>
                <w:szCs w:val="20"/>
                <w:lang w:val="pt-BR"/>
              </w:rPr>
              <w:t xml:space="preserve">. </w:t>
            </w:r>
            <w:r w:rsidRPr="007374A5">
              <w:rPr>
                <w:rFonts w:ascii="GHEA Grapalat" w:hAnsi="GHEA Grapalat" w:cs="Sylfaen"/>
                <w:sz w:val="20"/>
                <w:szCs w:val="20"/>
              </w:rPr>
              <w:t>դ</w:t>
            </w:r>
            <w:r w:rsidRPr="00287FA9">
              <w:rPr>
                <w:rFonts w:ascii="GHEA Grapalat" w:hAnsi="GHEA Grapalat" w:cs="Sylfaen"/>
                <w:sz w:val="20"/>
                <w:szCs w:val="20"/>
              </w:rPr>
              <w:t>եղա</w:t>
            </w:r>
            <w:r w:rsidRPr="007374A5">
              <w:rPr>
                <w:rFonts w:ascii="GHEA Grapalat" w:hAnsi="GHEA Grapalat" w:cs="Sylfaen"/>
                <w:sz w:val="20"/>
                <w:szCs w:val="20"/>
              </w:rPr>
              <w:t>հատ</w:t>
            </w:r>
            <w:r w:rsidRPr="00251227">
              <w:rPr>
                <w:rFonts w:ascii="GHEA Grapalat" w:hAnsi="GHEA Grapalat" w:cs="Sylfaen"/>
                <w:sz w:val="20"/>
                <w:szCs w:val="20"/>
                <w:lang w:val="pt-BR"/>
              </w:rPr>
              <w:t xml:space="preserve">, </w:t>
            </w:r>
            <w:r w:rsidRPr="00287FA9">
              <w:rPr>
                <w:rFonts w:ascii="GHEA Grapalat" w:hAnsi="GHEA Grapalat" w:cs="Sylfaen"/>
                <w:sz w:val="20"/>
                <w:szCs w:val="20"/>
              </w:rPr>
              <w:t>դեղաչափը</w:t>
            </w:r>
            <w:r w:rsidRPr="00251227">
              <w:rPr>
                <w:rFonts w:ascii="GHEA Grapalat" w:hAnsi="GHEA Grapalat" w:cs="Sylfaen"/>
                <w:sz w:val="20"/>
                <w:szCs w:val="20"/>
                <w:lang w:val="pt-BR"/>
              </w:rPr>
              <w:t xml:space="preserve">. </w:t>
            </w:r>
            <w:r w:rsidRPr="007374A5">
              <w:rPr>
                <w:rFonts w:ascii="GHEA Grapalat" w:hAnsi="GHEA Grapalat" w:cs="Sylfaen"/>
                <w:sz w:val="20"/>
                <w:szCs w:val="20"/>
              </w:rPr>
              <w:t>2,5մգ</w:t>
            </w:r>
          </w:p>
        </w:tc>
        <w:tc>
          <w:tcPr>
            <w:tcW w:w="900" w:type="dxa"/>
            <w:tcBorders>
              <w:top w:val="single" w:sz="4" w:space="0" w:color="auto"/>
              <w:left w:val="single" w:sz="4" w:space="0" w:color="auto"/>
              <w:bottom w:val="single" w:sz="4" w:space="0" w:color="auto"/>
              <w:right w:val="single" w:sz="4" w:space="0" w:color="auto"/>
            </w:tcBorders>
            <w:vAlign w:val="center"/>
          </w:tcPr>
          <w:p w14:paraId="4602F53F" w14:textId="77777777" w:rsidR="007D1FEA" w:rsidRPr="000755C2" w:rsidRDefault="007D1FEA" w:rsidP="007D1FEA">
            <w:pPr>
              <w:rPr>
                <w:rFonts w:ascii="GHEA Grapalat" w:hAnsi="GHEA Grapalat" w:cs="Arial"/>
                <w:sz w:val="20"/>
                <w:szCs w:val="20"/>
                <w:lang w:val="hy-AM"/>
              </w:rPr>
            </w:pPr>
            <w:r>
              <w:rPr>
                <w:rFonts w:ascii="GHEA Grapalat" w:hAnsi="GHEA Grapalat" w:cs="Arial"/>
                <w:sz w:val="20"/>
                <w:szCs w:val="20"/>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A875829" w14:textId="7A33B61B"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54E1AC6" w14:textId="41306F89"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065FDC4"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500</w:t>
            </w:r>
          </w:p>
        </w:tc>
        <w:tc>
          <w:tcPr>
            <w:tcW w:w="990" w:type="dxa"/>
            <w:tcBorders>
              <w:top w:val="single" w:sz="4" w:space="0" w:color="auto"/>
              <w:left w:val="single" w:sz="4" w:space="0" w:color="auto"/>
              <w:bottom w:val="single" w:sz="4" w:space="0" w:color="auto"/>
              <w:right w:val="single" w:sz="4" w:space="0" w:color="auto"/>
            </w:tcBorders>
            <w:vAlign w:val="center"/>
          </w:tcPr>
          <w:p w14:paraId="33C507E5"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8CC9ECE"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500</w:t>
            </w:r>
          </w:p>
        </w:tc>
        <w:tc>
          <w:tcPr>
            <w:tcW w:w="1386" w:type="dxa"/>
            <w:tcBorders>
              <w:top w:val="single" w:sz="4" w:space="0" w:color="auto"/>
              <w:left w:val="single" w:sz="4" w:space="0" w:color="auto"/>
              <w:bottom w:val="single" w:sz="4" w:space="0" w:color="auto"/>
              <w:right w:val="single" w:sz="4" w:space="0" w:color="auto"/>
            </w:tcBorders>
            <w:vAlign w:val="center"/>
          </w:tcPr>
          <w:p w14:paraId="4CF50AAB" w14:textId="77777777" w:rsidR="007D1FEA" w:rsidRPr="004B0F86"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4B0F86" w14:paraId="7748A732" w14:textId="77777777" w:rsidTr="009565A7">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7A91EAE5" w14:textId="77777777" w:rsidR="007D1FEA" w:rsidRDefault="007D1FEA" w:rsidP="007D1FEA">
            <w:pPr>
              <w:jc w:val="center"/>
              <w:rPr>
                <w:rFonts w:ascii="GHEA Grapalat" w:hAnsi="GHEA Grapalat" w:cs="Arial LatArm"/>
              </w:rPr>
            </w:pPr>
            <w:r>
              <w:rPr>
                <w:rFonts w:ascii="GHEA Grapalat" w:hAnsi="GHEA Grapalat" w:cs="Arial LatArm"/>
              </w:rPr>
              <w:t>40</w:t>
            </w:r>
          </w:p>
        </w:tc>
        <w:tc>
          <w:tcPr>
            <w:tcW w:w="1370" w:type="dxa"/>
            <w:tcBorders>
              <w:top w:val="single" w:sz="4" w:space="0" w:color="auto"/>
              <w:left w:val="single" w:sz="4" w:space="0" w:color="auto"/>
              <w:bottom w:val="single" w:sz="4" w:space="0" w:color="auto"/>
              <w:right w:val="single" w:sz="4" w:space="0" w:color="auto"/>
            </w:tcBorders>
            <w:vAlign w:val="center"/>
          </w:tcPr>
          <w:p w14:paraId="4AED56FD" w14:textId="77777777" w:rsidR="007D1FEA" w:rsidRPr="002D78A0" w:rsidRDefault="007D1FEA" w:rsidP="007D1FEA">
            <w:pPr>
              <w:jc w:val="center"/>
              <w:rPr>
                <w:rFonts w:ascii="GHEA Grapalat" w:hAnsi="GHEA Grapalat"/>
                <w:sz w:val="16"/>
                <w:szCs w:val="16"/>
                <w:lang w:val="hy-AM"/>
              </w:rPr>
            </w:pPr>
            <w:r w:rsidRPr="002D78A0">
              <w:rPr>
                <w:rFonts w:ascii="GHEA Grapalat" w:hAnsi="GHEA Grapalat"/>
                <w:sz w:val="16"/>
                <w:szCs w:val="16"/>
                <w:lang w:val="hy-AM"/>
              </w:rPr>
              <w:t>33621130/1</w:t>
            </w:r>
          </w:p>
        </w:tc>
        <w:tc>
          <w:tcPr>
            <w:tcW w:w="2283" w:type="dxa"/>
            <w:tcBorders>
              <w:top w:val="single" w:sz="4" w:space="0" w:color="auto"/>
              <w:left w:val="single" w:sz="4" w:space="0" w:color="auto"/>
              <w:bottom w:val="single" w:sz="4" w:space="0" w:color="auto"/>
              <w:right w:val="single" w:sz="4" w:space="0" w:color="auto"/>
            </w:tcBorders>
            <w:vAlign w:val="center"/>
          </w:tcPr>
          <w:p w14:paraId="0E2F153C" w14:textId="77777777" w:rsidR="007D1FEA" w:rsidRPr="00F072C3" w:rsidRDefault="007D1FEA" w:rsidP="007D1FEA">
            <w:pPr>
              <w:rPr>
                <w:rFonts w:ascii="GHEA Grapalat" w:hAnsi="GHEA Grapalat"/>
                <w:sz w:val="20"/>
                <w:szCs w:val="20"/>
                <w:lang w:val="pt-BR"/>
              </w:rPr>
            </w:pPr>
            <w:r>
              <w:rPr>
                <w:rFonts w:ascii="GHEA Grapalat" w:hAnsi="GHEA Grapalat" w:cs="Arial"/>
                <w:sz w:val="20"/>
                <w:szCs w:val="20"/>
                <w:lang w:val="hy-AM"/>
              </w:rPr>
              <w:t xml:space="preserve">ստրեպտոկինազա </w:t>
            </w:r>
            <w:r>
              <w:rPr>
                <w:rFonts w:ascii="GHEA Grapalat" w:hAnsi="GHEA Grapalat" w:cs="Arial"/>
                <w:sz w:val="20"/>
                <w:szCs w:val="20"/>
              </w:rPr>
              <w:t>b01ad01</w:t>
            </w:r>
          </w:p>
        </w:tc>
        <w:tc>
          <w:tcPr>
            <w:tcW w:w="923" w:type="dxa"/>
            <w:tcBorders>
              <w:top w:val="single" w:sz="4" w:space="0" w:color="auto"/>
              <w:left w:val="single" w:sz="4" w:space="0" w:color="auto"/>
              <w:bottom w:val="single" w:sz="4" w:space="0" w:color="auto"/>
              <w:right w:val="single" w:sz="4" w:space="0" w:color="auto"/>
            </w:tcBorders>
            <w:vAlign w:val="center"/>
          </w:tcPr>
          <w:p w14:paraId="3F4E52CC"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CB3832" w14:textId="77777777" w:rsidR="007D1FEA" w:rsidRPr="00F2580D" w:rsidRDefault="007D1FEA" w:rsidP="007D1FEA">
            <w:pPr>
              <w:jc w:val="both"/>
              <w:rPr>
                <w:rFonts w:ascii="GHEA Grapalat" w:hAnsi="GHEA Grapalat"/>
                <w:sz w:val="20"/>
                <w:szCs w:val="20"/>
                <w:lang w:val="hy-AM"/>
              </w:rPr>
            </w:pPr>
            <w:r>
              <w:rPr>
                <w:rFonts w:ascii="GHEA Grapalat" w:hAnsi="GHEA Grapalat" w:cs="Sylfaen"/>
                <w:sz w:val="20"/>
                <w:szCs w:val="20"/>
                <w:lang w:val="hy-AM"/>
              </w:rPr>
              <w:t>Ս</w:t>
            </w:r>
            <w:r w:rsidRPr="00E44764">
              <w:rPr>
                <w:rFonts w:ascii="GHEA Grapalat" w:hAnsi="GHEA Grapalat" w:cs="Sylfaen"/>
                <w:sz w:val="20"/>
                <w:szCs w:val="20"/>
                <w:lang w:val="hy-AM"/>
              </w:rPr>
              <w:t>տրեպտոկինազ,ստրեպտոդորնազ, դեղաձևը. մոմիկներ ուղիղաղիքային, դեղաչափը. 15000ՄՄ+1250ՄՄ;</w:t>
            </w:r>
          </w:p>
        </w:tc>
        <w:tc>
          <w:tcPr>
            <w:tcW w:w="900" w:type="dxa"/>
            <w:tcBorders>
              <w:top w:val="single" w:sz="4" w:space="0" w:color="auto"/>
              <w:left w:val="single" w:sz="4" w:space="0" w:color="auto"/>
              <w:bottom w:val="single" w:sz="4" w:space="0" w:color="auto"/>
              <w:right w:val="single" w:sz="4" w:space="0" w:color="auto"/>
            </w:tcBorders>
            <w:vAlign w:val="center"/>
          </w:tcPr>
          <w:p w14:paraId="2137B912" w14:textId="77777777" w:rsidR="007D1FEA" w:rsidRPr="00F072C3" w:rsidRDefault="007D1FEA" w:rsidP="007D1FEA">
            <w:pPr>
              <w:jc w:val="center"/>
              <w:rPr>
                <w:rFonts w:ascii="GHEA Grapalat" w:hAnsi="GHEA Grapalat" w:cs="Arial"/>
                <w:sz w:val="18"/>
                <w:szCs w:val="18"/>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1C3B862" w14:textId="5EA8CD52"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C85876D" w14:textId="2CDE13C2"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9A95C4E"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300</w:t>
            </w:r>
          </w:p>
        </w:tc>
        <w:tc>
          <w:tcPr>
            <w:tcW w:w="990" w:type="dxa"/>
            <w:tcBorders>
              <w:top w:val="single" w:sz="4" w:space="0" w:color="auto"/>
              <w:left w:val="single" w:sz="4" w:space="0" w:color="auto"/>
              <w:bottom w:val="single" w:sz="4" w:space="0" w:color="auto"/>
              <w:right w:val="single" w:sz="4" w:space="0" w:color="auto"/>
            </w:tcBorders>
            <w:vAlign w:val="center"/>
          </w:tcPr>
          <w:p w14:paraId="6146F1FA" w14:textId="77777777" w:rsidR="007D1FEA" w:rsidRPr="00F072C3" w:rsidRDefault="007D1FEA" w:rsidP="007D1FEA">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9BDF542"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300</w:t>
            </w:r>
          </w:p>
        </w:tc>
        <w:tc>
          <w:tcPr>
            <w:tcW w:w="1386" w:type="dxa"/>
            <w:tcBorders>
              <w:top w:val="single" w:sz="4" w:space="0" w:color="auto"/>
              <w:left w:val="single" w:sz="4" w:space="0" w:color="auto"/>
              <w:bottom w:val="single" w:sz="4" w:space="0" w:color="auto"/>
              <w:right w:val="single" w:sz="4" w:space="0" w:color="auto"/>
            </w:tcBorders>
            <w:vAlign w:val="center"/>
          </w:tcPr>
          <w:p w14:paraId="0776E555" w14:textId="77777777" w:rsidR="007D1FEA" w:rsidRPr="004B0F86"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06630A" w14:paraId="2F01F6F6" w14:textId="77777777" w:rsidTr="009565A7">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394327A5" w14:textId="77777777" w:rsidR="007D1FEA" w:rsidRPr="00DB05CE" w:rsidRDefault="007D1FEA" w:rsidP="007D1FEA">
            <w:pPr>
              <w:jc w:val="center"/>
              <w:rPr>
                <w:rFonts w:ascii="GHEA Grapalat" w:hAnsi="GHEA Grapalat" w:cs="Arial LatArm"/>
                <w:lang w:val="pt-BR"/>
              </w:rPr>
            </w:pPr>
            <w:r>
              <w:rPr>
                <w:rFonts w:ascii="GHEA Grapalat" w:hAnsi="GHEA Grapalat" w:cs="Arial LatArm"/>
                <w:lang w:val="pt-BR"/>
              </w:rPr>
              <w:t>41</w:t>
            </w:r>
          </w:p>
        </w:tc>
        <w:tc>
          <w:tcPr>
            <w:tcW w:w="1370" w:type="dxa"/>
            <w:tcBorders>
              <w:top w:val="single" w:sz="4" w:space="0" w:color="auto"/>
              <w:left w:val="single" w:sz="4" w:space="0" w:color="auto"/>
              <w:bottom w:val="single" w:sz="4" w:space="0" w:color="auto"/>
              <w:right w:val="single" w:sz="4" w:space="0" w:color="auto"/>
            </w:tcBorders>
            <w:vAlign w:val="center"/>
          </w:tcPr>
          <w:p w14:paraId="6054AFCB" w14:textId="77777777" w:rsidR="007D1FEA" w:rsidRDefault="007D1FEA" w:rsidP="007D1FEA">
            <w:pPr>
              <w:jc w:val="center"/>
              <w:rPr>
                <w:rFonts w:ascii="GHEA Grapalat" w:hAnsi="GHEA Grapalat"/>
                <w:sz w:val="16"/>
                <w:szCs w:val="16"/>
              </w:rPr>
            </w:pPr>
            <w:r>
              <w:rPr>
                <w:rFonts w:ascii="GHEA Grapalat" w:hAnsi="GHEA Grapalat"/>
                <w:sz w:val="16"/>
                <w:szCs w:val="16"/>
              </w:rPr>
              <w:t>33621310/1</w:t>
            </w:r>
          </w:p>
        </w:tc>
        <w:tc>
          <w:tcPr>
            <w:tcW w:w="2283" w:type="dxa"/>
            <w:tcBorders>
              <w:top w:val="single" w:sz="4" w:space="0" w:color="auto"/>
              <w:left w:val="single" w:sz="4" w:space="0" w:color="auto"/>
              <w:bottom w:val="single" w:sz="4" w:space="0" w:color="auto"/>
              <w:right w:val="single" w:sz="4" w:space="0" w:color="auto"/>
            </w:tcBorders>
            <w:vAlign w:val="center"/>
          </w:tcPr>
          <w:p w14:paraId="2BE8EA32" w14:textId="77777777" w:rsidR="007D1FEA" w:rsidRDefault="007D1FEA" w:rsidP="007D1FEA">
            <w:pPr>
              <w:rPr>
                <w:rFonts w:ascii="GHEA Grapalat" w:hAnsi="GHEA Grapalat"/>
                <w:sz w:val="20"/>
                <w:szCs w:val="20"/>
                <w:lang w:val="hy-AM"/>
              </w:rPr>
            </w:pPr>
            <w:r>
              <w:rPr>
                <w:rFonts w:ascii="GHEA Grapalat" w:hAnsi="GHEA Grapalat" w:cs="Sylfaen"/>
                <w:sz w:val="20"/>
                <w:szCs w:val="20"/>
              </w:rPr>
              <w:t>տրիմետազիդին</w:t>
            </w:r>
            <w:r>
              <w:rPr>
                <w:rFonts w:ascii="GHEA Grapalat" w:hAnsi="GHEA Grapalat"/>
                <w:sz w:val="20"/>
                <w:szCs w:val="20"/>
              </w:rPr>
              <w:t xml:space="preserve"> (</w:t>
            </w:r>
            <w:r>
              <w:rPr>
                <w:rFonts w:ascii="GHEA Grapalat" w:hAnsi="GHEA Grapalat" w:cs="Sylfaen"/>
                <w:sz w:val="20"/>
                <w:szCs w:val="20"/>
              </w:rPr>
              <w:t>տրիմետազիդինի</w:t>
            </w:r>
            <w:r>
              <w:rPr>
                <w:rFonts w:ascii="GHEA Grapalat" w:hAnsi="GHEA Grapalat"/>
                <w:sz w:val="20"/>
                <w:szCs w:val="20"/>
              </w:rPr>
              <w:t xml:space="preserve"> </w:t>
            </w:r>
            <w:r>
              <w:rPr>
                <w:rFonts w:ascii="GHEA Grapalat" w:hAnsi="GHEA Grapalat" w:cs="Sylfaen"/>
                <w:sz w:val="20"/>
                <w:szCs w:val="20"/>
              </w:rPr>
              <w:t>դիհիդրոքլորիդ</w:t>
            </w:r>
            <w:r>
              <w:rPr>
                <w:rFonts w:ascii="GHEA Grapalat" w:hAnsi="GHEA Grapalat"/>
                <w:sz w:val="20"/>
                <w:szCs w:val="20"/>
              </w:rPr>
              <w:t>) C01EB15</w:t>
            </w:r>
          </w:p>
        </w:tc>
        <w:tc>
          <w:tcPr>
            <w:tcW w:w="923" w:type="dxa"/>
            <w:tcBorders>
              <w:top w:val="single" w:sz="4" w:space="0" w:color="auto"/>
              <w:left w:val="single" w:sz="4" w:space="0" w:color="auto"/>
              <w:bottom w:val="single" w:sz="4" w:space="0" w:color="auto"/>
              <w:right w:val="single" w:sz="4" w:space="0" w:color="auto"/>
            </w:tcBorders>
            <w:vAlign w:val="center"/>
          </w:tcPr>
          <w:p w14:paraId="216D45C6" w14:textId="77777777" w:rsidR="007D1FEA" w:rsidRDefault="007D1FEA" w:rsidP="007D1FEA">
            <w:pPr>
              <w:jc w:val="center"/>
              <w:rPr>
                <w:rFonts w:ascii="GHEA Grapalat" w:hAnsi="GHEA Grapalat"/>
                <w:sz w:val="18"/>
                <w:szCs w:val="18"/>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1A8CF3" w14:textId="77777777" w:rsidR="007D1FEA" w:rsidRDefault="007D1FEA" w:rsidP="007D1FEA">
            <w:pPr>
              <w:jc w:val="both"/>
              <w:rPr>
                <w:rFonts w:ascii="GHEA Grapalat" w:hAnsi="GHEA Grapalat"/>
                <w:sz w:val="20"/>
                <w:szCs w:val="20"/>
                <w:lang w:val="hy-AM"/>
              </w:rPr>
            </w:pPr>
            <w:r w:rsidRPr="00EC29AF">
              <w:rPr>
                <w:rFonts w:ascii="GHEA Grapalat" w:hAnsi="GHEA Grapalat" w:cs="Sylfaen"/>
                <w:sz w:val="20"/>
                <w:szCs w:val="20"/>
                <w:lang w:val="hy-AM"/>
              </w:rPr>
              <w:t>Տրիմետազիդին</w:t>
            </w:r>
            <w:r>
              <w:rPr>
                <w:rFonts w:ascii="GHEA Grapalat" w:hAnsi="GHEA Grapalat"/>
                <w:sz w:val="20"/>
                <w:szCs w:val="20"/>
                <w:lang w:val="pt-BR"/>
              </w:rPr>
              <w:t xml:space="preserve"> (</w:t>
            </w:r>
            <w:r w:rsidRPr="00EC29AF">
              <w:rPr>
                <w:rFonts w:ascii="GHEA Grapalat" w:hAnsi="GHEA Grapalat" w:cs="Sylfaen"/>
                <w:sz w:val="20"/>
                <w:szCs w:val="20"/>
                <w:lang w:val="hy-AM"/>
              </w:rPr>
              <w:t>տրիմետազիդինի</w:t>
            </w:r>
            <w:r>
              <w:rPr>
                <w:rFonts w:ascii="GHEA Grapalat" w:hAnsi="GHEA Grapalat"/>
                <w:sz w:val="20"/>
                <w:szCs w:val="20"/>
                <w:lang w:val="pt-BR"/>
              </w:rPr>
              <w:t xml:space="preserve"> </w:t>
            </w:r>
            <w:r w:rsidRPr="00EC29AF">
              <w:rPr>
                <w:rFonts w:ascii="GHEA Grapalat" w:hAnsi="GHEA Grapalat" w:cs="Sylfaen"/>
                <w:sz w:val="20"/>
                <w:szCs w:val="20"/>
                <w:lang w:val="hy-AM"/>
              </w:rPr>
              <w:t>դիհիդրոքլորիդ</w:t>
            </w:r>
            <w:r>
              <w:rPr>
                <w:rFonts w:ascii="GHEA Grapalat" w:hAnsi="GHEA Grapalat"/>
                <w:sz w:val="20"/>
                <w:szCs w:val="20"/>
                <w:lang w:val="pt-BR"/>
              </w:rPr>
              <w:t xml:space="preserve">), </w:t>
            </w:r>
            <w:r w:rsidRPr="007C0B3D">
              <w:rPr>
                <w:rFonts w:ascii="GHEA Grapalat" w:hAnsi="GHEA Grapalat" w:cs="Sylfaen"/>
                <w:sz w:val="20"/>
                <w:szCs w:val="20"/>
                <w:lang w:val="hy-AM"/>
              </w:rPr>
              <w:t xml:space="preserve">դեղապատիճներ երկարատև ձերբազատմամբ, </w:t>
            </w:r>
            <w:r w:rsidRPr="00EC29AF">
              <w:rPr>
                <w:rFonts w:ascii="GHEA Grapalat" w:hAnsi="GHEA Grapalat" w:cs="Sylfaen"/>
                <w:sz w:val="20"/>
                <w:szCs w:val="20"/>
                <w:lang w:val="hy-AM"/>
              </w:rPr>
              <w:t>դեղաչափը</w:t>
            </w:r>
            <w:r w:rsidRPr="007C0B3D">
              <w:rPr>
                <w:rFonts w:ascii="GHEA Grapalat" w:hAnsi="GHEA Grapalat" w:cs="Sylfaen"/>
                <w:sz w:val="20"/>
                <w:szCs w:val="20"/>
                <w:lang w:val="hy-AM"/>
              </w:rPr>
              <w:t xml:space="preserve"> 80</w:t>
            </w:r>
            <w:r w:rsidRPr="00EC29AF">
              <w:rPr>
                <w:rFonts w:ascii="GHEA Grapalat" w:hAnsi="GHEA Grapalat" w:cs="Sylfaen"/>
                <w:sz w:val="20"/>
                <w:szCs w:val="20"/>
                <w:lang w:val="hy-AM"/>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2D9E462E" w14:textId="77777777" w:rsidR="007D1FEA"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BF72EF3" w14:textId="14D32D39"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4D0EAC2" w14:textId="0CD9A672"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DCADD16"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900</w:t>
            </w:r>
          </w:p>
        </w:tc>
        <w:tc>
          <w:tcPr>
            <w:tcW w:w="990" w:type="dxa"/>
            <w:tcBorders>
              <w:top w:val="single" w:sz="4" w:space="0" w:color="auto"/>
              <w:left w:val="single" w:sz="4" w:space="0" w:color="auto"/>
              <w:bottom w:val="single" w:sz="4" w:space="0" w:color="auto"/>
              <w:right w:val="single" w:sz="4" w:space="0" w:color="auto"/>
            </w:tcBorders>
            <w:vAlign w:val="center"/>
          </w:tcPr>
          <w:p w14:paraId="0A9048D9"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C47549E"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900</w:t>
            </w:r>
          </w:p>
        </w:tc>
        <w:tc>
          <w:tcPr>
            <w:tcW w:w="1386" w:type="dxa"/>
            <w:tcBorders>
              <w:top w:val="single" w:sz="4" w:space="0" w:color="auto"/>
              <w:left w:val="single" w:sz="4" w:space="0" w:color="auto"/>
              <w:bottom w:val="single" w:sz="4" w:space="0" w:color="auto"/>
              <w:right w:val="single" w:sz="4" w:space="0" w:color="auto"/>
            </w:tcBorders>
            <w:vAlign w:val="center"/>
          </w:tcPr>
          <w:p w14:paraId="37861C8C" w14:textId="77777777" w:rsidR="007D1FEA" w:rsidRPr="0006630A"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F072C3" w14:paraId="5AF19EDA" w14:textId="77777777" w:rsidTr="009565A7">
        <w:trPr>
          <w:trHeight w:val="665"/>
        </w:trPr>
        <w:tc>
          <w:tcPr>
            <w:tcW w:w="710" w:type="dxa"/>
            <w:tcBorders>
              <w:top w:val="single" w:sz="4" w:space="0" w:color="auto"/>
              <w:left w:val="single" w:sz="4" w:space="0" w:color="auto"/>
              <w:bottom w:val="single" w:sz="4" w:space="0" w:color="auto"/>
              <w:right w:val="single" w:sz="4" w:space="0" w:color="auto"/>
            </w:tcBorders>
            <w:vAlign w:val="center"/>
          </w:tcPr>
          <w:p w14:paraId="796BF582" w14:textId="77777777" w:rsidR="007D1FEA" w:rsidRPr="00F17D24" w:rsidRDefault="007D1FEA" w:rsidP="007D1FEA">
            <w:pPr>
              <w:jc w:val="center"/>
              <w:rPr>
                <w:rFonts w:ascii="GHEA Grapalat" w:hAnsi="GHEA Grapalat" w:cs="Arial LatArm"/>
                <w:lang w:val="pt-BR"/>
              </w:rPr>
            </w:pPr>
            <w:r>
              <w:rPr>
                <w:rFonts w:ascii="GHEA Grapalat" w:hAnsi="GHEA Grapalat" w:cs="Arial LatArm"/>
                <w:lang w:val="pt-BR"/>
              </w:rPr>
              <w:t>42</w:t>
            </w:r>
          </w:p>
        </w:tc>
        <w:tc>
          <w:tcPr>
            <w:tcW w:w="1370" w:type="dxa"/>
            <w:tcBorders>
              <w:top w:val="single" w:sz="4" w:space="0" w:color="auto"/>
              <w:left w:val="single" w:sz="4" w:space="0" w:color="auto"/>
              <w:bottom w:val="single" w:sz="4" w:space="0" w:color="auto"/>
              <w:right w:val="single" w:sz="4" w:space="0" w:color="auto"/>
            </w:tcBorders>
            <w:vAlign w:val="center"/>
          </w:tcPr>
          <w:p w14:paraId="3DB67AA2" w14:textId="77777777" w:rsidR="007D1FEA" w:rsidRDefault="007D1FEA" w:rsidP="007D1FEA">
            <w:pPr>
              <w:spacing w:line="276" w:lineRule="auto"/>
              <w:jc w:val="center"/>
              <w:rPr>
                <w:rFonts w:ascii="GHEA Grapalat" w:hAnsi="GHEA Grapalat"/>
                <w:sz w:val="16"/>
                <w:szCs w:val="16"/>
                <w:lang w:val="hy-AM"/>
              </w:rPr>
            </w:pPr>
            <w:r>
              <w:rPr>
                <w:rFonts w:ascii="GHEA Grapalat" w:hAnsi="GHEA Grapalat"/>
                <w:sz w:val="16"/>
                <w:szCs w:val="16"/>
                <w:lang w:val="hy-AM"/>
              </w:rPr>
              <w:t>33621340/1</w:t>
            </w:r>
          </w:p>
        </w:tc>
        <w:tc>
          <w:tcPr>
            <w:tcW w:w="2283" w:type="dxa"/>
            <w:tcBorders>
              <w:top w:val="single" w:sz="4" w:space="0" w:color="auto"/>
              <w:left w:val="single" w:sz="4" w:space="0" w:color="auto"/>
              <w:bottom w:val="single" w:sz="4" w:space="0" w:color="auto"/>
              <w:right w:val="single" w:sz="4" w:space="0" w:color="auto"/>
            </w:tcBorders>
            <w:vAlign w:val="center"/>
          </w:tcPr>
          <w:p w14:paraId="1C8B5CD0" w14:textId="77777777" w:rsidR="007D1FEA" w:rsidRDefault="007D1FEA" w:rsidP="007D1FEA">
            <w:pPr>
              <w:spacing w:line="276" w:lineRule="auto"/>
              <w:rPr>
                <w:rFonts w:ascii="GHEA Grapalat" w:hAnsi="GHEA Grapalat"/>
                <w:sz w:val="20"/>
                <w:szCs w:val="20"/>
                <w:lang w:val="pt-BR"/>
              </w:rPr>
            </w:pPr>
            <w:r>
              <w:rPr>
                <w:rFonts w:ascii="GHEA Grapalat" w:hAnsi="GHEA Grapalat" w:cs="Arial"/>
                <w:sz w:val="20"/>
                <w:szCs w:val="20"/>
                <w:lang w:val="ru-RU"/>
              </w:rPr>
              <w:t xml:space="preserve">կոֆեին նատրիումի բենզոատ N06BC01     </w:t>
            </w:r>
          </w:p>
        </w:tc>
        <w:tc>
          <w:tcPr>
            <w:tcW w:w="923" w:type="dxa"/>
            <w:tcBorders>
              <w:top w:val="single" w:sz="4" w:space="0" w:color="auto"/>
              <w:left w:val="single" w:sz="4" w:space="0" w:color="auto"/>
              <w:bottom w:val="single" w:sz="4" w:space="0" w:color="auto"/>
              <w:right w:val="single" w:sz="4" w:space="0" w:color="auto"/>
            </w:tcBorders>
            <w:vAlign w:val="center"/>
          </w:tcPr>
          <w:p w14:paraId="297467BD" w14:textId="77777777" w:rsidR="007D1FEA" w:rsidRDefault="007D1FEA" w:rsidP="007D1FEA">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BC7EC5" w14:textId="77777777" w:rsidR="007D1FEA" w:rsidRDefault="007D1FEA" w:rsidP="007D1FEA">
            <w:pPr>
              <w:spacing w:line="276" w:lineRule="auto"/>
              <w:jc w:val="both"/>
              <w:rPr>
                <w:rFonts w:ascii="GHEA Grapalat" w:hAnsi="GHEA Grapalat"/>
                <w:sz w:val="20"/>
                <w:szCs w:val="20"/>
                <w:lang w:val="hy-AM"/>
              </w:rPr>
            </w:pPr>
            <w:r>
              <w:rPr>
                <w:rFonts w:ascii="GHEA Grapalat" w:hAnsi="GHEA Grapalat"/>
                <w:sz w:val="20"/>
                <w:szCs w:val="20"/>
                <w:lang w:val="es-ES"/>
              </w:rPr>
              <w:t>Կոֆեին նատրիումի բենզոատ,</w:t>
            </w:r>
            <w:r>
              <w:rPr>
                <w:rFonts w:ascii="GHEA Grapalat" w:hAnsi="GHEA Grapalat" w:cs="Sylfaen"/>
                <w:sz w:val="20"/>
                <w:szCs w:val="20"/>
                <w:lang w:val="pt-BR"/>
              </w:rPr>
              <w:t xml:space="preserve"> </w:t>
            </w:r>
            <w:r>
              <w:rPr>
                <w:rFonts w:ascii="GHEA Grapalat" w:hAnsi="GHEA Grapalat" w:cs="Sylfaen"/>
                <w:sz w:val="20"/>
                <w:szCs w:val="20"/>
                <w:lang w:val="ru-RU"/>
              </w:rPr>
              <w:t>դեղաձևը</w:t>
            </w:r>
            <w:r>
              <w:rPr>
                <w:rFonts w:ascii="GHEA Grapalat" w:hAnsi="GHEA Grapalat" w:cs="Sylfaen"/>
                <w:sz w:val="20"/>
                <w:szCs w:val="20"/>
                <w:lang w:val="pt-BR"/>
              </w:rPr>
              <w:t>.</w:t>
            </w:r>
            <w:r>
              <w:rPr>
                <w:lang w:val="pt-BR"/>
              </w:rPr>
              <w:t xml:space="preserve"> </w:t>
            </w:r>
            <w:r>
              <w:rPr>
                <w:rFonts w:ascii="GHEA Grapalat" w:hAnsi="GHEA Grapalat" w:cs="Sylfaen"/>
                <w:sz w:val="20"/>
                <w:szCs w:val="20"/>
                <w:lang w:val="ru-RU"/>
              </w:rPr>
              <w:t>լուծույթ</w:t>
            </w:r>
            <w:r>
              <w:rPr>
                <w:rFonts w:ascii="GHEA Grapalat" w:hAnsi="GHEA Grapalat" w:cs="Sylfaen"/>
                <w:sz w:val="20"/>
                <w:szCs w:val="20"/>
                <w:lang w:val="pt-BR"/>
              </w:rPr>
              <w:t xml:space="preserve"> </w:t>
            </w:r>
            <w:r>
              <w:rPr>
                <w:rFonts w:ascii="GHEA Grapalat" w:hAnsi="GHEA Grapalat" w:cs="Sylfaen"/>
                <w:sz w:val="20"/>
                <w:szCs w:val="20"/>
                <w:lang w:val="ru-RU"/>
              </w:rPr>
              <w:t>ներարկման</w:t>
            </w:r>
            <w:r>
              <w:rPr>
                <w:rFonts w:ascii="GHEA Grapalat" w:hAnsi="GHEA Grapalat" w:cs="Sylfaen"/>
                <w:sz w:val="20"/>
                <w:szCs w:val="20"/>
                <w:lang w:val="pt-BR"/>
              </w:rPr>
              <w:t xml:space="preserve">, </w:t>
            </w:r>
            <w:r>
              <w:rPr>
                <w:rFonts w:ascii="GHEA Grapalat" w:hAnsi="GHEA Grapalat" w:cs="Sylfaen"/>
                <w:sz w:val="20"/>
                <w:szCs w:val="20"/>
                <w:lang w:val="ru-RU"/>
              </w:rPr>
              <w:t>դեղաչափը</w:t>
            </w:r>
            <w:r>
              <w:rPr>
                <w:rFonts w:ascii="GHEA Grapalat" w:hAnsi="GHEA Grapalat" w:cs="Sylfaen"/>
                <w:sz w:val="20"/>
                <w:szCs w:val="20"/>
                <w:lang w:val="pt-BR"/>
              </w:rPr>
              <w:t>.</w:t>
            </w:r>
            <w:r>
              <w:rPr>
                <w:lang w:val="pt-BR"/>
              </w:rPr>
              <w:t xml:space="preserve"> </w:t>
            </w:r>
            <w:r>
              <w:rPr>
                <w:rFonts w:ascii="GHEA Grapalat" w:hAnsi="GHEA Grapalat" w:cs="Sylfaen"/>
                <w:sz w:val="20"/>
                <w:szCs w:val="20"/>
                <w:lang w:val="ru-RU"/>
              </w:rPr>
              <w:t>100մգ/մլ, 1մլ</w:t>
            </w:r>
          </w:p>
        </w:tc>
        <w:tc>
          <w:tcPr>
            <w:tcW w:w="900" w:type="dxa"/>
            <w:tcBorders>
              <w:top w:val="single" w:sz="4" w:space="0" w:color="auto"/>
              <w:left w:val="single" w:sz="4" w:space="0" w:color="auto"/>
              <w:bottom w:val="single" w:sz="4" w:space="0" w:color="auto"/>
              <w:right w:val="single" w:sz="4" w:space="0" w:color="auto"/>
            </w:tcBorders>
            <w:vAlign w:val="center"/>
          </w:tcPr>
          <w:p w14:paraId="675845D9" w14:textId="77777777" w:rsidR="007D1FEA" w:rsidRDefault="007D1FEA" w:rsidP="007D1FEA">
            <w:pPr>
              <w:spacing w:line="276" w:lineRule="auto"/>
              <w:rPr>
                <w:rFonts w:ascii="GHEA Grapalat" w:hAnsi="GHEA Grapalat" w:cs="Arial"/>
                <w:sz w:val="18"/>
                <w:szCs w:val="18"/>
                <w:lang w:val="ru-RU"/>
              </w:rPr>
            </w:pPr>
            <w:r>
              <w:rPr>
                <w:rFonts w:ascii="GHEA Grapalat" w:hAnsi="GHEA Grapalat" w:cs="Arial"/>
                <w:sz w:val="18"/>
                <w:szCs w:val="18"/>
                <w:lang w:val="ru-RU"/>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07C8075" w14:textId="6D8B1D4E"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358CE31" w14:textId="047A93F7"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0EADE6F"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100</w:t>
            </w:r>
          </w:p>
        </w:tc>
        <w:tc>
          <w:tcPr>
            <w:tcW w:w="990" w:type="dxa"/>
            <w:tcBorders>
              <w:top w:val="single" w:sz="4" w:space="0" w:color="auto"/>
              <w:left w:val="single" w:sz="4" w:space="0" w:color="auto"/>
              <w:bottom w:val="single" w:sz="4" w:space="0" w:color="auto"/>
              <w:right w:val="single" w:sz="4" w:space="0" w:color="auto"/>
            </w:tcBorders>
            <w:vAlign w:val="center"/>
          </w:tcPr>
          <w:p w14:paraId="4D63F761" w14:textId="77777777" w:rsidR="007D1FEA" w:rsidRPr="00D46B4E"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F1620C7"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100</w:t>
            </w:r>
          </w:p>
        </w:tc>
        <w:tc>
          <w:tcPr>
            <w:tcW w:w="1386" w:type="dxa"/>
            <w:tcBorders>
              <w:top w:val="single" w:sz="4" w:space="0" w:color="auto"/>
              <w:left w:val="single" w:sz="4" w:space="0" w:color="auto"/>
              <w:bottom w:val="single" w:sz="4" w:space="0" w:color="auto"/>
              <w:right w:val="single" w:sz="4" w:space="0" w:color="auto"/>
            </w:tcBorders>
            <w:vAlign w:val="center"/>
          </w:tcPr>
          <w:p w14:paraId="5EF43DBF" w14:textId="77777777" w:rsidR="007D1FEA" w:rsidRPr="00F072C3"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46158005" w14:textId="77777777" w:rsidTr="009565A7">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02680291" w14:textId="77777777" w:rsidR="007D1FEA" w:rsidRPr="00F17D24" w:rsidRDefault="007D1FEA" w:rsidP="007D1FEA">
            <w:pPr>
              <w:jc w:val="center"/>
              <w:rPr>
                <w:rFonts w:ascii="GHEA Grapalat" w:hAnsi="GHEA Grapalat" w:cs="Arial LatArm"/>
                <w:lang w:val="pt-BR"/>
              </w:rPr>
            </w:pPr>
            <w:r>
              <w:rPr>
                <w:rFonts w:ascii="GHEA Grapalat" w:hAnsi="GHEA Grapalat" w:cs="Arial LatArm"/>
                <w:lang w:val="pt-BR"/>
              </w:rPr>
              <w:t>43</w:t>
            </w:r>
          </w:p>
        </w:tc>
        <w:tc>
          <w:tcPr>
            <w:tcW w:w="1370" w:type="dxa"/>
            <w:tcBorders>
              <w:top w:val="single" w:sz="4" w:space="0" w:color="auto"/>
              <w:left w:val="single" w:sz="4" w:space="0" w:color="auto"/>
              <w:bottom w:val="single" w:sz="4" w:space="0" w:color="auto"/>
              <w:right w:val="single" w:sz="4" w:space="0" w:color="auto"/>
            </w:tcBorders>
            <w:vAlign w:val="center"/>
          </w:tcPr>
          <w:p w14:paraId="6B372155" w14:textId="77777777" w:rsidR="007D1FEA" w:rsidRPr="008B349B" w:rsidRDefault="007D1FEA" w:rsidP="007D1FEA">
            <w:pPr>
              <w:jc w:val="center"/>
              <w:rPr>
                <w:rFonts w:ascii="GHEA Grapalat" w:hAnsi="GHEA Grapalat"/>
                <w:sz w:val="16"/>
                <w:szCs w:val="16"/>
                <w:lang w:val="hy-AM"/>
              </w:rPr>
            </w:pPr>
            <w:r w:rsidRPr="00F072C3">
              <w:rPr>
                <w:rFonts w:ascii="GHEA Grapalat" w:hAnsi="GHEA Grapalat"/>
                <w:sz w:val="16"/>
                <w:szCs w:val="16"/>
                <w:lang w:val="hy-AM"/>
              </w:rPr>
              <w:t>33611350/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3D069D9C" w14:textId="77777777" w:rsidR="007D1FEA" w:rsidRPr="00F072C3" w:rsidRDefault="007D1FEA" w:rsidP="007D1FEA">
            <w:pPr>
              <w:rPr>
                <w:rFonts w:ascii="GHEA Grapalat" w:hAnsi="GHEA Grapalat"/>
                <w:sz w:val="20"/>
                <w:szCs w:val="20"/>
              </w:rPr>
            </w:pPr>
            <w:r w:rsidRPr="00F072C3">
              <w:rPr>
                <w:rFonts w:ascii="GHEA Grapalat" w:hAnsi="GHEA Grapalat"/>
                <w:sz w:val="20"/>
                <w:szCs w:val="20"/>
                <w:lang w:val="af-ZA"/>
              </w:rPr>
              <w:t>ասկորբինաթթու g01ad03</w:t>
            </w:r>
          </w:p>
        </w:tc>
        <w:tc>
          <w:tcPr>
            <w:tcW w:w="923" w:type="dxa"/>
            <w:tcBorders>
              <w:top w:val="single" w:sz="4" w:space="0" w:color="auto"/>
              <w:left w:val="single" w:sz="4" w:space="0" w:color="auto"/>
              <w:bottom w:val="single" w:sz="4" w:space="0" w:color="auto"/>
              <w:right w:val="single" w:sz="4" w:space="0" w:color="auto"/>
            </w:tcBorders>
            <w:vAlign w:val="center"/>
          </w:tcPr>
          <w:p w14:paraId="41D95173"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167235" w14:textId="77777777" w:rsidR="007D1FEA" w:rsidRPr="00CB07F3" w:rsidRDefault="007D1FEA" w:rsidP="007D1FEA">
            <w:pPr>
              <w:jc w:val="both"/>
              <w:rPr>
                <w:rFonts w:ascii="GHEA Grapalat" w:hAnsi="GHEA Grapalat" w:cs="Sylfaen"/>
                <w:sz w:val="20"/>
                <w:szCs w:val="20"/>
                <w:lang w:val="pt-BR"/>
              </w:rPr>
            </w:pPr>
            <w:r w:rsidRPr="00F072C3">
              <w:rPr>
                <w:rFonts w:ascii="GHEA Grapalat" w:hAnsi="GHEA Grapalat"/>
                <w:sz w:val="20"/>
                <w:szCs w:val="20"/>
              </w:rPr>
              <w:t>Ասկորբինաթթու</w:t>
            </w:r>
            <w:r w:rsidRPr="00F072C3">
              <w:rPr>
                <w:rFonts w:ascii="GHEA Grapalat" w:hAnsi="GHEA Grapalat"/>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w:t>
            </w:r>
            <w:r w:rsidRPr="00F072C3">
              <w:rPr>
                <w:rFonts w:ascii="GHEA Grapalat" w:hAnsi="GHEA Grapalat" w:cs="Calibri"/>
                <w:sz w:val="20"/>
                <w:szCs w:val="20"/>
                <w:lang w:val="es-ES"/>
              </w:rPr>
              <w:t xml:space="preserve"> դեղահատ,</w:t>
            </w:r>
            <w:r>
              <w:rPr>
                <w:rFonts w:ascii="GHEA Grapalat" w:hAnsi="GHEA Grapalat" w:cs="Calibri"/>
                <w:sz w:val="20"/>
                <w:szCs w:val="20"/>
                <w:lang w:val="es-ES"/>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 500</w:t>
            </w:r>
            <w:r w:rsidRPr="00F072C3">
              <w:rPr>
                <w:rFonts w:ascii="GHEA Grapalat" w:hAnsi="GHEA Grapalat" w:cs="Sylfaen"/>
                <w:sz w:val="20"/>
                <w:szCs w:val="20"/>
              </w:rPr>
              <w:t>մգ</w:t>
            </w:r>
          </w:p>
          <w:p w14:paraId="7D283564" w14:textId="77777777" w:rsidR="007D1FEA" w:rsidRPr="00F072C3" w:rsidRDefault="007D1FEA" w:rsidP="007D1FEA">
            <w:pPr>
              <w:jc w:val="both"/>
              <w:rPr>
                <w:rFonts w:ascii="GHEA Grapalat" w:hAnsi="GHEA Grapalat"/>
                <w:sz w:val="20"/>
                <w:szCs w:val="20"/>
                <w:lang w:val="hy-AM"/>
              </w:rPr>
            </w:pPr>
          </w:p>
        </w:tc>
        <w:tc>
          <w:tcPr>
            <w:tcW w:w="900" w:type="dxa"/>
            <w:tcBorders>
              <w:top w:val="single" w:sz="4" w:space="0" w:color="auto"/>
              <w:left w:val="single" w:sz="4" w:space="0" w:color="auto"/>
              <w:bottom w:val="single" w:sz="4" w:space="0" w:color="auto"/>
              <w:right w:val="single" w:sz="4" w:space="0" w:color="auto"/>
            </w:tcBorders>
            <w:vAlign w:val="center"/>
          </w:tcPr>
          <w:p w14:paraId="0A952AE0" w14:textId="77777777" w:rsidR="007D1FEA" w:rsidRPr="00F072C3" w:rsidRDefault="007D1FEA" w:rsidP="007D1FEA">
            <w:pPr>
              <w:jc w:val="center"/>
              <w:rPr>
                <w:rFonts w:ascii="GHEA Grapalat" w:hAnsi="GHEA Grapalat" w:cs="Arial"/>
                <w:sz w:val="18"/>
                <w:szCs w:val="18"/>
                <w:lang w:val="hy-AM"/>
              </w:rPr>
            </w:pPr>
            <w:r w:rsidRPr="00F072C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79A9C6F" w14:textId="749A6EF2"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17005A0" w14:textId="0CF02A7B"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194808C"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1000</w:t>
            </w:r>
          </w:p>
        </w:tc>
        <w:tc>
          <w:tcPr>
            <w:tcW w:w="990" w:type="dxa"/>
            <w:tcBorders>
              <w:top w:val="single" w:sz="4" w:space="0" w:color="auto"/>
              <w:left w:val="single" w:sz="4" w:space="0" w:color="auto"/>
              <w:bottom w:val="single" w:sz="4" w:space="0" w:color="auto"/>
              <w:right w:val="single" w:sz="4" w:space="0" w:color="auto"/>
            </w:tcBorders>
            <w:vAlign w:val="center"/>
          </w:tcPr>
          <w:p w14:paraId="19146842" w14:textId="77777777" w:rsidR="007D1FEA" w:rsidRPr="00B94CF1"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EF066F2"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1000</w:t>
            </w:r>
          </w:p>
        </w:tc>
        <w:tc>
          <w:tcPr>
            <w:tcW w:w="1386" w:type="dxa"/>
            <w:tcBorders>
              <w:top w:val="single" w:sz="4" w:space="0" w:color="auto"/>
              <w:left w:val="single" w:sz="4" w:space="0" w:color="auto"/>
              <w:bottom w:val="single" w:sz="4" w:space="0" w:color="auto"/>
              <w:right w:val="single" w:sz="4" w:space="0" w:color="auto"/>
            </w:tcBorders>
            <w:vAlign w:val="center"/>
          </w:tcPr>
          <w:p w14:paraId="27AA29E2"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58DEDAAA" w14:textId="77777777" w:rsidTr="009565A7">
        <w:trPr>
          <w:trHeight w:val="1155"/>
        </w:trPr>
        <w:tc>
          <w:tcPr>
            <w:tcW w:w="710" w:type="dxa"/>
            <w:tcBorders>
              <w:top w:val="single" w:sz="4" w:space="0" w:color="auto"/>
              <w:left w:val="single" w:sz="4" w:space="0" w:color="auto"/>
              <w:bottom w:val="single" w:sz="4" w:space="0" w:color="auto"/>
              <w:right w:val="single" w:sz="4" w:space="0" w:color="auto"/>
            </w:tcBorders>
            <w:vAlign w:val="center"/>
          </w:tcPr>
          <w:p w14:paraId="41DD0D25" w14:textId="77777777" w:rsidR="007D1FEA" w:rsidRDefault="007D1FEA" w:rsidP="007D1FEA">
            <w:pPr>
              <w:jc w:val="center"/>
              <w:rPr>
                <w:rFonts w:ascii="GHEA Grapalat" w:hAnsi="GHEA Grapalat" w:cs="Arial LatArm"/>
              </w:rPr>
            </w:pPr>
            <w:r>
              <w:rPr>
                <w:rFonts w:ascii="GHEA Grapalat" w:hAnsi="GHEA Grapalat" w:cs="Arial LatArm"/>
              </w:rPr>
              <w:t>44</w:t>
            </w:r>
          </w:p>
        </w:tc>
        <w:tc>
          <w:tcPr>
            <w:tcW w:w="1370" w:type="dxa"/>
            <w:tcBorders>
              <w:top w:val="single" w:sz="4" w:space="0" w:color="auto"/>
              <w:left w:val="single" w:sz="4" w:space="0" w:color="auto"/>
              <w:bottom w:val="single" w:sz="4" w:space="0" w:color="auto"/>
              <w:right w:val="single" w:sz="4" w:space="0" w:color="auto"/>
            </w:tcBorders>
            <w:vAlign w:val="center"/>
          </w:tcPr>
          <w:p w14:paraId="584E094D" w14:textId="77777777" w:rsidR="007D1FEA" w:rsidRPr="008B349B" w:rsidRDefault="007D1FEA" w:rsidP="007D1FEA">
            <w:pPr>
              <w:jc w:val="center"/>
              <w:rPr>
                <w:rFonts w:ascii="GHEA Grapalat" w:hAnsi="GHEA Grapalat"/>
                <w:sz w:val="16"/>
                <w:szCs w:val="16"/>
                <w:lang w:val="hy-AM"/>
              </w:rPr>
            </w:pPr>
            <w:r w:rsidRPr="00F072C3">
              <w:rPr>
                <w:rFonts w:ascii="GHEA Grapalat" w:hAnsi="GHEA Grapalat"/>
                <w:sz w:val="16"/>
                <w:szCs w:val="16"/>
                <w:lang w:val="hy-AM"/>
              </w:rPr>
              <w:t>33611350/</w:t>
            </w:r>
            <w:r>
              <w:rPr>
                <w:rFonts w:ascii="GHEA Grapalat" w:hAnsi="GHEA Grapalat"/>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vAlign w:val="center"/>
          </w:tcPr>
          <w:p w14:paraId="44C7A60A" w14:textId="77777777" w:rsidR="007D1FEA" w:rsidRPr="00F072C3" w:rsidRDefault="007D1FEA" w:rsidP="007D1FEA">
            <w:pPr>
              <w:rPr>
                <w:rFonts w:ascii="GHEA Grapalat" w:hAnsi="GHEA Grapalat"/>
                <w:sz w:val="20"/>
                <w:szCs w:val="20"/>
              </w:rPr>
            </w:pPr>
            <w:r w:rsidRPr="00F072C3">
              <w:rPr>
                <w:rFonts w:ascii="GHEA Grapalat" w:hAnsi="GHEA Grapalat"/>
                <w:sz w:val="20"/>
                <w:szCs w:val="20"/>
                <w:lang w:val="af-ZA"/>
              </w:rPr>
              <w:t>ասկորբինաթթու g01ad03</w:t>
            </w:r>
          </w:p>
        </w:tc>
        <w:tc>
          <w:tcPr>
            <w:tcW w:w="923" w:type="dxa"/>
            <w:tcBorders>
              <w:top w:val="single" w:sz="4" w:space="0" w:color="auto"/>
              <w:left w:val="single" w:sz="4" w:space="0" w:color="auto"/>
              <w:bottom w:val="single" w:sz="4" w:space="0" w:color="auto"/>
              <w:right w:val="single" w:sz="4" w:space="0" w:color="auto"/>
            </w:tcBorders>
            <w:vAlign w:val="center"/>
          </w:tcPr>
          <w:p w14:paraId="3A39AA05" w14:textId="77777777" w:rsidR="007D1FEA" w:rsidRDefault="007D1FEA" w:rsidP="007D1FEA">
            <w:pPr>
              <w:jc w:val="center"/>
              <w:rPr>
                <w:rFonts w:ascii="GHEA Grapalat" w:hAnsi="GHEA Grapalat"/>
                <w:sz w:val="18"/>
                <w:szCs w:val="18"/>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3C5A3B" w14:textId="77777777" w:rsidR="007D1FEA" w:rsidRDefault="007D1FEA" w:rsidP="007D1FEA">
            <w:pPr>
              <w:jc w:val="both"/>
              <w:rPr>
                <w:rFonts w:ascii="GHEA Grapalat" w:hAnsi="GHEA Grapalat"/>
                <w:sz w:val="20"/>
                <w:szCs w:val="20"/>
                <w:lang w:val="es-ES"/>
              </w:rPr>
            </w:pPr>
            <w:r>
              <w:rPr>
                <w:rFonts w:ascii="GHEA Grapalat" w:hAnsi="GHEA Grapalat"/>
                <w:color w:val="000000"/>
                <w:sz w:val="18"/>
                <w:szCs w:val="18"/>
                <w:lang w:val="hy-AM"/>
              </w:rPr>
              <w:t>Ացետիլսալիցիլաթթու, ասկորբինաթթու, դեղաձևը. դեղահատեր դյուրալույծ, դեղաչափը. 400մգ+240մգ;</w:t>
            </w:r>
          </w:p>
        </w:tc>
        <w:tc>
          <w:tcPr>
            <w:tcW w:w="900" w:type="dxa"/>
            <w:tcBorders>
              <w:top w:val="single" w:sz="4" w:space="0" w:color="auto"/>
              <w:left w:val="single" w:sz="4" w:space="0" w:color="auto"/>
              <w:bottom w:val="single" w:sz="4" w:space="0" w:color="auto"/>
              <w:right w:val="single" w:sz="4" w:space="0" w:color="auto"/>
            </w:tcBorders>
            <w:vAlign w:val="center"/>
          </w:tcPr>
          <w:p w14:paraId="135E702A" w14:textId="77777777" w:rsidR="007D1FEA" w:rsidRDefault="007D1FEA" w:rsidP="007D1FEA">
            <w:pPr>
              <w:rPr>
                <w:rFonts w:ascii="GHEA Grapalat" w:hAnsi="GHEA Grapalat" w:cs="Arial"/>
                <w:sz w:val="18"/>
                <w:szCs w:val="18"/>
              </w:rPr>
            </w:pPr>
            <w:r w:rsidRPr="00F072C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901AFDC" w14:textId="6E320678"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0C45207" w14:textId="639F37F1"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68BBED8"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1000</w:t>
            </w:r>
          </w:p>
        </w:tc>
        <w:tc>
          <w:tcPr>
            <w:tcW w:w="990" w:type="dxa"/>
            <w:tcBorders>
              <w:top w:val="single" w:sz="4" w:space="0" w:color="auto"/>
              <w:left w:val="single" w:sz="4" w:space="0" w:color="auto"/>
              <w:bottom w:val="single" w:sz="4" w:space="0" w:color="auto"/>
              <w:right w:val="single" w:sz="4" w:space="0" w:color="auto"/>
            </w:tcBorders>
            <w:vAlign w:val="center"/>
          </w:tcPr>
          <w:p w14:paraId="7A25384F"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0EE38B9"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1000</w:t>
            </w:r>
          </w:p>
        </w:tc>
        <w:tc>
          <w:tcPr>
            <w:tcW w:w="1386" w:type="dxa"/>
            <w:tcBorders>
              <w:top w:val="single" w:sz="4" w:space="0" w:color="auto"/>
              <w:left w:val="single" w:sz="4" w:space="0" w:color="auto"/>
              <w:bottom w:val="single" w:sz="4" w:space="0" w:color="auto"/>
              <w:right w:val="single" w:sz="4" w:space="0" w:color="auto"/>
            </w:tcBorders>
            <w:vAlign w:val="center"/>
          </w:tcPr>
          <w:p w14:paraId="4E02B4CC" w14:textId="77777777" w:rsidR="007D1FEA" w:rsidRPr="00B94CF1"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5C552FD6" w14:textId="77777777" w:rsidTr="009565A7">
        <w:trPr>
          <w:trHeight w:val="1947"/>
        </w:trPr>
        <w:tc>
          <w:tcPr>
            <w:tcW w:w="710" w:type="dxa"/>
            <w:tcBorders>
              <w:top w:val="single" w:sz="4" w:space="0" w:color="auto"/>
              <w:left w:val="single" w:sz="4" w:space="0" w:color="auto"/>
              <w:bottom w:val="single" w:sz="4" w:space="0" w:color="auto"/>
              <w:right w:val="single" w:sz="4" w:space="0" w:color="auto"/>
            </w:tcBorders>
            <w:vAlign w:val="center"/>
          </w:tcPr>
          <w:p w14:paraId="787787EB" w14:textId="77777777" w:rsidR="007D1FEA" w:rsidRPr="006159D3" w:rsidRDefault="007D1FEA" w:rsidP="007D1FEA">
            <w:pPr>
              <w:jc w:val="center"/>
              <w:rPr>
                <w:rFonts w:ascii="GHEA Grapalat" w:hAnsi="GHEA Grapalat" w:cs="Arial LatArm"/>
                <w:highlight w:val="yellow"/>
              </w:rPr>
            </w:pPr>
            <w:r w:rsidRPr="00F93B28">
              <w:rPr>
                <w:rFonts w:ascii="GHEA Grapalat" w:hAnsi="GHEA Grapalat" w:cs="Arial LatArm"/>
              </w:rPr>
              <w:t>45</w:t>
            </w:r>
          </w:p>
        </w:tc>
        <w:tc>
          <w:tcPr>
            <w:tcW w:w="1370" w:type="dxa"/>
            <w:tcBorders>
              <w:top w:val="single" w:sz="4" w:space="0" w:color="auto"/>
              <w:left w:val="single" w:sz="4" w:space="0" w:color="auto"/>
              <w:bottom w:val="single" w:sz="4" w:space="0" w:color="auto"/>
              <w:right w:val="single" w:sz="4" w:space="0" w:color="auto"/>
            </w:tcBorders>
            <w:vAlign w:val="center"/>
          </w:tcPr>
          <w:p w14:paraId="1CA62C3F" w14:textId="77777777" w:rsidR="007D1FEA" w:rsidRPr="00F072C3" w:rsidRDefault="007D1FEA" w:rsidP="007D1FEA">
            <w:pPr>
              <w:jc w:val="center"/>
              <w:rPr>
                <w:rFonts w:ascii="GHEA Grapalat" w:hAnsi="GHEA Grapalat"/>
                <w:sz w:val="16"/>
                <w:szCs w:val="16"/>
              </w:rPr>
            </w:pPr>
            <w:r>
              <w:rPr>
                <w:rFonts w:ascii="GHEA Grapalat" w:hAnsi="GHEA Grapalat"/>
                <w:sz w:val="16"/>
                <w:szCs w:val="16"/>
              </w:rPr>
              <w:t>33621210/1</w:t>
            </w:r>
          </w:p>
        </w:tc>
        <w:tc>
          <w:tcPr>
            <w:tcW w:w="2283" w:type="dxa"/>
            <w:tcBorders>
              <w:top w:val="single" w:sz="4" w:space="0" w:color="auto"/>
              <w:left w:val="single" w:sz="4" w:space="0" w:color="auto"/>
              <w:bottom w:val="single" w:sz="4" w:space="0" w:color="auto"/>
              <w:right w:val="single" w:sz="4" w:space="0" w:color="auto"/>
            </w:tcBorders>
            <w:vAlign w:val="center"/>
          </w:tcPr>
          <w:p w14:paraId="2DFC39B1" w14:textId="77777777" w:rsidR="007D1FEA" w:rsidRPr="00F072C3" w:rsidRDefault="007D1FEA" w:rsidP="007D1FEA">
            <w:pPr>
              <w:rPr>
                <w:rFonts w:ascii="GHEA Grapalat" w:hAnsi="GHEA Grapalat"/>
                <w:sz w:val="20"/>
                <w:szCs w:val="20"/>
              </w:rPr>
            </w:pPr>
            <w:r w:rsidRPr="00F072C3">
              <w:rPr>
                <w:rFonts w:ascii="GHEA Grapalat" w:hAnsi="GHEA Grapalat"/>
                <w:sz w:val="20"/>
                <w:szCs w:val="20"/>
              </w:rPr>
              <w:t>երկաթ պարունակող համակցություն b03a</w:t>
            </w:r>
          </w:p>
        </w:tc>
        <w:tc>
          <w:tcPr>
            <w:tcW w:w="923" w:type="dxa"/>
            <w:tcBorders>
              <w:top w:val="single" w:sz="4" w:space="0" w:color="auto"/>
              <w:left w:val="single" w:sz="4" w:space="0" w:color="auto"/>
              <w:bottom w:val="single" w:sz="4" w:space="0" w:color="auto"/>
              <w:right w:val="single" w:sz="4" w:space="0" w:color="auto"/>
            </w:tcBorders>
            <w:vAlign w:val="center"/>
          </w:tcPr>
          <w:p w14:paraId="403DF5BF"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096DF1"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cs="Calibri"/>
                <w:sz w:val="20"/>
                <w:szCs w:val="20"/>
                <w:lang w:val="es-ES"/>
              </w:rPr>
              <w:t>Երկաթի (III) հիդրօքսիդի և պոլիմալտոզի համալիր.</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w:t>
            </w:r>
            <w:r w:rsidRPr="00F072C3">
              <w:rPr>
                <w:lang w:val="pt-BR"/>
              </w:rPr>
              <w:t xml:space="preserve"> </w:t>
            </w:r>
            <w:r w:rsidRPr="00F072C3">
              <w:rPr>
                <w:rFonts w:ascii="GHEA Grapalat" w:hAnsi="GHEA Grapalat" w:cs="Sylfaen"/>
                <w:sz w:val="20"/>
                <w:szCs w:val="20"/>
              </w:rPr>
              <w:t>դեղահատ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ծամելու</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 xml:space="preserve"> 100</w:t>
            </w:r>
            <w:r w:rsidRPr="00F072C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18CB69F4" w14:textId="77777777" w:rsidR="007D1FEA" w:rsidRPr="00F072C3" w:rsidRDefault="007D1FEA" w:rsidP="007D1FEA">
            <w:pPr>
              <w:jc w:val="center"/>
              <w:rPr>
                <w:rFonts w:ascii="GHEA Grapalat" w:hAnsi="GHEA Grapalat" w:cs="Arial"/>
                <w:sz w:val="18"/>
                <w:szCs w:val="18"/>
                <w:lang w:val="hy-AM"/>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EAC8058" w14:textId="79528C3C"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AC48D7B" w14:textId="102F1558"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1747588"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50</w:t>
            </w:r>
          </w:p>
        </w:tc>
        <w:tc>
          <w:tcPr>
            <w:tcW w:w="990" w:type="dxa"/>
            <w:tcBorders>
              <w:top w:val="single" w:sz="4" w:space="0" w:color="auto"/>
              <w:left w:val="single" w:sz="4" w:space="0" w:color="auto"/>
              <w:bottom w:val="single" w:sz="4" w:space="0" w:color="auto"/>
              <w:right w:val="single" w:sz="4" w:space="0" w:color="auto"/>
            </w:tcBorders>
            <w:vAlign w:val="center"/>
          </w:tcPr>
          <w:p w14:paraId="1BCDD80C"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2E5FEBB"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50</w:t>
            </w:r>
          </w:p>
        </w:tc>
        <w:tc>
          <w:tcPr>
            <w:tcW w:w="1386" w:type="dxa"/>
            <w:tcBorders>
              <w:top w:val="single" w:sz="4" w:space="0" w:color="auto"/>
              <w:left w:val="single" w:sz="4" w:space="0" w:color="auto"/>
              <w:bottom w:val="single" w:sz="4" w:space="0" w:color="auto"/>
              <w:right w:val="single" w:sz="4" w:space="0" w:color="auto"/>
            </w:tcBorders>
            <w:vAlign w:val="center"/>
          </w:tcPr>
          <w:p w14:paraId="0C6A1285" w14:textId="77777777" w:rsidR="007D1FEA" w:rsidRDefault="007D1FEA" w:rsidP="007D1FEA">
            <w:pPr>
              <w:rPr>
                <w:rFonts w:ascii="GHEA Grapalat" w:hAnsi="GHEA Grapalat"/>
                <w:sz w:val="18"/>
                <w:szCs w:val="18"/>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0F35ECAE" w14:textId="77777777" w:rsidTr="009565A7">
        <w:trPr>
          <w:trHeight w:val="186"/>
        </w:trPr>
        <w:tc>
          <w:tcPr>
            <w:tcW w:w="710" w:type="dxa"/>
            <w:tcBorders>
              <w:top w:val="single" w:sz="4" w:space="0" w:color="auto"/>
              <w:left w:val="single" w:sz="4" w:space="0" w:color="auto"/>
              <w:bottom w:val="single" w:sz="4" w:space="0" w:color="auto"/>
              <w:right w:val="single" w:sz="4" w:space="0" w:color="auto"/>
            </w:tcBorders>
            <w:vAlign w:val="center"/>
          </w:tcPr>
          <w:p w14:paraId="4B19156F" w14:textId="77777777" w:rsidR="007D1FEA" w:rsidRDefault="007D1FEA" w:rsidP="007D1FEA">
            <w:pPr>
              <w:jc w:val="center"/>
              <w:rPr>
                <w:rFonts w:ascii="GHEA Grapalat" w:hAnsi="GHEA Grapalat" w:cs="Arial LatArm"/>
              </w:rPr>
            </w:pPr>
            <w:r>
              <w:rPr>
                <w:rFonts w:ascii="GHEA Grapalat" w:hAnsi="GHEA Grapalat" w:cs="Arial LatArm"/>
              </w:rPr>
              <w:t>46</w:t>
            </w:r>
          </w:p>
        </w:tc>
        <w:tc>
          <w:tcPr>
            <w:tcW w:w="1370" w:type="dxa"/>
            <w:tcBorders>
              <w:top w:val="single" w:sz="4" w:space="0" w:color="auto"/>
              <w:left w:val="single" w:sz="4" w:space="0" w:color="auto"/>
              <w:bottom w:val="single" w:sz="4" w:space="0" w:color="auto"/>
              <w:right w:val="single" w:sz="4" w:space="0" w:color="auto"/>
            </w:tcBorders>
            <w:vAlign w:val="center"/>
          </w:tcPr>
          <w:p w14:paraId="1C58245C" w14:textId="77777777" w:rsidR="007D1FEA" w:rsidRPr="009959B6" w:rsidRDefault="007D1FEA" w:rsidP="007D1FEA">
            <w:pPr>
              <w:jc w:val="center"/>
              <w:rPr>
                <w:rFonts w:ascii="GHEA Grapalat" w:hAnsi="GHEA Grapalat"/>
                <w:color w:val="333333"/>
                <w:sz w:val="16"/>
                <w:szCs w:val="16"/>
                <w:lang w:val="hy-AM"/>
              </w:rPr>
            </w:pPr>
            <w:r>
              <w:rPr>
                <w:rFonts w:ascii="GHEA Grapalat" w:hAnsi="GHEA Grapalat"/>
                <w:color w:val="333333"/>
                <w:sz w:val="16"/>
                <w:szCs w:val="16"/>
                <w:lang w:val="hy-AM"/>
              </w:rPr>
              <w:t>33621220/1</w:t>
            </w:r>
          </w:p>
        </w:tc>
        <w:tc>
          <w:tcPr>
            <w:tcW w:w="2283" w:type="dxa"/>
            <w:tcBorders>
              <w:top w:val="single" w:sz="4" w:space="0" w:color="auto"/>
              <w:left w:val="single" w:sz="4" w:space="0" w:color="auto"/>
              <w:bottom w:val="single" w:sz="4" w:space="0" w:color="auto"/>
              <w:right w:val="single" w:sz="4" w:space="0" w:color="auto"/>
            </w:tcBorders>
            <w:vAlign w:val="center"/>
          </w:tcPr>
          <w:p w14:paraId="7C779983" w14:textId="77777777" w:rsidR="007D1FEA" w:rsidRPr="009959B6" w:rsidRDefault="007D1FEA" w:rsidP="007D1FEA">
            <w:pPr>
              <w:rPr>
                <w:rFonts w:ascii="GHEA Grapalat" w:hAnsi="GHEA Grapalat"/>
                <w:sz w:val="20"/>
                <w:szCs w:val="20"/>
              </w:rPr>
            </w:pPr>
            <w:r>
              <w:rPr>
                <w:rFonts w:ascii="GHEA Grapalat" w:hAnsi="GHEA Grapalat"/>
                <w:sz w:val="20"/>
                <w:szCs w:val="20"/>
                <w:lang w:val="hy-AM"/>
              </w:rPr>
              <w:t xml:space="preserve">Երկաթի աղ+ֆոլաթթու </w:t>
            </w:r>
            <w:r>
              <w:rPr>
                <w:rFonts w:ascii="GHEA Grapalat" w:hAnsi="GHEA Grapalat"/>
                <w:sz w:val="20"/>
                <w:szCs w:val="20"/>
              </w:rPr>
              <w:t>b03ad</w:t>
            </w:r>
          </w:p>
        </w:tc>
        <w:tc>
          <w:tcPr>
            <w:tcW w:w="923" w:type="dxa"/>
            <w:tcBorders>
              <w:top w:val="single" w:sz="4" w:space="0" w:color="auto"/>
              <w:left w:val="single" w:sz="4" w:space="0" w:color="auto"/>
              <w:bottom w:val="single" w:sz="4" w:space="0" w:color="auto"/>
              <w:right w:val="single" w:sz="4" w:space="0" w:color="auto"/>
            </w:tcBorders>
            <w:vAlign w:val="center"/>
          </w:tcPr>
          <w:p w14:paraId="13492A5B"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EAB0F5" w14:textId="77777777" w:rsidR="007D1FEA" w:rsidRPr="00AA0BD3" w:rsidRDefault="007D1FEA" w:rsidP="007D1FEA">
            <w:pPr>
              <w:jc w:val="both"/>
              <w:rPr>
                <w:rFonts w:ascii="GHEA Grapalat" w:hAnsi="GHEA Grapalat"/>
                <w:sz w:val="20"/>
                <w:szCs w:val="20"/>
                <w:lang w:val="pt-BR"/>
              </w:rPr>
            </w:pPr>
            <w:r w:rsidRPr="00AA0BD3">
              <w:rPr>
                <w:rFonts w:ascii="GHEA Grapalat" w:hAnsi="GHEA Grapalat"/>
                <w:sz w:val="20"/>
                <w:szCs w:val="20"/>
                <w:lang w:val="es-ES"/>
              </w:rPr>
              <w:t xml:space="preserve">Երկաթի ֆումարատ, ֆոլաթթու. </w:t>
            </w:r>
            <w:r w:rsidRPr="007217D3">
              <w:rPr>
                <w:rFonts w:ascii="GHEA Grapalat" w:hAnsi="GHEA Grapalat"/>
                <w:sz w:val="20"/>
                <w:szCs w:val="20"/>
                <w:lang w:val="es-ES"/>
              </w:rPr>
              <w:t xml:space="preserve">դեղաձևը. </w:t>
            </w:r>
            <w:r w:rsidRPr="00AA0BD3">
              <w:rPr>
                <w:rFonts w:ascii="GHEA Grapalat" w:hAnsi="GHEA Grapalat"/>
                <w:sz w:val="20"/>
                <w:szCs w:val="20"/>
                <w:lang w:val="es-ES"/>
              </w:rPr>
              <w:t>դեղապատիճներ կոշտ</w:t>
            </w:r>
            <w:r w:rsidRPr="007217D3">
              <w:rPr>
                <w:rFonts w:ascii="GHEA Grapalat" w:hAnsi="GHEA Grapalat"/>
                <w:sz w:val="20"/>
                <w:szCs w:val="20"/>
                <w:lang w:val="es-ES"/>
              </w:rPr>
              <w:t xml:space="preserve">, դեղաչափը </w:t>
            </w:r>
            <w:r w:rsidRPr="00AA0BD3">
              <w:rPr>
                <w:rFonts w:ascii="GHEA Grapalat" w:hAnsi="GHEA Grapalat"/>
                <w:sz w:val="20"/>
                <w:szCs w:val="20"/>
                <w:lang w:val="es-ES"/>
              </w:rPr>
              <w:t>152,1մգ+0,5մգ;</w:t>
            </w:r>
          </w:p>
        </w:tc>
        <w:tc>
          <w:tcPr>
            <w:tcW w:w="900" w:type="dxa"/>
            <w:tcBorders>
              <w:top w:val="single" w:sz="4" w:space="0" w:color="auto"/>
              <w:left w:val="single" w:sz="4" w:space="0" w:color="auto"/>
              <w:bottom w:val="single" w:sz="4" w:space="0" w:color="auto"/>
              <w:right w:val="single" w:sz="4" w:space="0" w:color="auto"/>
            </w:tcBorders>
            <w:vAlign w:val="center"/>
          </w:tcPr>
          <w:p w14:paraId="5E93A748" w14:textId="77777777" w:rsidR="007D1FEA" w:rsidRPr="009959B6" w:rsidRDefault="007D1FEA" w:rsidP="007D1FEA">
            <w:pP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1854DCB" w14:textId="5B0FB929"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2066061" w14:textId="6EDACDA2"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9AC37D6"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600</w:t>
            </w:r>
          </w:p>
        </w:tc>
        <w:tc>
          <w:tcPr>
            <w:tcW w:w="990" w:type="dxa"/>
            <w:tcBorders>
              <w:top w:val="single" w:sz="4" w:space="0" w:color="auto"/>
              <w:left w:val="single" w:sz="4" w:space="0" w:color="auto"/>
              <w:bottom w:val="single" w:sz="4" w:space="0" w:color="auto"/>
              <w:right w:val="single" w:sz="4" w:space="0" w:color="auto"/>
            </w:tcBorders>
            <w:vAlign w:val="center"/>
          </w:tcPr>
          <w:p w14:paraId="3EE6FB56"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E44EFFA"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600</w:t>
            </w:r>
          </w:p>
        </w:tc>
        <w:tc>
          <w:tcPr>
            <w:tcW w:w="1386" w:type="dxa"/>
            <w:tcBorders>
              <w:top w:val="single" w:sz="4" w:space="0" w:color="auto"/>
              <w:left w:val="single" w:sz="4" w:space="0" w:color="auto"/>
              <w:bottom w:val="single" w:sz="4" w:space="0" w:color="auto"/>
              <w:right w:val="single" w:sz="4" w:space="0" w:color="auto"/>
            </w:tcBorders>
            <w:vAlign w:val="center"/>
          </w:tcPr>
          <w:p w14:paraId="75B72C93"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F579BB" w14:paraId="2DDCD328" w14:textId="77777777" w:rsidTr="009565A7">
        <w:trPr>
          <w:trHeight w:val="105"/>
        </w:trPr>
        <w:tc>
          <w:tcPr>
            <w:tcW w:w="710" w:type="dxa"/>
            <w:tcBorders>
              <w:top w:val="single" w:sz="4" w:space="0" w:color="auto"/>
              <w:left w:val="single" w:sz="4" w:space="0" w:color="auto"/>
              <w:bottom w:val="single" w:sz="4" w:space="0" w:color="auto"/>
              <w:right w:val="single" w:sz="4" w:space="0" w:color="auto"/>
            </w:tcBorders>
            <w:vAlign w:val="center"/>
          </w:tcPr>
          <w:p w14:paraId="22C58AA2" w14:textId="77777777" w:rsidR="007D1FEA" w:rsidRDefault="007D1FEA" w:rsidP="007D1FEA">
            <w:pPr>
              <w:jc w:val="center"/>
              <w:rPr>
                <w:rFonts w:ascii="GHEA Grapalat" w:hAnsi="GHEA Grapalat" w:cs="Arial LatArm"/>
              </w:rPr>
            </w:pPr>
            <w:r>
              <w:rPr>
                <w:rFonts w:ascii="GHEA Grapalat" w:hAnsi="GHEA Grapalat" w:cs="Arial LatArm"/>
              </w:rPr>
              <w:lastRenderedPageBreak/>
              <w:t>47</w:t>
            </w:r>
          </w:p>
        </w:tc>
        <w:tc>
          <w:tcPr>
            <w:tcW w:w="1370" w:type="dxa"/>
            <w:tcBorders>
              <w:top w:val="single" w:sz="4" w:space="0" w:color="auto"/>
              <w:left w:val="single" w:sz="4" w:space="0" w:color="auto"/>
              <w:bottom w:val="single" w:sz="4" w:space="0" w:color="auto"/>
              <w:right w:val="single" w:sz="4" w:space="0" w:color="auto"/>
            </w:tcBorders>
            <w:vAlign w:val="center"/>
          </w:tcPr>
          <w:p w14:paraId="0F641DE7" w14:textId="77777777" w:rsidR="007D1FEA" w:rsidRPr="00752BA2" w:rsidRDefault="007D1FEA" w:rsidP="007D1FEA">
            <w:pPr>
              <w:jc w:val="center"/>
              <w:rPr>
                <w:rFonts w:ascii="GHEA Grapalat" w:hAnsi="GHEA Grapalat"/>
                <w:color w:val="333333"/>
                <w:sz w:val="16"/>
                <w:szCs w:val="16"/>
              </w:rPr>
            </w:pPr>
            <w:r>
              <w:rPr>
                <w:rFonts w:ascii="GHEA Grapalat" w:hAnsi="GHEA Grapalat"/>
                <w:color w:val="333333"/>
                <w:sz w:val="16"/>
                <w:szCs w:val="16"/>
              </w:rPr>
              <w:t>33621440/1</w:t>
            </w:r>
          </w:p>
        </w:tc>
        <w:tc>
          <w:tcPr>
            <w:tcW w:w="2283" w:type="dxa"/>
            <w:tcBorders>
              <w:top w:val="single" w:sz="4" w:space="0" w:color="auto"/>
              <w:left w:val="single" w:sz="4" w:space="0" w:color="auto"/>
              <w:bottom w:val="single" w:sz="4" w:space="0" w:color="auto"/>
              <w:right w:val="single" w:sz="4" w:space="0" w:color="auto"/>
            </w:tcBorders>
            <w:vAlign w:val="center"/>
          </w:tcPr>
          <w:p w14:paraId="0EDBF17A" w14:textId="77777777" w:rsidR="007D1FEA" w:rsidRPr="000C43AD" w:rsidRDefault="007D1FEA" w:rsidP="007D1FEA">
            <w:pPr>
              <w:rPr>
                <w:rFonts w:ascii="GHEA Grapalat" w:hAnsi="GHEA Grapalat"/>
                <w:sz w:val="20"/>
                <w:szCs w:val="20"/>
              </w:rPr>
            </w:pPr>
            <w:r w:rsidRPr="001125D3">
              <w:rPr>
                <w:rFonts w:ascii="GHEA Grapalat" w:hAnsi="GHEA Grapalat"/>
                <w:sz w:val="20"/>
                <w:szCs w:val="20"/>
              </w:rPr>
              <w:t xml:space="preserve">բենդազոլ (բենդազոլի հիդրոքլորիդ) C04AX   </w:t>
            </w:r>
          </w:p>
        </w:tc>
        <w:tc>
          <w:tcPr>
            <w:tcW w:w="923" w:type="dxa"/>
            <w:tcBorders>
              <w:top w:val="single" w:sz="4" w:space="0" w:color="auto"/>
              <w:left w:val="single" w:sz="4" w:space="0" w:color="auto"/>
              <w:bottom w:val="single" w:sz="4" w:space="0" w:color="auto"/>
              <w:right w:val="single" w:sz="4" w:space="0" w:color="auto"/>
            </w:tcBorders>
            <w:vAlign w:val="center"/>
          </w:tcPr>
          <w:p w14:paraId="26CB7E88"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C1FD7F" w14:textId="77777777" w:rsidR="007D1FEA" w:rsidRPr="00FE3E7B" w:rsidRDefault="007D1FEA" w:rsidP="007D1FEA">
            <w:pPr>
              <w:jc w:val="both"/>
              <w:rPr>
                <w:rFonts w:ascii="GHEA Grapalat" w:hAnsi="GHEA Grapalat"/>
                <w:sz w:val="20"/>
                <w:szCs w:val="20"/>
                <w:lang w:val="es-ES"/>
              </w:rPr>
            </w:pPr>
            <w:r w:rsidRPr="00CA440B">
              <w:rPr>
                <w:rFonts w:ascii="GHEA Grapalat" w:hAnsi="GHEA Grapalat"/>
                <w:sz w:val="20"/>
                <w:szCs w:val="20"/>
                <w:lang w:val="es-ES"/>
              </w:rPr>
              <w:t>Բենդազոլ (բենդազոլի հիդրոքլորիդ)</w:t>
            </w:r>
            <w:r>
              <w:rPr>
                <w:rFonts w:ascii="GHEA Grapalat" w:hAnsi="GHEA Grapalat"/>
                <w:sz w:val="20"/>
                <w:szCs w:val="20"/>
                <w:lang w:val="es-ES"/>
              </w:rPr>
              <w:t>,</w:t>
            </w:r>
            <w:r w:rsidRPr="00023D0A">
              <w:rPr>
                <w:rFonts w:ascii="GHEA Grapalat" w:hAnsi="GHEA Grapalat" w:cs="Sylfaen"/>
                <w:sz w:val="20"/>
                <w:szCs w:val="20"/>
                <w:lang w:val="pt-BR"/>
              </w:rPr>
              <w:t xml:space="preserve"> </w:t>
            </w:r>
            <w:r w:rsidRPr="00E67C64">
              <w:rPr>
                <w:rFonts w:ascii="GHEA Grapalat" w:hAnsi="GHEA Grapalat" w:cs="Sylfaen"/>
                <w:sz w:val="20"/>
                <w:szCs w:val="20"/>
              </w:rPr>
              <w:t>դեղաձևը</w:t>
            </w:r>
            <w:r w:rsidRPr="00023D0A">
              <w:rPr>
                <w:rFonts w:ascii="GHEA Grapalat" w:hAnsi="GHEA Grapalat" w:cs="Sylfaen"/>
                <w:sz w:val="20"/>
                <w:szCs w:val="20"/>
                <w:lang w:val="pt-BR"/>
              </w:rPr>
              <w:t xml:space="preserve">. </w:t>
            </w:r>
            <w:r w:rsidRPr="00CA440B">
              <w:rPr>
                <w:rFonts w:ascii="GHEA Grapalat" w:hAnsi="GHEA Grapalat" w:cs="Sylfaen"/>
                <w:sz w:val="20"/>
                <w:szCs w:val="20"/>
              </w:rPr>
              <w:t>լուծույթ</w:t>
            </w:r>
            <w:r w:rsidRPr="00023D0A">
              <w:rPr>
                <w:rFonts w:ascii="GHEA Grapalat" w:hAnsi="GHEA Grapalat" w:cs="Sylfaen"/>
                <w:sz w:val="20"/>
                <w:szCs w:val="20"/>
                <w:lang w:val="pt-BR"/>
              </w:rPr>
              <w:t xml:space="preserve"> </w:t>
            </w:r>
            <w:r w:rsidRPr="00CA440B">
              <w:rPr>
                <w:rFonts w:ascii="GHEA Grapalat" w:hAnsi="GHEA Grapalat" w:cs="Sylfaen"/>
                <w:sz w:val="20"/>
                <w:szCs w:val="20"/>
              </w:rPr>
              <w:t>ներարկման</w:t>
            </w:r>
            <w:r w:rsidRPr="00023D0A">
              <w:rPr>
                <w:rFonts w:ascii="GHEA Grapalat" w:hAnsi="GHEA Grapalat" w:cs="Sylfaen"/>
                <w:sz w:val="20"/>
                <w:szCs w:val="20"/>
                <w:lang w:val="pt-BR"/>
              </w:rPr>
              <w:t xml:space="preserve">, </w:t>
            </w:r>
            <w:r w:rsidRPr="00E67C64">
              <w:rPr>
                <w:rFonts w:ascii="GHEA Grapalat" w:hAnsi="GHEA Grapalat" w:cs="Sylfaen"/>
                <w:sz w:val="20"/>
                <w:szCs w:val="20"/>
              </w:rPr>
              <w:t>դեղաչափը</w:t>
            </w:r>
            <w:r w:rsidRPr="00023D0A">
              <w:rPr>
                <w:rFonts w:ascii="GHEA Grapalat" w:hAnsi="GHEA Grapalat" w:cs="Sylfaen"/>
                <w:sz w:val="20"/>
                <w:szCs w:val="20"/>
                <w:lang w:val="pt-BR"/>
              </w:rPr>
              <w:t>.</w:t>
            </w:r>
            <w:r w:rsidRPr="00023D0A">
              <w:rPr>
                <w:lang w:val="pt-BR"/>
              </w:rPr>
              <w:t xml:space="preserve"> </w:t>
            </w:r>
            <w:r w:rsidRPr="00CA440B">
              <w:rPr>
                <w:rFonts w:ascii="GHEA Grapalat" w:hAnsi="GHEA Grapalat" w:cs="Sylfaen"/>
                <w:sz w:val="20"/>
                <w:szCs w:val="20"/>
              </w:rPr>
              <w:t>10մգ/մլ, 1մլ</w:t>
            </w:r>
          </w:p>
        </w:tc>
        <w:tc>
          <w:tcPr>
            <w:tcW w:w="900" w:type="dxa"/>
            <w:tcBorders>
              <w:top w:val="single" w:sz="4" w:space="0" w:color="auto"/>
              <w:left w:val="single" w:sz="4" w:space="0" w:color="auto"/>
              <w:bottom w:val="single" w:sz="4" w:space="0" w:color="auto"/>
              <w:right w:val="single" w:sz="4" w:space="0" w:color="auto"/>
            </w:tcBorders>
            <w:vAlign w:val="center"/>
          </w:tcPr>
          <w:p w14:paraId="1826E607" w14:textId="77777777" w:rsidR="007D1FEA" w:rsidRDefault="007D1FEA" w:rsidP="007D1FEA">
            <w:pPr>
              <w:rPr>
                <w:rFonts w:ascii="GHEA Grapalat" w:hAnsi="GHEA Grapalat" w:cs="Arial"/>
                <w:sz w:val="18"/>
                <w:szCs w:val="18"/>
              </w:rPr>
            </w:pPr>
            <w:r>
              <w:rPr>
                <w:rFonts w:ascii="GHEA Grapalat" w:hAnsi="GHEA Grapalat" w:cs="Arial"/>
                <w:sz w:val="20"/>
                <w:szCs w:val="20"/>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7535BCF" w14:textId="65237FCB"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3F5CFB1" w14:textId="053F36BC"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82D9BAE"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1000</w:t>
            </w:r>
          </w:p>
        </w:tc>
        <w:tc>
          <w:tcPr>
            <w:tcW w:w="990" w:type="dxa"/>
            <w:tcBorders>
              <w:top w:val="single" w:sz="4" w:space="0" w:color="auto"/>
              <w:left w:val="single" w:sz="4" w:space="0" w:color="auto"/>
              <w:bottom w:val="single" w:sz="4" w:space="0" w:color="auto"/>
              <w:right w:val="single" w:sz="4" w:space="0" w:color="auto"/>
            </w:tcBorders>
            <w:vAlign w:val="center"/>
          </w:tcPr>
          <w:p w14:paraId="18BA4F02" w14:textId="77777777" w:rsidR="007D1FEA" w:rsidRPr="00F579BB" w:rsidRDefault="007D1FEA" w:rsidP="007D1FEA">
            <w:pPr>
              <w:jc w:val="center"/>
              <w:rPr>
                <w:rFonts w:ascii="GHEA Grapalat" w:hAnsi="GHEA Grapalat"/>
                <w:sz w:val="18"/>
                <w:szCs w:val="18"/>
                <w:lang w:val="pt-BR"/>
              </w:rPr>
            </w:pPr>
            <w:r w:rsidRPr="00F579BB">
              <w:rPr>
                <w:rFonts w:ascii="GHEA Grapalat" w:hAnsi="GHEA Grapalat"/>
                <w:sz w:val="18"/>
                <w:szCs w:val="18"/>
              </w:rPr>
              <w:t>ք</w:t>
            </w:r>
            <w:r w:rsidRPr="00F579BB">
              <w:rPr>
                <w:rFonts w:ascii="GHEA Grapalat" w:hAnsi="GHEA Grapalat"/>
                <w:sz w:val="18"/>
                <w:szCs w:val="18"/>
                <w:lang w:val="pt-BR"/>
              </w:rPr>
              <w:t>.</w:t>
            </w:r>
            <w:r w:rsidRPr="00F579BB">
              <w:rPr>
                <w:rFonts w:ascii="GHEA Grapalat" w:hAnsi="GHEA Grapalat"/>
                <w:sz w:val="18"/>
                <w:szCs w:val="18"/>
              </w:rPr>
              <w:t>Երևան</w:t>
            </w:r>
            <w:r w:rsidRPr="00F579BB">
              <w:rPr>
                <w:rFonts w:ascii="GHEA Grapalat" w:hAnsi="GHEA Grapalat"/>
                <w:sz w:val="18"/>
                <w:szCs w:val="18"/>
                <w:lang w:val="pt-BR"/>
              </w:rPr>
              <w:t xml:space="preserve"> </w:t>
            </w:r>
            <w:r w:rsidRPr="00F579BB">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E75CFAD"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1000</w:t>
            </w:r>
          </w:p>
        </w:tc>
        <w:tc>
          <w:tcPr>
            <w:tcW w:w="1386" w:type="dxa"/>
            <w:tcBorders>
              <w:top w:val="single" w:sz="4" w:space="0" w:color="auto"/>
              <w:left w:val="single" w:sz="4" w:space="0" w:color="auto"/>
              <w:bottom w:val="single" w:sz="4" w:space="0" w:color="auto"/>
              <w:right w:val="single" w:sz="4" w:space="0" w:color="auto"/>
            </w:tcBorders>
            <w:vAlign w:val="center"/>
          </w:tcPr>
          <w:p w14:paraId="48ACF26B" w14:textId="77777777" w:rsidR="007D1FEA" w:rsidRPr="00F579BB"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3CA16697"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B9D68AC" w14:textId="77777777" w:rsidR="007D1FEA" w:rsidRDefault="007D1FEA" w:rsidP="007D1FEA">
            <w:pPr>
              <w:jc w:val="center"/>
              <w:rPr>
                <w:rFonts w:ascii="GHEA Grapalat" w:hAnsi="GHEA Grapalat" w:cs="Arial LatArm"/>
              </w:rPr>
            </w:pPr>
            <w:r>
              <w:rPr>
                <w:rFonts w:ascii="GHEA Grapalat" w:hAnsi="GHEA Grapalat" w:cs="Arial LatArm"/>
              </w:rPr>
              <w:t>48</w:t>
            </w:r>
          </w:p>
        </w:tc>
        <w:tc>
          <w:tcPr>
            <w:tcW w:w="1370" w:type="dxa"/>
            <w:tcBorders>
              <w:top w:val="single" w:sz="4" w:space="0" w:color="auto"/>
              <w:left w:val="single" w:sz="4" w:space="0" w:color="auto"/>
              <w:bottom w:val="single" w:sz="4" w:space="0" w:color="auto"/>
              <w:right w:val="single" w:sz="4" w:space="0" w:color="auto"/>
            </w:tcBorders>
            <w:vAlign w:val="center"/>
          </w:tcPr>
          <w:p w14:paraId="30C5385F" w14:textId="77777777" w:rsidR="007D1FEA" w:rsidRPr="00085CA3"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33621470/1</w:t>
            </w:r>
          </w:p>
        </w:tc>
        <w:tc>
          <w:tcPr>
            <w:tcW w:w="2283" w:type="dxa"/>
            <w:tcBorders>
              <w:top w:val="single" w:sz="4" w:space="0" w:color="auto"/>
              <w:left w:val="single" w:sz="4" w:space="0" w:color="auto"/>
              <w:bottom w:val="single" w:sz="4" w:space="0" w:color="auto"/>
              <w:right w:val="single" w:sz="4" w:space="0" w:color="auto"/>
            </w:tcBorders>
            <w:vAlign w:val="center"/>
          </w:tcPr>
          <w:p w14:paraId="19105C98" w14:textId="77777777" w:rsidR="007D1FEA" w:rsidRPr="00226D65" w:rsidRDefault="007D1FEA" w:rsidP="007D1FEA">
            <w:pPr>
              <w:rPr>
                <w:rFonts w:ascii="GHEA Grapalat" w:hAnsi="GHEA Grapalat"/>
                <w:sz w:val="20"/>
                <w:szCs w:val="20"/>
                <w:lang w:val="pt-BR"/>
              </w:rPr>
            </w:pPr>
            <w:r>
              <w:rPr>
                <w:rFonts w:ascii="GHEA Grapalat" w:hAnsi="GHEA Grapalat"/>
                <w:sz w:val="20"/>
                <w:szCs w:val="20"/>
                <w:lang w:val="pt-BR"/>
              </w:rPr>
              <w:t>մօքսինիդին C02AC05</w:t>
            </w:r>
          </w:p>
        </w:tc>
        <w:tc>
          <w:tcPr>
            <w:tcW w:w="923" w:type="dxa"/>
            <w:tcBorders>
              <w:top w:val="single" w:sz="4" w:space="0" w:color="auto"/>
              <w:left w:val="single" w:sz="4" w:space="0" w:color="auto"/>
              <w:bottom w:val="single" w:sz="4" w:space="0" w:color="auto"/>
              <w:right w:val="single" w:sz="4" w:space="0" w:color="auto"/>
            </w:tcBorders>
            <w:vAlign w:val="center"/>
          </w:tcPr>
          <w:p w14:paraId="23BD0305"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299B74" w14:textId="77777777" w:rsidR="007D1FEA" w:rsidRDefault="007D1FEA" w:rsidP="007D1FEA">
            <w:pPr>
              <w:jc w:val="both"/>
              <w:rPr>
                <w:rFonts w:ascii="GHEA Grapalat" w:hAnsi="GHEA Grapalat"/>
                <w:sz w:val="20"/>
                <w:szCs w:val="20"/>
                <w:lang w:val="pt-BR"/>
              </w:rPr>
            </w:pPr>
            <w:r>
              <w:rPr>
                <w:rFonts w:ascii="GHEA Grapalat" w:hAnsi="GHEA Grapalat"/>
                <w:sz w:val="20"/>
                <w:szCs w:val="20"/>
                <w:lang w:val="pt-BR"/>
              </w:rPr>
              <w:t>Մօքսինիդին,</w:t>
            </w:r>
            <w:r w:rsidRPr="00A40C0F">
              <w:rPr>
                <w:rFonts w:ascii="GHEA Grapalat" w:hAnsi="GHEA Grapalat" w:cs="Sylfaen"/>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w:t>
            </w:r>
            <w:r w:rsidRPr="00F072C3">
              <w:rPr>
                <w:rFonts w:ascii="GHEA Grapalat" w:hAnsi="GHEA Grapalat" w:cs="Calibri"/>
                <w:sz w:val="20"/>
                <w:szCs w:val="20"/>
                <w:lang w:val="es-ES"/>
              </w:rPr>
              <w:t xml:space="preserve"> </w:t>
            </w:r>
            <w:r>
              <w:rPr>
                <w:rFonts w:ascii="GHEA Grapalat" w:hAnsi="GHEA Grapalat" w:cs="Calibri"/>
                <w:sz w:val="20"/>
                <w:szCs w:val="20"/>
                <w:lang w:val="es-ES"/>
              </w:rPr>
              <w:t>դ</w:t>
            </w:r>
            <w:r w:rsidRPr="00F072C3">
              <w:rPr>
                <w:rFonts w:ascii="GHEA Grapalat" w:hAnsi="GHEA Grapalat" w:cs="Calibri"/>
                <w:sz w:val="20"/>
                <w:szCs w:val="20"/>
                <w:lang w:val="es-ES"/>
              </w:rPr>
              <w:t>եղահատ</w:t>
            </w:r>
            <w:r>
              <w:rPr>
                <w:rFonts w:ascii="GHEA Grapalat" w:hAnsi="GHEA Grapalat" w:cs="Calibri"/>
                <w:sz w:val="20"/>
                <w:szCs w:val="20"/>
                <w:lang w:val="es-ES"/>
              </w:rPr>
              <w:t xml:space="preserve"> թաղանթապատ</w:t>
            </w:r>
            <w:r w:rsidRPr="00F072C3">
              <w:rPr>
                <w:rFonts w:ascii="GHEA Grapalat" w:hAnsi="GHEA Grapalat" w:cs="Calibri"/>
                <w:sz w:val="20"/>
                <w:szCs w:val="20"/>
                <w:lang w:val="es-ES"/>
              </w:rPr>
              <w:t>,</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A40C0F">
              <w:rPr>
                <w:rFonts w:ascii="GHEA Grapalat" w:hAnsi="GHEA Grapalat" w:cs="Sylfaen"/>
                <w:sz w:val="20"/>
                <w:szCs w:val="20"/>
                <w:lang w:val="pt-BR"/>
              </w:rPr>
              <w:t>.</w:t>
            </w:r>
            <w:r>
              <w:rPr>
                <w:rFonts w:ascii="GHEA Grapalat" w:hAnsi="GHEA Grapalat" w:cs="Sylfaen"/>
                <w:sz w:val="20"/>
                <w:szCs w:val="20"/>
                <w:lang w:val="pt-BR"/>
              </w:rPr>
              <w:t xml:space="preserve"> 0.</w:t>
            </w:r>
            <w:r>
              <w:rPr>
                <w:rFonts w:ascii="GHEA Grapalat" w:hAnsi="GHEA Grapalat" w:cs="Sylfaen"/>
                <w:sz w:val="20"/>
                <w:szCs w:val="20"/>
                <w:lang w:val="hy-AM"/>
              </w:rPr>
              <w:t>4</w:t>
            </w:r>
            <w:r>
              <w:rPr>
                <w:rFonts w:ascii="GHEA Grapalat" w:hAnsi="GHEA Grapalat" w:cs="Sylfaen"/>
                <w:sz w:val="20"/>
                <w:szCs w:val="20"/>
                <w:lang w:val="pt-BR"/>
              </w:rPr>
              <w:t>մգ</w:t>
            </w:r>
            <w:r>
              <w:rPr>
                <w:rFonts w:ascii="GHEA Grapalat" w:hAnsi="GHEA Grapalat"/>
                <w:sz w:val="20"/>
                <w:szCs w:val="20"/>
                <w:lang w:val="pt-BR"/>
              </w:rPr>
              <w:t xml:space="preserve"> </w:t>
            </w:r>
          </w:p>
          <w:p w14:paraId="483D734D" w14:textId="77777777" w:rsidR="007D1FEA" w:rsidRPr="00474A8C" w:rsidRDefault="007D1FEA" w:rsidP="007D1FEA">
            <w:pPr>
              <w:jc w:val="both"/>
              <w:rPr>
                <w:rFonts w:ascii="GHEA Grapalat" w:hAnsi="GHEA Grapalat"/>
                <w:color w:val="FF0000"/>
                <w:sz w:val="20"/>
                <w:szCs w:val="20"/>
                <w:lang w:val="es-ES"/>
              </w:rPr>
            </w:pPr>
          </w:p>
        </w:tc>
        <w:tc>
          <w:tcPr>
            <w:tcW w:w="900" w:type="dxa"/>
            <w:tcBorders>
              <w:top w:val="single" w:sz="4" w:space="0" w:color="auto"/>
              <w:left w:val="single" w:sz="4" w:space="0" w:color="auto"/>
              <w:bottom w:val="single" w:sz="4" w:space="0" w:color="auto"/>
              <w:right w:val="single" w:sz="4" w:space="0" w:color="auto"/>
            </w:tcBorders>
            <w:vAlign w:val="center"/>
          </w:tcPr>
          <w:p w14:paraId="787D39B8" w14:textId="77777777" w:rsidR="007D1FEA" w:rsidRPr="00A877DB" w:rsidRDefault="007D1FEA" w:rsidP="007D1FEA">
            <w:pPr>
              <w:jc w:val="center"/>
              <w:rPr>
                <w:rFonts w:ascii="GHEA Grapalat" w:hAnsi="GHEA Grapalat" w:cs="Arial"/>
                <w:sz w:val="18"/>
                <w:szCs w:val="18"/>
                <w:lang w:val="es-ES"/>
              </w:rPr>
            </w:pPr>
            <w:r>
              <w:rPr>
                <w:rFonts w:ascii="GHEA Grapalat" w:hAnsi="GHEA Grapalat" w:cs="Arial"/>
                <w:sz w:val="18"/>
                <w:szCs w:val="18"/>
                <w:lang w:val="es-ES"/>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71C457F" w14:textId="48B4A662"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2A30A82" w14:textId="1DEA831D"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3D6C9F6"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990" w:type="dxa"/>
            <w:tcBorders>
              <w:top w:val="single" w:sz="4" w:space="0" w:color="auto"/>
              <w:left w:val="single" w:sz="4" w:space="0" w:color="auto"/>
              <w:bottom w:val="single" w:sz="4" w:space="0" w:color="auto"/>
              <w:right w:val="single" w:sz="4" w:space="0" w:color="auto"/>
            </w:tcBorders>
            <w:vAlign w:val="center"/>
          </w:tcPr>
          <w:p w14:paraId="320EA6B4" w14:textId="77777777" w:rsidR="007D1FEA" w:rsidRPr="00B94CF1" w:rsidRDefault="007D1FEA" w:rsidP="007D1FEA">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71E140A"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1386" w:type="dxa"/>
            <w:tcBorders>
              <w:top w:val="single" w:sz="4" w:space="0" w:color="auto"/>
              <w:left w:val="single" w:sz="4" w:space="0" w:color="auto"/>
              <w:bottom w:val="single" w:sz="4" w:space="0" w:color="auto"/>
              <w:right w:val="single" w:sz="4" w:space="0" w:color="auto"/>
            </w:tcBorders>
            <w:vAlign w:val="center"/>
          </w:tcPr>
          <w:p w14:paraId="57F3BCDE"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8A6D82" w14:paraId="1805132D" w14:textId="77777777" w:rsidTr="009565A7">
        <w:trPr>
          <w:trHeight w:val="909"/>
        </w:trPr>
        <w:tc>
          <w:tcPr>
            <w:tcW w:w="710" w:type="dxa"/>
            <w:tcBorders>
              <w:top w:val="single" w:sz="4" w:space="0" w:color="auto"/>
              <w:left w:val="single" w:sz="4" w:space="0" w:color="auto"/>
              <w:bottom w:val="single" w:sz="4" w:space="0" w:color="auto"/>
              <w:right w:val="single" w:sz="4" w:space="0" w:color="auto"/>
            </w:tcBorders>
            <w:vAlign w:val="center"/>
          </w:tcPr>
          <w:p w14:paraId="16E995CF" w14:textId="77777777" w:rsidR="007D1FEA" w:rsidRPr="00BB246B" w:rsidRDefault="007D1FEA" w:rsidP="007D1FEA">
            <w:pPr>
              <w:jc w:val="center"/>
              <w:rPr>
                <w:rFonts w:ascii="GHEA Grapalat" w:hAnsi="GHEA Grapalat" w:cs="Arial LatArm"/>
                <w:lang w:val="pt-BR"/>
              </w:rPr>
            </w:pPr>
            <w:r>
              <w:rPr>
                <w:rFonts w:ascii="GHEA Grapalat" w:hAnsi="GHEA Grapalat" w:cs="Arial LatArm"/>
                <w:lang w:val="pt-BR"/>
              </w:rPr>
              <w:t>49</w:t>
            </w:r>
          </w:p>
        </w:tc>
        <w:tc>
          <w:tcPr>
            <w:tcW w:w="1370" w:type="dxa"/>
            <w:tcBorders>
              <w:top w:val="single" w:sz="4" w:space="0" w:color="auto"/>
              <w:left w:val="single" w:sz="4" w:space="0" w:color="auto"/>
              <w:bottom w:val="single" w:sz="4" w:space="0" w:color="auto"/>
              <w:right w:val="single" w:sz="4" w:space="0" w:color="auto"/>
            </w:tcBorders>
            <w:vAlign w:val="center"/>
          </w:tcPr>
          <w:p w14:paraId="1A24EFB5" w14:textId="77777777" w:rsidR="007D1FEA" w:rsidRPr="00085CA3"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33621470/2</w:t>
            </w:r>
          </w:p>
        </w:tc>
        <w:tc>
          <w:tcPr>
            <w:tcW w:w="2283" w:type="dxa"/>
            <w:tcBorders>
              <w:top w:val="single" w:sz="4" w:space="0" w:color="auto"/>
              <w:left w:val="single" w:sz="4" w:space="0" w:color="auto"/>
              <w:bottom w:val="single" w:sz="4" w:space="0" w:color="auto"/>
              <w:right w:val="single" w:sz="4" w:space="0" w:color="auto"/>
            </w:tcBorders>
            <w:vAlign w:val="center"/>
          </w:tcPr>
          <w:p w14:paraId="160CAD80" w14:textId="77777777" w:rsidR="007D1FEA" w:rsidRPr="00226D65" w:rsidRDefault="007D1FEA" w:rsidP="007D1FEA">
            <w:pPr>
              <w:rPr>
                <w:rFonts w:ascii="GHEA Grapalat" w:hAnsi="GHEA Grapalat"/>
                <w:sz w:val="20"/>
                <w:szCs w:val="20"/>
                <w:lang w:val="pt-BR"/>
              </w:rPr>
            </w:pPr>
            <w:r>
              <w:rPr>
                <w:rFonts w:ascii="GHEA Grapalat" w:hAnsi="GHEA Grapalat"/>
                <w:sz w:val="20"/>
                <w:szCs w:val="20"/>
                <w:lang w:val="pt-BR"/>
              </w:rPr>
              <w:t>մօքսինիդին C02AC05</w:t>
            </w:r>
          </w:p>
        </w:tc>
        <w:tc>
          <w:tcPr>
            <w:tcW w:w="923" w:type="dxa"/>
            <w:tcBorders>
              <w:top w:val="single" w:sz="4" w:space="0" w:color="auto"/>
              <w:left w:val="single" w:sz="4" w:space="0" w:color="auto"/>
              <w:bottom w:val="single" w:sz="4" w:space="0" w:color="auto"/>
              <w:right w:val="single" w:sz="4" w:space="0" w:color="auto"/>
            </w:tcBorders>
            <w:vAlign w:val="center"/>
          </w:tcPr>
          <w:p w14:paraId="7F68CA8F" w14:textId="77777777" w:rsidR="007D1FEA" w:rsidRDefault="007D1FEA" w:rsidP="007D1FEA">
            <w:pPr>
              <w:jc w:val="center"/>
              <w:rPr>
                <w:rFonts w:ascii="GHEA Grapalat" w:hAnsi="GHEA Grapalat"/>
                <w:sz w:val="18"/>
                <w:szCs w:val="18"/>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2FBF97" w14:textId="77777777" w:rsidR="007D1FEA" w:rsidRDefault="007D1FEA" w:rsidP="007D1FEA">
            <w:pPr>
              <w:jc w:val="both"/>
              <w:rPr>
                <w:rFonts w:ascii="GHEA Grapalat" w:hAnsi="GHEA Grapalat"/>
                <w:sz w:val="20"/>
                <w:szCs w:val="20"/>
                <w:lang w:val="pt-BR"/>
              </w:rPr>
            </w:pPr>
            <w:r>
              <w:rPr>
                <w:rFonts w:ascii="GHEA Grapalat" w:hAnsi="GHEA Grapalat"/>
                <w:sz w:val="20"/>
                <w:szCs w:val="20"/>
                <w:lang w:val="pt-BR"/>
              </w:rPr>
              <w:t>Մօքսինիդին,</w:t>
            </w:r>
            <w:r w:rsidRPr="00A40C0F">
              <w:rPr>
                <w:rFonts w:ascii="GHEA Grapalat" w:hAnsi="GHEA Grapalat" w:cs="Sylfaen"/>
                <w:sz w:val="20"/>
                <w:szCs w:val="20"/>
                <w:lang w:val="pt-BR"/>
              </w:rPr>
              <w:t xml:space="preserve"> </w:t>
            </w:r>
            <w:r w:rsidRPr="00251227">
              <w:rPr>
                <w:rFonts w:ascii="GHEA Grapalat" w:hAnsi="GHEA Grapalat" w:cs="Sylfaen"/>
                <w:sz w:val="20"/>
                <w:szCs w:val="20"/>
                <w:lang w:val="hy-AM"/>
              </w:rPr>
              <w:t>դեղաձևը</w:t>
            </w:r>
            <w:r w:rsidRPr="00F072C3">
              <w:rPr>
                <w:rFonts w:ascii="GHEA Grapalat" w:hAnsi="GHEA Grapalat" w:cs="Sylfaen"/>
                <w:sz w:val="20"/>
                <w:szCs w:val="20"/>
                <w:lang w:val="pt-BR"/>
              </w:rPr>
              <w:t>.</w:t>
            </w:r>
            <w:r w:rsidRPr="00F072C3">
              <w:rPr>
                <w:rFonts w:ascii="GHEA Grapalat" w:hAnsi="GHEA Grapalat" w:cs="Calibri"/>
                <w:sz w:val="20"/>
                <w:szCs w:val="20"/>
                <w:lang w:val="es-ES"/>
              </w:rPr>
              <w:t xml:space="preserve"> </w:t>
            </w:r>
            <w:r>
              <w:rPr>
                <w:rFonts w:ascii="GHEA Grapalat" w:hAnsi="GHEA Grapalat" w:cs="Calibri"/>
                <w:sz w:val="20"/>
                <w:szCs w:val="20"/>
                <w:lang w:val="es-ES"/>
              </w:rPr>
              <w:t>դ</w:t>
            </w:r>
            <w:r w:rsidRPr="00F072C3">
              <w:rPr>
                <w:rFonts w:ascii="GHEA Grapalat" w:hAnsi="GHEA Grapalat" w:cs="Calibri"/>
                <w:sz w:val="20"/>
                <w:szCs w:val="20"/>
                <w:lang w:val="es-ES"/>
              </w:rPr>
              <w:t>եղահատ</w:t>
            </w:r>
            <w:r>
              <w:rPr>
                <w:rFonts w:ascii="GHEA Grapalat" w:hAnsi="GHEA Grapalat" w:cs="Calibri"/>
                <w:sz w:val="20"/>
                <w:szCs w:val="20"/>
                <w:lang w:val="es-ES"/>
              </w:rPr>
              <w:t xml:space="preserve"> թաղանթապատ</w:t>
            </w:r>
            <w:r w:rsidRPr="00F072C3">
              <w:rPr>
                <w:rFonts w:ascii="GHEA Grapalat" w:hAnsi="GHEA Grapalat" w:cs="Calibri"/>
                <w:sz w:val="20"/>
                <w:szCs w:val="20"/>
                <w:lang w:val="es-ES"/>
              </w:rPr>
              <w:t>,</w:t>
            </w:r>
            <w:r w:rsidRPr="00F072C3">
              <w:rPr>
                <w:rFonts w:ascii="GHEA Grapalat" w:hAnsi="GHEA Grapalat" w:cs="Sylfaen"/>
                <w:sz w:val="20"/>
                <w:szCs w:val="20"/>
                <w:lang w:val="pt-BR"/>
              </w:rPr>
              <w:t xml:space="preserve"> </w:t>
            </w:r>
            <w:r w:rsidRPr="00251227">
              <w:rPr>
                <w:rFonts w:ascii="GHEA Grapalat" w:hAnsi="GHEA Grapalat" w:cs="Sylfaen"/>
                <w:sz w:val="20"/>
                <w:szCs w:val="20"/>
                <w:lang w:val="hy-AM"/>
              </w:rPr>
              <w:t>դեղաչափը</w:t>
            </w:r>
            <w:r w:rsidRPr="00A40C0F">
              <w:rPr>
                <w:rFonts w:ascii="GHEA Grapalat" w:hAnsi="GHEA Grapalat" w:cs="Sylfaen"/>
                <w:sz w:val="20"/>
                <w:szCs w:val="20"/>
                <w:lang w:val="pt-BR"/>
              </w:rPr>
              <w:t>.</w:t>
            </w:r>
            <w:r>
              <w:rPr>
                <w:rFonts w:ascii="GHEA Grapalat" w:hAnsi="GHEA Grapalat" w:cs="Sylfaen"/>
                <w:sz w:val="20"/>
                <w:szCs w:val="20"/>
                <w:lang w:val="pt-BR"/>
              </w:rPr>
              <w:t xml:space="preserve"> 0.</w:t>
            </w:r>
            <w:r>
              <w:rPr>
                <w:rFonts w:ascii="GHEA Grapalat" w:hAnsi="GHEA Grapalat" w:cs="Sylfaen"/>
                <w:sz w:val="20"/>
                <w:szCs w:val="20"/>
                <w:lang w:val="hy-AM"/>
              </w:rPr>
              <w:t>2</w:t>
            </w:r>
            <w:r>
              <w:rPr>
                <w:rFonts w:ascii="GHEA Grapalat" w:hAnsi="GHEA Grapalat" w:cs="Sylfaen"/>
                <w:sz w:val="20"/>
                <w:szCs w:val="20"/>
                <w:lang w:val="pt-BR"/>
              </w:rPr>
              <w:t>մգ</w:t>
            </w:r>
            <w:r>
              <w:rPr>
                <w:rFonts w:ascii="GHEA Grapalat" w:hAnsi="GHEA Grapalat"/>
                <w:sz w:val="20"/>
                <w:szCs w:val="20"/>
                <w:lang w:val="pt-BR"/>
              </w:rPr>
              <w:t xml:space="preserve"> </w:t>
            </w:r>
          </w:p>
          <w:p w14:paraId="2CD5F692" w14:textId="77777777" w:rsidR="007D1FEA" w:rsidRPr="00474A8C" w:rsidRDefault="007D1FEA" w:rsidP="007D1FEA">
            <w:pPr>
              <w:jc w:val="both"/>
              <w:rPr>
                <w:rFonts w:ascii="GHEA Grapalat" w:hAnsi="GHEA Grapalat"/>
                <w:color w:val="FF0000"/>
                <w:sz w:val="20"/>
                <w:szCs w:val="20"/>
                <w:lang w:val="es-ES"/>
              </w:rPr>
            </w:pPr>
          </w:p>
        </w:tc>
        <w:tc>
          <w:tcPr>
            <w:tcW w:w="900" w:type="dxa"/>
            <w:tcBorders>
              <w:top w:val="single" w:sz="4" w:space="0" w:color="auto"/>
              <w:left w:val="single" w:sz="4" w:space="0" w:color="auto"/>
              <w:bottom w:val="single" w:sz="4" w:space="0" w:color="auto"/>
              <w:right w:val="single" w:sz="4" w:space="0" w:color="auto"/>
            </w:tcBorders>
            <w:vAlign w:val="center"/>
          </w:tcPr>
          <w:p w14:paraId="27611C7A" w14:textId="77777777" w:rsidR="007D1FEA" w:rsidRPr="00A877DB" w:rsidRDefault="007D1FEA" w:rsidP="007D1FEA">
            <w:pPr>
              <w:jc w:val="center"/>
              <w:rPr>
                <w:rFonts w:ascii="GHEA Grapalat" w:hAnsi="GHEA Grapalat" w:cs="Arial"/>
                <w:sz w:val="18"/>
                <w:szCs w:val="18"/>
                <w:lang w:val="es-ES"/>
              </w:rPr>
            </w:pPr>
            <w:r>
              <w:rPr>
                <w:rFonts w:ascii="GHEA Grapalat" w:hAnsi="GHEA Grapalat" w:cs="Arial"/>
                <w:sz w:val="18"/>
                <w:szCs w:val="18"/>
                <w:lang w:val="es-ES"/>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38E3B34" w14:textId="589F5E4F"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2820D4A" w14:textId="555FD5F1"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24489BB"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990" w:type="dxa"/>
            <w:tcBorders>
              <w:top w:val="single" w:sz="4" w:space="0" w:color="auto"/>
              <w:left w:val="single" w:sz="4" w:space="0" w:color="auto"/>
              <w:bottom w:val="single" w:sz="4" w:space="0" w:color="auto"/>
              <w:right w:val="single" w:sz="4" w:space="0" w:color="auto"/>
            </w:tcBorders>
            <w:vAlign w:val="center"/>
          </w:tcPr>
          <w:p w14:paraId="3A64871A" w14:textId="77777777" w:rsidR="007D1FEA" w:rsidRPr="00B94CF1"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D9FC4D1"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1386" w:type="dxa"/>
            <w:tcBorders>
              <w:top w:val="single" w:sz="4" w:space="0" w:color="auto"/>
              <w:left w:val="single" w:sz="4" w:space="0" w:color="auto"/>
              <w:bottom w:val="single" w:sz="4" w:space="0" w:color="auto"/>
              <w:right w:val="single" w:sz="4" w:space="0" w:color="auto"/>
            </w:tcBorders>
            <w:vAlign w:val="center"/>
          </w:tcPr>
          <w:p w14:paraId="354E4DA2" w14:textId="77777777" w:rsidR="007D1FEA" w:rsidRPr="008A6D82"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00A8390B" w14:textId="77777777" w:rsidTr="009565A7">
        <w:trPr>
          <w:trHeight w:val="990"/>
        </w:trPr>
        <w:tc>
          <w:tcPr>
            <w:tcW w:w="710" w:type="dxa"/>
            <w:tcBorders>
              <w:top w:val="single" w:sz="4" w:space="0" w:color="auto"/>
              <w:left w:val="single" w:sz="4" w:space="0" w:color="auto"/>
              <w:bottom w:val="single" w:sz="4" w:space="0" w:color="auto"/>
              <w:right w:val="single" w:sz="4" w:space="0" w:color="auto"/>
            </w:tcBorders>
            <w:vAlign w:val="center"/>
          </w:tcPr>
          <w:p w14:paraId="15BD583A" w14:textId="77777777" w:rsidR="007D1FEA" w:rsidRDefault="007D1FEA" w:rsidP="007D1FEA">
            <w:pPr>
              <w:jc w:val="center"/>
              <w:rPr>
                <w:rFonts w:ascii="GHEA Grapalat" w:hAnsi="GHEA Grapalat" w:cs="Arial LatArm"/>
              </w:rPr>
            </w:pPr>
            <w:r>
              <w:rPr>
                <w:rFonts w:ascii="GHEA Grapalat" w:hAnsi="GHEA Grapalat" w:cs="Arial LatArm"/>
              </w:rPr>
              <w:t>50</w:t>
            </w:r>
          </w:p>
        </w:tc>
        <w:tc>
          <w:tcPr>
            <w:tcW w:w="1370" w:type="dxa"/>
            <w:tcBorders>
              <w:top w:val="single" w:sz="4" w:space="0" w:color="auto"/>
              <w:left w:val="single" w:sz="4" w:space="0" w:color="auto"/>
              <w:bottom w:val="single" w:sz="4" w:space="0" w:color="auto"/>
              <w:right w:val="single" w:sz="4" w:space="0" w:color="auto"/>
            </w:tcBorders>
            <w:vAlign w:val="center"/>
          </w:tcPr>
          <w:p w14:paraId="1BEE695C" w14:textId="77777777" w:rsidR="007D1FEA" w:rsidRPr="00085CA3"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33621520/1</w:t>
            </w:r>
          </w:p>
        </w:tc>
        <w:tc>
          <w:tcPr>
            <w:tcW w:w="2283" w:type="dxa"/>
            <w:tcBorders>
              <w:top w:val="single" w:sz="4" w:space="0" w:color="auto"/>
              <w:left w:val="single" w:sz="4" w:space="0" w:color="auto"/>
              <w:bottom w:val="single" w:sz="4" w:space="0" w:color="auto"/>
              <w:right w:val="single" w:sz="4" w:space="0" w:color="auto"/>
            </w:tcBorders>
            <w:vAlign w:val="center"/>
          </w:tcPr>
          <w:p w14:paraId="244CC26B" w14:textId="77777777" w:rsidR="007D1FEA" w:rsidRPr="0040579B" w:rsidRDefault="007D1FEA" w:rsidP="007D1FEA">
            <w:pPr>
              <w:rPr>
                <w:rFonts w:ascii="GHEA Grapalat" w:hAnsi="GHEA Grapalat"/>
                <w:sz w:val="20"/>
                <w:szCs w:val="20"/>
                <w:lang w:val="pt-BR"/>
              </w:rPr>
            </w:pPr>
            <w:r>
              <w:rPr>
                <w:rFonts w:ascii="GHEA Grapalat" w:hAnsi="GHEA Grapalat"/>
                <w:sz w:val="20"/>
                <w:szCs w:val="20"/>
                <w:lang w:val="pt-BR"/>
              </w:rPr>
              <w:t xml:space="preserve">էնալապրիլ (էնալապրիլի մալեատ), հիդրոքլորթիազիդ </w:t>
            </w:r>
            <w:r w:rsidRPr="00887341">
              <w:rPr>
                <w:rFonts w:ascii="GHEA Grapalat" w:hAnsi="GHEA Grapalat"/>
                <w:sz w:val="20"/>
                <w:szCs w:val="20"/>
                <w:lang w:val="pt-BR"/>
              </w:rPr>
              <w:t>C09BA02</w:t>
            </w:r>
          </w:p>
        </w:tc>
        <w:tc>
          <w:tcPr>
            <w:tcW w:w="923" w:type="dxa"/>
            <w:tcBorders>
              <w:top w:val="single" w:sz="4" w:space="0" w:color="auto"/>
              <w:left w:val="single" w:sz="4" w:space="0" w:color="auto"/>
              <w:bottom w:val="single" w:sz="4" w:space="0" w:color="auto"/>
              <w:right w:val="single" w:sz="4" w:space="0" w:color="auto"/>
            </w:tcBorders>
            <w:vAlign w:val="center"/>
          </w:tcPr>
          <w:p w14:paraId="2FCB4E1A"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7FFD02" w14:textId="77777777" w:rsidR="007D1FEA" w:rsidRPr="000F3FC1" w:rsidRDefault="007D1FEA" w:rsidP="007D1FEA">
            <w:pPr>
              <w:jc w:val="both"/>
              <w:rPr>
                <w:rFonts w:ascii="GHEA Grapalat" w:hAnsi="GHEA Grapalat"/>
                <w:sz w:val="20"/>
                <w:szCs w:val="20"/>
                <w:lang w:val="es-ES"/>
              </w:rPr>
            </w:pPr>
            <w:r w:rsidRPr="00264587">
              <w:rPr>
                <w:rFonts w:ascii="GHEA Grapalat" w:hAnsi="GHEA Grapalat"/>
                <w:sz w:val="20"/>
                <w:szCs w:val="20"/>
              </w:rPr>
              <w:t>Էնալապրիլ</w:t>
            </w:r>
            <w:r w:rsidRPr="00FB2F2E">
              <w:rPr>
                <w:rFonts w:ascii="GHEA Grapalat" w:hAnsi="GHEA Grapalat"/>
                <w:sz w:val="20"/>
                <w:szCs w:val="20"/>
                <w:lang w:val="pt-BR"/>
              </w:rPr>
              <w:t xml:space="preserve"> (</w:t>
            </w:r>
            <w:r w:rsidRPr="00264587">
              <w:rPr>
                <w:rFonts w:ascii="GHEA Grapalat" w:hAnsi="GHEA Grapalat"/>
                <w:sz w:val="20"/>
                <w:szCs w:val="20"/>
              </w:rPr>
              <w:t>էնալապրիլի</w:t>
            </w:r>
            <w:r w:rsidRPr="00FB2F2E">
              <w:rPr>
                <w:rFonts w:ascii="GHEA Grapalat" w:hAnsi="GHEA Grapalat"/>
                <w:sz w:val="20"/>
                <w:szCs w:val="20"/>
                <w:lang w:val="pt-BR"/>
              </w:rPr>
              <w:t xml:space="preserve"> </w:t>
            </w:r>
            <w:r w:rsidRPr="00264587">
              <w:rPr>
                <w:rFonts w:ascii="GHEA Grapalat" w:hAnsi="GHEA Grapalat"/>
                <w:sz w:val="20"/>
                <w:szCs w:val="20"/>
              </w:rPr>
              <w:t>մալեատ</w:t>
            </w:r>
            <w:r w:rsidRPr="00FB2F2E">
              <w:rPr>
                <w:rFonts w:ascii="GHEA Grapalat" w:hAnsi="GHEA Grapalat"/>
                <w:sz w:val="20"/>
                <w:szCs w:val="20"/>
                <w:lang w:val="pt-BR"/>
              </w:rPr>
              <w:t xml:space="preserve">), </w:t>
            </w:r>
            <w:r w:rsidRPr="00264587">
              <w:rPr>
                <w:rFonts w:ascii="GHEA Grapalat" w:hAnsi="GHEA Grapalat"/>
                <w:sz w:val="20"/>
                <w:szCs w:val="20"/>
              </w:rPr>
              <w:t>հիդրոքլորոթիազիդ</w:t>
            </w:r>
            <w:r w:rsidRPr="00FB2F2E">
              <w:rPr>
                <w:rFonts w:ascii="GHEA Grapalat" w:hAnsi="GHEA Grapalat"/>
                <w:sz w:val="20"/>
                <w:szCs w:val="20"/>
                <w:lang w:val="pt-BR"/>
              </w:rPr>
              <w:t xml:space="preserve">, </w:t>
            </w:r>
            <w:r w:rsidRPr="00E67C64">
              <w:rPr>
                <w:rFonts w:ascii="GHEA Grapalat" w:hAnsi="GHEA Grapalat" w:cs="Sylfaen"/>
                <w:sz w:val="20"/>
                <w:szCs w:val="20"/>
              </w:rPr>
              <w:t>դեղաձևը</w:t>
            </w:r>
            <w:r w:rsidRPr="00FB2F2E">
              <w:rPr>
                <w:rFonts w:ascii="GHEA Grapalat" w:hAnsi="GHEA Grapalat" w:cs="Sylfaen"/>
                <w:sz w:val="20"/>
                <w:szCs w:val="20"/>
                <w:lang w:val="pt-BR"/>
              </w:rPr>
              <w:t xml:space="preserve">. </w:t>
            </w:r>
            <w:r w:rsidRPr="007220A3">
              <w:rPr>
                <w:rFonts w:ascii="GHEA Grapalat" w:hAnsi="GHEA Grapalat" w:cs="Sylfaen"/>
                <w:sz w:val="20"/>
                <w:szCs w:val="20"/>
              </w:rPr>
              <w:t>դեղահատ</w:t>
            </w:r>
            <w:r w:rsidRPr="00FB2F2E">
              <w:rPr>
                <w:rFonts w:ascii="GHEA Grapalat" w:hAnsi="GHEA Grapalat" w:cs="Sylfaen"/>
                <w:sz w:val="20"/>
                <w:szCs w:val="20"/>
                <w:lang w:val="pt-BR"/>
              </w:rPr>
              <w:t xml:space="preserve">, </w:t>
            </w:r>
            <w:r w:rsidRPr="00E67C64">
              <w:rPr>
                <w:rFonts w:ascii="GHEA Grapalat" w:hAnsi="GHEA Grapalat" w:cs="Sylfaen"/>
                <w:sz w:val="20"/>
                <w:szCs w:val="20"/>
              </w:rPr>
              <w:t>դեղաչափը</w:t>
            </w:r>
            <w:r w:rsidRPr="00FB2F2E">
              <w:rPr>
                <w:rFonts w:ascii="GHEA Grapalat" w:hAnsi="GHEA Grapalat" w:cs="Sylfaen"/>
                <w:sz w:val="20"/>
                <w:szCs w:val="20"/>
                <w:lang w:val="pt-BR"/>
              </w:rPr>
              <w:t>.</w:t>
            </w:r>
            <w:r w:rsidRPr="00FB2F2E">
              <w:rPr>
                <w:lang w:val="pt-BR"/>
              </w:rPr>
              <w:t xml:space="preserve"> </w:t>
            </w:r>
            <w:r w:rsidRPr="000D283D">
              <w:rPr>
                <w:rFonts w:ascii="GHEA Grapalat" w:hAnsi="GHEA Grapalat" w:cs="Sylfaen"/>
                <w:sz w:val="20"/>
                <w:szCs w:val="20"/>
                <w:lang w:val="pt-BR"/>
              </w:rPr>
              <w:t>10</w:t>
            </w:r>
            <w:r w:rsidRPr="00264587">
              <w:rPr>
                <w:rFonts w:ascii="GHEA Grapalat" w:hAnsi="GHEA Grapalat" w:cs="Sylfaen"/>
                <w:sz w:val="20"/>
                <w:szCs w:val="20"/>
              </w:rPr>
              <w:t>մգ</w:t>
            </w:r>
            <w:r w:rsidRPr="000D283D">
              <w:rPr>
                <w:rFonts w:ascii="GHEA Grapalat" w:hAnsi="GHEA Grapalat" w:cs="Sylfaen"/>
                <w:sz w:val="20"/>
                <w:szCs w:val="20"/>
                <w:lang w:val="pt-BR"/>
              </w:rPr>
              <w:t>+25</w:t>
            </w:r>
            <w:r w:rsidRPr="00264587">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3A1A0D18" w14:textId="77777777" w:rsidR="007D1FEA" w:rsidRPr="00C82EC3" w:rsidRDefault="007D1FEA" w:rsidP="007D1FEA">
            <w:pPr>
              <w:rPr>
                <w:rFonts w:ascii="GHEA Grapalat" w:hAnsi="GHEA Grapalat" w:cs="Arial"/>
                <w:sz w:val="18"/>
                <w:szCs w:val="18"/>
                <w:lang w:val="pt-BR"/>
              </w:rPr>
            </w:pPr>
            <w:r w:rsidRPr="00C82E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475239E" w14:textId="7D8974C0"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CE42C54" w14:textId="74F1DBC8"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8857ABF"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4000</w:t>
            </w:r>
          </w:p>
        </w:tc>
        <w:tc>
          <w:tcPr>
            <w:tcW w:w="990" w:type="dxa"/>
            <w:tcBorders>
              <w:top w:val="single" w:sz="4" w:space="0" w:color="auto"/>
              <w:left w:val="single" w:sz="4" w:space="0" w:color="auto"/>
              <w:bottom w:val="single" w:sz="4" w:space="0" w:color="auto"/>
              <w:right w:val="single" w:sz="4" w:space="0" w:color="auto"/>
            </w:tcBorders>
            <w:vAlign w:val="center"/>
          </w:tcPr>
          <w:p w14:paraId="03C297FB"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B4D1A33"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4000</w:t>
            </w:r>
          </w:p>
        </w:tc>
        <w:tc>
          <w:tcPr>
            <w:tcW w:w="1386" w:type="dxa"/>
            <w:tcBorders>
              <w:top w:val="single" w:sz="4" w:space="0" w:color="auto"/>
              <w:left w:val="single" w:sz="4" w:space="0" w:color="auto"/>
              <w:bottom w:val="single" w:sz="4" w:space="0" w:color="auto"/>
              <w:right w:val="single" w:sz="4" w:space="0" w:color="auto"/>
            </w:tcBorders>
            <w:vAlign w:val="center"/>
          </w:tcPr>
          <w:p w14:paraId="37F30233" w14:textId="77777777" w:rsidR="007D1FEA" w:rsidRPr="00B94CF1"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287FA9" w14:paraId="726C1D02" w14:textId="77777777" w:rsidTr="009565A7">
        <w:trPr>
          <w:trHeight w:val="210"/>
        </w:trPr>
        <w:tc>
          <w:tcPr>
            <w:tcW w:w="710" w:type="dxa"/>
            <w:tcBorders>
              <w:top w:val="single" w:sz="4" w:space="0" w:color="auto"/>
              <w:left w:val="single" w:sz="4" w:space="0" w:color="auto"/>
              <w:bottom w:val="single" w:sz="4" w:space="0" w:color="auto"/>
              <w:right w:val="single" w:sz="4" w:space="0" w:color="auto"/>
            </w:tcBorders>
            <w:vAlign w:val="center"/>
          </w:tcPr>
          <w:p w14:paraId="50A11EA8" w14:textId="77777777" w:rsidR="007D1FEA" w:rsidRPr="00855F1A" w:rsidRDefault="007D1FEA" w:rsidP="007D1FEA">
            <w:pPr>
              <w:jc w:val="center"/>
              <w:rPr>
                <w:rFonts w:ascii="GHEA Grapalat" w:hAnsi="GHEA Grapalat" w:cs="Arial LatArm"/>
              </w:rPr>
            </w:pPr>
            <w:r>
              <w:rPr>
                <w:rFonts w:ascii="GHEA Grapalat" w:hAnsi="GHEA Grapalat" w:cs="Arial LatArm"/>
              </w:rPr>
              <w:t>51</w:t>
            </w:r>
          </w:p>
        </w:tc>
        <w:tc>
          <w:tcPr>
            <w:tcW w:w="1370" w:type="dxa"/>
            <w:tcBorders>
              <w:top w:val="single" w:sz="4" w:space="0" w:color="auto"/>
              <w:left w:val="single" w:sz="4" w:space="0" w:color="auto"/>
              <w:bottom w:val="single" w:sz="4" w:space="0" w:color="auto"/>
              <w:right w:val="single" w:sz="4" w:space="0" w:color="auto"/>
            </w:tcBorders>
            <w:vAlign w:val="center"/>
          </w:tcPr>
          <w:p w14:paraId="5021EDB2" w14:textId="77777777" w:rsidR="007D1FEA" w:rsidRPr="001B08C5" w:rsidRDefault="007D1FEA" w:rsidP="007D1FEA">
            <w:pPr>
              <w:jc w:val="center"/>
              <w:rPr>
                <w:rFonts w:ascii="GHEA Grapalat" w:hAnsi="GHEA Grapalat"/>
                <w:color w:val="333333"/>
                <w:sz w:val="16"/>
                <w:szCs w:val="16"/>
                <w:lang w:val="hy-AM"/>
              </w:rPr>
            </w:pPr>
            <w:r>
              <w:rPr>
                <w:rFonts w:ascii="GHEA Grapalat" w:hAnsi="GHEA Grapalat"/>
                <w:color w:val="333333"/>
                <w:sz w:val="16"/>
                <w:szCs w:val="16"/>
                <w:lang w:val="pt-BR"/>
              </w:rPr>
              <w:t>33621550/</w:t>
            </w:r>
            <w:r>
              <w:rPr>
                <w:rFonts w:ascii="GHEA Grapalat" w:hAnsi="GHEA Grapalat"/>
                <w:color w:val="333333"/>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vAlign w:val="center"/>
          </w:tcPr>
          <w:p w14:paraId="40A8A2BA" w14:textId="77777777" w:rsidR="007D1FEA" w:rsidRPr="00C51D23" w:rsidRDefault="007D1FEA" w:rsidP="007D1FEA">
            <w:pPr>
              <w:rPr>
                <w:rFonts w:ascii="GHEA Grapalat" w:hAnsi="GHEA Grapalat"/>
                <w:sz w:val="20"/>
                <w:szCs w:val="20"/>
              </w:rPr>
            </w:pPr>
            <w:r w:rsidRPr="00C51D23">
              <w:rPr>
                <w:rFonts w:ascii="GHEA Grapalat" w:hAnsi="GHEA Grapalat" w:cs="Arial"/>
                <w:color w:val="000000"/>
                <w:sz w:val="20"/>
                <w:szCs w:val="20"/>
              </w:rPr>
              <w:t>ռամիպրիլ  C09AA02</w:t>
            </w:r>
          </w:p>
        </w:tc>
        <w:tc>
          <w:tcPr>
            <w:tcW w:w="923" w:type="dxa"/>
            <w:tcBorders>
              <w:top w:val="single" w:sz="4" w:space="0" w:color="auto"/>
              <w:left w:val="single" w:sz="4" w:space="0" w:color="auto"/>
              <w:bottom w:val="single" w:sz="4" w:space="0" w:color="auto"/>
              <w:right w:val="single" w:sz="4" w:space="0" w:color="auto"/>
            </w:tcBorders>
            <w:vAlign w:val="center"/>
          </w:tcPr>
          <w:p w14:paraId="207783FA"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0ECF76" w14:textId="77777777" w:rsidR="007D1FEA" w:rsidRPr="00333D32" w:rsidRDefault="007D1FEA" w:rsidP="007D1FEA">
            <w:pPr>
              <w:jc w:val="both"/>
              <w:rPr>
                <w:rFonts w:ascii="GHEA Grapalat" w:hAnsi="GHEA Grapalat"/>
                <w:sz w:val="20"/>
                <w:szCs w:val="20"/>
                <w:lang w:val="es-ES"/>
              </w:rPr>
            </w:pPr>
            <w:r w:rsidRPr="00620645">
              <w:rPr>
                <w:rFonts w:ascii="GHEA Grapalat" w:hAnsi="GHEA Grapalat"/>
                <w:sz w:val="20"/>
                <w:szCs w:val="20"/>
                <w:lang w:val="es-ES"/>
              </w:rPr>
              <w:t>Ռամիպրիլ</w:t>
            </w:r>
            <w:r>
              <w:rPr>
                <w:rFonts w:ascii="GHEA Grapalat" w:hAnsi="GHEA Grapalat"/>
                <w:sz w:val="20"/>
                <w:szCs w:val="20"/>
                <w:lang w:val="es-ES"/>
              </w:rPr>
              <w:t xml:space="preserve">, </w:t>
            </w:r>
            <w:r w:rsidRPr="00E67C64">
              <w:rPr>
                <w:rFonts w:ascii="GHEA Grapalat" w:hAnsi="GHEA Grapalat" w:cs="Sylfaen"/>
                <w:sz w:val="20"/>
                <w:szCs w:val="20"/>
              </w:rPr>
              <w:t>դեղաձևը</w:t>
            </w:r>
            <w:r w:rsidRPr="00130DDF">
              <w:rPr>
                <w:rFonts w:ascii="GHEA Grapalat" w:hAnsi="GHEA Grapalat" w:cs="Sylfaen"/>
                <w:sz w:val="20"/>
                <w:szCs w:val="20"/>
                <w:lang w:val="pt-BR"/>
              </w:rPr>
              <w:t xml:space="preserve">. </w:t>
            </w:r>
            <w:r w:rsidRPr="007220A3">
              <w:rPr>
                <w:rFonts w:ascii="GHEA Grapalat" w:hAnsi="GHEA Grapalat" w:cs="Sylfaen"/>
                <w:sz w:val="20"/>
                <w:szCs w:val="20"/>
              </w:rPr>
              <w:t>դեղահատ</w:t>
            </w:r>
            <w:r w:rsidRPr="00130DDF">
              <w:rPr>
                <w:rFonts w:ascii="GHEA Grapalat" w:hAnsi="GHEA Grapalat" w:cs="Sylfaen"/>
                <w:sz w:val="20"/>
                <w:szCs w:val="20"/>
                <w:lang w:val="pt-BR"/>
              </w:rPr>
              <w:t xml:space="preserve">, </w:t>
            </w:r>
            <w:r w:rsidRPr="00E67C64">
              <w:rPr>
                <w:rFonts w:ascii="GHEA Grapalat" w:hAnsi="GHEA Grapalat" w:cs="Sylfaen"/>
                <w:sz w:val="20"/>
                <w:szCs w:val="20"/>
              </w:rPr>
              <w:t>դեղաչափը</w:t>
            </w:r>
            <w:r w:rsidRPr="00130DDF">
              <w:rPr>
                <w:rFonts w:ascii="GHEA Grapalat" w:hAnsi="GHEA Grapalat" w:cs="Sylfaen"/>
                <w:sz w:val="20"/>
                <w:szCs w:val="20"/>
                <w:lang w:val="pt-BR"/>
              </w:rPr>
              <w:t>.</w:t>
            </w:r>
            <w:r w:rsidRPr="00130DDF">
              <w:rPr>
                <w:lang w:val="pt-BR"/>
              </w:rPr>
              <w:t xml:space="preserve"> </w:t>
            </w:r>
            <w:r w:rsidRPr="00130DDF">
              <w:rPr>
                <w:rFonts w:ascii="GHEA Grapalat" w:hAnsi="GHEA Grapalat" w:cs="Sylfaen"/>
                <w:sz w:val="20"/>
                <w:szCs w:val="20"/>
                <w:lang w:val="pt-BR"/>
              </w:rPr>
              <w:t>5</w:t>
            </w:r>
            <w:r w:rsidRPr="00264587">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673999D6" w14:textId="77777777" w:rsidR="007D1FEA" w:rsidRPr="00C82EC3" w:rsidRDefault="007D1FEA" w:rsidP="007D1FEA">
            <w:pPr>
              <w:rPr>
                <w:rFonts w:ascii="GHEA Grapalat" w:hAnsi="GHEA Grapalat" w:cs="Arial"/>
                <w:sz w:val="18"/>
                <w:szCs w:val="18"/>
              </w:rPr>
            </w:pPr>
            <w:r w:rsidRPr="00C82E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7CF9AE2" w14:textId="411E2A90"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2759868" w14:textId="1D50D593"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464B27C" w14:textId="77777777" w:rsidR="007D1FEA" w:rsidRDefault="007D1FEA" w:rsidP="007D1FEA">
            <w:pPr>
              <w:jc w:val="center"/>
              <w:rPr>
                <w:rFonts w:ascii="GHEA Grapalat" w:hAnsi="GHEA Grapalat" w:cs="Calibri"/>
                <w:color w:val="000000"/>
                <w:sz w:val="16"/>
                <w:szCs w:val="16"/>
              </w:rPr>
            </w:pPr>
            <w:r>
              <w:rPr>
                <w:rFonts w:ascii="GHEA Grapalat" w:hAnsi="GHEA Grapalat" w:cs="Arial"/>
                <w:color w:val="000000"/>
                <w:sz w:val="16"/>
                <w:szCs w:val="16"/>
                <w:lang w:val="hy-AM"/>
              </w:rPr>
              <w:t>300</w:t>
            </w:r>
          </w:p>
        </w:tc>
        <w:tc>
          <w:tcPr>
            <w:tcW w:w="990" w:type="dxa"/>
            <w:tcBorders>
              <w:top w:val="single" w:sz="4" w:space="0" w:color="auto"/>
              <w:left w:val="single" w:sz="4" w:space="0" w:color="auto"/>
              <w:bottom w:val="single" w:sz="4" w:space="0" w:color="auto"/>
              <w:right w:val="single" w:sz="4" w:space="0" w:color="auto"/>
            </w:tcBorders>
            <w:vAlign w:val="center"/>
          </w:tcPr>
          <w:p w14:paraId="36201DAF" w14:textId="77777777" w:rsidR="007D1FEA" w:rsidRPr="00287FA9" w:rsidRDefault="007D1FEA" w:rsidP="007D1FEA">
            <w:pPr>
              <w:jc w:val="center"/>
              <w:rPr>
                <w:rFonts w:ascii="GHEA Grapalat" w:hAnsi="GHEA Grapalat"/>
                <w:sz w:val="18"/>
                <w:szCs w:val="18"/>
                <w:lang w:val="pt-BR"/>
              </w:rPr>
            </w:pPr>
            <w:r w:rsidRPr="00287FA9">
              <w:rPr>
                <w:rFonts w:ascii="GHEA Grapalat" w:hAnsi="GHEA Grapalat"/>
                <w:sz w:val="18"/>
                <w:szCs w:val="18"/>
              </w:rPr>
              <w:t xml:space="preserve">ք.Երևան </w:t>
            </w:r>
            <w:r w:rsidRPr="00287FA9">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91F85DD" w14:textId="77777777" w:rsidR="007D1FEA" w:rsidRDefault="007D1FEA" w:rsidP="007D1FEA">
            <w:pPr>
              <w:jc w:val="center"/>
              <w:rPr>
                <w:rFonts w:ascii="GHEA Grapalat" w:hAnsi="GHEA Grapalat" w:cs="Calibri"/>
                <w:color w:val="000000"/>
                <w:sz w:val="16"/>
                <w:szCs w:val="16"/>
              </w:rPr>
            </w:pPr>
            <w:r>
              <w:rPr>
                <w:rFonts w:ascii="GHEA Grapalat" w:hAnsi="GHEA Grapalat" w:cs="Arial"/>
                <w:color w:val="000000"/>
                <w:sz w:val="16"/>
                <w:szCs w:val="16"/>
                <w:lang w:val="hy-AM"/>
              </w:rPr>
              <w:t>300</w:t>
            </w:r>
          </w:p>
        </w:tc>
        <w:tc>
          <w:tcPr>
            <w:tcW w:w="1386" w:type="dxa"/>
            <w:tcBorders>
              <w:top w:val="single" w:sz="4" w:space="0" w:color="auto"/>
              <w:left w:val="single" w:sz="4" w:space="0" w:color="auto"/>
              <w:bottom w:val="single" w:sz="4" w:space="0" w:color="auto"/>
              <w:right w:val="single" w:sz="4" w:space="0" w:color="auto"/>
            </w:tcBorders>
            <w:vAlign w:val="center"/>
          </w:tcPr>
          <w:p w14:paraId="195F271C" w14:textId="77777777" w:rsidR="007D1FEA" w:rsidRPr="00287FA9"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38740756" w14:textId="77777777" w:rsidTr="009565A7">
        <w:trPr>
          <w:trHeight w:val="120"/>
        </w:trPr>
        <w:tc>
          <w:tcPr>
            <w:tcW w:w="710" w:type="dxa"/>
            <w:tcBorders>
              <w:top w:val="single" w:sz="4" w:space="0" w:color="auto"/>
              <w:left w:val="single" w:sz="4" w:space="0" w:color="auto"/>
              <w:bottom w:val="single" w:sz="4" w:space="0" w:color="auto"/>
              <w:right w:val="single" w:sz="4" w:space="0" w:color="auto"/>
            </w:tcBorders>
            <w:vAlign w:val="center"/>
          </w:tcPr>
          <w:p w14:paraId="38A1CCA3" w14:textId="77777777" w:rsidR="007D1FEA" w:rsidRDefault="007D1FEA" w:rsidP="007D1FEA">
            <w:pPr>
              <w:jc w:val="center"/>
              <w:rPr>
                <w:rFonts w:ascii="GHEA Grapalat" w:hAnsi="GHEA Grapalat" w:cs="Arial LatArm"/>
              </w:rPr>
            </w:pPr>
            <w:r>
              <w:rPr>
                <w:rFonts w:ascii="GHEA Grapalat" w:hAnsi="GHEA Grapalat" w:cs="Arial LatArm"/>
              </w:rPr>
              <w:t>52</w:t>
            </w:r>
          </w:p>
        </w:tc>
        <w:tc>
          <w:tcPr>
            <w:tcW w:w="1370" w:type="dxa"/>
            <w:tcBorders>
              <w:top w:val="single" w:sz="4" w:space="0" w:color="auto"/>
              <w:left w:val="single" w:sz="4" w:space="0" w:color="auto"/>
              <w:bottom w:val="single" w:sz="4" w:space="0" w:color="auto"/>
              <w:right w:val="single" w:sz="4" w:space="0" w:color="auto"/>
            </w:tcBorders>
            <w:vAlign w:val="center"/>
          </w:tcPr>
          <w:p w14:paraId="32346D3F" w14:textId="77777777" w:rsidR="007D1FEA" w:rsidRPr="00F94694" w:rsidRDefault="007D1FEA" w:rsidP="007D1FEA">
            <w:pPr>
              <w:jc w:val="center"/>
              <w:rPr>
                <w:rFonts w:ascii="GHEA Grapalat" w:hAnsi="GHEA Grapalat"/>
                <w:sz w:val="16"/>
                <w:szCs w:val="16"/>
              </w:rPr>
            </w:pPr>
            <w:r w:rsidRPr="00BA58AF">
              <w:rPr>
                <w:rFonts w:ascii="GHEA Grapalat" w:hAnsi="GHEA Grapalat"/>
                <w:sz w:val="16"/>
                <w:szCs w:val="16"/>
                <w:lang w:val="hy-AM"/>
              </w:rPr>
              <w:t>33621600/1</w:t>
            </w:r>
          </w:p>
        </w:tc>
        <w:tc>
          <w:tcPr>
            <w:tcW w:w="2283" w:type="dxa"/>
            <w:tcBorders>
              <w:top w:val="single" w:sz="4" w:space="0" w:color="auto"/>
              <w:left w:val="single" w:sz="4" w:space="0" w:color="auto"/>
              <w:bottom w:val="single" w:sz="4" w:space="0" w:color="auto"/>
              <w:right w:val="single" w:sz="4" w:space="0" w:color="auto"/>
            </w:tcBorders>
            <w:vAlign w:val="center"/>
          </w:tcPr>
          <w:p w14:paraId="204FD02C" w14:textId="77777777" w:rsidR="007D1FEA" w:rsidRPr="00F072C3" w:rsidRDefault="007D1FEA" w:rsidP="007D1FEA">
            <w:pPr>
              <w:rPr>
                <w:rFonts w:ascii="GHEA Grapalat" w:hAnsi="GHEA Grapalat"/>
                <w:sz w:val="20"/>
                <w:szCs w:val="20"/>
                <w:lang w:val="pt-BR"/>
              </w:rPr>
            </w:pPr>
            <w:r w:rsidRPr="00BA58AF">
              <w:rPr>
                <w:rFonts w:ascii="GHEA Grapalat" w:hAnsi="GHEA Grapalat"/>
                <w:sz w:val="20"/>
                <w:szCs w:val="20"/>
              </w:rPr>
              <w:t>ինդապամիդ c03ba11</w:t>
            </w:r>
          </w:p>
        </w:tc>
        <w:tc>
          <w:tcPr>
            <w:tcW w:w="923" w:type="dxa"/>
            <w:tcBorders>
              <w:top w:val="single" w:sz="4" w:space="0" w:color="auto"/>
              <w:left w:val="single" w:sz="4" w:space="0" w:color="auto"/>
              <w:bottom w:val="single" w:sz="4" w:space="0" w:color="auto"/>
              <w:right w:val="single" w:sz="4" w:space="0" w:color="auto"/>
            </w:tcBorders>
            <w:vAlign w:val="center"/>
          </w:tcPr>
          <w:p w14:paraId="30F1E9FF"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AAB673" w14:textId="77777777" w:rsidR="007D1FEA" w:rsidRPr="00F072C3" w:rsidRDefault="007D1FEA" w:rsidP="007D1FEA">
            <w:pPr>
              <w:jc w:val="both"/>
              <w:rPr>
                <w:rFonts w:ascii="GHEA Grapalat" w:hAnsi="GHEA Grapalat"/>
                <w:sz w:val="20"/>
                <w:szCs w:val="20"/>
                <w:lang w:val="hy-AM"/>
              </w:rPr>
            </w:pPr>
            <w:r w:rsidRPr="00BA58AF">
              <w:rPr>
                <w:rFonts w:ascii="GHEA Grapalat" w:hAnsi="GHEA Grapalat"/>
                <w:sz w:val="20"/>
                <w:szCs w:val="20"/>
              </w:rPr>
              <w:t>Ինդապամիդ</w:t>
            </w:r>
            <w:r w:rsidRPr="00BA58AF">
              <w:rPr>
                <w:rFonts w:ascii="GHEA Grapalat" w:hAnsi="GHEA Grapalat"/>
                <w:sz w:val="20"/>
                <w:szCs w:val="20"/>
                <w:lang w:val="pt-BR"/>
              </w:rPr>
              <w:t>,</w:t>
            </w:r>
            <w:r w:rsidRPr="00BA58AF">
              <w:rPr>
                <w:rFonts w:ascii="GHEA Grapalat" w:hAnsi="GHEA Grapalat" w:cs="Sylfaen"/>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es-ES"/>
              </w:rPr>
              <w:t xml:space="preserve">. </w:t>
            </w:r>
            <w:r>
              <w:rPr>
                <w:rFonts w:ascii="GHEA Grapalat" w:hAnsi="GHEA Grapalat" w:cs="Sylfaen"/>
                <w:sz w:val="20"/>
                <w:szCs w:val="20"/>
              </w:rPr>
              <w:t>դեղահատ</w:t>
            </w:r>
            <w:r w:rsidRPr="004B0F86">
              <w:rPr>
                <w:rFonts w:ascii="GHEA Grapalat" w:hAnsi="GHEA Grapalat" w:cs="Sylfaen"/>
                <w:sz w:val="20"/>
                <w:szCs w:val="20"/>
                <w:lang w:val="pt-BR"/>
              </w:rPr>
              <w:t xml:space="preserve"> </w:t>
            </w:r>
            <w:r w:rsidRPr="00BA58AF">
              <w:rPr>
                <w:rFonts w:ascii="GHEA Grapalat" w:hAnsi="GHEA Grapalat" w:cs="Sylfaen"/>
                <w:sz w:val="20"/>
                <w:szCs w:val="20"/>
              </w:rPr>
              <w:t>երկարատև</w:t>
            </w:r>
            <w:r w:rsidRPr="004B0F86">
              <w:rPr>
                <w:rFonts w:ascii="GHEA Grapalat" w:hAnsi="GHEA Grapalat" w:cs="Sylfaen"/>
                <w:sz w:val="20"/>
                <w:szCs w:val="20"/>
                <w:lang w:val="pt-BR"/>
              </w:rPr>
              <w:t xml:space="preserve"> </w:t>
            </w:r>
            <w:r w:rsidRPr="00BA58AF">
              <w:rPr>
                <w:rFonts w:ascii="GHEA Grapalat" w:hAnsi="GHEA Grapalat" w:cs="Sylfaen"/>
                <w:sz w:val="20"/>
                <w:szCs w:val="20"/>
              </w:rPr>
              <w:t>ձերբազատմամբ</w:t>
            </w:r>
            <w:r w:rsidRPr="004B0F86">
              <w:rPr>
                <w:rFonts w:ascii="GHEA Grapalat" w:hAnsi="GHEA Grapalat" w:cs="Sylfaen"/>
                <w:sz w:val="20"/>
                <w:szCs w:val="20"/>
                <w:lang w:val="pt-BR"/>
              </w:rPr>
              <w:t xml:space="preserve"> </w:t>
            </w:r>
            <w:r w:rsidRPr="00BA58AF">
              <w:rPr>
                <w:rFonts w:ascii="GHEA Grapalat" w:hAnsi="GHEA Grapalat" w:cs="Sylfaen"/>
                <w:sz w:val="20"/>
                <w:szCs w:val="20"/>
              </w:rPr>
              <w:t>թաղանթապատ</w:t>
            </w:r>
            <w:r w:rsidRPr="004B0F86">
              <w:rPr>
                <w:rFonts w:ascii="GHEA Grapalat" w:hAnsi="GHEA Grapalat" w:cs="Sylfaen"/>
                <w:sz w:val="20"/>
                <w:szCs w:val="20"/>
                <w:lang w:val="pt-BR"/>
              </w:rPr>
              <w:t>,</w:t>
            </w:r>
            <w:r w:rsidRPr="00F072C3">
              <w:rPr>
                <w:rFonts w:ascii="GHEA Grapalat" w:hAnsi="GHEA Grapalat" w:cs="Sylfaen"/>
                <w:sz w:val="20"/>
                <w:szCs w:val="20"/>
                <w:lang w:val="es-ES"/>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es-ES"/>
              </w:rPr>
              <w:t>.</w:t>
            </w:r>
            <w:r>
              <w:rPr>
                <w:rFonts w:ascii="GHEA Grapalat" w:hAnsi="GHEA Grapalat" w:cs="Sylfaen"/>
                <w:sz w:val="20"/>
                <w:szCs w:val="20"/>
                <w:lang w:val="es-ES"/>
              </w:rPr>
              <w:t xml:space="preserve"> </w:t>
            </w:r>
            <w:r>
              <w:rPr>
                <w:rFonts w:ascii="GHEA Grapalat" w:hAnsi="GHEA Grapalat" w:cs="Sylfaen"/>
                <w:sz w:val="20"/>
                <w:szCs w:val="20"/>
                <w:lang w:val="pt-BR"/>
              </w:rPr>
              <w:t>1.5</w:t>
            </w:r>
            <w:r w:rsidRPr="00F072C3">
              <w:rPr>
                <w:rFonts w:ascii="GHEA Grapalat" w:hAnsi="GHEA Grapalat" w:cs="Sylfaen"/>
                <w:sz w:val="20"/>
                <w:szCs w:val="20"/>
              </w:rPr>
              <w:t>գ</w:t>
            </w:r>
          </w:p>
        </w:tc>
        <w:tc>
          <w:tcPr>
            <w:tcW w:w="900" w:type="dxa"/>
            <w:tcBorders>
              <w:top w:val="single" w:sz="4" w:space="0" w:color="auto"/>
              <w:left w:val="single" w:sz="4" w:space="0" w:color="auto"/>
              <w:bottom w:val="single" w:sz="4" w:space="0" w:color="auto"/>
              <w:right w:val="single" w:sz="4" w:space="0" w:color="auto"/>
            </w:tcBorders>
            <w:vAlign w:val="center"/>
          </w:tcPr>
          <w:p w14:paraId="6F26394F" w14:textId="77777777" w:rsidR="007D1FEA" w:rsidRPr="00F072C3" w:rsidRDefault="007D1FEA" w:rsidP="007D1FEA">
            <w:pPr>
              <w:jc w:val="center"/>
              <w:rPr>
                <w:rFonts w:ascii="GHEA Grapalat" w:hAnsi="GHEA Grapalat" w:cs="Arial"/>
                <w:sz w:val="18"/>
                <w:szCs w:val="18"/>
              </w:rPr>
            </w:pPr>
            <w:r w:rsidRPr="00F072C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8717C3E" w14:textId="50D5A01A"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4B829C5" w14:textId="3D53BF10"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8273CD6"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w:t>
            </w:r>
          </w:p>
        </w:tc>
        <w:tc>
          <w:tcPr>
            <w:tcW w:w="990" w:type="dxa"/>
            <w:tcBorders>
              <w:top w:val="single" w:sz="4" w:space="0" w:color="auto"/>
              <w:left w:val="single" w:sz="4" w:space="0" w:color="auto"/>
              <w:bottom w:val="single" w:sz="4" w:space="0" w:color="auto"/>
              <w:right w:val="single" w:sz="4" w:space="0" w:color="auto"/>
            </w:tcBorders>
            <w:vAlign w:val="center"/>
          </w:tcPr>
          <w:p w14:paraId="2455C884" w14:textId="77777777" w:rsidR="007D1FEA" w:rsidRPr="00453A4B" w:rsidRDefault="007D1FEA" w:rsidP="007D1FEA">
            <w:pPr>
              <w:jc w:val="center"/>
              <w:rPr>
                <w:rFonts w:ascii="GHEA Grapalat" w:hAnsi="GHEA Grapalat"/>
                <w:sz w:val="18"/>
                <w:szCs w:val="18"/>
                <w:lang w:val="pt-BR"/>
              </w:rPr>
            </w:pPr>
            <w:r w:rsidRPr="00287FA9">
              <w:rPr>
                <w:rFonts w:ascii="GHEA Grapalat" w:hAnsi="GHEA Grapalat"/>
                <w:sz w:val="18"/>
                <w:szCs w:val="18"/>
              </w:rPr>
              <w:t xml:space="preserve">ք.Երևան </w:t>
            </w:r>
            <w:r w:rsidRPr="00287FA9">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9FA4394"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w:t>
            </w:r>
          </w:p>
        </w:tc>
        <w:tc>
          <w:tcPr>
            <w:tcW w:w="1386" w:type="dxa"/>
            <w:tcBorders>
              <w:top w:val="single" w:sz="4" w:space="0" w:color="auto"/>
              <w:left w:val="single" w:sz="4" w:space="0" w:color="auto"/>
              <w:bottom w:val="single" w:sz="4" w:space="0" w:color="auto"/>
              <w:right w:val="single" w:sz="4" w:space="0" w:color="auto"/>
            </w:tcBorders>
            <w:vAlign w:val="center"/>
          </w:tcPr>
          <w:p w14:paraId="60FF2D26"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039578F9" w14:textId="77777777" w:rsidTr="009565A7">
        <w:trPr>
          <w:trHeight w:val="190"/>
        </w:trPr>
        <w:tc>
          <w:tcPr>
            <w:tcW w:w="710" w:type="dxa"/>
            <w:tcBorders>
              <w:top w:val="single" w:sz="4" w:space="0" w:color="auto"/>
              <w:left w:val="single" w:sz="4" w:space="0" w:color="auto"/>
              <w:bottom w:val="single" w:sz="4" w:space="0" w:color="auto"/>
              <w:right w:val="single" w:sz="4" w:space="0" w:color="auto"/>
            </w:tcBorders>
            <w:vAlign w:val="center"/>
          </w:tcPr>
          <w:p w14:paraId="564A43BC" w14:textId="77777777" w:rsidR="007D1FEA" w:rsidRPr="00AA0BD3" w:rsidRDefault="007D1FEA" w:rsidP="007D1FEA">
            <w:pPr>
              <w:jc w:val="center"/>
              <w:rPr>
                <w:rFonts w:ascii="GHEA Grapalat" w:hAnsi="GHEA Grapalat" w:cs="Arial LatArm"/>
                <w:lang w:val="pt-BR"/>
              </w:rPr>
            </w:pPr>
            <w:r w:rsidRPr="00AA0BD3">
              <w:rPr>
                <w:rFonts w:ascii="GHEA Grapalat" w:hAnsi="GHEA Grapalat" w:cs="Arial LatArm"/>
                <w:lang w:val="pt-BR"/>
              </w:rPr>
              <w:t>53</w:t>
            </w:r>
          </w:p>
        </w:tc>
        <w:tc>
          <w:tcPr>
            <w:tcW w:w="1370" w:type="dxa"/>
            <w:tcBorders>
              <w:top w:val="single" w:sz="4" w:space="0" w:color="auto"/>
              <w:left w:val="single" w:sz="4" w:space="0" w:color="auto"/>
              <w:bottom w:val="single" w:sz="4" w:space="0" w:color="auto"/>
              <w:right w:val="single" w:sz="4" w:space="0" w:color="auto"/>
            </w:tcBorders>
            <w:vAlign w:val="center"/>
          </w:tcPr>
          <w:p w14:paraId="7A1566CC" w14:textId="77777777" w:rsidR="007D1FEA" w:rsidRPr="004B0F86" w:rsidRDefault="007D1FEA" w:rsidP="007D1FEA">
            <w:pPr>
              <w:jc w:val="center"/>
              <w:rPr>
                <w:rFonts w:ascii="GHEA Grapalat" w:hAnsi="GHEA Grapalat"/>
                <w:sz w:val="16"/>
                <w:szCs w:val="16"/>
                <w:lang w:val="hy-AM"/>
              </w:rPr>
            </w:pPr>
            <w:r w:rsidRPr="00510C82">
              <w:rPr>
                <w:rFonts w:ascii="GHEA Grapalat" w:hAnsi="GHEA Grapalat"/>
                <w:sz w:val="16"/>
                <w:szCs w:val="16"/>
                <w:lang w:val="hy-AM"/>
              </w:rPr>
              <w:t>33621690/1</w:t>
            </w:r>
          </w:p>
        </w:tc>
        <w:tc>
          <w:tcPr>
            <w:tcW w:w="2283" w:type="dxa"/>
            <w:tcBorders>
              <w:top w:val="single" w:sz="4" w:space="0" w:color="auto"/>
              <w:left w:val="single" w:sz="4" w:space="0" w:color="auto"/>
              <w:bottom w:val="single" w:sz="4" w:space="0" w:color="auto"/>
              <w:right w:val="single" w:sz="4" w:space="0" w:color="auto"/>
            </w:tcBorders>
            <w:vAlign w:val="center"/>
          </w:tcPr>
          <w:p w14:paraId="2215A8B5" w14:textId="77777777" w:rsidR="007D1FEA" w:rsidRPr="004B0F86" w:rsidRDefault="007D1FEA" w:rsidP="007D1FEA">
            <w:pPr>
              <w:rPr>
                <w:rFonts w:ascii="GHEA Grapalat" w:hAnsi="GHEA Grapalat" w:cs="Sylfaen"/>
                <w:sz w:val="20"/>
                <w:szCs w:val="20"/>
                <w:lang w:val="hy-AM"/>
              </w:rPr>
            </w:pPr>
            <w:r w:rsidRPr="00F23510">
              <w:rPr>
                <w:rFonts w:ascii="GHEA Grapalat" w:hAnsi="GHEA Grapalat" w:cs="Sylfaen"/>
                <w:sz w:val="20"/>
                <w:szCs w:val="20"/>
                <w:lang w:val="hy-AM"/>
              </w:rPr>
              <w:t>կարվեդիլոլ c07ag02</w:t>
            </w:r>
          </w:p>
        </w:tc>
        <w:tc>
          <w:tcPr>
            <w:tcW w:w="923" w:type="dxa"/>
            <w:tcBorders>
              <w:top w:val="single" w:sz="4" w:space="0" w:color="auto"/>
              <w:left w:val="single" w:sz="4" w:space="0" w:color="auto"/>
              <w:bottom w:val="single" w:sz="4" w:space="0" w:color="auto"/>
              <w:right w:val="single" w:sz="4" w:space="0" w:color="auto"/>
            </w:tcBorders>
            <w:vAlign w:val="center"/>
          </w:tcPr>
          <w:p w14:paraId="33F5E053"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ABAF4F" w14:textId="77777777" w:rsidR="007D1FEA" w:rsidRPr="00510C82" w:rsidRDefault="007D1FEA" w:rsidP="007D1FEA">
            <w:pPr>
              <w:jc w:val="both"/>
              <w:rPr>
                <w:rFonts w:ascii="GHEA Grapalat" w:hAnsi="GHEA Grapalat" w:cs="Sylfaen"/>
                <w:sz w:val="20"/>
                <w:szCs w:val="20"/>
                <w:lang w:val="pt-BR"/>
              </w:rPr>
            </w:pPr>
            <w:r>
              <w:rPr>
                <w:rFonts w:ascii="GHEA Grapalat" w:hAnsi="GHEA Grapalat" w:cs="Sylfaen"/>
                <w:sz w:val="20"/>
                <w:szCs w:val="20"/>
              </w:rPr>
              <w:t>Կ</w:t>
            </w:r>
            <w:r w:rsidRPr="00F23510">
              <w:rPr>
                <w:rFonts w:ascii="GHEA Grapalat" w:hAnsi="GHEA Grapalat" w:cs="Sylfaen"/>
                <w:sz w:val="20"/>
                <w:szCs w:val="20"/>
                <w:lang w:val="hy-AM"/>
              </w:rPr>
              <w:t>արվեդիլոլ</w:t>
            </w:r>
            <w:r w:rsidRPr="00510C82">
              <w:rPr>
                <w:rFonts w:ascii="GHEA Grapalat" w:hAnsi="GHEA Grapalat" w:cs="Sylfaen"/>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դեղահատ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w:t>
            </w:r>
            <w:r>
              <w:rPr>
                <w:rFonts w:ascii="GHEA Grapalat" w:hAnsi="GHEA Grapalat" w:cs="Sylfaen"/>
                <w:sz w:val="20"/>
                <w:szCs w:val="20"/>
                <w:lang w:val="hy-AM"/>
              </w:rPr>
              <w:t>25</w:t>
            </w:r>
            <w:r w:rsidRPr="00F072C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27715DC4" w14:textId="77777777" w:rsidR="007D1FEA" w:rsidRDefault="007D1FEA" w:rsidP="007D1FEA">
            <w:pPr>
              <w:jc w:val="cente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326E99E" w14:textId="7EE57CB5"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6DD1BD4" w14:textId="2E6BF6BD"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B816E28"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200</w:t>
            </w:r>
          </w:p>
        </w:tc>
        <w:tc>
          <w:tcPr>
            <w:tcW w:w="990" w:type="dxa"/>
            <w:tcBorders>
              <w:top w:val="single" w:sz="4" w:space="0" w:color="auto"/>
              <w:left w:val="single" w:sz="4" w:space="0" w:color="auto"/>
              <w:bottom w:val="single" w:sz="4" w:space="0" w:color="auto"/>
              <w:right w:val="single" w:sz="4" w:space="0" w:color="auto"/>
            </w:tcBorders>
            <w:vAlign w:val="center"/>
          </w:tcPr>
          <w:p w14:paraId="1F6BBBB7" w14:textId="77777777" w:rsidR="007D1FEA" w:rsidRDefault="007D1FEA" w:rsidP="007D1FEA">
            <w:pPr>
              <w:spacing w:line="276" w:lineRule="auto"/>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30D2464"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200</w:t>
            </w:r>
          </w:p>
        </w:tc>
        <w:tc>
          <w:tcPr>
            <w:tcW w:w="1386" w:type="dxa"/>
            <w:tcBorders>
              <w:top w:val="single" w:sz="4" w:space="0" w:color="auto"/>
              <w:left w:val="single" w:sz="4" w:space="0" w:color="auto"/>
              <w:bottom w:val="single" w:sz="4" w:space="0" w:color="auto"/>
              <w:right w:val="single" w:sz="4" w:space="0" w:color="auto"/>
            </w:tcBorders>
            <w:vAlign w:val="center"/>
          </w:tcPr>
          <w:p w14:paraId="2A39B9B1" w14:textId="77777777" w:rsidR="007D1FEA" w:rsidRPr="00B94CF1"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3A43AF24" w14:textId="77777777" w:rsidTr="009565A7">
        <w:trPr>
          <w:trHeight w:val="1305"/>
        </w:trPr>
        <w:tc>
          <w:tcPr>
            <w:tcW w:w="710" w:type="dxa"/>
            <w:tcBorders>
              <w:top w:val="single" w:sz="4" w:space="0" w:color="auto"/>
              <w:left w:val="single" w:sz="4" w:space="0" w:color="auto"/>
              <w:bottom w:val="single" w:sz="4" w:space="0" w:color="auto"/>
              <w:right w:val="single" w:sz="4" w:space="0" w:color="auto"/>
            </w:tcBorders>
            <w:vAlign w:val="center"/>
          </w:tcPr>
          <w:p w14:paraId="184E9F62" w14:textId="77777777" w:rsidR="007D1FEA" w:rsidRPr="00A2695C" w:rsidRDefault="007D1FEA" w:rsidP="007D1FEA">
            <w:pPr>
              <w:jc w:val="center"/>
              <w:rPr>
                <w:rFonts w:ascii="GHEA Grapalat" w:hAnsi="GHEA Grapalat" w:cs="Arial LatArm"/>
                <w:lang w:val="pt-BR"/>
              </w:rPr>
            </w:pPr>
            <w:r>
              <w:rPr>
                <w:rFonts w:ascii="GHEA Grapalat" w:hAnsi="GHEA Grapalat" w:cs="Arial LatArm"/>
                <w:lang w:val="pt-BR"/>
              </w:rPr>
              <w:t>54</w:t>
            </w:r>
          </w:p>
        </w:tc>
        <w:tc>
          <w:tcPr>
            <w:tcW w:w="1370" w:type="dxa"/>
            <w:tcBorders>
              <w:top w:val="single" w:sz="4" w:space="0" w:color="auto"/>
              <w:left w:val="single" w:sz="4" w:space="0" w:color="auto"/>
              <w:bottom w:val="single" w:sz="4" w:space="0" w:color="auto"/>
              <w:right w:val="single" w:sz="4" w:space="0" w:color="auto"/>
            </w:tcBorders>
            <w:vAlign w:val="center"/>
          </w:tcPr>
          <w:p w14:paraId="1B452B8D" w14:textId="77777777" w:rsidR="007D1FEA" w:rsidRPr="00F072C3" w:rsidRDefault="007D1FEA" w:rsidP="007D1FEA">
            <w:pPr>
              <w:jc w:val="center"/>
              <w:rPr>
                <w:rFonts w:ascii="GHEA Grapalat" w:hAnsi="GHEA Grapalat"/>
                <w:sz w:val="16"/>
                <w:szCs w:val="16"/>
                <w:lang w:val="hy-AM"/>
              </w:rPr>
            </w:pPr>
            <w:r>
              <w:rPr>
                <w:rFonts w:ascii="GHEA Grapalat" w:hAnsi="GHEA Grapalat"/>
                <w:sz w:val="16"/>
                <w:szCs w:val="16"/>
                <w:lang w:val="hy-AM"/>
              </w:rPr>
              <w:t>33621770/1</w:t>
            </w:r>
          </w:p>
        </w:tc>
        <w:tc>
          <w:tcPr>
            <w:tcW w:w="2283" w:type="dxa"/>
            <w:tcBorders>
              <w:top w:val="single" w:sz="4" w:space="0" w:color="auto"/>
              <w:left w:val="single" w:sz="4" w:space="0" w:color="auto"/>
              <w:bottom w:val="single" w:sz="4" w:space="0" w:color="auto"/>
              <w:right w:val="single" w:sz="4" w:space="0" w:color="auto"/>
            </w:tcBorders>
            <w:vAlign w:val="center"/>
          </w:tcPr>
          <w:p w14:paraId="47A4757F" w14:textId="77777777" w:rsidR="007D1FEA" w:rsidRPr="00F072C3" w:rsidRDefault="007D1FEA" w:rsidP="007D1FEA">
            <w:pPr>
              <w:rPr>
                <w:rFonts w:ascii="GHEA Grapalat" w:hAnsi="GHEA Grapalat" w:cs="Sylfaen"/>
                <w:sz w:val="20"/>
                <w:szCs w:val="20"/>
                <w:lang w:val="hy-AM"/>
              </w:rPr>
            </w:pPr>
            <w:r>
              <w:rPr>
                <w:rFonts w:ascii="GHEA Grapalat" w:hAnsi="GHEA Grapalat" w:cs="Sylfaen"/>
                <w:sz w:val="20"/>
                <w:szCs w:val="20"/>
                <w:lang w:val="hy-AM"/>
              </w:rPr>
              <w:t>վալսարտան</w:t>
            </w:r>
          </w:p>
        </w:tc>
        <w:tc>
          <w:tcPr>
            <w:tcW w:w="923" w:type="dxa"/>
            <w:tcBorders>
              <w:top w:val="single" w:sz="4" w:space="0" w:color="auto"/>
              <w:left w:val="single" w:sz="4" w:space="0" w:color="auto"/>
              <w:bottom w:val="single" w:sz="4" w:space="0" w:color="auto"/>
              <w:right w:val="single" w:sz="4" w:space="0" w:color="auto"/>
            </w:tcBorders>
            <w:vAlign w:val="center"/>
          </w:tcPr>
          <w:p w14:paraId="0B3C6899" w14:textId="77777777" w:rsidR="007D1FEA" w:rsidRPr="00B94CF1"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8578CB" w14:textId="77777777" w:rsidR="007D1FEA" w:rsidRPr="0042164B" w:rsidRDefault="007D1FEA" w:rsidP="007D1FEA">
            <w:pPr>
              <w:jc w:val="both"/>
              <w:rPr>
                <w:rFonts w:ascii="GHEA Grapalat" w:hAnsi="GHEA Grapalat" w:cs="Sylfaen"/>
                <w:sz w:val="20"/>
                <w:szCs w:val="20"/>
                <w:lang w:val="hy-AM"/>
              </w:rPr>
            </w:pPr>
            <w:r w:rsidRPr="00F4583E">
              <w:rPr>
                <w:rFonts w:ascii="GHEA Grapalat" w:hAnsi="GHEA Grapalat"/>
                <w:sz w:val="20"/>
                <w:szCs w:val="20"/>
                <w:lang w:val="es-ES"/>
              </w:rPr>
              <w:t>Սակուբիտրիլ, վալսարտան (վալսարտան նատրիում)</w:t>
            </w:r>
            <w:r w:rsidRPr="00F4583E">
              <w:rPr>
                <w:rFonts w:ascii="Cambria Math" w:hAnsi="Cambria Math" w:cs="Cambria Math"/>
                <w:sz w:val="20"/>
                <w:szCs w:val="20"/>
                <w:lang w:val="es-ES"/>
              </w:rPr>
              <w:t>․</w:t>
            </w:r>
            <w:r w:rsidRPr="00F4583E">
              <w:rPr>
                <w:rFonts w:ascii="GHEA Grapalat" w:hAnsi="GHEA Grapalat"/>
                <w:sz w:val="20"/>
                <w:szCs w:val="20"/>
                <w:lang w:val="es-ES"/>
              </w:rPr>
              <w:t xml:space="preserve"> դեղաձևը. թաղանթապատ դեղահատ, դեղաչափը. 48,6մգ+51,4մգ;</w:t>
            </w:r>
          </w:p>
        </w:tc>
        <w:tc>
          <w:tcPr>
            <w:tcW w:w="900" w:type="dxa"/>
            <w:tcBorders>
              <w:top w:val="single" w:sz="4" w:space="0" w:color="auto"/>
              <w:left w:val="single" w:sz="4" w:space="0" w:color="auto"/>
              <w:bottom w:val="single" w:sz="4" w:space="0" w:color="auto"/>
              <w:right w:val="single" w:sz="4" w:space="0" w:color="auto"/>
            </w:tcBorders>
            <w:vAlign w:val="center"/>
          </w:tcPr>
          <w:p w14:paraId="4677DAF6" w14:textId="77777777" w:rsidR="007D1FEA" w:rsidRPr="00B94CF1" w:rsidRDefault="007D1FEA" w:rsidP="007D1FEA">
            <w:pP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F17F9B0" w14:textId="0232AFA5"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5D2CB79" w14:textId="44EE39F8"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2D4C896"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560</w:t>
            </w:r>
          </w:p>
        </w:tc>
        <w:tc>
          <w:tcPr>
            <w:tcW w:w="990" w:type="dxa"/>
            <w:tcBorders>
              <w:top w:val="single" w:sz="4" w:space="0" w:color="auto"/>
              <w:left w:val="single" w:sz="4" w:space="0" w:color="auto"/>
              <w:bottom w:val="single" w:sz="4" w:space="0" w:color="auto"/>
              <w:right w:val="single" w:sz="4" w:space="0" w:color="auto"/>
            </w:tcBorders>
            <w:vAlign w:val="center"/>
          </w:tcPr>
          <w:p w14:paraId="081FDDFD" w14:textId="77777777" w:rsidR="007D1FEA" w:rsidRDefault="007D1FEA" w:rsidP="007D1FEA">
            <w:pPr>
              <w:spacing w:line="276" w:lineRule="auto"/>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993EEED"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560</w:t>
            </w:r>
          </w:p>
        </w:tc>
        <w:tc>
          <w:tcPr>
            <w:tcW w:w="1386" w:type="dxa"/>
            <w:tcBorders>
              <w:top w:val="single" w:sz="4" w:space="0" w:color="auto"/>
              <w:left w:val="single" w:sz="4" w:space="0" w:color="auto"/>
              <w:bottom w:val="single" w:sz="4" w:space="0" w:color="auto"/>
              <w:right w:val="single" w:sz="4" w:space="0" w:color="auto"/>
            </w:tcBorders>
            <w:vAlign w:val="center"/>
          </w:tcPr>
          <w:p w14:paraId="4B41E6E5"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3F98BE6C" w14:textId="77777777" w:rsidTr="009565A7">
        <w:trPr>
          <w:trHeight w:val="270"/>
        </w:trPr>
        <w:tc>
          <w:tcPr>
            <w:tcW w:w="710" w:type="dxa"/>
            <w:tcBorders>
              <w:top w:val="single" w:sz="4" w:space="0" w:color="auto"/>
              <w:left w:val="single" w:sz="4" w:space="0" w:color="auto"/>
              <w:bottom w:val="single" w:sz="4" w:space="0" w:color="auto"/>
              <w:right w:val="single" w:sz="4" w:space="0" w:color="auto"/>
            </w:tcBorders>
            <w:vAlign w:val="center"/>
          </w:tcPr>
          <w:p w14:paraId="51A2CAA6" w14:textId="77777777" w:rsidR="007D1FEA" w:rsidRPr="000755C2" w:rsidRDefault="007D1FEA" w:rsidP="007D1FEA">
            <w:pPr>
              <w:jc w:val="center"/>
              <w:rPr>
                <w:rFonts w:ascii="GHEA Grapalat" w:hAnsi="GHEA Grapalat" w:cs="Arial LatArm"/>
                <w:lang w:val="pt-BR"/>
              </w:rPr>
            </w:pPr>
            <w:r w:rsidRPr="000755C2">
              <w:rPr>
                <w:rFonts w:ascii="GHEA Grapalat" w:hAnsi="GHEA Grapalat" w:cs="Arial LatArm"/>
                <w:lang w:val="pt-BR"/>
              </w:rPr>
              <w:t>55</w:t>
            </w:r>
          </w:p>
        </w:tc>
        <w:tc>
          <w:tcPr>
            <w:tcW w:w="1370" w:type="dxa"/>
            <w:tcBorders>
              <w:top w:val="single" w:sz="4" w:space="0" w:color="auto"/>
              <w:left w:val="single" w:sz="4" w:space="0" w:color="auto"/>
              <w:bottom w:val="single" w:sz="4" w:space="0" w:color="auto"/>
              <w:right w:val="single" w:sz="4" w:space="0" w:color="auto"/>
            </w:tcBorders>
            <w:vAlign w:val="center"/>
          </w:tcPr>
          <w:p w14:paraId="6D452296" w14:textId="77777777" w:rsidR="007D1FEA" w:rsidRPr="00A467B2" w:rsidRDefault="007D1FEA" w:rsidP="007D1FEA">
            <w:pPr>
              <w:jc w:val="center"/>
              <w:rPr>
                <w:rFonts w:ascii="GHEA Grapalat" w:hAnsi="GHEA Grapalat"/>
                <w:sz w:val="16"/>
                <w:szCs w:val="16"/>
                <w:lang w:val="hy-AM"/>
              </w:rPr>
            </w:pPr>
            <w:r>
              <w:rPr>
                <w:rFonts w:ascii="GHEA Grapalat" w:hAnsi="GHEA Grapalat"/>
                <w:sz w:val="16"/>
                <w:szCs w:val="16"/>
                <w:lang w:val="hy-AM"/>
              </w:rPr>
              <w:t>33631170/1</w:t>
            </w:r>
          </w:p>
        </w:tc>
        <w:tc>
          <w:tcPr>
            <w:tcW w:w="2283" w:type="dxa"/>
            <w:tcBorders>
              <w:top w:val="single" w:sz="4" w:space="0" w:color="auto"/>
              <w:left w:val="single" w:sz="4" w:space="0" w:color="auto"/>
              <w:bottom w:val="single" w:sz="4" w:space="0" w:color="auto"/>
              <w:right w:val="single" w:sz="4" w:space="0" w:color="auto"/>
            </w:tcBorders>
            <w:vAlign w:val="center"/>
          </w:tcPr>
          <w:p w14:paraId="104CBDFF" w14:textId="77777777" w:rsidR="007D1FEA" w:rsidRPr="00DC402C" w:rsidRDefault="007D1FEA" w:rsidP="007D1FEA">
            <w:pPr>
              <w:rPr>
                <w:rFonts w:ascii="GHEA Grapalat" w:hAnsi="GHEA Grapalat"/>
                <w:sz w:val="20"/>
                <w:szCs w:val="20"/>
                <w:lang w:val="hy-AM"/>
              </w:rPr>
            </w:pPr>
            <w:r>
              <w:rPr>
                <w:rFonts w:ascii="GHEA Grapalat" w:hAnsi="GHEA Grapalat"/>
                <w:sz w:val="20"/>
                <w:szCs w:val="20"/>
                <w:lang w:val="hy-AM"/>
              </w:rPr>
              <w:t xml:space="preserve">տետրացիկլին </w:t>
            </w:r>
            <w:r w:rsidRPr="00DC402C">
              <w:rPr>
                <w:rFonts w:ascii="GHEA Grapalat" w:hAnsi="GHEA Grapalat"/>
                <w:sz w:val="20"/>
                <w:szCs w:val="20"/>
                <w:lang w:val="hy-AM"/>
              </w:rPr>
              <w:t>a01ab13, d06aa04, j01aa07, s01aa09, s02aa08, s03aa0</w:t>
            </w:r>
            <w:r>
              <w:rPr>
                <w:rFonts w:ascii="GHEA Grapalat" w:hAnsi="GHEA Grapalat"/>
                <w:sz w:val="20"/>
                <w:szCs w:val="20"/>
                <w:lang w:val="hy-AM"/>
              </w:rPr>
              <w:t>2</w:t>
            </w:r>
          </w:p>
        </w:tc>
        <w:tc>
          <w:tcPr>
            <w:tcW w:w="923" w:type="dxa"/>
            <w:tcBorders>
              <w:top w:val="single" w:sz="4" w:space="0" w:color="auto"/>
              <w:left w:val="single" w:sz="4" w:space="0" w:color="auto"/>
              <w:bottom w:val="single" w:sz="4" w:space="0" w:color="auto"/>
              <w:right w:val="single" w:sz="4" w:space="0" w:color="auto"/>
            </w:tcBorders>
            <w:vAlign w:val="center"/>
          </w:tcPr>
          <w:p w14:paraId="6B218985" w14:textId="77777777" w:rsidR="007D1FEA" w:rsidRPr="009A64F0"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A5A1C4" w14:textId="77777777" w:rsidR="007D1FEA" w:rsidRPr="000C5FCC" w:rsidRDefault="007D1FEA" w:rsidP="007D1FEA">
            <w:pPr>
              <w:jc w:val="both"/>
              <w:rPr>
                <w:rFonts w:ascii="Cambria Math" w:hAnsi="Cambria Math"/>
                <w:sz w:val="20"/>
                <w:szCs w:val="20"/>
                <w:lang w:val="hy-AM"/>
              </w:rPr>
            </w:pPr>
            <w:r w:rsidRPr="00F87FB0">
              <w:rPr>
                <w:rFonts w:ascii="GHEA Grapalat" w:hAnsi="GHEA Grapalat" w:cs="Calibri"/>
                <w:sz w:val="20"/>
                <w:szCs w:val="20"/>
                <w:lang w:val="hy-AM"/>
              </w:rPr>
              <w:t xml:space="preserve">Տետրացիկլին, </w:t>
            </w:r>
            <w:r w:rsidRPr="00846806">
              <w:rPr>
                <w:rFonts w:ascii="GHEA Grapalat" w:hAnsi="GHEA Grapalat" w:cs="Calibri"/>
                <w:sz w:val="20"/>
                <w:szCs w:val="20"/>
                <w:lang w:val="hy-AM"/>
              </w:rPr>
              <w:t xml:space="preserve">դեղաձևը. </w:t>
            </w:r>
            <w:r w:rsidRPr="000C5FCC">
              <w:rPr>
                <w:rFonts w:ascii="GHEA Grapalat" w:hAnsi="GHEA Grapalat" w:cs="Calibri"/>
                <w:sz w:val="20"/>
                <w:szCs w:val="20"/>
                <w:lang w:val="hy-AM"/>
              </w:rPr>
              <w:t>դեղահատ թաղանթապատ</w:t>
            </w:r>
            <w:r w:rsidRPr="00846806">
              <w:rPr>
                <w:rFonts w:ascii="GHEA Grapalat" w:hAnsi="GHEA Grapalat" w:cs="Calibri"/>
                <w:sz w:val="20"/>
                <w:szCs w:val="20"/>
                <w:lang w:val="hy-AM"/>
              </w:rPr>
              <w:t>, դեղաչափը</w:t>
            </w:r>
            <w:r w:rsidRPr="000C5FCC">
              <w:rPr>
                <w:rFonts w:ascii="Cambria Math" w:hAnsi="Cambria Math" w:cs="Cambria Math"/>
                <w:sz w:val="20"/>
                <w:szCs w:val="20"/>
                <w:lang w:val="hy-AM"/>
              </w:rPr>
              <w:t>․</w:t>
            </w:r>
            <w:r w:rsidRPr="000C5FCC">
              <w:rPr>
                <w:rFonts w:ascii="GHEA Grapalat" w:hAnsi="GHEA Grapalat" w:cs="Calibri"/>
                <w:sz w:val="20"/>
                <w:szCs w:val="20"/>
                <w:lang w:val="hy-AM"/>
              </w:rPr>
              <w:t>100</w:t>
            </w:r>
            <w:r w:rsidRPr="000C5FCC">
              <w:rPr>
                <w:rFonts w:ascii="GHEA Grapalat" w:hAnsi="GHEA Grapalat" w:cs="GHEA Grapalat"/>
                <w:sz w:val="20"/>
                <w:szCs w:val="20"/>
                <w:lang w:val="hy-AM"/>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6D3B85C9" w14:textId="77777777" w:rsidR="007D1FEA" w:rsidRPr="000C5FCC" w:rsidRDefault="007D1FEA" w:rsidP="007D1FEA">
            <w:pPr>
              <w:jc w:val="cente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F8868F5" w14:textId="3D65E916"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F2F4476" w14:textId="6D890A88"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3624B51"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1000</w:t>
            </w:r>
          </w:p>
        </w:tc>
        <w:tc>
          <w:tcPr>
            <w:tcW w:w="990" w:type="dxa"/>
            <w:tcBorders>
              <w:top w:val="single" w:sz="4" w:space="0" w:color="auto"/>
              <w:left w:val="single" w:sz="4" w:space="0" w:color="auto"/>
              <w:bottom w:val="single" w:sz="4" w:space="0" w:color="auto"/>
              <w:right w:val="single" w:sz="4" w:space="0" w:color="auto"/>
            </w:tcBorders>
            <w:vAlign w:val="center"/>
          </w:tcPr>
          <w:p w14:paraId="4CF04435"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87580AB"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1000</w:t>
            </w:r>
          </w:p>
        </w:tc>
        <w:tc>
          <w:tcPr>
            <w:tcW w:w="1386" w:type="dxa"/>
            <w:tcBorders>
              <w:top w:val="single" w:sz="4" w:space="0" w:color="auto"/>
              <w:left w:val="single" w:sz="4" w:space="0" w:color="auto"/>
              <w:bottom w:val="single" w:sz="4" w:space="0" w:color="auto"/>
              <w:right w:val="single" w:sz="4" w:space="0" w:color="auto"/>
            </w:tcBorders>
            <w:vAlign w:val="center"/>
          </w:tcPr>
          <w:p w14:paraId="0ED5EAAE" w14:textId="77777777" w:rsidR="007D1FEA" w:rsidRPr="00B94CF1"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55FA258A" w14:textId="77777777" w:rsidTr="009565A7">
        <w:trPr>
          <w:trHeight w:val="330"/>
        </w:trPr>
        <w:tc>
          <w:tcPr>
            <w:tcW w:w="710" w:type="dxa"/>
            <w:tcBorders>
              <w:top w:val="single" w:sz="4" w:space="0" w:color="auto"/>
              <w:left w:val="single" w:sz="4" w:space="0" w:color="auto"/>
              <w:bottom w:val="single" w:sz="4" w:space="0" w:color="auto"/>
              <w:right w:val="single" w:sz="4" w:space="0" w:color="auto"/>
            </w:tcBorders>
            <w:vAlign w:val="center"/>
          </w:tcPr>
          <w:p w14:paraId="61CE0B53" w14:textId="77777777" w:rsidR="007D1FEA" w:rsidRPr="00A2695C" w:rsidRDefault="007D1FEA" w:rsidP="007D1FEA">
            <w:pPr>
              <w:jc w:val="center"/>
              <w:rPr>
                <w:rFonts w:ascii="GHEA Grapalat" w:hAnsi="GHEA Grapalat" w:cs="Arial LatArm"/>
                <w:lang w:val="pt-BR"/>
              </w:rPr>
            </w:pPr>
            <w:r>
              <w:rPr>
                <w:rFonts w:ascii="GHEA Grapalat" w:hAnsi="GHEA Grapalat" w:cs="Arial LatArm"/>
                <w:lang w:val="pt-BR"/>
              </w:rPr>
              <w:t>56</w:t>
            </w:r>
          </w:p>
        </w:tc>
        <w:tc>
          <w:tcPr>
            <w:tcW w:w="1370" w:type="dxa"/>
            <w:tcBorders>
              <w:top w:val="single" w:sz="4" w:space="0" w:color="auto"/>
              <w:left w:val="single" w:sz="4" w:space="0" w:color="auto"/>
              <w:bottom w:val="single" w:sz="4" w:space="0" w:color="auto"/>
              <w:right w:val="single" w:sz="4" w:space="0" w:color="auto"/>
            </w:tcBorders>
            <w:vAlign w:val="center"/>
          </w:tcPr>
          <w:p w14:paraId="3895640B" w14:textId="77777777" w:rsidR="007D1FEA" w:rsidRPr="00A467B2" w:rsidRDefault="007D1FEA" w:rsidP="007D1FEA">
            <w:pPr>
              <w:jc w:val="center"/>
              <w:rPr>
                <w:rFonts w:ascii="GHEA Grapalat" w:hAnsi="GHEA Grapalat"/>
                <w:sz w:val="16"/>
                <w:szCs w:val="16"/>
                <w:lang w:val="hy-AM"/>
              </w:rPr>
            </w:pPr>
            <w:r>
              <w:rPr>
                <w:rFonts w:ascii="GHEA Grapalat" w:hAnsi="GHEA Grapalat"/>
                <w:sz w:val="16"/>
                <w:szCs w:val="16"/>
                <w:lang w:val="hy-AM"/>
              </w:rPr>
              <w:t>33631170/2</w:t>
            </w:r>
          </w:p>
        </w:tc>
        <w:tc>
          <w:tcPr>
            <w:tcW w:w="2283" w:type="dxa"/>
            <w:tcBorders>
              <w:top w:val="single" w:sz="4" w:space="0" w:color="auto"/>
              <w:left w:val="single" w:sz="4" w:space="0" w:color="auto"/>
              <w:bottom w:val="single" w:sz="4" w:space="0" w:color="auto"/>
              <w:right w:val="single" w:sz="4" w:space="0" w:color="auto"/>
            </w:tcBorders>
            <w:vAlign w:val="center"/>
          </w:tcPr>
          <w:p w14:paraId="562BBB42" w14:textId="77777777" w:rsidR="007D1FEA" w:rsidRPr="00DC402C" w:rsidRDefault="007D1FEA" w:rsidP="007D1FEA">
            <w:pPr>
              <w:rPr>
                <w:rFonts w:ascii="GHEA Grapalat" w:hAnsi="GHEA Grapalat"/>
                <w:sz w:val="20"/>
                <w:szCs w:val="20"/>
                <w:lang w:val="hy-AM"/>
              </w:rPr>
            </w:pPr>
            <w:r>
              <w:rPr>
                <w:rFonts w:ascii="GHEA Grapalat" w:hAnsi="GHEA Grapalat"/>
                <w:sz w:val="20"/>
                <w:szCs w:val="20"/>
                <w:lang w:val="hy-AM"/>
              </w:rPr>
              <w:t xml:space="preserve">տետրացիկլին </w:t>
            </w:r>
            <w:r w:rsidRPr="00DC402C">
              <w:rPr>
                <w:rFonts w:ascii="GHEA Grapalat" w:hAnsi="GHEA Grapalat"/>
                <w:sz w:val="20"/>
                <w:szCs w:val="20"/>
                <w:lang w:val="hy-AM"/>
              </w:rPr>
              <w:t>a01ab13, d06aa04, j01aa07, s01aa09, s02aa08, s03aa0</w:t>
            </w:r>
            <w:r>
              <w:rPr>
                <w:rFonts w:ascii="GHEA Grapalat" w:hAnsi="GHEA Grapalat"/>
                <w:sz w:val="20"/>
                <w:szCs w:val="20"/>
                <w:lang w:val="hy-AM"/>
              </w:rPr>
              <w:t>2</w:t>
            </w:r>
          </w:p>
        </w:tc>
        <w:tc>
          <w:tcPr>
            <w:tcW w:w="923" w:type="dxa"/>
            <w:tcBorders>
              <w:top w:val="single" w:sz="4" w:space="0" w:color="auto"/>
              <w:left w:val="single" w:sz="4" w:space="0" w:color="auto"/>
              <w:bottom w:val="single" w:sz="4" w:space="0" w:color="auto"/>
              <w:right w:val="single" w:sz="4" w:space="0" w:color="auto"/>
            </w:tcBorders>
            <w:vAlign w:val="center"/>
          </w:tcPr>
          <w:p w14:paraId="66BBB4D5" w14:textId="77777777" w:rsidR="007D1FEA" w:rsidRPr="009A64F0"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1531C2" w14:textId="77777777" w:rsidR="007D1FEA" w:rsidRPr="00F87FB0" w:rsidRDefault="007D1FEA" w:rsidP="007D1FEA">
            <w:pPr>
              <w:jc w:val="both"/>
              <w:rPr>
                <w:rFonts w:ascii="GHEA Grapalat" w:hAnsi="GHEA Grapalat" w:cs="Calibri"/>
                <w:sz w:val="20"/>
                <w:szCs w:val="20"/>
                <w:lang w:val="hy-AM"/>
              </w:rPr>
            </w:pPr>
            <w:r w:rsidRPr="00F87FB0">
              <w:rPr>
                <w:rFonts w:ascii="GHEA Grapalat" w:hAnsi="GHEA Grapalat" w:cs="Calibri"/>
                <w:sz w:val="20"/>
                <w:szCs w:val="20"/>
                <w:lang w:val="hy-AM"/>
              </w:rPr>
              <w:t xml:space="preserve">Տետրացիկլին, </w:t>
            </w:r>
            <w:r w:rsidRPr="00846806">
              <w:rPr>
                <w:rFonts w:ascii="GHEA Grapalat" w:hAnsi="GHEA Grapalat" w:cs="Calibri"/>
                <w:sz w:val="20"/>
                <w:szCs w:val="20"/>
                <w:lang w:val="hy-AM"/>
              </w:rPr>
              <w:t xml:space="preserve">դեղաձևը. </w:t>
            </w:r>
            <w:r w:rsidRPr="00F87FB0">
              <w:rPr>
                <w:rFonts w:ascii="GHEA Grapalat" w:hAnsi="GHEA Grapalat" w:cs="Calibri"/>
                <w:sz w:val="20"/>
                <w:szCs w:val="20"/>
                <w:lang w:val="hy-AM"/>
              </w:rPr>
              <w:t>ակնաքսուք</w:t>
            </w:r>
            <w:r w:rsidRPr="00846806">
              <w:rPr>
                <w:rFonts w:ascii="GHEA Grapalat" w:hAnsi="GHEA Grapalat" w:cs="Calibri"/>
                <w:sz w:val="20"/>
                <w:szCs w:val="20"/>
                <w:lang w:val="hy-AM"/>
              </w:rPr>
              <w:t>, դեղաչափը.</w:t>
            </w:r>
            <w:r w:rsidRPr="00F87FB0">
              <w:rPr>
                <w:rFonts w:ascii="GHEA Grapalat" w:hAnsi="GHEA Grapalat" w:cs="Calibri"/>
                <w:sz w:val="20"/>
                <w:szCs w:val="20"/>
                <w:lang w:val="hy-AM"/>
              </w:rPr>
              <w:t xml:space="preserve"> 10մգ/գ; 3գ</w:t>
            </w:r>
          </w:p>
        </w:tc>
        <w:tc>
          <w:tcPr>
            <w:tcW w:w="900" w:type="dxa"/>
            <w:tcBorders>
              <w:top w:val="single" w:sz="4" w:space="0" w:color="auto"/>
              <w:left w:val="single" w:sz="4" w:space="0" w:color="auto"/>
              <w:bottom w:val="single" w:sz="4" w:space="0" w:color="auto"/>
              <w:right w:val="single" w:sz="4" w:space="0" w:color="auto"/>
            </w:tcBorders>
            <w:vAlign w:val="center"/>
          </w:tcPr>
          <w:p w14:paraId="2A22CC46" w14:textId="77777777" w:rsidR="007D1FEA" w:rsidRPr="00F87FB0" w:rsidRDefault="007D1FEA" w:rsidP="007D1FEA">
            <w:pPr>
              <w:jc w:val="cente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4036962" w14:textId="1F0F995D"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1EE80CF" w14:textId="09ABCE22"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5D0657C"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50</w:t>
            </w:r>
          </w:p>
        </w:tc>
        <w:tc>
          <w:tcPr>
            <w:tcW w:w="990" w:type="dxa"/>
            <w:tcBorders>
              <w:top w:val="single" w:sz="4" w:space="0" w:color="auto"/>
              <w:left w:val="single" w:sz="4" w:space="0" w:color="auto"/>
              <w:bottom w:val="single" w:sz="4" w:space="0" w:color="auto"/>
              <w:right w:val="single" w:sz="4" w:space="0" w:color="auto"/>
            </w:tcBorders>
            <w:vAlign w:val="center"/>
          </w:tcPr>
          <w:p w14:paraId="76D2092E"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2B72052"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50</w:t>
            </w:r>
          </w:p>
        </w:tc>
        <w:tc>
          <w:tcPr>
            <w:tcW w:w="1386" w:type="dxa"/>
            <w:tcBorders>
              <w:top w:val="single" w:sz="4" w:space="0" w:color="auto"/>
              <w:left w:val="single" w:sz="4" w:space="0" w:color="auto"/>
              <w:bottom w:val="single" w:sz="4" w:space="0" w:color="auto"/>
              <w:right w:val="single" w:sz="4" w:space="0" w:color="auto"/>
            </w:tcBorders>
            <w:vAlign w:val="center"/>
          </w:tcPr>
          <w:p w14:paraId="765FD84E"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187B6A" w14:paraId="5DAC1848" w14:textId="77777777" w:rsidTr="009565A7">
        <w:trPr>
          <w:trHeight w:val="285"/>
        </w:trPr>
        <w:tc>
          <w:tcPr>
            <w:tcW w:w="710" w:type="dxa"/>
            <w:tcBorders>
              <w:top w:val="single" w:sz="4" w:space="0" w:color="auto"/>
              <w:left w:val="single" w:sz="4" w:space="0" w:color="auto"/>
              <w:bottom w:val="single" w:sz="4" w:space="0" w:color="auto"/>
              <w:right w:val="single" w:sz="4" w:space="0" w:color="auto"/>
            </w:tcBorders>
            <w:vAlign w:val="center"/>
          </w:tcPr>
          <w:p w14:paraId="787F0D0D" w14:textId="77777777" w:rsidR="007D1FEA" w:rsidRDefault="007D1FEA" w:rsidP="007D1FEA">
            <w:pPr>
              <w:jc w:val="center"/>
              <w:rPr>
                <w:rFonts w:ascii="GHEA Grapalat" w:hAnsi="GHEA Grapalat" w:cs="Arial LatArm"/>
              </w:rPr>
            </w:pPr>
            <w:r>
              <w:rPr>
                <w:rFonts w:ascii="GHEA Grapalat" w:hAnsi="GHEA Grapalat" w:cs="Arial LatArm"/>
              </w:rPr>
              <w:lastRenderedPageBreak/>
              <w:t>57</w:t>
            </w:r>
          </w:p>
        </w:tc>
        <w:tc>
          <w:tcPr>
            <w:tcW w:w="1370" w:type="dxa"/>
            <w:tcBorders>
              <w:top w:val="single" w:sz="4" w:space="0" w:color="auto"/>
              <w:left w:val="single" w:sz="4" w:space="0" w:color="auto"/>
              <w:bottom w:val="single" w:sz="4" w:space="0" w:color="auto"/>
              <w:right w:val="single" w:sz="4" w:space="0" w:color="auto"/>
            </w:tcBorders>
            <w:vAlign w:val="center"/>
          </w:tcPr>
          <w:p w14:paraId="3D249778" w14:textId="77777777" w:rsidR="007D1FEA" w:rsidRPr="00454750" w:rsidRDefault="007D1FEA" w:rsidP="007D1FEA">
            <w:pPr>
              <w:jc w:val="center"/>
              <w:rPr>
                <w:rFonts w:ascii="GHEA Grapalat" w:hAnsi="GHEA Grapalat"/>
                <w:sz w:val="16"/>
                <w:szCs w:val="16"/>
                <w:lang w:val="hy-AM"/>
              </w:rPr>
            </w:pPr>
            <w:r w:rsidRPr="00B94CF1">
              <w:rPr>
                <w:rFonts w:ascii="GHEA Grapalat" w:hAnsi="GHEA Grapalat"/>
                <w:sz w:val="16"/>
                <w:szCs w:val="16"/>
                <w:lang w:val="hy-AM"/>
              </w:rPr>
              <w:t>33631210/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3FD3B83A" w14:textId="77777777" w:rsidR="007D1FEA" w:rsidRPr="00B94CF1" w:rsidRDefault="007D1FEA" w:rsidP="007D1FEA">
            <w:pPr>
              <w:rPr>
                <w:rFonts w:ascii="GHEA Grapalat" w:hAnsi="GHEA Grapalat" w:cs="Arial"/>
                <w:sz w:val="20"/>
                <w:szCs w:val="20"/>
              </w:rPr>
            </w:pPr>
            <w:r w:rsidRPr="00B94CF1">
              <w:rPr>
                <w:rFonts w:ascii="GHEA Grapalat" w:hAnsi="GHEA Grapalat" w:cs="Arial"/>
                <w:sz w:val="20"/>
                <w:szCs w:val="20"/>
              </w:rPr>
              <w:t>բետամեթազոն</w:t>
            </w:r>
            <w:r w:rsidRPr="00A52DD2">
              <w:rPr>
                <w:rFonts w:ascii="GHEA Grapalat" w:hAnsi="GHEA Grapalat" w:cs="Arial"/>
                <w:sz w:val="20"/>
                <w:szCs w:val="20"/>
                <w:lang w:val="pt-BR"/>
              </w:rPr>
              <w:t xml:space="preserve">  a07ea04, c05aa05</w:t>
            </w:r>
            <w:r w:rsidRPr="00B94CF1">
              <w:rPr>
                <w:rFonts w:ascii="GHEA Grapalat" w:hAnsi="GHEA Grapalat" w:cs="Arial"/>
                <w:sz w:val="20"/>
                <w:szCs w:val="20"/>
              </w:rPr>
              <w:t>, d07ac01, d07xc01,</w:t>
            </w:r>
          </w:p>
          <w:p w14:paraId="384F568C" w14:textId="77777777" w:rsidR="007D1FEA" w:rsidRPr="00B94CF1" w:rsidRDefault="007D1FEA" w:rsidP="007D1FEA">
            <w:pPr>
              <w:rPr>
                <w:rFonts w:ascii="GHEA Grapalat" w:hAnsi="GHEA Grapalat"/>
                <w:sz w:val="20"/>
                <w:szCs w:val="20"/>
              </w:rPr>
            </w:pPr>
            <w:r w:rsidRPr="00B94CF1">
              <w:rPr>
                <w:rFonts w:ascii="GHEA Grapalat" w:hAnsi="GHEA Grapalat" w:cs="Arial"/>
                <w:sz w:val="20"/>
                <w:szCs w:val="20"/>
              </w:rPr>
              <w:t xml:space="preserve"> h02ab01, r01ad06, r03ba04, s01ba06, s01cb04, s02ba07, s03ba03</w:t>
            </w:r>
          </w:p>
        </w:tc>
        <w:tc>
          <w:tcPr>
            <w:tcW w:w="923" w:type="dxa"/>
            <w:tcBorders>
              <w:top w:val="single" w:sz="4" w:space="0" w:color="auto"/>
              <w:left w:val="single" w:sz="4" w:space="0" w:color="auto"/>
              <w:bottom w:val="single" w:sz="4" w:space="0" w:color="auto"/>
              <w:right w:val="single" w:sz="4" w:space="0" w:color="auto"/>
            </w:tcBorders>
            <w:vAlign w:val="center"/>
          </w:tcPr>
          <w:p w14:paraId="56B80BA7" w14:textId="77777777" w:rsidR="007D1FEA" w:rsidRPr="00B94CF1"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A3FADA" w14:textId="77777777" w:rsidR="007D1FEA" w:rsidRPr="00B94CF1" w:rsidRDefault="007D1FEA" w:rsidP="007D1FEA">
            <w:pPr>
              <w:jc w:val="both"/>
              <w:rPr>
                <w:rFonts w:ascii="GHEA Grapalat" w:hAnsi="GHEA Grapalat"/>
                <w:sz w:val="20"/>
                <w:szCs w:val="20"/>
                <w:lang w:val="hy-AM"/>
              </w:rPr>
            </w:pPr>
            <w:r w:rsidRPr="005C79DC">
              <w:rPr>
                <w:rFonts w:ascii="GHEA Grapalat" w:hAnsi="GHEA Grapalat"/>
                <w:sz w:val="20"/>
                <w:szCs w:val="20"/>
                <w:lang w:val="es-ES"/>
              </w:rPr>
              <w:t>բետամեթազոն (բետամեթազոնի վալերատ)</w:t>
            </w:r>
            <w:r w:rsidRPr="00B94CF1">
              <w:rPr>
                <w:rFonts w:ascii="GHEA Grapalat" w:hAnsi="GHEA Grapalat"/>
                <w:sz w:val="20"/>
                <w:szCs w:val="20"/>
                <w:lang w:val="es-ES"/>
              </w:rPr>
              <w:t xml:space="preserve">դեղաձևը. </w:t>
            </w:r>
            <w:r w:rsidRPr="005C79DC">
              <w:rPr>
                <w:rFonts w:ascii="GHEA Grapalat" w:hAnsi="GHEA Grapalat"/>
                <w:sz w:val="20"/>
                <w:szCs w:val="20"/>
                <w:lang w:val="es-ES"/>
              </w:rPr>
              <w:t>նրբաքսուք արտաքին կիրառման</w:t>
            </w:r>
            <w:r w:rsidRPr="00B94CF1">
              <w:rPr>
                <w:rFonts w:ascii="GHEA Grapalat" w:hAnsi="GHEA Grapalat"/>
                <w:sz w:val="20"/>
                <w:szCs w:val="20"/>
                <w:lang w:val="es-ES"/>
              </w:rPr>
              <w:t xml:space="preserve">, դեղաչափը. </w:t>
            </w:r>
            <w:r w:rsidRPr="005C79DC">
              <w:rPr>
                <w:rFonts w:ascii="GHEA Grapalat" w:hAnsi="GHEA Grapalat"/>
                <w:sz w:val="20"/>
                <w:szCs w:val="20"/>
                <w:lang w:val="es-ES"/>
              </w:rPr>
              <w:t>1մգ/գ; 15գ</w:t>
            </w:r>
          </w:p>
        </w:tc>
        <w:tc>
          <w:tcPr>
            <w:tcW w:w="900" w:type="dxa"/>
            <w:tcBorders>
              <w:top w:val="single" w:sz="4" w:space="0" w:color="auto"/>
              <w:left w:val="single" w:sz="4" w:space="0" w:color="auto"/>
              <w:bottom w:val="single" w:sz="4" w:space="0" w:color="auto"/>
              <w:right w:val="single" w:sz="4" w:space="0" w:color="auto"/>
            </w:tcBorders>
            <w:vAlign w:val="center"/>
          </w:tcPr>
          <w:p w14:paraId="46DB80B2" w14:textId="77777777" w:rsidR="007D1FEA" w:rsidRPr="00B94CF1" w:rsidRDefault="007D1FEA" w:rsidP="007D1FEA">
            <w:pPr>
              <w:jc w:val="center"/>
              <w:rPr>
                <w:rFonts w:ascii="GHEA Grapalat" w:hAnsi="GHEA Grapalat" w:cs="Arial"/>
                <w:sz w:val="18"/>
                <w:szCs w:val="18"/>
                <w:lang w:val="hy-AM"/>
              </w:rPr>
            </w:pPr>
            <w:r w:rsidRPr="00B94CF1">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DE4FE1C" w14:textId="77AB62AE"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4F56306" w14:textId="347B424D"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4E4918E"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100</w:t>
            </w:r>
          </w:p>
        </w:tc>
        <w:tc>
          <w:tcPr>
            <w:tcW w:w="990" w:type="dxa"/>
            <w:tcBorders>
              <w:top w:val="single" w:sz="4" w:space="0" w:color="auto"/>
              <w:left w:val="single" w:sz="4" w:space="0" w:color="auto"/>
              <w:bottom w:val="single" w:sz="4" w:space="0" w:color="auto"/>
              <w:right w:val="single" w:sz="4" w:space="0" w:color="auto"/>
            </w:tcBorders>
            <w:vAlign w:val="center"/>
          </w:tcPr>
          <w:p w14:paraId="5FB0CD26"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CBB1F78"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100</w:t>
            </w:r>
          </w:p>
        </w:tc>
        <w:tc>
          <w:tcPr>
            <w:tcW w:w="1386" w:type="dxa"/>
            <w:tcBorders>
              <w:top w:val="single" w:sz="4" w:space="0" w:color="auto"/>
              <w:left w:val="single" w:sz="4" w:space="0" w:color="auto"/>
              <w:bottom w:val="single" w:sz="4" w:space="0" w:color="auto"/>
              <w:right w:val="single" w:sz="4" w:space="0" w:color="auto"/>
            </w:tcBorders>
            <w:vAlign w:val="center"/>
          </w:tcPr>
          <w:p w14:paraId="51B31150" w14:textId="77777777" w:rsidR="007D1FEA" w:rsidRPr="00187B6A"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D0943" w14:paraId="584DC3B2" w14:textId="77777777" w:rsidTr="009565A7">
        <w:trPr>
          <w:trHeight w:val="225"/>
        </w:trPr>
        <w:tc>
          <w:tcPr>
            <w:tcW w:w="710" w:type="dxa"/>
            <w:tcBorders>
              <w:top w:val="single" w:sz="4" w:space="0" w:color="auto"/>
              <w:left w:val="single" w:sz="4" w:space="0" w:color="auto"/>
              <w:bottom w:val="single" w:sz="4" w:space="0" w:color="auto"/>
              <w:right w:val="single" w:sz="4" w:space="0" w:color="auto"/>
            </w:tcBorders>
            <w:vAlign w:val="center"/>
          </w:tcPr>
          <w:p w14:paraId="2E2C636A" w14:textId="77777777" w:rsidR="007D1FEA" w:rsidRPr="0039722F" w:rsidRDefault="007D1FEA" w:rsidP="007D1FEA">
            <w:pPr>
              <w:jc w:val="center"/>
              <w:rPr>
                <w:rFonts w:ascii="GHEA Grapalat" w:hAnsi="GHEA Grapalat" w:cs="Arial LatArm"/>
                <w:lang w:val="pt-BR"/>
              </w:rPr>
            </w:pPr>
            <w:r>
              <w:rPr>
                <w:rFonts w:ascii="GHEA Grapalat" w:hAnsi="GHEA Grapalat" w:cs="Arial LatArm"/>
                <w:lang w:val="pt-BR"/>
              </w:rPr>
              <w:t>58</w:t>
            </w:r>
          </w:p>
        </w:tc>
        <w:tc>
          <w:tcPr>
            <w:tcW w:w="1370" w:type="dxa"/>
            <w:tcBorders>
              <w:top w:val="single" w:sz="4" w:space="0" w:color="auto"/>
              <w:left w:val="single" w:sz="4" w:space="0" w:color="auto"/>
              <w:bottom w:val="single" w:sz="4" w:space="0" w:color="auto"/>
              <w:right w:val="single" w:sz="4" w:space="0" w:color="auto"/>
            </w:tcBorders>
            <w:vAlign w:val="center"/>
          </w:tcPr>
          <w:p w14:paraId="77EEAA81" w14:textId="77777777" w:rsidR="007D1FEA" w:rsidRPr="00454750" w:rsidRDefault="007D1FEA" w:rsidP="007D1FEA">
            <w:pPr>
              <w:jc w:val="center"/>
              <w:rPr>
                <w:rFonts w:ascii="GHEA Grapalat" w:hAnsi="GHEA Grapalat"/>
                <w:sz w:val="16"/>
                <w:szCs w:val="16"/>
                <w:lang w:val="hy-AM"/>
              </w:rPr>
            </w:pPr>
            <w:r w:rsidRPr="00CA2210">
              <w:rPr>
                <w:rFonts w:ascii="GHEA Grapalat" w:hAnsi="GHEA Grapalat"/>
                <w:sz w:val="16"/>
                <w:szCs w:val="16"/>
                <w:lang w:val="hy-AM"/>
              </w:rPr>
              <w:t>33631210/2</w:t>
            </w:r>
          </w:p>
        </w:tc>
        <w:tc>
          <w:tcPr>
            <w:tcW w:w="2283" w:type="dxa"/>
            <w:tcBorders>
              <w:top w:val="single" w:sz="4" w:space="0" w:color="auto"/>
              <w:left w:val="single" w:sz="4" w:space="0" w:color="auto"/>
              <w:bottom w:val="single" w:sz="4" w:space="0" w:color="auto"/>
              <w:right w:val="single" w:sz="4" w:space="0" w:color="auto"/>
            </w:tcBorders>
            <w:vAlign w:val="center"/>
          </w:tcPr>
          <w:p w14:paraId="1A0FFE44" w14:textId="77777777" w:rsidR="007D1FEA" w:rsidRPr="00B94CF1" w:rsidRDefault="007D1FEA" w:rsidP="007D1FEA">
            <w:pPr>
              <w:rPr>
                <w:rFonts w:ascii="GHEA Grapalat" w:hAnsi="GHEA Grapalat" w:cs="Arial"/>
                <w:sz w:val="20"/>
                <w:szCs w:val="20"/>
              </w:rPr>
            </w:pPr>
            <w:r w:rsidRPr="00B94CF1">
              <w:rPr>
                <w:rFonts w:ascii="GHEA Grapalat" w:hAnsi="GHEA Grapalat" w:cs="Arial"/>
                <w:sz w:val="20"/>
                <w:szCs w:val="20"/>
              </w:rPr>
              <w:t>բետամեթազոն</w:t>
            </w:r>
            <w:r w:rsidRPr="00A52DD2">
              <w:rPr>
                <w:rFonts w:ascii="GHEA Grapalat" w:hAnsi="GHEA Grapalat" w:cs="Arial"/>
                <w:sz w:val="20"/>
                <w:szCs w:val="20"/>
                <w:lang w:val="pt-BR"/>
              </w:rPr>
              <w:t xml:space="preserve">  a07ea04, c05aa05</w:t>
            </w:r>
            <w:r w:rsidRPr="00B94CF1">
              <w:rPr>
                <w:rFonts w:ascii="GHEA Grapalat" w:hAnsi="GHEA Grapalat" w:cs="Arial"/>
                <w:sz w:val="20"/>
                <w:szCs w:val="20"/>
              </w:rPr>
              <w:t>, d07ac01, d07xc01,</w:t>
            </w:r>
          </w:p>
          <w:p w14:paraId="729A43A7" w14:textId="77777777" w:rsidR="007D1FEA" w:rsidRPr="00B94CF1" w:rsidRDefault="007D1FEA" w:rsidP="007D1FEA">
            <w:pPr>
              <w:rPr>
                <w:rFonts w:ascii="GHEA Grapalat" w:hAnsi="GHEA Grapalat"/>
                <w:sz w:val="20"/>
                <w:szCs w:val="20"/>
              </w:rPr>
            </w:pPr>
            <w:r w:rsidRPr="00B94CF1">
              <w:rPr>
                <w:rFonts w:ascii="GHEA Grapalat" w:hAnsi="GHEA Grapalat" w:cs="Arial"/>
                <w:sz w:val="20"/>
                <w:szCs w:val="20"/>
              </w:rPr>
              <w:t xml:space="preserve"> h02ab01, r01ad06, r03ba04, s01ba06, s01cb04, s02ba07, s03ba03</w:t>
            </w:r>
          </w:p>
        </w:tc>
        <w:tc>
          <w:tcPr>
            <w:tcW w:w="923" w:type="dxa"/>
            <w:tcBorders>
              <w:top w:val="single" w:sz="4" w:space="0" w:color="auto"/>
              <w:left w:val="single" w:sz="4" w:space="0" w:color="auto"/>
              <w:bottom w:val="single" w:sz="4" w:space="0" w:color="auto"/>
              <w:right w:val="single" w:sz="4" w:space="0" w:color="auto"/>
            </w:tcBorders>
            <w:vAlign w:val="center"/>
          </w:tcPr>
          <w:p w14:paraId="23224C6A" w14:textId="77777777" w:rsidR="007D1FEA" w:rsidRPr="00B94CF1"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DA43F7" w14:textId="77777777" w:rsidR="007D1FEA" w:rsidRPr="00B94CF1" w:rsidRDefault="007D1FEA" w:rsidP="007D1FEA">
            <w:pPr>
              <w:jc w:val="both"/>
              <w:rPr>
                <w:rFonts w:ascii="GHEA Grapalat" w:hAnsi="GHEA Grapalat"/>
                <w:sz w:val="20"/>
                <w:szCs w:val="20"/>
                <w:lang w:val="hy-AM"/>
              </w:rPr>
            </w:pPr>
            <w:r>
              <w:rPr>
                <w:rFonts w:ascii="GHEA Grapalat" w:hAnsi="GHEA Grapalat"/>
                <w:sz w:val="20"/>
                <w:szCs w:val="20"/>
                <w:lang w:val="pt-BR"/>
              </w:rPr>
              <w:t>Բ</w:t>
            </w:r>
            <w:r w:rsidRPr="00B94CF1">
              <w:rPr>
                <w:rFonts w:ascii="GHEA Grapalat" w:hAnsi="GHEA Grapalat"/>
                <w:sz w:val="20"/>
                <w:szCs w:val="20"/>
                <w:lang w:val="es-ES"/>
              </w:rPr>
              <w:t>ետամեթազոն (բետամեթազոնի դիպրոպիոնատ), բետամեթազոն (բետամեթազոնի նատրիումական ֆոսֆատ) դեղաձևը. դեղակախույթ ներարկման, դեղաչափը. 5մգ/մլ+2մգ/մլ 1մ</w:t>
            </w:r>
            <w:r>
              <w:rPr>
                <w:rFonts w:ascii="GHEA Grapalat" w:hAnsi="GHEA Grapalat"/>
                <w:sz w:val="20"/>
                <w:szCs w:val="20"/>
                <w:lang w:val="es-ES"/>
              </w:rPr>
              <w:t>լ</w:t>
            </w:r>
          </w:p>
        </w:tc>
        <w:tc>
          <w:tcPr>
            <w:tcW w:w="900" w:type="dxa"/>
            <w:tcBorders>
              <w:top w:val="single" w:sz="4" w:space="0" w:color="auto"/>
              <w:left w:val="single" w:sz="4" w:space="0" w:color="auto"/>
              <w:bottom w:val="single" w:sz="4" w:space="0" w:color="auto"/>
              <w:right w:val="single" w:sz="4" w:space="0" w:color="auto"/>
            </w:tcBorders>
            <w:vAlign w:val="center"/>
          </w:tcPr>
          <w:p w14:paraId="516E432E" w14:textId="77777777" w:rsidR="007D1FEA" w:rsidRPr="00B94CF1" w:rsidRDefault="007D1FEA" w:rsidP="007D1FEA">
            <w:pPr>
              <w:jc w:val="center"/>
              <w:rPr>
                <w:rFonts w:ascii="GHEA Grapalat" w:hAnsi="GHEA Grapalat" w:cs="Arial"/>
                <w:sz w:val="18"/>
                <w:szCs w:val="18"/>
                <w:lang w:val="hy-AM"/>
              </w:rPr>
            </w:pPr>
            <w:r w:rsidRPr="00B94CF1">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E141DA5" w14:textId="5DB4A827"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4C205EE" w14:textId="04F59DD5"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26A3DC7"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100</w:t>
            </w:r>
          </w:p>
        </w:tc>
        <w:tc>
          <w:tcPr>
            <w:tcW w:w="990" w:type="dxa"/>
            <w:tcBorders>
              <w:top w:val="single" w:sz="4" w:space="0" w:color="auto"/>
              <w:left w:val="single" w:sz="4" w:space="0" w:color="auto"/>
              <w:bottom w:val="single" w:sz="4" w:space="0" w:color="auto"/>
              <w:right w:val="single" w:sz="4" w:space="0" w:color="auto"/>
            </w:tcBorders>
            <w:vAlign w:val="center"/>
          </w:tcPr>
          <w:p w14:paraId="10D0A542"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F607DAA"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100</w:t>
            </w:r>
          </w:p>
        </w:tc>
        <w:tc>
          <w:tcPr>
            <w:tcW w:w="1386" w:type="dxa"/>
            <w:tcBorders>
              <w:top w:val="single" w:sz="4" w:space="0" w:color="auto"/>
              <w:left w:val="single" w:sz="4" w:space="0" w:color="auto"/>
              <w:bottom w:val="single" w:sz="4" w:space="0" w:color="auto"/>
              <w:right w:val="single" w:sz="4" w:space="0" w:color="auto"/>
            </w:tcBorders>
            <w:vAlign w:val="center"/>
          </w:tcPr>
          <w:p w14:paraId="23C1AE70" w14:textId="77777777" w:rsidR="007D1FEA" w:rsidRPr="00BD0943"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2AEE1DCE" w14:textId="77777777" w:rsidTr="009565A7">
        <w:trPr>
          <w:trHeight w:val="210"/>
        </w:trPr>
        <w:tc>
          <w:tcPr>
            <w:tcW w:w="710" w:type="dxa"/>
            <w:tcBorders>
              <w:top w:val="single" w:sz="4" w:space="0" w:color="auto"/>
              <w:left w:val="single" w:sz="4" w:space="0" w:color="auto"/>
              <w:bottom w:val="single" w:sz="4" w:space="0" w:color="auto"/>
              <w:right w:val="single" w:sz="4" w:space="0" w:color="auto"/>
            </w:tcBorders>
            <w:vAlign w:val="center"/>
          </w:tcPr>
          <w:p w14:paraId="3A5968AB" w14:textId="77777777" w:rsidR="007D1FEA" w:rsidRPr="00444336" w:rsidRDefault="007D1FEA" w:rsidP="007D1FEA">
            <w:pPr>
              <w:jc w:val="center"/>
              <w:rPr>
                <w:rFonts w:ascii="GHEA Grapalat" w:hAnsi="GHEA Grapalat" w:cs="Arial LatArm"/>
                <w:lang w:val="pt-BR"/>
              </w:rPr>
            </w:pPr>
            <w:r>
              <w:rPr>
                <w:rFonts w:ascii="GHEA Grapalat" w:hAnsi="GHEA Grapalat" w:cs="Arial LatArm"/>
                <w:lang w:val="pt-BR"/>
              </w:rPr>
              <w:t>59</w:t>
            </w:r>
          </w:p>
        </w:tc>
        <w:tc>
          <w:tcPr>
            <w:tcW w:w="1370" w:type="dxa"/>
            <w:tcBorders>
              <w:top w:val="single" w:sz="4" w:space="0" w:color="auto"/>
              <w:left w:val="single" w:sz="4" w:space="0" w:color="auto"/>
              <w:bottom w:val="single" w:sz="4" w:space="0" w:color="auto"/>
              <w:right w:val="single" w:sz="4" w:space="0" w:color="auto"/>
            </w:tcBorders>
            <w:vAlign w:val="center"/>
          </w:tcPr>
          <w:p w14:paraId="13113C45" w14:textId="77777777" w:rsidR="007D1FEA" w:rsidRPr="00454750" w:rsidRDefault="007D1FEA" w:rsidP="007D1FEA">
            <w:pPr>
              <w:jc w:val="center"/>
              <w:rPr>
                <w:rFonts w:ascii="GHEA Grapalat" w:hAnsi="GHEA Grapalat"/>
                <w:sz w:val="16"/>
                <w:szCs w:val="16"/>
                <w:lang w:val="hy-AM"/>
              </w:rPr>
            </w:pPr>
            <w:r w:rsidRPr="00B94CF1">
              <w:rPr>
                <w:rFonts w:ascii="GHEA Grapalat" w:hAnsi="GHEA Grapalat"/>
                <w:sz w:val="16"/>
                <w:szCs w:val="16"/>
                <w:lang w:val="hy-AM"/>
              </w:rPr>
              <w:t>33631210/</w:t>
            </w:r>
            <w:r>
              <w:rPr>
                <w:rFonts w:ascii="GHEA Grapalat" w:hAnsi="GHEA Grapalat"/>
                <w:sz w:val="16"/>
                <w:szCs w:val="16"/>
                <w:lang w:val="hy-AM"/>
              </w:rPr>
              <w:t>3</w:t>
            </w:r>
          </w:p>
        </w:tc>
        <w:tc>
          <w:tcPr>
            <w:tcW w:w="2283" w:type="dxa"/>
            <w:tcBorders>
              <w:top w:val="single" w:sz="4" w:space="0" w:color="auto"/>
              <w:left w:val="single" w:sz="4" w:space="0" w:color="auto"/>
              <w:bottom w:val="single" w:sz="4" w:space="0" w:color="auto"/>
              <w:right w:val="single" w:sz="4" w:space="0" w:color="auto"/>
            </w:tcBorders>
            <w:vAlign w:val="center"/>
          </w:tcPr>
          <w:p w14:paraId="1741D5DF" w14:textId="77777777" w:rsidR="007D1FEA" w:rsidRPr="00B94CF1" w:rsidRDefault="007D1FEA" w:rsidP="007D1FEA">
            <w:pPr>
              <w:rPr>
                <w:rFonts w:ascii="GHEA Grapalat" w:hAnsi="GHEA Grapalat" w:cs="Arial"/>
                <w:sz w:val="20"/>
                <w:szCs w:val="20"/>
              </w:rPr>
            </w:pPr>
            <w:r w:rsidRPr="00B94CF1">
              <w:rPr>
                <w:rFonts w:ascii="GHEA Grapalat" w:hAnsi="GHEA Grapalat" w:cs="Arial"/>
                <w:sz w:val="20"/>
                <w:szCs w:val="20"/>
              </w:rPr>
              <w:t>բետամեթազոն</w:t>
            </w:r>
            <w:r w:rsidRPr="00A52DD2">
              <w:rPr>
                <w:rFonts w:ascii="GHEA Grapalat" w:hAnsi="GHEA Grapalat" w:cs="Arial"/>
                <w:sz w:val="20"/>
                <w:szCs w:val="20"/>
                <w:lang w:val="pt-BR"/>
              </w:rPr>
              <w:t xml:space="preserve">  a07ea04, c05aa05</w:t>
            </w:r>
            <w:r w:rsidRPr="00B94CF1">
              <w:rPr>
                <w:rFonts w:ascii="GHEA Grapalat" w:hAnsi="GHEA Grapalat" w:cs="Arial"/>
                <w:sz w:val="20"/>
                <w:szCs w:val="20"/>
              </w:rPr>
              <w:t>, d07ac01, d07xc01,</w:t>
            </w:r>
          </w:p>
          <w:p w14:paraId="53B68555" w14:textId="77777777" w:rsidR="007D1FEA" w:rsidRPr="00B94CF1" w:rsidRDefault="007D1FEA" w:rsidP="007D1FEA">
            <w:pPr>
              <w:rPr>
                <w:rFonts w:ascii="GHEA Grapalat" w:hAnsi="GHEA Grapalat"/>
                <w:sz w:val="20"/>
                <w:szCs w:val="20"/>
              </w:rPr>
            </w:pPr>
            <w:r w:rsidRPr="00B94CF1">
              <w:rPr>
                <w:rFonts w:ascii="GHEA Grapalat" w:hAnsi="GHEA Grapalat" w:cs="Arial"/>
                <w:sz w:val="20"/>
                <w:szCs w:val="20"/>
              </w:rPr>
              <w:t xml:space="preserve"> h02ab01, r01ad06, r03ba04, s01ba06, s01cb04, s02ba07, s03ba03</w:t>
            </w:r>
          </w:p>
        </w:tc>
        <w:tc>
          <w:tcPr>
            <w:tcW w:w="923" w:type="dxa"/>
            <w:tcBorders>
              <w:top w:val="single" w:sz="4" w:space="0" w:color="auto"/>
              <w:left w:val="single" w:sz="4" w:space="0" w:color="auto"/>
              <w:bottom w:val="single" w:sz="4" w:space="0" w:color="auto"/>
              <w:right w:val="single" w:sz="4" w:space="0" w:color="auto"/>
            </w:tcBorders>
            <w:vAlign w:val="center"/>
          </w:tcPr>
          <w:p w14:paraId="1C25E5FF" w14:textId="77777777" w:rsidR="007D1FEA" w:rsidRPr="00B94CF1"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F5327D" w14:textId="77777777" w:rsidR="007D1FEA" w:rsidRPr="00B94CF1" w:rsidRDefault="007D1FEA" w:rsidP="007D1FEA">
            <w:pPr>
              <w:jc w:val="both"/>
              <w:rPr>
                <w:rFonts w:ascii="GHEA Grapalat" w:hAnsi="GHEA Grapalat"/>
                <w:sz w:val="20"/>
                <w:szCs w:val="20"/>
                <w:lang w:val="hy-AM"/>
              </w:rPr>
            </w:pPr>
            <w:r w:rsidRPr="00E949B3">
              <w:rPr>
                <w:rFonts w:ascii="GHEA Grapalat" w:hAnsi="GHEA Grapalat"/>
                <w:sz w:val="20"/>
                <w:szCs w:val="20"/>
                <w:lang w:val="es-ES"/>
              </w:rPr>
              <w:t xml:space="preserve">Բետամեթազոն (բետամեթազոնի վալերատ), գենտամիցին (գենտամիցինի սուլֆատ). </w:t>
            </w:r>
            <w:r w:rsidRPr="00B94CF1">
              <w:rPr>
                <w:rFonts w:ascii="GHEA Grapalat" w:hAnsi="GHEA Grapalat"/>
                <w:sz w:val="20"/>
                <w:szCs w:val="20"/>
                <w:lang w:val="es-ES"/>
              </w:rPr>
              <w:t xml:space="preserve">դեղաձևը. </w:t>
            </w:r>
            <w:r>
              <w:rPr>
                <w:rFonts w:ascii="GHEA Grapalat" w:hAnsi="GHEA Grapalat"/>
                <w:sz w:val="20"/>
                <w:szCs w:val="20"/>
                <w:lang w:val="es-ES"/>
              </w:rPr>
              <w:t>քսուք</w:t>
            </w:r>
            <w:r w:rsidRPr="00B94CF1">
              <w:rPr>
                <w:rFonts w:ascii="GHEA Grapalat" w:hAnsi="GHEA Grapalat"/>
                <w:sz w:val="20"/>
                <w:szCs w:val="20"/>
                <w:lang w:val="es-ES"/>
              </w:rPr>
              <w:t xml:space="preserve">, դեղաչափը. </w:t>
            </w:r>
            <w:r w:rsidRPr="00E949B3">
              <w:rPr>
                <w:rFonts w:ascii="GHEA Grapalat" w:hAnsi="GHEA Grapalat"/>
                <w:sz w:val="20"/>
                <w:szCs w:val="20"/>
                <w:lang w:val="es-ES"/>
              </w:rPr>
              <w:t>1մգ/գ+1մգ/գ; 30գ</w:t>
            </w:r>
          </w:p>
        </w:tc>
        <w:tc>
          <w:tcPr>
            <w:tcW w:w="900" w:type="dxa"/>
            <w:tcBorders>
              <w:top w:val="single" w:sz="4" w:space="0" w:color="auto"/>
              <w:left w:val="single" w:sz="4" w:space="0" w:color="auto"/>
              <w:bottom w:val="single" w:sz="4" w:space="0" w:color="auto"/>
              <w:right w:val="single" w:sz="4" w:space="0" w:color="auto"/>
            </w:tcBorders>
            <w:vAlign w:val="center"/>
          </w:tcPr>
          <w:p w14:paraId="7D9ED0DB" w14:textId="77777777" w:rsidR="007D1FEA" w:rsidRPr="00B94CF1" w:rsidRDefault="007D1FEA" w:rsidP="007D1FEA">
            <w:pPr>
              <w:jc w:val="center"/>
              <w:rPr>
                <w:rFonts w:ascii="GHEA Grapalat" w:hAnsi="GHEA Grapalat" w:cs="Arial"/>
                <w:sz w:val="18"/>
                <w:szCs w:val="18"/>
                <w:lang w:val="hy-AM"/>
              </w:rPr>
            </w:pPr>
            <w:r w:rsidRPr="00B94CF1">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0BF4DAE" w14:textId="0517AE64"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613EA3F" w14:textId="76A3CDB6"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50E4B27"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50</w:t>
            </w:r>
          </w:p>
        </w:tc>
        <w:tc>
          <w:tcPr>
            <w:tcW w:w="990" w:type="dxa"/>
            <w:tcBorders>
              <w:top w:val="single" w:sz="4" w:space="0" w:color="auto"/>
              <w:left w:val="single" w:sz="4" w:space="0" w:color="auto"/>
              <w:bottom w:val="single" w:sz="4" w:space="0" w:color="auto"/>
              <w:right w:val="single" w:sz="4" w:space="0" w:color="auto"/>
            </w:tcBorders>
            <w:vAlign w:val="center"/>
          </w:tcPr>
          <w:p w14:paraId="2065EFF6" w14:textId="77777777" w:rsidR="007D1FEA" w:rsidRPr="009A64F0"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1B36D37"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50</w:t>
            </w:r>
          </w:p>
        </w:tc>
        <w:tc>
          <w:tcPr>
            <w:tcW w:w="1386" w:type="dxa"/>
            <w:tcBorders>
              <w:top w:val="single" w:sz="4" w:space="0" w:color="auto"/>
              <w:left w:val="single" w:sz="4" w:space="0" w:color="auto"/>
              <w:bottom w:val="single" w:sz="4" w:space="0" w:color="auto"/>
              <w:right w:val="single" w:sz="4" w:space="0" w:color="auto"/>
            </w:tcBorders>
            <w:vAlign w:val="center"/>
          </w:tcPr>
          <w:p w14:paraId="5B7176F9" w14:textId="77777777" w:rsidR="007D1FEA"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305A4C21" w14:textId="77777777" w:rsidTr="009565A7">
        <w:trPr>
          <w:trHeight w:val="750"/>
        </w:trPr>
        <w:tc>
          <w:tcPr>
            <w:tcW w:w="710" w:type="dxa"/>
            <w:tcBorders>
              <w:top w:val="single" w:sz="4" w:space="0" w:color="auto"/>
              <w:left w:val="single" w:sz="4" w:space="0" w:color="auto"/>
              <w:bottom w:val="single" w:sz="4" w:space="0" w:color="auto"/>
              <w:right w:val="single" w:sz="4" w:space="0" w:color="auto"/>
            </w:tcBorders>
            <w:vAlign w:val="center"/>
          </w:tcPr>
          <w:p w14:paraId="0BFA2F2C" w14:textId="77777777" w:rsidR="007D1FEA" w:rsidRPr="0006630A" w:rsidRDefault="007D1FEA" w:rsidP="007D1FEA">
            <w:pPr>
              <w:jc w:val="center"/>
              <w:rPr>
                <w:rFonts w:ascii="GHEA Grapalat" w:hAnsi="GHEA Grapalat" w:cs="Arial LatArm"/>
                <w:lang w:val="pt-BR"/>
              </w:rPr>
            </w:pPr>
            <w:r>
              <w:rPr>
                <w:rFonts w:ascii="GHEA Grapalat" w:hAnsi="GHEA Grapalat" w:cs="Arial LatArm"/>
                <w:lang w:val="pt-BR"/>
              </w:rPr>
              <w:t>60</w:t>
            </w:r>
          </w:p>
        </w:tc>
        <w:tc>
          <w:tcPr>
            <w:tcW w:w="1370" w:type="dxa"/>
            <w:tcBorders>
              <w:top w:val="single" w:sz="4" w:space="0" w:color="auto"/>
              <w:left w:val="single" w:sz="4" w:space="0" w:color="auto"/>
              <w:bottom w:val="single" w:sz="4" w:space="0" w:color="auto"/>
              <w:right w:val="single" w:sz="4" w:space="0" w:color="auto"/>
            </w:tcBorders>
            <w:vAlign w:val="center"/>
          </w:tcPr>
          <w:p w14:paraId="17F05B77" w14:textId="77777777" w:rsidR="007D1FEA" w:rsidRPr="00193D2F" w:rsidRDefault="007D1FEA" w:rsidP="007D1FEA">
            <w:pPr>
              <w:jc w:val="center"/>
              <w:rPr>
                <w:rFonts w:ascii="GHEA Grapalat" w:hAnsi="GHEA Grapalat"/>
                <w:sz w:val="16"/>
                <w:szCs w:val="16"/>
                <w:lang w:val="hy-AM"/>
              </w:rPr>
            </w:pPr>
            <w:r>
              <w:rPr>
                <w:rFonts w:ascii="GHEA Grapalat" w:hAnsi="GHEA Grapalat"/>
                <w:sz w:val="16"/>
                <w:szCs w:val="16"/>
                <w:lang w:val="pt-BR"/>
              </w:rPr>
              <w:t>33631230/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7AF1ABB5" w14:textId="77777777" w:rsidR="007D1FEA" w:rsidRPr="00FB0BDF" w:rsidRDefault="007D1FEA" w:rsidP="007D1FEA">
            <w:pPr>
              <w:rPr>
                <w:rFonts w:ascii="GHEA Grapalat" w:hAnsi="GHEA Grapalat"/>
                <w:sz w:val="20"/>
                <w:szCs w:val="20"/>
                <w:lang w:val="pt-BR"/>
              </w:rPr>
            </w:pPr>
            <w:r w:rsidRPr="00FB0BDF">
              <w:rPr>
                <w:rFonts w:ascii="GHEA Grapalat" w:hAnsi="GHEA Grapalat"/>
                <w:sz w:val="20"/>
                <w:szCs w:val="20"/>
                <w:lang w:val="pt-BR"/>
              </w:rPr>
              <w:t>պովիդոն յոդ d08ag02, d09aa09, d11ac06,</w:t>
            </w:r>
          </w:p>
          <w:p w14:paraId="245549E6" w14:textId="77777777" w:rsidR="007D1FEA" w:rsidRPr="0091195E" w:rsidRDefault="007D1FEA" w:rsidP="007D1FEA">
            <w:pPr>
              <w:rPr>
                <w:rFonts w:ascii="GHEA Grapalat" w:hAnsi="GHEA Grapalat"/>
                <w:sz w:val="20"/>
                <w:szCs w:val="20"/>
                <w:lang w:val="pt-BR"/>
              </w:rPr>
            </w:pPr>
            <w:r w:rsidRPr="00FB0BDF">
              <w:rPr>
                <w:rFonts w:ascii="GHEA Grapalat" w:hAnsi="GHEA Grapalat"/>
                <w:sz w:val="20"/>
                <w:szCs w:val="20"/>
                <w:lang w:val="pt-BR"/>
              </w:rPr>
              <w:t xml:space="preserve"> g01ax11, r02aa15, s01ax18</w:t>
            </w:r>
          </w:p>
        </w:tc>
        <w:tc>
          <w:tcPr>
            <w:tcW w:w="923" w:type="dxa"/>
            <w:tcBorders>
              <w:top w:val="single" w:sz="4" w:space="0" w:color="auto"/>
              <w:left w:val="single" w:sz="4" w:space="0" w:color="auto"/>
              <w:bottom w:val="single" w:sz="4" w:space="0" w:color="auto"/>
              <w:right w:val="single" w:sz="4" w:space="0" w:color="auto"/>
            </w:tcBorders>
            <w:vAlign w:val="center"/>
          </w:tcPr>
          <w:p w14:paraId="7700BBDE" w14:textId="77777777" w:rsidR="007D1FEA" w:rsidRPr="000D6DBD" w:rsidRDefault="007D1FEA" w:rsidP="007D1FEA">
            <w:pPr>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342024" w14:textId="77777777" w:rsidR="007D1FEA" w:rsidRPr="000D6DBD" w:rsidRDefault="007D1FEA" w:rsidP="007D1FEA">
            <w:pPr>
              <w:jc w:val="both"/>
              <w:rPr>
                <w:rFonts w:ascii="GHEA Grapalat" w:hAnsi="GHEA Grapalat"/>
                <w:sz w:val="20"/>
                <w:szCs w:val="20"/>
                <w:lang w:val="es-ES"/>
              </w:rPr>
            </w:pPr>
            <w:r w:rsidRPr="0065320A">
              <w:rPr>
                <w:rFonts w:ascii="GHEA Grapalat" w:hAnsi="GHEA Grapalat"/>
                <w:sz w:val="20"/>
                <w:szCs w:val="20"/>
                <w:lang w:val="es-ES"/>
              </w:rPr>
              <w:t>Պովիդոն յոդ</w:t>
            </w:r>
            <w:r>
              <w:rPr>
                <w:rFonts w:ascii="GHEA Grapalat" w:hAnsi="GHEA Grapalat"/>
                <w:sz w:val="20"/>
                <w:szCs w:val="20"/>
                <w:lang w:val="es-ES"/>
              </w:rPr>
              <w:t>,</w:t>
            </w:r>
            <w:r w:rsidRPr="0065320A">
              <w:rPr>
                <w:rFonts w:ascii="GHEA Grapalat" w:hAnsi="GHEA Grapalat"/>
                <w:sz w:val="20"/>
                <w:szCs w:val="20"/>
                <w:lang w:val="es-ES"/>
              </w:rPr>
              <w:t xml:space="preserve">  </w:t>
            </w:r>
            <w:r w:rsidRPr="000D6DBD">
              <w:rPr>
                <w:rFonts w:ascii="GHEA Grapalat" w:hAnsi="GHEA Grapalat"/>
                <w:sz w:val="20"/>
                <w:szCs w:val="20"/>
                <w:lang w:val="es-ES"/>
              </w:rPr>
              <w:t>դեղաձևը.</w:t>
            </w:r>
            <w:r>
              <w:rPr>
                <w:rFonts w:ascii="GHEA Grapalat" w:hAnsi="GHEA Grapalat"/>
                <w:sz w:val="20"/>
                <w:szCs w:val="20"/>
                <w:lang w:val="es-ES"/>
              </w:rPr>
              <w:t xml:space="preserve"> լ</w:t>
            </w:r>
            <w:r w:rsidRPr="0065320A">
              <w:rPr>
                <w:rFonts w:ascii="GHEA Grapalat" w:hAnsi="GHEA Grapalat"/>
                <w:sz w:val="20"/>
                <w:szCs w:val="20"/>
                <w:lang w:val="es-ES"/>
              </w:rPr>
              <w:t>ուծույթ</w:t>
            </w:r>
            <w:r>
              <w:rPr>
                <w:rFonts w:ascii="GHEA Grapalat" w:hAnsi="GHEA Grapalat"/>
                <w:sz w:val="20"/>
                <w:szCs w:val="20"/>
                <w:lang w:val="es-ES"/>
              </w:rPr>
              <w:t>,</w:t>
            </w:r>
            <w:r w:rsidRPr="000D6DBD">
              <w:rPr>
                <w:rFonts w:ascii="GHEA Grapalat" w:hAnsi="GHEA Grapalat"/>
                <w:sz w:val="20"/>
                <w:szCs w:val="20"/>
                <w:lang w:val="es-ES"/>
              </w:rPr>
              <w:t xml:space="preserve"> դեղաչափը.</w:t>
            </w:r>
            <w:r>
              <w:rPr>
                <w:rFonts w:ascii="GHEA Grapalat" w:hAnsi="GHEA Grapalat"/>
                <w:sz w:val="20"/>
                <w:szCs w:val="20"/>
                <w:lang w:val="es-ES"/>
              </w:rPr>
              <w:t xml:space="preserve"> </w:t>
            </w:r>
            <w:r w:rsidRPr="0065320A">
              <w:rPr>
                <w:rFonts w:ascii="GHEA Grapalat" w:hAnsi="GHEA Grapalat"/>
                <w:sz w:val="20"/>
                <w:szCs w:val="20"/>
                <w:lang w:val="es-ES"/>
              </w:rPr>
              <w:t>100մգ/մլ 1000մլ</w:t>
            </w:r>
          </w:p>
        </w:tc>
        <w:tc>
          <w:tcPr>
            <w:tcW w:w="900" w:type="dxa"/>
            <w:tcBorders>
              <w:top w:val="single" w:sz="4" w:space="0" w:color="auto"/>
              <w:left w:val="single" w:sz="4" w:space="0" w:color="auto"/>
              <w:bottom w:val="single" w:sz="4" w:space="0" w:color="auto"/>
              <w:right w:val="single" w:sz="4" w:space="0" w:color="auto"/>
            </w:tcBorders>
            <w:vAlign w:val="center"/>
          </w:tcPr>
          <w:p w14:paraId="54C205E1" w14:textId="77777777" w:rsidR="007D1FEA" w:rsidRPr="0091195E"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2686BDF" w14:textId="5BC0B2D6"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AFF0966" w14:textId="7889DBC3"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5188185" w14:textId="77777777" w:rsidR="007D1FEA" w:rsidRDefault="007D1FEA" w:rsidP="007D1FEA">
            <w:pPr>
              <w:jc w:val="right"/>
              <w:rPr>
                <w:rFonts w:ascii="GHEA Grapalat" w:hAnsi="GHEA Grapalat" w:cs="Calibri"/>
                <w:color w:val="000000"/>
                <w:sz w:val="16"/>
                <w:szCs w:val="16"/>
              </w:rPr>
            </w:pPr>
            <w:r>
              <w:rPr>
                <w:rFonts w:ascii="GHEA Grapalat" w:hAnsi="GHEA Grapalat" w:cs="Arial"/>
                <w:color w:val="000000"/>
                <w:sz w:val="16"/>
                <w:szCs w:val="16"/>
                <w:lang w:val="hy-AM"/>
              </w:rPr>
              <w:t>80</w:t>
            </w:r>
          </w:p>
        </w:tc>
        <w:tc>
          <w:tcPr>
            <w:tcW w:w="990" w:type="dxa"/>
            <w:tcBorders>
              <w:top w:val="single" w:sz="4" w:space="0" w:color="auto"/>
              <w:left w:val="single" w:sz="4" w:space="0" w:color="auto"/>
              <w:bottom w:val="single" w:sz="4" w:space="0" w:color="auto"/>
              <w:right w:val="single" w:sz="4" w:space="0" w:color="auto"/>
            </w:tcBorders>
            <w:vAlign w:val="center"/>
          </w:tcPr>
          <w:p w14:paraId="282DA1B6" w14:textId="77777777" w:rsidR="007D1FEA" w:rsidRPr="00453A4B" w:rsidRDefault="007D1FEA" w:rsidP="007D1FEA">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9A18726" w14:textId="77777777" w:rsidR="007D1FEA" w:rsidRDefault="007D1FEA" w:rsidP="007D1FEA">
            <w:pPr>
              <w:jc w:val="right"/>
              <w:rPr>
                <w:rFonts w:ascii="GHEA Grapalat" w:hAnsi="GHEA Grapalat" w:cs="Calibri"/>
                <w:color w:val="000000"/>
                <w:sz w:val="16"/>
                <w:szCs w:val="16"/>
              </w:rPr>
            </w:pPr>
            <w:r>
              <w:rPr>
                <w:rFonts w:ascii="GHEA Grapalat" w:hAnsi="GHEA Grapalat" w:cs="Arial"/>
                <w:color w:val="000000"/>
                <w:sz w:val="16"/>
                <w:szCs w:val="16"/>
                <w:lang w:val="hy-AM"/>
              </w:rPr>
              <w:t>80</w:t>
            </w:r>
          </w:p>
        </w:tc>
        <w:tc>
          <w:tcPr>
            <w:tcW w:w="1386" w:type="dxa"/>
            <w:tcBorders>
              <w:top w:val="single" w:sz="4" w:space="0" w:color="auto"/>
              <w:left w:val="single" w:sz="4" w:space="0" w:color="auto"/>
              <w:bottom w:val="single" w:sz="4" w:space="0" w:color="auto"/>
              <w:right w:val="single" w:sz="4" w:space="0" w:color="auto"/>
            </w:tcBorders>
            <w:vAlign w:val="center"/>
          </w:tcPr>
          <w:p w14:paraId="44CABA4F"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11790A63" w14:textId="77777777" w:rsidTr="009565A7">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13276941" w14:textId="77777777" w:rsidR="007D1FEA" w:rsidRPr="0006630A" w:rsidRDefault="007D1FEA" w:rsidP="007D1FEA">
            <w:pPr>
              <w:jc w:val="center"/>
              <w:rPr>
                <w:rFonts w:ascii="GHEA Grapalat" w:hAnsi="GHEA Grapalat" w:cs="Arial LatArm"/>
                <w:lang w:val="pt-BR"/>
              </w:rPr>
            </w:pPr>
            <w:r>
              <w:rPr>
                <w:rFonts w:ascii="GHEA Grapalat" w:hAnsi="GHEA Grapalat" w:cs="Arial LatArm"/>
                <w:lang w:val="pt-BR"/>
              </w:rPr>
              <w:t>61</w:t>
            </w:r>
          </w:p>
        </w:tc>
        <w:tc>
          <w:tcPr>
            <w:tcW w:w="1370" w:type="dxa"/>
            <w:tcBorders>
              <w:top w:val="single" w:sz="4" w:space="0" w:color="auto"/>
              <w:left w:val="single" w:sz="4" w:space="0" w:color="auto"/>
              <w:bottom w:val="single" w:sz="4" w:space="0" w:color="auto"/>
              <w:right w:val="single" w:sz="4" w:space="0" w:color="auto"/>
            </w:tcBorders>
            <w:vAlign w:val="center"/>
          </w:tcPr>
          <w:p w14:paraId="69FD9F3A" w14:textId="77777777" w:rsidR="007D1FEA" w:rsidRPr="00085CA3"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33631260/1</w:t>
            </w:r>
          </w:p>
        </w:tc>
        <w:tc>
          <w:tcPr>
            <w:tcW w:w="2283" w:type="dxa"/>
            <w:tcBorders>
              <w:top w:val="single" w:sz="4" w:space="0" w:color="auto"/>
              <w:left w:val="single" w:sz="4" w:space="0" w:color="auto"/>
              <w:bottom w:val="single" w:sz="4" w:space="0" w:color="auto"/>
              <w:right w:val="single" w:sz="4" w:space="0" w:color="auto"/>
            </w:tcBorders>
            <w:vAlign w:val="center"/>
          </w:tcPr>
          <w:p w14:paraId="41D27240" w14:textId="77777777" w:rsidR="007D1FEA" w:rsidRPr="009074F1" w:rsidRDefault="007D1FEA" w:rsidP="007D1FEA">
            <w:pPr>
              <w:rPr>
                <w:rFonts w:ascii="GHEA Grapalat" w:hAnsi="GHEA Grapalat"/>
                <w:sz w:val="20"/>
                <w:szCs w:val="20"/>
              </w:rPr>
            </w:pPr>
            <w:r w:rsidRPr="00BD55E1">
              <w:rPr>
                <w:rFonts w:ascii="GHEA Grapalat" w:hAnsi="GHEA Grapalat" w:cs="Sylfaen"/>
                <w:sz w:val="20"/>
                <w:szCs w:val="20"/>
              </w:rPr>
              <w:t>յոդ</w:t>
            </w:r>
            <w:r w:rsidRPr="00BD55E1">
              <w:rPr>
                <w:rFonts w:ascii="GHEA Grapalat" w:hAnsi="GHEA Grapalat"/>
                <w:sz w:val="20"/>
                <w:szCs w:val="20"/>
              </w:rPr>
              <w:t xml:space="preserve">    D08AG03</w:t>
            </w:r>
          </w:p>
        </w:tc>
        <w:tc>
          <w:tcPr>
            <w:tcW w:w="923" w:type="dxa"/>
            <w:tcBorders>
              <w:top w:val="single" w:sz="4" w:space="0" w:color="auto"/>
              <w:left w:val="single" w:sz="4" w:space="0" w:color="auto"/>
              <w:bottom w:val="single" w:sz="4" w:space="0" w:color="auto"/>
              <w:right w:val="single" w:sz="4" w:space="0" w:color="auto"/>
            </w:tcBorders>
            <w:vAlign w:val="center"/>
          </w:tcPr>
          <w:p w14:paraId="4175D698"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B65AC9" w14:textId="77777777" w:rsidR="007D1FEA" w:rsidRPr="00FE3E7B" w:rsidRDefault="007D1FEA" w:rsidP="007D1FEA">
            <w:pPr>
              <w:jc w:val="both"/>
              <w:rPr>
                <w:rFonts w:ascii="GHEA Grapalat" w:hAnsi="GHEA Grapalat"/>
                <w:sz w:val="20"/>
                <w:szCs w:val="20"/>
                <w:lang w:val="es-ES"/>
              </w:rPr>
            </w:pPr>
            <w:r w:rsidRPr="00333D32">
              <w:rPr>
                <w:rFonts w:ascii="GHEA Grapalat" w:hAnsi="GHEA Grapalat" w:cs="Sylfaen"/>
                <w:sz w:val="20"/>
                <w:szCs w:val="20"/>
              </w:rPr>
              <w:t>Յոդ</w:t>
            </w:r>
            <w:r w:rsidRPr="000E140F">
              <w:rPr>
                <w:rFonts w:ascii="GHEA Grapalat" w:hAnsi="GHEA Grapalat"/>
                <w:sz w:val="20"/>
                <w:szCs w:val="20"/>
                <w:lang w:val="es-ES"/>
              </w:rPr>
              <w:t xml:space="preserve">, </w:t>
            </w:r>
            <w:r w:rsidRPr="00333D32">
              <w:rPr>
                <w:rFonts w:ascii="GHEA Grapalat" w:hAnsi="GHEA Grapalat" w:cs="Sylfaen"/>
                <w:sz w:val="20"/>
                <w:szCs w:val="20"/>
              </w:rPr>
              <w:t>դեղաձևը</w:t>
            </w:r>
            <w:r w:rsidRPr="000E140F">
              <w:rPr>
                <w:rFonts w:ascii="GHEA Grapalat" w:hAnsi="GHEA Grapalat"/>
                <w:sz w:val="20"/>
                <w:szCs w:val="20"/>
                <w:lang w:val="es-ES"/>
              </w:rPr>
              <w:t xml:space="preserve"> </w:t>
            </w:r>
            <w:r w:rsidRPr="00333D32">
              <w:rPr>
                <w:rFonts w:ascii="GHEA Grapalat" w:hAnsi="GHEA Grapalat" w:cs="Sylfaen"/>
                <w:sz w:val="20"/>
                <w:szCs w:val="20"/>
              </w:rPr>
              <w:t>լուծույթ</w:t>
            </w:r>
            <w:r w:rsidRPr="00736A09">
              <w:rPr>
                <w:rFonts w:ascii="GHEA Grapalat" w:hAnsi="GHEA Grapalat" w:cs="Sylfaen"/>
                <w:sz w:val="20"/>
                <w:szCs w:val="20"/>
                <w:lang w:val="es-ES"/>
              </w:rPr>
              <w:t xml:space="preserve"> </w:t>
            </w:r>
            <w:r>
              <w:rPr>
                <w:rFonts w:ascii="GHEA Grapalat" w:hAnsi="GHEA Grapalat" w:cs="Sylfaen"/>
                <w:sz w:val="20"/>
                <w:szCs w:val="20"/>
              </w:rPr>
              <w:t>արտաքին</w:t>
            </w:r>
            <w:r w:rsidRPr="00736A09">
              <w:rPr>
                <w:rFonts w:ascii="GHEA Grapalat" w:hAnsi="GHEA Grapalat" w:cs="Sylfaen"/>
                <w:sz w:val="20"/>
                <w:szCs w:val="20"/>
                <w:lang w:val="es-ES"/>
              </w:rPr>
              <w:t xml:space="preserve"> </w:t>
            </w:r>
            <w:r>
              <w:rPr>
                <w:rFonts w:ascii="GHEA Grapalat" w:hAnsi="GHEA Grapalat" w:cs="Sylfaen"/>
                <w:sz w:val="20"/>
                <w:szCs w:val="20"/>
              </w:rPr>
              <w:t>կիրառման</w:t>
            </w:r>
            <w:r w:rsidRPr="000E140F">
              <w:rPr>
                <w:rFonts w:ascii="GHEA Grapalat" w:hAnsi="GHEA Grapalat"/>
                <w:sz w:val="20"/>
                <w:szCs w:val="20"/>
                <w:lang w:val="es-ES"/>
              </w:rPr>
              <w:t xml:space="preserve">, </w:t>
            </w:r>
            <w:r w:rsidRPr="00333D32">
              <w:rPr>
                <w:rFonts w:ascii="GHEA Grapalat" w:hAnsi="GHEA Grapalat" w:cs="Sylfaen"/>
                <w:sz w:val="20"/>
                <w:szCs w:val="20"/>
              </w:rPr>
              <w:t>դեղաչափը</w:t>
            </w:r>
            <w:r w:rsidRPr="000E140F">
              <w:rPr>
                <w:rFonts w:ascii="GHEA Grapalat" w:hAnsi="GHEA Grapalat" w:cs="Sylfaen"/>
                <w:sz w:val="20"/>
                <w:szCs w:val="20"/>
                <w:lang w:val="es-ES"/>
              </w:rPr>
              <w:t xml:space="preserve"> </w:t>
            </w:r>
            <w:r w:rsidRPr="000E140F">
              <w:rPr>
                <w:rFonts w:ascii="GHEA Grapalat" w:hAnsi="GHEA Grapalat"/>
                <w:sz w:val="20"/>
                <w:szCs w:val="20"/>
                <w:lang w:val="es-ES"/>
              </w:rPr>
              <w:t>50</w:t>
            </w:r>
            <w:r w:rsidRPr="00333D32">
              <w:rPr>
                <w:rFonts w:ascii="GHEA Grapalat" w:hAnsi="GHEA Grapalat" w:cs="Sylfaen"/>
                <w:sz w:val="20"/>
                <w:szCs w:val="20"/>
              </w:rPr>
              <w:t>մգ</w:t>
            </w:r>
            <w:r w:rsidRPr="000E140F">
              <w:rPr>
                <w:rFonts w:ascii="GHEA Grapalat" w:hAnsi="GHEA Grapalat"/>
                <w:sz w:val="20"/>
                <w:szCs w:val="20"/>
                <w:lang w:val="es-ES"/>
              </w:rPr>
              <w:t>/</w:t>
            </w:r>
            <w:r w:rsidRPr="00333D32">
              <w:rPr>
                <w:rFonts w:ascii="GHEA Grapalat" w:hAnsi="GHEA Grapalat" w:cs="Sylfaen"/>
                <w:sz w:val="20"/>
                <w:szCs w:val="20"/>
              </w:rPr>
              <w:t>մլ</w:t>
            </w:r>
            <w:r w:rsidRPr="000E140F">
              <w:rPr>
                <w:rFonts w:ascii="GHEA Grapalat" w:hAnsi="GHEA Grapalat"/>
                <w:sz w:val="20"/>
                <w:szCs w:val="20"/>
                <w:lang w:val="es-ES"/>
              </w:rPr>
              <w:t>, 30</w:t>
            </w:r>
            <w:r w:rsidRPr="00333D32">
              <w:rPr>
                <w:rFonts w:ascii="GHEA Grapalat" w:hAnsi="GHEA Grapalat" w:cs="Sylfaen"/>
                <w:sz w:val="20"/>
                <w:szCs w:val="20"/>
              </w:rPr>
              <w:t>մլ</w:t>
            </w:r>
          </w:p>
        </w:tc>
        <w:tc>
          <w:tcPr>
            <w:tcW w:w="900" w:type="dxa"/>
            <w:tcBorders>
              <w:top w:val="single" w:sz="4" w:space="0" w:color="auto"/>
              <w:left w:val="single" w:sz="4" w:space="0" w:color="auto"/>
              <w:bottom w:val="single" w:sz="4" w:space="0" w:color="auto"/>
              <w:right w:val="single" w:sz="4" w:space="0" w:color="auto"/>
            </w:tcBorders>
            <w:vAlign w:val="center"/>
          </w:tcPr>
          <w:p w14:paraId="4EC5BB7E" w14:textId="77777777" w:rsidR="007D1FEA" w:rsidRPr="00C82EC3" w:rsidRDefault="007D1FEA" w:rsidP="007D1FEA">
            <w:pPr>
              <w:rPr>
                <w:rFonts w:ascii="GHEA Grapalat" w:hAnsi="GHEA Grapalat" w:cs="Arial"/>
                <w:sz w:val="18"/>
                <w:szCs w:val="18"/>
              </w:rPr>
            </w:pPr>
            <w:r w:rsidRPr="00C82E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2B6AEE3" w14:textId="433FAD74"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55FF357" w14:textId="0A99A445"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D06FEE9"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150</w:t>
            </w:r>
          </w:p>
        </w:tc>
        <w:tc>
          <w:tcPr>
            <w:tcW w:w="990" w:type="dxa"/>
            <w:tcBorders>
              <w:top w:val="single" w:sz="4" w:space="0" w:color="auto"/>
              <w:left w:val="single" w:sz="4" w:space="0" w:color="auto"/>
              <w:bottom w:val="single" w:sz="4" w:space="0" w:color="auto"/>
              <w:right w:val="single" w:sz="4" w:space="0" w:color="auto"/>
            </w:tcBorders>
            <w:vAlign w:val="center"/>
          </w:tcPr>
          <w:p w14:paraId="206E143A"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A0AB7E8"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150</w:t>
            </w:r>
          </w:p>
        </w:tc>
        <w:tc>
          <w:tcPr>
            <w:tcW w:w="1386" w:type="dxa"/>
            <w:tcBorders>
              <w:top w:val="single" w:sz="4" w:space="0" w:color="auto"/>
              <w:left w:val="single" w:sz="4" w:space="0" w:color="auto"/>
              <w:bottom w:val="single" w:sz="4" w:space="0" w:color="auto"/>
              <w:right w:val="single" w:sz="4" w:space="0" w:color="auto"/>
            </w:tcBorders>
            <w:vAlign w:val="center"/>
          </w:tcPr>
          <w:p w14:paraId="483E1A05" w14:textId="77777777" w:rsidR="007D1FEA"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D0943" w14:paraId="773E0F74" w14:textId="77777777" w:rsidTr="009565A7">
        <w:trPr>
          <w:trHeight w:val="195"/>
        </w:trPr>
        <w:tc>
          <w:tcPr>
            <w:tcW w:w="710" w:type="dxa"/>
            <w:tcBorders>
              <w:top w:val="single" w:sz="4" w:space="0" w:color="auto"/>
              <w:left w:val="single" w:sz="4" w:space="0" w:color="auto"/>
              <w:bottom w:val="single" w:sz="4" w:space="0" w:color="auto"/>
              <w:right w:val="single" w:sz="4" w:space="0" w:color="auto"/>
            </w:tcBorders>
            <w:vAlign w:val="center"/>
          </w:tcPr>
          <w:p w14:paraId="6B901FE6" w14:textId="77777777" w:rsidR="007D1FEA" w:rsidRPr="0006630A" w:rsidRDefault="007D1FEA" w:rsidP="007D1FEA">
            <w:pPr>
              <w:jc w:val="center"/>
              <w:rPr>
                <w:rFonts w:ascii="GHEA Grapalat" w:hAnsi="GHEA Grapalat" w:cs="Arial LatArm"/>
                <w:lang w:val="pt-BR"/>
              </w:rPr>
            </w:pPr>
            <w:r>
              <w:rPr>
                <w:rFonts w:ascii="GHEA Grapalat" w:hAnsi="GHEA Grapalat" w:cs="Arial LatArm"/>
                <w:lang w:val="pt-BR"/>
              </w:rPr>
              <w:t>62</w:t>
            </w:r>
          </w:p>
        </w:tc>
        <w:tc>
          <w:tcPr>
            <w:tcW w:w="1370" w:type="dxa"/>
            <w:tcBorders>
              <w:top w:val="single" w:sz="4" w:space="0" w:color="auto"/>
              <w:left w:val="single" w:sz="4" w:space="0" w:color="auto"/>
              <w:bottom w:val="single" w:sz="4" w:space="0" w:color="auto"/>
              <w:right w:val="single" w:sz="4" w:space="0" w:color="auto"/>
            </w:tcBorders>
            <w:vAlign w:val="center"/>
          </w:tcPr>
          <w:p w14:paraId="1324B3A4" w14:textId="77777777" w:rsidR="007D1FEA" w:rsidRPr="00A84BDA" w:rsidRDefault="007D1FEA" w:rsidP="007D1FEA">
            <w:pPr>
              <w:jc w:val="center"/>
              <w:rPr>
                <w:rFonts w:ascii="GHEA Grapalat" w:hAnsi="GHEA Grapalat"/>
                <w:sz w:val="16"/>
                <w:szCs w:val="16"/>
              </w:rPr>
            </w:pPr>
            <w:r>
              <w:rPr>
                <w:rFonts w:ascii="GHEA Grapalat" w:hAnsi="GHEA Grapalat"/>
                <w:sz w:val="16"/>
                <w:szCs w:val="16"/>
                <w:lang w:val="hy-AM"/>
              </w:rPr>
              <w:t>33631380/</w:t>
            </w:r>
            <w:r>
              <w:rPr>
                <w:rFonts w:ascii="GHEA Grapalat" w:hAnsi="GHEA Grapalat"/>
                <w:sz w:val="16"/>
                <w:szCs w:val="16"/>
              </w:rPr>
              <w:t>1</w:t>
            </w:r>
          </w:p>
        </w:tc>
        <w:tc>
          <w:tcPr>
            <w:tcW w:w="2283" w:type="dxa"/>
            <w:tcBorders>
              <w:top w:val="single" w:sz="4" w:space="0" w:color="auto"/>
              <w:left w:val="single" w:sz="4" w:space="0" w:color="auto"/>
              <w:bottom w:val="single" w:sz="4" w:space="0" w:color="auto"/>
              <w:right w:val="single" w:sz="4" w:space="0" w:color="auto"/>
            </w:tcBorders>
            <w:vAlign w:val="center"/>
          </w:tcPr>
          <w:p w14:paraId="020C6270" w14:textId="77777777" w:rsidR="007D1FEA" w:rsidRPr="00B94CF1" w:rsidRDefault="007D1FEA" w:rsidP="007D1FEA">
            <w:pPr>
              <w:rPr>
                <w:rFonts w:ascii="GHEA Grapalat" w:hAnsi="GHEA Grapalat"/>
                <w:sz w:val="20"/>
                <w:szCs w:val="20"/>
                <w:lang w:val="hy-AM"/>
              </w:rPr>
            </w:pPr>
            <w:r w:rsidRPr="00B94CF1">
              <w:rPr>
                <w:rFonts w:ascii="GHEA Grapalat" w:hAnsi="GHEA Grapalat"/>
                <w:sz w:val="20"/>
                <w:szCs w:val="20"/>
              </w:rPr>
              <w:t>տոլպերիզոնի հիդրոքլորիդ M03M04</w:t>
            </w:r>
          </w:p>
        </w:tc>
        <w:tc>
          <w:tcPr>
            <w:tcW w:w="923" w:type="dxa"/>
            <w:tcBorders>
              <w:top w:val="single" w:sz="4" w:space="0" w:color="auto"/>
              <w:left w:val="single" w:sz="4" w:space="0" w:color="auto"/>
              <w:bottom w:val="single" w:sz="4" w:space="0" w:color="auto"/>
              <w:right w:val="single" w:sz="4" w:space="0" w:color="auto"/>
            </w:tcBorders>
            <w:vAlign w:val="center"/>
          </w:tcPr>
          <w:p w14:paraId="30291D95" w14:textId="77777777" w:rsidR="007D1FEA" w:rsidRPr="00B94CF1"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60AE21" w14:textId="77777777" w:rsidR="007D1FEA" w:rsidRPr="003629D7" w:rsidRDefault="007D1FEA" w:rsidP="007D1FEA">
            <w:pPr>
              <w:jc w:val="both"/>
              <w:rPr>
                <w:rFonts w:ascii="GHEA Grapalat" w:hAnsi="GHEA Grapalat"/>
                <w:sz w:val="20"/>
                <w:szCs w:val="20"/>
                <w:lang w:val="hy-AM"/>
              </w:rPr>
            </w:pPr>
            <w:r w:rsidRPr="00B94CF1">
              <w:rPr>
                <w:rFonts w:ascii="GHEA Grapalat" w:hAnsi="GHEA Grapalat"/>
                <w:sz w:val="20"/>
                <w:szCs w:val="20"/>
                <w:lang w:val="es-ES"/>
              </w:rPr>
              <w:t>Տոլպեր</w:t>
            </w:r>
            <w:r>
              <w:rPr>
                <w:rFonts w:ascii="GHEA Grapalat" w:hAnsi="GHEA Grapalat"/>
                <w:sz w:val="20"/>
                <w:szCs w:val="20"/>
                <w:lang w:val="es-ES"/>
              </w:rPr>
              <w:t>իզոն (տոլպերիզոնի հիդրոքլորիդ),</w:t>
            </w:r>
            <w:r>
              <w:rPr>
                <w:rFonts w:ascii="GHEA Grapalat" w:hAnsi="GHEA Grapalat"/>
                <w:sz w:val="20"/>
                <w:szCs w:val="20"/>
                <w:lang w:val="hy-AM"/>
              </w:rPr>
              <w:t xml:space="preserve"> </w:t>
            </w:r>
            <w:r w:rsidRPr="00B94CF1">
              <w:rPr>
                <w:rFonts w:ascii="GHEA Grapalat" w:hAnsi="GHEA Grapalat" w:cs="Sylfaen"/>
                <w:sz w:val="20"/>
                <w:szCs w:val="20"/>
              </w:rPr>
              <w:t>դեղաձևը</w:t>
            </w:r>
            <w:r w:rsidRPr="00B94CF1">
              <w:rPr>
                <w:rFonts w:ascii="GHEA Grapalat" w:hAnsi="GHEA Grapalat" w:cs="Sylfaen"/>
                <w:sz w:val="20"/>
                <w:szCs w:val="20"/>
                <w:lang w:val="es-ES"/>
              </w:rPr>
              <w:t>.</w:t>
            </w:r>
            <w:r w:rsidRPr="00B94CF1">
              <w:rPr>
                <w:sz w:val="20"/>
                <w:szCs w:val="20"/>
                <w:lang w:val="es-ES"/>
              </w:rPr>
              <w:t xml:space="preserve"> </w:t>
            </w:r>
            <w:r w:rsidRPr="003629D7">
              <w:rPr>
                <w:rFonts w:ascii="GHEA Grapalat" w:hAnsi="GHEA Grapalat"/>
                <w:sz w:val="20"/>
                <w:szCs w:val="20"/>
                <w:lang w:val="es-ES"/>
              </w:rPr>
              <w:t>դեղահատեր թաղանթապատ,</w:t>
            </w:r>
            <w:r w:rsidRPr="00B94CF1">
              <w:rPr>
                <w:rFonts w:ascii="GHEA Grapalat" w:hAnsi="GHEA Grapalat" w:cs="Sylfaen"/>
                <w:sz w:val="20"/>
                <w:szCs w:val="20"/>
                <w:lang w:val="es-ES"/>
              </w:rPr>
              <w:t xml:space="preserve"> </w:t>
            </w:r>
            <w:r w:rsidRPr="00B94CF1">
              <w:rPr>
                <w:rFonts w:ascii="GHEA Grapalat" w:hAnsi="GHEA Grapalat" w:cs="Sylfaen"/>
                <w:sz w:val="20"/>
                <w:szCs w:val="20"/>
              </w:rPr>
              <w:t>դեղաչափը</w:t>
            </w:r>
            <w:r w:rsidRPr="00B94CF1">
              <w:rPr>
                <w:rFonts w:ascii="GHEA Grapalat" w:hAnsi="GHEA Grapalat" w:cs="Sylfaen"/>
                <w:sz w:val="20"/>
                <w:szCs w:val="20"/>
                <w:lang w:val="es-ES"/>
              </w:rPr>
              <w:t xml:space="preserve">. </w:t>
            </w:r>
            <w:r>
              <w:rPr>
                <w:rFonts w:ascii="GHEA Grapalat" w:hAnsi="GHEA Grapalat" w:cs="Sylfaen"/>
                <w:sz w:val="20"/>
                <w:szCs w:val="20"/>
                <w:lang w:val="hy-AM"/>
              </w:rPr>
              <w:t>150մգ</w:t>
            </w:r>
          </w:p>
        </w:tc>
        <w:tc>
          <w:tcPr>
            <w:tcW w:w="900" w:type="dxa"/>
            <w:tcBorders>
              <w:top w:val="single" w:sz="4" w:space="0" w:color="auto"/>
              <w:left w:val="single" w:sz="4" w:space="0" w:color="auto"/>
              <w:bottom w:val="single" w:sz="4" w:space="0" w:color="auto"/>
              <w:right w:val="single" w:sz="4" w:space="0" w:color="auto"/>
            </w:tcBorders>
            <w:vAlign w:val="center"/>
          </w:tcPr>
          <w:p w14:paraId="7C050007" w14:textId="77777777" w:rsidR="007D1FEA" w:rsidRPr="00B94CF1" w:rsidRDefault="007D1FEA" w:rsidP="007D1FEA">
            <w:pPr>
              <w:jc w:val="center"/>
              <w:rPr>
                <w:rFonts w:ascii="GHEA Grapalat" w:hAnsi="GHEA Grapalat" w:cs="Arial"/>
                <w:sz w:val="18"/>
                <w:szCs w:val="18"/>
                <w:lang w:val="pt-BR"/>
              </w:rPr>
            </w:pPr>
            <w:r w:rsidRPr="00B94CF1">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6DEF6CA" w14:textId="5445F740"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2AE931B" w14:textId="7CEE126E"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E4E1F9D"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1500</w:t>
            </w:r>
          </w:p>
        </w:tc>
        <w:tc>
          <w:tcPr>
            <w:tcW w:w="990" w:type="dxa"/>
            <w:tcBorders>
              <w:top w:val="single" w:sz="4" w:space="0" w:color="auto"/>
              <w:left w:val="single" w:sz="4" w:space="0" w:color="auto"/>
              <w:bottom w:val="single" w:sz="4" w:space="0" w:color="auto"/>
              <w:right w:val="single" w:sz="4" w:space="0" w:color="auto"/>
            </w:tcBorders>
            <w:vAlign w:val="center"/>
          </w:tcPr>
          <w:p w14:paraId="261FBBB4" w14:textId="77777777" w:rsidR="007D1FEA" w:rsidRPr="009A64F0"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A70B0EC"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1500</w:t>
            </w:r>
          </w:p>
        </w:tc>
        <w:tc>
          <w:tcPr>
            <w:tcW w:w="1386" w:type="dxa"/>
            <w:tcBorders>
              <w:top w:val="single" w:sz="4" w:space="0" w:color="auto"/>
              <w:left w:val="single" w:sz="4" w:space="0" w:color="auto"/>
              <w:bottom w:val="single" w:sz="4" w:space="0" w:color="auto"/>
              <w:right w:val="single" w:sz="4" w:space="0" w:color="auto"/>
            </w:tcBorders>
            <w:vAlign w:val="center"/>
          </w:tcPr>
          <w:p w14:paraId="404020FB" w14:textId="77777777" w:rsidR="007D1FEA" w:rsidRPr="00BD0943"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327588" w14:paraId="5E8ADCAA" w14:textId="77777777" w:rsidTr="009565A7">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22E3BFEA" w14:textId="77777777" w:rsidR="007D1FEA" w:rsidRPr="0006630A" w:rsidRDefault="007D1FEA" w:rsidP="007D1FEA">
            <w:pPr>
              <w:jc w:val="center"/>
              <w:rPr>
                <w:rFonts w:ascii="GHEA Grapalat" w:hAnsi="GHEA Grapalat" w:cs="Arial LatArm"/>
                <w:lang w:val="pt-BR"/>
              </w:rPr>
            </w:pPr>
            <w:r>
              <w:rPr>
                <w:rFonts w:ascii="GHEA Grapalat" w:hAnsi="GHEA Grapalat" w:cs="Arial LatArm"/>
                <w:lang w:val="pt-BR"/>
              </w:rPr>
              <w:t>63</w:t>
            </w:r>
          </w:p>
        </w:tc>
        <w:tc>
          <w:tcPr>
            <w:tcW w:w="1370" w:type="dxa"/>
            <w:tcBorders>
              <w:top w:val="single" w:sz="4" w:space="0" w:color="auto"/>
              <w:left w:val="single" w:sz="4" w:space="0" w:color="auto"/>
              <w:bottom w:val="single" w:sz="4" w:space="0" w:color="auto"/>
              <w:right w:val="single" w:sz="4" w:space="0" w:color="auto"/>
            </w:tcBorders>
            <w:vAlign w:val="center"/>
          </w:tcPr>
          <w:p w14:paraId="164647B5" w14:textId="77777777" w:rsidR="007D1FEA" w:rsidRPr="00B94CF1" w:rsidRDefault="007D1FEA" w:rsidP="007D1FEA">
            <w:pPr>
              <w:jc w:val="center"/>
              <w:rPr>
                <w:rFonts w:ascii="GHEA Grapalat" w:hAnsi="GHEA Grapalat"/>
                <w:sz w:val="16"/>
                <w:szCs w:val="16"/>
                <w:lang w:val="pt-BR"/>
              </w:rPr>
            </w:pPr>
            <w:r w:rsidRPr="00B94CF1">
              <w:rPr>
                <w:rFonts w:ascii="GHEA Grapalat" w:hAnsi="GHEA Grapalat"/>
                <w:sz w:val="16"/>
                <w:szCs w:val="16"/>
                <w:lang w:val="pt-BR"/>
              </w:rPr>
              <w:t>33631470/1</w:t>
            </w:r>
          </w:p>
        </w:tc>
        <w:tc>
          <w:tcPr>
            <w:tcW w:w="2283" w:type="dxa"/>
            <w:tcBorders>
              <w:top w:val="single" w:sz="4" w:space="0" w:color="auto"/>
              <w:left w:val="single" w:sz="4" w:space="0" w:color="auto"/>
              <w:bottom w:val="single" w:sz="4" w:space="0" w:color="auto"/>
              <w:right w:val="single" w:sz="4" w:space="0" w:color="auto"/>
            </w:tcBorders>
          </w:tcPr>
          <w:p w14:paraId="21399A1C" w14:textId="77777777" w:rsidR="007D1FEA" w:rsidRPr="00B94CF1" w:rsidRDefault="007D1FEA" w:rsidP="007D1FEA">
            <w:pPr>
              <w:jc w:val="both"/>
              <w:rPr>
                <w:rFonts w:ascii="GHEA Grapalat" w:hAnsi="GHEA Grapalat"/>
                <w:sz w:val="20"/>
                <w:szCs w:val="20"/>
                <w:lang w:val="es-ES"/>
              </w:rPr>
            </w:pPr>
            <w:r w:rsidRPr="00B94CF1">
              <w:rPr>
                <w:rFonts w:ascii="GHEA Grapalat" w:hAnsi="GHEA Grapalat"/>
                <w:sz w:val="20"/>
                <w:szCs w:val="20"/>
                <w:lang w:val="es-ES"/>
              </w:rPr>
              <w:t>Բետամեթազոն (բետամեթազոնի դիպրոպիոնատ), կլոտրիմազոլ, գենտամիցին (գենտամիցինի սուլֆատ)</w:t>
            </w:r>
          </w:p>
          <w:p w14:paraId="39D9F638" w14:textId="77777777" w:rsidR="007D1FEA" w:rsidRPr="00B94CF1" w:rsidRDefault="007D1FEA" w:rsidP="007D1FEA">
            <w:pPr>
              <w:rPr>
                <w:rFonts w:ascii="GHEA Grapalat" w:hAnsi="GHEA Grapalat"/>
                <w:sz w:val="20"/>
                <w:szCs w:val="20"/>
                <w:lang w:val="es-ES"/>
              </w:rPr>
            </w:pPr>
            <w:r w:rsidRPr="00B94CF1">
              <w:rPr>
                <w:rFonts w:ascii="GHEA Grapalat" w:hAnsi="GHEA Grapalat"/>
                <w:sz w:val="20"/>
                <w:szCs w:val="20"/>
                <w:lang w:val="es-ES"/>
              </w:rPr>
              <w:lastRenderedPageBreak/>
              <w:t>D07CC01</w:t>
            </w:r>
          </w:p>
        </w:tc>
        <w:tc>
          <w:tcPr>
            <w:tcW w:w="923" w:type="dxa"/>
            <w:tcBorders>
              <w:top w:val="single" w:sz="4" w:space="0" w:color="auto"/>
              <w:left w:val="single" w:sz="4" w:space="0" w:color="auto"/>
              <w:bottom w:val="single" w:sz="4" w:space="0" w:color="auto"/>
              <w:right w:val="single" w:sz="4" w:space="0" w:color="auto"/>
            </w:tcBorders>
            <w:vAlign w:val="center"/>
          </w:tcPr>
          <w:p w14:paraId="79C79835" w14:textId="77777777" w:rsidR="007D1FEA" w:rsidRPr="00B94CF1"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272F99" w14:textId="77777777" w:rsidR="007D1FEA" w:rsidRPr="00B94CF1" w:rsidRDefault="007D1FEA" w:rsidP="007D1FEA">
            <w:pPr>
              <w:jc w:val="both"/>
              <w:rPr>
                <w:rFonts w:ascii="GHEA Grapalat" w:hAnsi="GHEA Grapalat"/>
                <w:sz w:val="20"/>
                <w:szCs w:val="20"/>
                <w:lang w:val="es-ES"/>
              </w:rPr>
            </w:pPr>
            <w:r w:rsidRPr="00B94CF1">
              <w:rPr>
                <w:rFonts w:ascii="GHEA Grapalat" w:hAnsi="GHEA Grapalat"/>
                <w:sz w:val="20"/>
                <w:szCs w:val="20"/>
                <w:lang w:val="es-ES"/>
              </w:rPr>
              <w:t xml:space="preserve">Բետամեթազոն (բետամեթազոնի դիպրոպիոնատ), կլոտրիմազոլ, գենտամիցին (գենտամիցինի սուլֆատ), </w:t>
            </w:r>
            <w:r w:rsidRPr="00B94CF1">
              <w:rPr>
                <w:rFonts w:ascii="GHEA Grapalat" w:hAnsi="GHEA Grapalat" w:cs="Sylfaen"/>
                <w:sz w:val="20"/>
                <w:szCs w:val="20"/>
              </w:rPr>
              <w:t>դեղաձևը</w:t>
            </w:r>
            <w:r w:rsidRPr="00B94CF1">
              <w:rPr>
                <w:rFonts w:ascii="GHEA Grapalat" w:hAnsi="GHEA Grapalat" w:cs="Sylfaen"/>
                <w:sz w:val="20"/>
                <w:szCs w:val="20"/>
                <w:lang w:val="es-ES"/>
              </w:rPr>
              <w:t xml:space="preserve">. նրբաքսուք, </w:t>
            </w:r>
            <w:r w:rsidRPr="00B94CF1">
              <w:rPr>
                <w:rFonts w:ascii="GHEA Grapalat" w:hAnsi="GHEA Grapalat" w:cs="Sylfaen"/>
                <w:sz w:val="20"/>
                <w:szCs w:val="20"/>
              </w:rPr>
              <w:t>դեղաչափը</w:t>
            </w:r>
            <w:r w:rsidRPr="00B94CF1">
              <w:rPr>
                <w:rFonts w:ascii="GHEA Grapalat" w:hAnsi="GHEA Grapalat" w:cs="Sylfaen"/>
                <w:sz w:val="20"/>
                <w:szCs w:val="20"/>
                <w:lang w:val="es-ES"/>
              </w:rPr>
              <w:t xml:space="preserve">. </w:t>
            </w:r>
            <w:r w:rsidRPr="00B94CF1">
              <w:rPr>
                <w:rFonts w:ascii="GHEA Grapalat" w:hAnsi="GHEA Grapalat"/>
                <w:sz w:val="20"/>
                <w:szCs w:val="20"/>
                <w:lang w:val="es-ES"/>
              </w:rPr>
              <w:t>0.5մգ/գ+10մգ/գ+1մգ/գ; 15գ</w:t>
            </w:r>
          </w:p>
          <w:p w14:paraId="6F59F4A5" w14:textId="77777777" w:rsidR="007D1FEA" w:rsidRPr="00B94CF1" w:rsidRDefault="007D1FEA" w:rsidP="007D1FEA">
            <w:pPr>
              <w:jc w:val="both"/>
              <w:rPr>
                <w:rFonts w:ascii="GHEA Grapalat" w:hAnsi="GHEA Grapalat" w:cs="Sylfaen"/>
                <w:sz w:val="20"/>
                <w:szCs w:val="20"/>
                <w:lang w:val="es-ES"/>
              </w:rPr>
            </w:pPr>
          </w:p>
        </w:tc>
        <w:tc>
          <w:tcPr>
            <w:tcW w:w="900" w:type="dxa"/>
            <w:tcBorders>
              <w:top w:val="single" w:sz="4" w:space="0" w:color="auto"/>
              <w:left w:val="single" w:sz="4" w:space="0" w:color="auto"/>
              <w:bottom w:val="single" w:sz="4" w:space="0" w:color="auto"/>
              <w:right w:val="single" w:sz="4" w:space="0" w:color="auto"/>
            </w:tcBorders>
            <w:vAlign w:val="center"/>
          </w:tcPr>
          <w:p w14:paraId="690B45B7" w14:textId="77777777" w:rsidR="007D1FEA" w:rsidRPr="00B94CF1" w:rsidRDefault="007D1FEA" w:rsidP="007D1FEA">
            <w:pPr>
              <w:jc w:val="center"/>
              <w:rPr>
                <w:rFonts w:ascii="GHEA Grapalat" w:hAnsi="GHEA Grapalat"/>
                <w:sz w:val="18"/>
                <w:szCs w:val="18"/>
                <w:lang w:val="hy-AM"/>
              </w:rPr>
            </w:pPr>
            <w:r w:rsidRPr="00B94CF1">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07E6D59" w14:textId="65F6159B"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D35D071" w14:textId="1B2B44AB"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48A421C"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200</w:t>
            </w:r>
          </w:p>
        </w:tc>
        <w:tc>
          <w:tcPr>
            <w:tcW w:w="990" w:type="dxa"/>
            <w:tcBorders>
              <w:top w:val="single" w:sz="4" w:space="0" w:color="auto"/>
              <w:left w:val="single" w:sz="4" w:space="0" w:color="auto"/>
              <w:bottom w:val="single" w:sz="4" w:space="0" w:color="auto"/>
              <w:right w:val="single" w:sz="4" w:space="0" w:color="auto"/>
            </w:tcBorders>
            <w:vAlign w:val="center"/>
          </w:tcPr>
          <w:p w14:paraId="57171BD0" w14:textId="77777777" w:rsidR="007D1FEA" w:rsidRPr="000D6DBD" w:rsidRDefault="007D1FEA" w:rsidP="007D1FEA">
            <w:pPr>
              <w:jc w:val="center"/>
              <w:rPr>
                <w:rFonts w:ascii="GHEA Grapalat" w:hAnsi="GHEA Grapalat"/>
                <w:sz w:val="16"/>
                <w:szCs w:val="16"/>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right w:val="single" w:sz="4" w:space="0" w:color="auto"/>
            </w:tcBorders>
            <w:vAlign w:val="center"/>
          </w:tcPr>
          <w:p w14:paraId="2C92ED21"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200</w:t>
            </w:r>
          </w:p>
        </w:tc>
        <w:tc>
          <w:tcPr>
            <w:tcW w:w="1386" w:type="dxa"/>
            <w:tcBorders>
              <w:top w:val="single" w:sz="4" w:space="0" w:color="auto"/>
              <w:left w:val="single" w:sz="4" w:space="0" w:color="auto"/>
              <w:bottom w:val="single" w:sz="4" w:space="0" w:color="auto"/>
              <w:right w:val="single" w:sz="4" w:space="0" w:color="auto"/>
            </w:tcBorders>
            <w:vAlign w:val="center"/>
          </w:tcPr>
          <w:p w14:paraId="1B9FDA6A" w14:textId="77777777" w:rsidR="007D1FEA" w:rsidRPr="00327588" w:rsidRDefault="007D1FEA" w:rsidP="007D1FEA">
            <w:pPr>
              <w:rPr>
                <w:rFonts w:ascii="GHEA Grapalat" w:hAnsi="GHEA Grapalat"/>
                <w:sz w:val="16"/>
                <w:szCs w:val="16"/>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0D6E1CC8" w14:textId="77777777" w:rsidTr="009565A7">
        <w:trPr>
          <w:trHeight w:val="157"/>
        </w:trPr>
        <w:tc>
          <w:tcPr>
            <w:tcW w:w="710" w:type="dxa"/>
            <w:tcBorders>
              <w:top w:val="single" w:sz="4" w:space="0" w:color="auto"/>
              <w:left w:val="single" w:sz="4" w:space="0" w:color="auto"/>
              <w:bottom w:val="single" w:sz="4" w:space="0" w:color="auto"/>
              <w:right w:val="single" w:sz="4" w:space="0" w:color="auto"/>
            </w:tcBorders>
            <w:vAlign w:val="center"/>
          </w:tcPr>
          <w:p w14:paraId="10403C87" w14:textId="77777777" w:rsidR="007D1FEA" w:rsidRPr="0006630A" w:rsidRDefault="007D1FEA" w:rsidP="007D1FEA">
            <w:pPr>
              <w:jc w:val="center"/>
              <w:rPr>
                <w:rFonts w:ascii="GHEA Grapalat" w:hAnsi="GHEA Grapalat" w:cs="Arial LatArm"/>
                <w:lang w:val="pt-BR"/>
              </w:rPr>
            </w:pPr>
            <w:r>
              <w:rPr>
                <w:rFonts w:ascii="GHEA Grapalat" w:hAnsi="GHEA Grapalat" w:cs="Arial LatArm"/>
                <w:lang w:val="pt-BR"/>
              </w:rPr>
              <w:t>64</w:t>
            </w:r>
          </w:p>
        </w:tc>
        <w:tc>
          <w:tcPr>
            <w:tcW w:w="1370" w:type="dxa"/>
            <w:tcBorders>
              <w:top w:val="single" w:sz="4" w:space="0" w:color="auto"/>
              <w:left w:val="single" w:sz="4" w:space="0" w:color="auto"/>
              <w:bottom w:val="single" w:sz="4" w:space="0" w:color="auto"/>
              <w:right w:val="single" w:sz="4" w:space="0" w:color="auto"/>
            </w:tcBorders>
            <w:vAlign w:val="center"/>
          </w:tcPr>
          <w:p w14:paraId="0B5EC78F" w14:textId="77777777" w:rsidR="007D1FEA" w:rsidRPr="00CD0F51" w:rsidRDefault="007D1FEA" w:rsidP="007D1FEA">
            <w:pPr>
              <w:jc w:val="center"/>
              <w:rPr>
                <w:rFonts w:ascii="GHEA Grapalat" w:hAnsi="GHEA Grapalat"/>
                <w:sz w:val="16"/>
                <w:szCs w:val="16"/>
              </w:rPr>
            </w:pPr>
            <w:r w:rsidRPr="00B94CF1">
              <w:rPr>
                <w:rFonts w:ascii="GHEA Grapalat" w:hAnsi="GHEA Grapalat"/>
                <w:sz w:val="16"/>
                <w:szCs w:val="16"/>
                <w:lang w:val="hy-AM"/>
              </w:rPr>
              <w:t>33631480</w:t>
            </w:r>
            <w:r>
              <w:rPr>
                <w:rFonts w:ascii="GHEA Grapalat" w:hAnsi="GHEA Grapalat"/>
                <w:sz w:val="16"/>
                <w:szCs w:val="16"/>
              </w:rPr>
              <w:t>/1</w:t>
            </w:r>
          </w:p>
        </w:tc>
        <w:tc>
          <w:tcPr>
            <w:tcW w:w="2283" w:type="dxa"/>
            <w:tcBorders>
              <w:top w:val="single" w:sz="4" w:space="0" w:color="auto"/>
              <w:left w:val="single" w:sz="4" w:space="0" w:color="auto"/>
              <w:bottom w:val="single" w:sz="4" w:space="0" w:color="auto"/>
              <w:right w:val="single" w:sz="4" w:space="0" w:color="auto"/>
            </w:tcBorders>
            <w:vAlign w:val="center"/>
          </w:tcPr>
          <w:p w14:paraId="4E1A7B7C" w14:textId="77777777" w:rsidR="007D1FEA" w:rsidRPr="00B94CF1" w:rsidRDefault="007D1FEA" w:rsidP="007D1FEA">
            <w:pPr>
              <w:rPr>
                <w:rFonts w:ascii="GHEA Grapalat" w:hAnsi="GHEA Grapalat"/>
                <w:sz w:val="20"/>
                <w:szCs w:val="20"/>
                <w:lang w:val="pt-BR"/>
              </w:rPr>
            </w:pPr>
            <w:r w:rsidRPr="00B94CF1">
              <w:rPr>
                <w:rFonts w:ascii="GHEA Grapalat" w:hAnsi="GHEA Grapalat"/>
                <w:sz w:val="20"/>
                <w:szCs w:val="20"/>
                <w:lang w:val="hy-AM"/>
              </w:rPr>
              <w:t>Քոնդրոիտինի սուլֆատ (քոնդրոիտին սուլֆատ</w:t>
            </w:r>
            <w:r w:rsidRPr="00B94CF1">
              <w:rPr>
                <w:rFonts w:ascii="GHEA Grapalat" w:hAnsi="GHEA Grapalat"/>
                <w:sz w:val="20"/>
                <w:szCs w:val="20"/>
                <w:lang w:val="es-ES"/>
              </w:rPr>
              <w:t xml:space="preserve"> M01AX25</w:t>
            </w:r>
          </w:p>
        </w:tc>
        <w:tc>
          <w:tcPr>
            <w:tcW w:w="923" w:type="dxa"/>
            <w:tcBorders>
              <w:top w:val="single" w:sz="4" w:space="0" w:color="auto"/>
              <w:left w:val="single" w:sz="4" w:space="0" w:color="auto"/>
              <w:bottom w:val="single" w:sz="4" w:space="0" w:color="auto"/>
              <w:right w:val="single" w:sz="4" w:space="0" w:color="auto"/>
            </w:tcBorders>
            <w:vAlign w:val="center"/>
          </w:tcPr>
          <w:p w14:paraId="69002946" w14:textId="77777777" w:rsidR="007D1FEA" w:rsidRPr="00B94CF1"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3C4B7B" w14:textId="77777777" w:rsidR="007D1FEA" w:rsidRPr="00B94CF1" w:rsidRDefault="007D1FEA" w:rsidP="007D1FEA">
            <w:pPr>
              <w:jc w:val="both"/>
              <w:rPr>
                <w:rFonts w:ascii="GHEA Grapalat" w:hAnsi="GHEA Grapalat"/>
                <w:sz w:val="20"/>
                <w:szCs w:val="20"/>
                <w:lang w:val="hy-AM"/>
              </w:rPr>
            </w:pPr>
            <w:r>
              <w:rPr>
                <w:rFonts w:ascii="GHEA Grapalat" w:hAnsi="GHEA Grapalat"/>
                <w:sz w:val="20"/>
                <w:szCs w:val="20"/>
                <w:lang w:val="pt-BR"/>
              </w:rPr>
              <w:t>Ք</w:t>
            </w:r>
            <w:r w:rsidRPr="00B94CF1">
              <w:rPr>
                <w:rFonts w:ascii="GHEA Grapalat" w:hAnsi="GHEA Grapalat"/>
                <w:sz w:val="20"/>
                <w:szCs w:val="20"/>
                <w:lang w:val="es-ES"/>
              </w:rPr>
              <w:t>ոնդրոիտինի սուլֆատ (քոնդրոիտին սուլֆատ նատրիում). դեղաձևը. լուծույթ մ/մ ներարկման, դեղաչափը. 100մգ/մլ</w:t>
            </w:r>
            <w:r>
              <w:rPr>
                <w:rFonts w:ascii="GHEA Grapalat" w:hAnsi="GHEA Grapalat"/>
                <w:sz w:val="20"/>
                <w:szCs w:val="20"/>
                <w:lang w:val="es-ES"/>
              </w:rPr>
              <w:t xml:space="preserve"> 2մլ</w:t>
            </w:r>
          </w:p>
        </w:tc>
        <w:tc>
          <w:tcPr>
            <w:tcW w:w="900" w:type="dxa"/>
            <w:tcBorders>
              <w:top w:val="single" w:sz="4" w:space="0" w:color="auto"/>
              <w:left w:val="single" w:sz="4" w:space="0" w:color="auto"/>
              <w:bottom w:val="single" w:sz="4" w:space="0" w:color="auto"/>
              <w:right w:val="single" w:sz="4" w:space="0" w:color="auto"/>
            </w:tcBorders>
            <w:vAlign w:val="center"/>
          </w:tcPr>
          <w:p w14:paraId="12287A7D" w14:textId="77777777" w:rsidR="007D1FEA" w:rsidRPr="00B94CF1" w:rsidRDefault="007D1FEA" w:rsidP="007D1FEA">
            <w:pPr>
              <w:jc w:val="center"/>
              <w:rPr>
                <w:rFonts w:ascii="GHEA Grapalat" w:hAnsi="GHEA Grapalat" w:cs="Arial"/>
                <w:sz w:val="18"/>
                <w:szCs w:val="18"/>
                <w:lang w:val="hy-AM"/>
              </w:rPr>
            </w:pPr>
            <w:r w:rsidRPr="00B94CF1">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5EFC7DB" w14:textId="3D32D28F"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AD2EA1C" w14:textId="2CA7D212"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86C0DF0"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400</w:t>
            </w:r>
          </w:p>
        </w:tc>
        <w:tc>
          <w:tcPr>
            <w:tcW w:w="990" w:type="dxa"/>
            <w:tcBorders>
              <w:top w:val="single" w:sz="4" w:space="0" w:color="auto"/>
              <w:left w:val="single" w:sz="4" w:space="0" w:color="auto"/>
              <w:bottom w:val="single" w:sz="4" w:space="0" w:color="auto"/>
              <w:right w:val="single" w:sz="4" w:space="0" w:color="auto"/>
            </w:tcBorders>
            <w:vAlign w:val="center"/>
          </w:tcPr>
          <w:p w14:paraId="045F7AE5" w14:textId="77777777" w:rsidR="007D1FEA" w:rsidRPr="000D6DBD" w:rsidRDefault="007D1FEA" w:rsidP="007D1FEA">
            <w:pPr>
              <w:jc w:val="center"/>
              <w:rPr>
                <w:rFonts w:ascii="GHEA Grapalat" w:hAnsi="GHEA Grapalat"/>
                <w:sz w:val="16"/>
                <w:szCs w:val="16"/>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right w:val="single" w:sz="4" w:space="0" w:color="auto"/>
            </w:tcBorders>
            <w:vAlign w:val="center"/>
          </w:tcPr>
          <w:p w14:paraId="5DFA5A56"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400</w:t>
            </w:r>
          </w:p>
        </w:tc>
        <w:tc>
          <w:tcPr>
            <w:tcW w:w="1386" w:type="dxa"/>
            <w:tcBorders>
              <w:top w:val="single" w:sz="4" w:space="0" w:color="auto"/>
              <w:left w:val="single" w:sz="4" w:space="0" w:color="auto"/>
              <w:bottom w:val="single" w:sz="4" w:space="0" w:color="auto"/>
              <w:right w:val="single" w:sz="4" w:space="0" w:color="auto"/>
            </w:tcBorders>
            <w:vAlign w:val="center"/>
          </w:tcPr>
          <w:p w14:paraId="68688974"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1B782032" w14:textId="77777777" w:rsidTr="009565A7">
        <w:trPr>
          <w:trHeight w:val="810"/>
        </w:trPr>
        <w:tc>
          <w:tcPr>
            <w:tcW w:w="710" w:type="dxa"/>
            <w:tcBorders>
              <w:top w:val="single" w:sz="4" w:space="0" w:color="auto"/>
              <w:left w:val="single" w:sz="4" w:space="0" w:color="auto"/>
              <w:bottom w:val="single" w:sz="4" w:space="0" w:color="auto"/>
              <w:right w:val="single" w:sz="4" w:space="0" w:color="auto"/>
            </w:tcBorders>
            <w:vAlign w:val="center"/>
          </w:tcPr>
          <w:p w14:paraId="5452DEE0" w14:textId="77777777" w:rsidR="007D1FEA" w:rsidRPr="0006630A" w:rsidRDefault="007D1FEA" w:rsidP="007D1FEA">
            <w:pPr>
              <w:jc w:val="center"/>
              <w:rPr>
                <w:rFonts w:ascii="GHEA Grapalat" w:hAnsi="GHEA Grapalat" w:cs="Arial LatArm"/>
                <w:lang w:val="pt-BR"/>
              </w:rPr>
            </w:pPr>
            <w:r>
              <w:rPr>
                <w:rFonts w:ascii="GHEA Grapalat" w:hAnsi="GHEA Grapalat" w:cs="Arial LatArm"/>
                <w:lang w:val="pt-BR"/>
              </w:rPr>
              <w:t>65</w:t>
            </w:r>
          </w:p>
        </w:tc>
        <w:tc>
          <w:tcPr>
            <w:tcW w:w="1370" w:type="dxa"/>
            <w:tcBorders>
              <w:top w:val="single" w:sz="4" w:space="0" w:color="auto"/>
              <w:left w:val="single" w:sz="4" w:space="0" w:color="auto"/>
              <w:bottom w:val="single" w:sz="4" w:space="0" w:color="auto"/>
              <w:right w:val="single" w:sz="4" w:space="0" w:color="auto"/>
            </w:tcBorders>
            <w:vAlign w:val="center"/>
          </w:tcPr>
          <w:p w14:paraId="0A3D1663" w14:textId="77777777" w:rsidR="007D1FEA" w:rsidRPr="00D5605D" w:rsidRDefault="007D1FEA" w:rsidP="007D1FEA">
            <w:pPr>
              <w:jc w:val="center"/>
              <w:rPr>
                <w:rFonts w:ascii="GHEA Grapalat" w:hAnsi="GHEA Grapalat"/>
                <w:color w:val="333333"/>
                <w:sz w:val="16"/>
                <w:szCs w:val="16"/>
                <w:lang w:val="hy-AM"/>
              </w:rPr>
            </w:pPr>
            <w:r>
              <w:rPr>
                <w:rFonts w:ascii="GHEA Grapalat" w:hAnsi="GHEA Grapalat"/>
                <w:color w:val="333333"/>
                <w:sz w:val="16"/>
                <w:szCs w:val="16"/>
                <w:lang w:val="hy-AM"/>
              </w:rPr>
              <w:t>33641320/1</w:t>
            </w:r>
          </w:p>
        </w:tc>
        <w:tc>
          <w:tcPr>
            <w:tcW w:w="2283" w:type="dxa"/>
            <w:tcBorders>
              <w:top w:val="single" w:sz="4" w:space="0" w:color="auto"/>
              <w:left w:val="single" w:sz="4" w:space="0" w:color="auto"/>
              <w:bottom w:val="single" w:sz="4" w:space="0" w:color="auto"/>
              <w:right w:val="single" w:sz="4" w:space="0" w:color="auto"/>
            </w:tcBorders>
          </w:tcPr>
          <w:p w14:paraId="649093BA" w14:textId="77777777" w:rsidR="007D1FEA" w:rsidRPr="00BC2013" w:rsidRDefault="007D1FEA" w:rsidP="007D1FEA">
            <w:pPr>
              <w:rPr>
                <w:rFonts w:ascii="GHEA Grapalat" w:hAnsi="GHEA Grapalat"/>
                <w:sz w:val="20"/>
                <w:szCs w:val="20"/>
                <w:lang w:val="hy-AM"/>
              </w:rPr>
            </w:pPr>
            <w:r>
              <w:rPr>
                <w:rFonts w:ascii="GHEA Grapalat" w:hAnsi="GHEA Grapalat"/>
                <w:sz w:val="20"/>
                <w:szCs w:val="20"/>
                <w:lang w:val="hy-AM"/>
              </w:rPr>
              <w:t xml:space="preserve">Էթինիլէատրադիոլ+ լևոնորգեստրել </w:t>
            </w:r>
            <w:r>
              <w:rPr>
                <w:rFonts w:ascii="GHEA Grapalat" w:hAnsi="GHEA Grapalat"/>
                <w:sz w:val="20"/>
                <w:szCs w:val="20"/>
              </w:rPr>
              <w:t>g03aa07</w:t>
            </w:r>
          </w:p>
        </w:tc>
        <w:tc>
          <w:tcPr>
            <w:tcW w:w="923" w:type="dxa"/>
            <w:tcBorders>
              <w:top w:val="single" w:sz="4" w:space="0" w:color="auto"/>
              <w:left w:val="single" w:sz="4" w:space="0" w:color="auto"/>
              <w:bottom w:val="single" w:sz="4" w:space="0" w:color="auto"/>
              <w:right w:val="single" w:sz="4" w:space="0" w:color="auto"/>
            </w:tcBorders>
            <w:vAlign w:val="center"/>
          </w:tcPr>
          <w:p w14:paraId="19803684" w14:textId="77777777" w:rsidR="007D1FEA" w:rsidRPr="00B94CF1"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B827AA" w14:textId="77777777" w:rsidR="007D1FEA" w:rsidRPr="00E0070A" w:rsidRDefault="007D1FEA" w:rsidP="007D1FEA">
            <w:pPr>
              <w:jc w:val="both"/>
              <w:rPr>
                <w:rFonts w:ascii="Cambria Math" w:hAnsi="Cambria Math"/>
                <w:sz w:val="20"/>
                <w:szCs w:val="20"/>
                <w:lang w:val="hy-AM"/>
              </w:rPr>
            </w:pPr>
            <w:r w:rsidRPr="00E0070A">
              <w:rPr>
                <w:rFonts w:ascii="GHEA Grapalat" w:hAnsi="GHEA Grapalat"/>
                <w:sz w:val="20"/>
                <w:szCs w:val="20"/>
                <w:lang w:val="es-ES"/>
              </w:rPr>
              <w:t>Լևոնորգէստրել, էթինիլէստրադիոլ</w:t>
            </w:r>
            <w:r w:rsidRPr="00E0070A">
              <w:rPr>
                <w:rFonts w:ascii="Cambria Math" w:hAnsi="Cambria Math" w:cs="Cambria Math"/>
                <w:sz w:val="20"/>
                <w:szCs w:val="20"/>
                <w:lang w:val="es-ES"/>
              </w:rPr>
              <w:t>․</w:t>
            </w:r>
            <w:r w:rsidRPr="00E0070A">
              <w:rPr>
                <w:rFonts w:ascii="GHEA Grapalat" w:hAnsi="GHEA Grapalat"/>
                <w:sz w:val="20"/>
                <w:szCs w:val="20"/>
                <w:lang w:val="es-ES"/>
              </w:rPr>
              <w:t xml:space="preserve"> </w:t>
            </w:r>
            <w:r w:rsidRPr="00B94CF1">
              <w:rPr>
                <w:rFonts w:ascii="GHEA Grapalat" w:hAnsi="GHEA Grapalat"/>
                <w:sz w:val="20"/>
                <w:szCs w:val="20"/>
                <w:lang w:val="es-ES"/>
              </w:rPr>
              <w:t>դեղաձևը</w:t>
            </w:r>
            <w:r w:rsidRPr="00E0070A">
              <w:rPr>
                <w:rFonts w:ascii="Cambria Math" w:hAnsi="Cambria Math" w:cs="Cambria Math"/>
                <w:sz w:val="20"/>
                <w:szCs w:val="20"/>
                <w:lang w:val="es-ES"/>
              </w:rPr>
              <w:t>․</w:t>
            </w:r>
            <w:r w:rsidRPr="00E0070A">
              <w:rPr>
                <w:rFonts w:ascii="GHEA Grapalat" w:hAnsi="GHEA Grapalat"/>
                <w:sz w:val="20"/>
                <w:szCs w:val="20"/>
                <w:lang w:val="es-ES"/>
              </w:rPr>
              <w:t xml:space="preserve"> </w:t>
            </w:r>
            <w:r w:rsidRPr="003629D7">
              <w:rPr>
                <w:rFonts w:ascii="GHEA Grapalat" w:hAnsi="GHEA Grapalat"/>
                <w:sz w:val="20"/>
                <w:szCs w:val="20"/>
                <w:lang w:val="es-ES"/>
              </w:rPr>
              <w:t>դեղահատեր թաղանթապատ,</w:t>
            </w:r>
            <w:r w:rsidRPr="00E0070A">
              <w:rPr>
                <w:rFonts w:ascii="GHEA Grapalat" w:hAnsi="GHEA Grapalat"/>
                <w:sz w:val="20"/>
                <w:szCs w:val="20"/>
                <w:lang w:val="es-ES"/>
              </w:rPr>
              <w:t xml:space="preserve"> դեղաչափը. 0,15մգ+0,03մգ;</w:t>
            </w:r>
          </w:p>
        </w:tc>
        <w:tc>
          <w:tcPr>
            <w:tcW w:w="900" w:type="dxa"/>
            <w:tcBorders>
              <w:top w:val="single" w:sz="4" w:space="0" w:color="auto"/>
              <w:left w:val="single" w:sz="4" w:space="0" w:color="auto"/>
              <w:bottom w:val="single" w:sz="4" w:space="0" w:color="auto"/>
              <w:right w:val="single" w:sz="4" w:space="0" w:color="auto"/>
            </w:tcBorders>
            <w:vAlign w:val="center"/>
          </w:tcPr>
          <w:p w14:paraId="41D68A10" w14:textId="77777777" w:rsidR="007D1FEA" w:rsidRPr="00520050" w:rsidRDefault="007D1FEA" w:rsidP="007D1FEA">
            <w:pPr>
              <w:jc w:val="cente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E7B5177" w14:textId="4A5C639C"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BF13146" w14:textId="61C47F81"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EFC2B9D"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105</w:t>
            </w:r>
          </w:p>
        </w:tc>
        <w:tc>
          <w:tcPr>
            <w:tcW w:w="990" w:type="dxa"/>
            <w:tcBorders>
              <w:top w:val="single" w:sz="4" w:space="0" w:color="auto"/>
              <w:left w:val="single" w:sz="4" w:space="0" w:color="auto"/>
              <w:bottom w:val="single" w:sz="4" w:space="0" w:color="auto"/>
              <w:right w:val="single" w:sz="4" w:space="0" w:color="auto"/>
            </w:tcBorders>
            <w:vAlign w:val="center"/>
          </w:tcPr>
          <w:p w14:paraId="1B21F011" w14:textId="77777777" w:rsidR="007D1FEA" w:rsidRPr="00B94CF1"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right w:val="single" w:sz="4" w:space="0" w:color="auto"/>
            </w:tcBorders>
            <w:vAlign w:val="center"/>
          </w:tcPr>
          <w:p w14:paraId="00038157"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105</w:t>
            </w:r>
          </w:p>
        </w:tc>
        <w:tc>
          <w:tcPr>
            <w:tcW w:w="1386" w:type="dxa"/>
            <w:tcBorders>
              <w:top w:val="single" w:sz="4" w:space="0" w:color="auto"/>
              <w:left w:val="single" w:sz="4" w:space="0" w:color="auto"/>
              <w:bottom w:val="single" w:sz="4" w:space="0" w:color="auto"/>
              <w:right w:val="single" w:sz="4" w:space="0" w:color="auto"/>
            </w:tcBorders>
            <w:vAlign w:val="center"/>
          </w:tcPr>
          <w:p w14:paraId="21858CD2" w14:textId="77777777" w:rsidR="007D1FEA" w:rsidRDefault="007D1FEA" w:rsidP="007D1FEA">
            <w:pPr>
              <w:rPr>
                <w:rFonts w:ascii="GHEA Grapalat" w:hAnsi="GHEA Grapalat"/>
                <w:sz w:val="18"/>
                <w:szCs w:val="18"/>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43424352" w14:textId="77777777" w:rsidTr="009565A7">
        <w:trPr>
          <w:trHeight w:val="204"/>
        </w:trPr>
        <w:tc>
          <w:tcPr>
            <w:tcW w:w="710" w:type="dxa"/>
            <w:tcBorders>
              <w:top w:val="single" w:sz="4" w:space="0" w:color="auto"/>
              <w:left w:val="single" w:sz="4" w:space="0" w:color="auto"/>
              <w:bottom w:val="single" w:sz="4" w:space="0" w:color="auto"/>
              <w:right w:val="single" w:sz="4" w:space="0" w:color="auto"/>
            </w:tcBorders>
            <w:vAlign w:val="center"/>
          </w:tcPr>
          <w:p w14:paraId="6A77DF89" w14:textId="77777777" w:rsidR="007D1FEA" w:rsidRPr="0006630A" w:rsidRDefault="007D1FEA" w:rsidP="007D1FEA">
            <w:pPr>
              <w:jc w:val="center"/>
              <w:rPr>
                <w:rFonts w:ascii="GHEA Grapalat" w:hAnsi="GHEA Grapalat" w:cs="Arial LatArm"/>
                <w:lang w:val="pt-BR"/>
              </w:rPr>
            </w:pPr>
            <w:r>
              <w:rPr>
                <w:rFonts w:ascii="GHEA Grapalat" w:hAnsi="GHEA Grapalat" w:cs="Arial LatArm"/>
                <w:lang w:val="pt-BR"/>
              </w:rPr>
              <w:t>66</w:t>
            </w:r>
          </w:p>
        </w:tc>
        <w:tc>
          <w:tcPr>
            <w:tcW w:w="1370" w:type="dxa"/>
            <w:tcBorders>
              <w:top w:val="single" w:sz="4" w:space="0" w:color="auto"/>
              <w:left w:val="single" w:sz="4" w:space="0" w:color="auto"/>
              <w:bottom w:val="single" w:sz="4" w:space="0" w:color="auto"/>
              <w:right w:val="single" w:sz="4" w:space="0" w:color="auto"/>
            </w:tcBorders>
            <w:vAlign w:val="center"/>
          </w:tcPr>
          <w:p w14:paraId="13C78A43" w14:textId="77777777" w:rsidR="007D1FEA" w:rsidRPr="001813F9" w:rsidRDefault="007D1FEA" w:rsidP="007D1FEA">
            <w:pPr>
              <w:jc w:val="center"/>
              <w:rPr>
                <w:rFonts w:ascii="GHEA Grapalat" w:hAnsi="GHEA Grapalat"/>
                <w:sz w:val="16"/>
                <w:szCs w:val="16"/>
              </w:rPr>
            </w:pPr>
            <w:r w:rsidRPr="00B94CF1">
              <w:rPr>
                <w:rFonts w:ascii="GHEA Grapalat" w:hAnsi="GHEA Grapalat"/>
                <w:sz w:val="16"/>
                <w:szCs w:val="16"/>
                <w:lang w:val="hy-AM"/>
              </w:rPr>
              <w:t>33642220</w:t>
            </w:r>
            <w:r>
              <w:rPr>
                <w:rFonts w:ascii="GHEA Grapalat" w:hAnsi="GHEA Grapalat"/>
                <w:sz w:val="16"/>
                <w:szCs w:val="16"/>
              </w:rPr>
              <w:t>/1</w:t>
            </w:r>
          </w:p>
        </w:tc>
        <w:tc>
          <w:tcPr>
            <w:tcW w:w="2283" w:type="dxa"/>
            <w:tcBorders>
              <w:top w:val="single" w:sz="4" w:space="0" w:color="auto"/>
              <w:left w:val="single" w:sz="4" w:space="0" w:color="auto"/>
              <w:bottom w:val="single" w:sz="4" w:space="0" w:color="auto"/>
              <w:right w:val="single" w:sz="4" w:space="0" w:color="auto"/>
            </w:tcBorders>
            <w:vAlign w:val="center"/>
          </w:tcPr>
          <w:p w14:paraId="690FF551" w14:textId="77777777" w:rsidR="007D1FEA" w:rsidRPr="00B94CF1" w:rsidRDefault="007D1FEA" w:rsidP="007D1FEA">
            <w:pPr>
              <w:rPr>
                <w:rFonts w:ascii="GHEA Grapalat" w:hAnsi="GHEA Grapalat"/>
                <w:sz w:val="20"/>
                <w:szCs w:val="20"/>
              </w:rPr>
            </w:pPr>
            <w:r w:rsidRPr="00B94CF1">
              <w:rPr>
                <w:rFonts w:ascii="GHEA Grapalat" w:hAnsi="GHEA Grapalat"/>
                <w:sz w:val="20"/>
                <w:szCs w:val="20"/>
                <w:lang w:val="es-ES"/>
              </w:rPr>
              <w:t>մեթիլպրեդնիզոլոն d07aa01, d10aa02, h02ab04</w:t>
            </w:r>
          </w:p>
        </w:tc>
        <w:tc>
          <w:tcPr>
            <w:tcW w:w="923" w:type="dxa"/>
            <w:tcBorders>
              <w:top w:val="single" w:sz="4" w:space="0" w:color="auto"/>
              <w:left w:val="single" w:sz="4" w:space="0" w:color="auto"/>
              <w:bottom w:val="single" w:sz="4" w:space="0" w:color="auto"/>
              <w:right w:val="single" w:sz="4" w:space="0" w:color="auto"/>
            </w:tcBorders>
            <w:vAlign w:val="center"/>
          </w:tcPr>
          <w:p w14:paraId="2443217C" w14:textId="77777777" w:rsidR="007D1FEA" w:rsidRPr="00B94CF1"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684B98" w14:textId="77777777" w:rsidR="007D1FEA" w:rsidRPr="00B94CF1" w:rsidRDefault="007D1FEA" w:rsidP="007D1FEA">
            <w:pPr>
              <w:jc w:val="both"/>
              <w:rPr>
                <w:rFonts w:ascii="GHEA Grapalat" w:hAnsi="GHEA Grapalat"/>
                <w:sz w:val="20"/>
                <w:szCs w:val="20"/>
                <w:lang w:val="hy-AM"/>
              </w:rPr>
            </w:pPr>
            <w:r w:rsidRPr="00B94CF1">
              <w:rPr>
                <w:rFonts w:ascii="GHEA Grapalat" w:hAnsi="GHEA Grapalat"/>
                <w:sz w:val="20"/>
                <w:szCs w:val="20"/>
                <w:lang w:val="es-ES"/>
              </w:rPr>
              <w:t xml:space="preserve">Մեթիլպրեդնիզոլոն, </w:t>
            </w:r>
            <w:r w:rsidRPr="00B94CF1">
              <w:rPr>
                <w:rFonts w:ascii="GHEA Grapalat" w:hAnsi="GHEA Grapalat" w:cs="Sylfaen"/>
                <w:sz w:val="20"/>
                <w:szCs w:val="20"/>
              </w:rPr>
              <w:t>դեղաձևը</w:t>
            </w:r>
            <w:r w:rsidRPr="00B94CF1">
              <w:rPr>
                <w:rFonts w:ascii="GHEA Grapalat" w:hAnsi="GHEA Grapalat" w:cs="Sylfaen"/>
                <w:sz w:val="20"/>
                <w:szCs w:val="20"/>
                <w:lang w:val="es-ES"/>
              </w:rPr>
              <w:t xml:space="preserve">. </w:t>
            </w:r>
            <w:r w:rsidRPr="00B94CF1">
              <w:rPr>
                <w:rFonts w:ascii="GHEA Grapalat" w:hAnsi="GHEA Grapalat" w:cs="Sylfaen"/>
                <w:sz w:val="20"/>
                <w:szCs w:val="20"/>
              </w:rPr>
              <w:t>դեղահատ</w:t>
            </w:r>
            <w:r w:rsidRPr="00B94CF1">
              <w:rPr>
                <w:rFonts w:ascii="GHEA Grapalat" w:hAnsi="GHEA Grapalat" w:cs="Sylfaen"/>
                <w:sz w:val="20"/>
                <w:szCs w:val="20"/>
                <w:lang w:val="es-ES"/>
              </w:rPr>
              <w:t xml:space="preserve">, </w:t>
            </w:r>
            <w:r w:rsidRPr="00B94CF1">
              <w:rPr>
                <w:rFonts w:ascii="GHEA Grapalat" w:hAnsi="GHEA Grapalat" w:cs="Sylfaen"/>
                <w:sz w:val="20"/>
                <w:szCs w:val="20"/>
              </w:rPr>
              <w:t>դեղաչափը</w:t>
            </w:r>
            <w:r w:rsidRPr="00B94CF1">
              <w:rPr>
                <w:rFonts w:ascii="GHEA Grapalat" w:hAnsi="GHEA Grapalat" w:cs="Sylfaen"/>
                <w:sz w:val="20"/>
                <w:szCs w:val="20"/>
                <w:lang w:val="es-ES"/>
              </w:rPr>
              <w:t>. 4</w:t>
            </w:r>
            <w:r w:rsidRPr="00B94CF1">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4228CCE0" w14:textId="77777777" w:rsidR="007D1FEA" w:rsidRPr="00B94CF1" w:rsidRDefault="007D1FEA" w:rsidP="007D1FEA">
            <w:pPr>
              <w:rPr>
                <w:rFonts w:ascii="GHEA Grapalat" w:hAnsi="GHEA Grapalat" w:cs="Arial"/>
                <w:sz w:val="18"/>
                <w:szCs w:val="18"/>
                <w:lang w:val="pt-BR"/>
              </w:rPr>
            </w:pPr>
            <w:r w:rsidRPr="00B94CF1">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248923B" w14:textId="4DAB7312"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51EA7A5" w14:textId="55663927"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4121FFD"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w:t>
            </w:r>
          </w:p>
        </w:tc>
        <w:tc>
          <w:tcPr>
            <w:tcW w:w="990" w:type="dxa"/>
            <w:tcBorders>
              <w:top w:val="single" w:sz="4" w:space="0" w:color="auto"/>
              <w:left w:val="single" w:sz="4" w:space="0" w:color="auto"/>
              <w:bottom w:val="single" w:sz="4" w:space="0" w:color="auto"/>
              <w:right w:val="single" w:sz="4" w:space="0" w:color="auto"/>
            </w:tcBorders>
            <w:vAlign w:val="center"/>
          </w:tcPr>
          <w:p w14:paraId="6661E57B"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right w:val="single" w:sz="4" w:space="0" w:color="auto"/>
            </w:tcBorders>
            <w:vAlign w:val="center"/>
          </w:tcPr>
          <w:p w14:paraId="54AD7ED7"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w:t>
            </w:r>
          </w:p>
        </w:tc>
        <w:tc>
          <w:tcPr>
            <w:tcW w:w="1386" w:type="dxa"/>
            <w:tcBorders>
              <w:top w:val="single" w:sz="4" w:space="0" w:color="auto"/>
              <w:left w:val="single" w:sz="4" w:space="0" w:color="auto"/>
              <w:right w:val="single" w:sz="4" w:space="0" w:color="auto"/>
            </w:tcBorders>
            <w:vAlign w:val="center"/>
          </w:tcPr>
          <w:p w14:paraId="1EE7F22C"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0718FC8A" w14:textId="77777777" w:rsidTr="009565A7">
        <w:trPr>
          <w:trHeight w:val="210"/>
        </w:trPr>
        <w:tc>
          <w:tcPr>
            <w:tcW w:w="710" w:type="dxa"/>
            <w:tcBorders>
              <w:top w:val="single" w:sz="4" w:space="0" w:color="auto"/>
              <w:left w:val="single" w:sz="4" w:space="0" w:color="auto"/>
              <w:bottom w:val="single" w:sz="4" w:space="0" w:color="auto"/>
              <w:right w:val="single" w:sz="4" w:space="0" w:color="auto"/>
            </w:tcBorders>
            <w:vAlign w:val="center"/>
          </w:tcPr>
          <w:p w14:paraId="601D899D" w14:textId="77777777" w:rsidR="007D1FEA" w:rsidRPr="0006630A" w:rsidRDefault="007D1FEA" w:rsidP="007D1FEA">
            <w:pPr>
              <w:jc w:val="center"/>
              <w:rPr>
                <w:rFonts w:ascii="GHEA Grapalat" w:hAnsi="GHEA Grapalat" w:cs="Arial LatArm"/>
                <w:lang w:val="pt-BR"/>
              </w:rPr>
            </w:pPr>
            <w:r>
              <w:rPr>
                <w:rFonts w:ascii="GHEA Grapalat" w:hAnsi="GHEA Grapalat" w:cs="Arial LatArm"/>
                <w:lang w:val="pt-BR"/>
              </w:rPr>
              <w:t>67</w:t>
            </w:r>
          </w:p>
        </w:tc>
        <w:tc>
          <w:tcPr>
            <w:tcW w:w="1370" w:type="dxa"/>
            <w:tcBorders>
              <w:top w:val="single" w:sz="4" w:space="0" w:color="auto"/>
              <w:left w:val="single" w:sz="4" w:space="0" w:color="auto"/>
              <w:bottom w:val="single" w:sz="4" w:space="0" w:color="auto"/>
              <w:right w:val="single" w:sz="4" w:space="0" w:color="auto"/>
            </w:tcBorders>
            <w:vAlign w:val="center"/>
          </w:tcPr>
          <w:p w14:paraId="68352A4B" w14:textId="77777777" w:rsidR="007D1FEA" w:rsidRPr="00193D2F" w:rsidRDefault="007D1FEA" w:rsidP="007D1FEA">
            <w:pPr>
              <w:jc w:val="center"/>
              <w:rPr>
                <w:rFonts w:ascii="GHEA Grapalat" w:hAnsi="GHEA Grapalat"/>
                <w:sz w:val="16"/>
                <w:szCs w:val="16"/>
                <w:lang w:val="hy-AM"/>
              </w:rPr>
            </w:pPr>
            <w:r w:rsidRPr="00FE6816">
              <w:rPr>
                <w:rFonts w:ascii="GHEA Grapalat" w:hAnsi="GHEA Grapalat"/>
                <w:sz w:val="16"/>
                <w:szCs w:val="16"/>
                <w:lang w:val="pt-BR"/>
              </w:rPr>
              <w:t>33661185</w:t>
            </w:r>
            <w:r>
              <w:rPr>
                <w:rFonts w:ascii="GHEA Grapalat" w:hAnsi="GHEA Grapalat"/>
                <w:sz w:val="16"/>
                <w:szCs w:val="16"/>
                <w:lang w:val="hy-AM"/>
              </w:rPr>
              <w:t>/1</w:t>
            </w:r>
          </w:p>
          <w:p w14:paraId="5AA46C6A" w14:textId="77777777" w:rsidR="007D1FEA" w:rsidRPr="00FE6816" w:rsidRDefault="007D1FEA" w:rsidP="007D1FEA">
            <w:pPr>
              <w:jc w:val="center"/>
              <w:rPr>
                <w:rFonts w:ascii="GHEA Grapalat" w:hAnsi="GHEA Grapalat"/>
                <w:sz w:val="16"/>
                <w:szCs w:val="16"/>
                <w:lang w:val="pt-BR"/>
              </w:rPr>
            </w:pPr>
          </w:p>
        </w:tc>
        <w:tc>
          <w:tcPr>
            <w:tcW w:w="2283" w:type="dxa"/>
            <w:tcBorders>
              <w:top w:val="single" w:sz="4" w:space="0" w:color="auto"/>
              <w:left w:val="single" w:sz="4" w:space="0" w:color="auto"/>
              <w:bottom w:val="single" w:sz="4" w:space="0" w:color="auto"/>
              <w:right w:val="single" w:sz="4" w:space="0" w:color="auto"/>
            </w:tcBorders>
            <w:vAlign w:val="center"/>
          </w:tcPr>
          <w:p w14:paraId="70E0114C" w14:textId="77777777" w:rsidR="007D1FEA" w:rsidRPr="00584367" w:rsidRDefault="007D1FEA" w:rsidP="007D1FEA">
            <w:pPr>
              <w:rPr>
                <w:rFonts w:ascii="Arial LatArm" w:hAnsi="Arial LatArm" w:cs="Calibri"/>
                <w:sz w:val="22"/>
                <w:szCs w:val="22"/>
                <w:lang w:val="pt-BR"/>
              </w:rPr>
            </w:pPr>
            <w:r w:rsidRPr="00FE6816">
              <w:rPr>
                <w:rFonts w:ascii="GHEA Grapalat" w:hAnsi="GHEA Grapalat"/>
                <w:sz w:val="20"/>
                <w:szCs w:val="20"/>
                <w:lang w:val="hy-AM"/>
              </w:rPr>
              <w:t>Կ</w:t>
            </w:r>
            <w:r w:rsidRPr="00FE6816">
              <w:rPr>
                <w:rFonts w:ascii="GHEA Grapalat" w:hAnsi="GHEA Grapalat"/>
                <w:sz w:val="20"/>
                <w:szCs w:val="20"/>
                <w:lang w:val="es-ES"/>
              </w:rPr>
              <w:t>ետորոլակ (կետորոլակի տրոմեթամ</w:t>
            </w:r>
            <w:r>
              <w:rPr>
                <w:rFonts w:ascii="GHEA Grapalat" w:hAnsi="GHEA Grapalat"/>
                <w:sz w:val="20"/>
                <w:szCs w:val="20"/>
                <w:lang w:val="hy-AM"/>
              </w:rPr>
              <w:t>ոլ</w:t>
            </w:r>
            <w:r w:rsidRPr="00FE6816">
              <w:rPr>
                <w:rFonts w:ascii="GHEA Grapalat" w:hAnsi="GHEA Grapalat"/>
                <w:sz w:val="20"/>
                <w:szCs w:val="20"/>
                <w:lang w:val="es-ES"/>
              </w:rPr>
              <w:t>)</w:t>
            </w:r>
          </w:p>
        </w:tc>
        <w:tc>
          <w:tcPr>
            <w:tcW w:w="923" w:type="dxa"/>
            <w:tcBorders>
              <w:top w:val="single" w:sz="4" w:space="0" w:color="auto"/>
              <w:left w:val="single" w:sz="4" w:space="0" w:color="auto"/>
              <w:bottom w:val="single" w:sz="4" w:space="0" w:color="auto"/>
              <w:right w:val="single" w:sz="4" w:space="0" w:color="auto"/>
            </w:tcBorders>
            <w:vAlign w:val="center"/>
          </w:tcPr>
          <w:p w14:paraId="5F0474F0" w14:textId="77777777" w:rsidR="007D1FEA" w:rsidRPr="009A64F0"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06FD6B" w14:textId="77777777" w:rsidR="007D1FEA" w:rsidRPr="00FE6816" w:rsidRDefault="007D1FEA" w:rsidP="007D1FEA">
            <w:pPr>
              <w:jc w:val="both"/>
              <w:rPr>
                <w:rFonts w:ascii="GHEA Grapalat" w:hAnsi="GHEA Grapalat"/>
                <w:sz w:val="20"/>
                <w:szCs w:val="20"/>
                <w:lang w:val="es-ES"/>
              </w:rPr>
            </w:pPr>
            <w:r w:rsidRPr="00FE6816">
              <w:rPr>
                <w:rFonts w:ascii="GHEA Grapalat" w:hAnsi="GHEA Grapalat"/>
                <w:sz w:val="20"/>
                <w:szCs w:val="20"/>
                <w:lang w:val="hy-AM"/>
              </w:rPr>
              <w:t>Կ</w:t>
            </w:r>
            <w:r w:rsidRPr="00FE6816">
              <w:rPr>
                <w:rFonts w:ascii="GHEA Grapalat" w:hAnsi="GHEA Grapalat"/>
                <w:sz w:val="20"/>
                <w:szCs w:val="20"/>
                <w:lang w:val="es-ES"/>
              </w:rPr>
              <w:t>ետորոլակ (կետորոլակի տրոմեթամին), դեղաձևը. լուծույթ ն/ե և մ/մ ներարկման, դեղաչափը. 30մգ/մլ 1մլ</w:t>
            </w:r>
          </w:p>
          <w:p w14:paraId="2C34D0BB" w14:textId="77777777" w:rsidR="007D1FEA" w:rsidRPr="00F24A74" w:rsidRDefault="007D1FEA" w:rsidP="007D1FEA">
            <w:pPr>
              <w:jc w:val="both"/>
              <w:rPr>
                <w:rFonts w:ascii="GHEA Grapalat" w:hAnsi="GHEA Grapalat"/>
                <w:sz w:val="20"/>
                <w:szCs w:val="20"/>
                <w:lang w:val="hy-AM"/>
              </w:rPr>
            </w:pPr>
          </w:p>
        </w:tc>
        <w:tc>
          <w:tcPr>
            <w:tcW w:w="900" w:type="dxa"/>
            <w:tcBorders>
              <w:top w:val="single" w:sz="4" w:space="0" w:color="auto"/>
              <w:left w:val="single" w:sz="4" w:space="0" w:color="auto"/>
              <w:bottom w:val="single" w:sz="4" w:space="0" w:color="auto"/>
              <w:right w:val="single" w:sz="4" w:space="0" w:color="auto"/>
            </w:tcBorders>
            <w:vAlign w:val="center"/>
          </w:tcPr>
          <w:p w14:paraId="01386E21" w14:textId="77777777" w:rsidR="007D1FEA" w:rsidRPr="0018660B" w:rsidRDefault="007D1FEA" w:rsidP="007D1FEA">
            <w:pPr>
              <w:jc w:val="center"/>
              <w:rPr>
                <w:rFonts w:ascii="GHEA Grapalat" w:hAnsi="GHEA Grapalat" w:cs="Arial"/>
                <w:sz w:val="18"/>
                <w:szCs w:val="18"/>
              </w:rPr>
            </w:pPr>
            <w:r w:rsidRPr="0018660B">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CE59372" w14:textId="1B3B7FD8"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E5663BE" w14:textId="456A5494"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33D41A0"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300B432F" w14:textId="77777777" w:rsidR="007D1FEA" w:rsidRPr="00453A4B" w:rsidRDefault="007D1FEA" w:rsidP="007D1FEA">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3B1D346C"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1386" w:type="dxa"/>
            <w:tcBorders>
              <w:top w:val="single" w:sz="4" w:space="0" w:color="auto"/>
              <w:left w:val="single" w:sz="4" w:space="0" w:color="auto"/>
              <w:right w:val="single" w:sz="4" w:space="0" w:color="auto"/>
            </w:tcBorders>
            <w:vAlign w:val="center"/>
          </w:tcPr>
          <w:p w14:paraId="6A70DE9C" w14:textId="77777777" w:rsidR="007D1FEA" w:rsidRPr="00B94CF1"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45DAA068" w14:textId="77777777" w:rsidTr="009565A7">
        <w:trPr>
          <w:trHeight w:val="165"/>
        </w:trPr>
        <w:tc>
          <w:tcPr>
            <w:tcW w:w="710" w:type="dxa"/>
            <w:tcBorders>
              <w:top w:val="single" w:sz="4" w:space="0" w:color="auto"/>
              <w:left w:val="single" w:sz="4" w:space="0" w:color="auto"/>
              <w:bottom w:val="single" w:sz="4" w:space="0" w:color="auto"/>
              <w:right w:val="single" w:sz="4" w:space="0" w:color="auto"/>
            </w:tcBorders>
            <w:vAlign w:val="center"/>
          </w:tcPr>
          <w:p w14:paraId="649CE2E4" w14:textId="77777777" w:rsidR="007D1FEA" w:rsidRDefault="007D1FEA" w:rsidP="007D1FEA">
            <w:pPr>
              <w:jc w:val="center"/>
              <w:rPr>
                <w:rFonts w:ascii="GHEA Grapalat" w:hAnsi="GHEA Grapalat" w:cs="Arial LatArm"/>
                <w:lang w:val="pt-BR"/>
              </w:rPr>
            </w:pPr>
            <w:r>
              <w:rPr>
                <w:rFonts w:ascii="GHEA Grapalat" w:hAnsi="GHEA Grapalat" w:cs="Arial LatArm"/>
                <w:lang w:val="pt-BR"/>
              </w:rPr>
              <w:t>68</w:t>
            </w:r>
          </w:p>
        </w:tc>
        <w:tc>
          <w:tcPr>
            <w:tcW w:w="1370" w:type="dxa"/>
            <w:tcBorders>
              <w:top w:val="single" w:sz="4" w:space="0" w:color="auto"/>
              <w:left w:val="single" w:sz="4" w:space="0" w:color="auto"/>
              <w:bottom w:val="single" w:sz="4" w:space="0" w:color="auto"/>
              <w:right w:val="single" w:sz="4" w:space="0" w:color="auto"/>
            </w:tcBorders>
            <w:vAlign w:val="center"/>
          </w:tcPr>
          <w:p w14:paraId="71B93DD6" w14:textId="77777777" w:rsidR="007D1FEA" w:rsidRPr="00306A8C" w:rsidRDefault="007D1FEA" w:rsidP="007D1FEA">
            <w:pPr>
              <w:jc w:val="center"/>
              <w:rPr>
                <w:rFonts w:ascii="GHEA Grapalat" w:hAnsi="GHEA Grapalat"/>
                <w:color w:val="333333"/>
                <w:sz w:val="16"/>
                <w:szCs w:val="16"/>
                <w:lang w:val="hy-AM"/>
              </w:rPr>
            </w:pPr>
            <w:r>
              <w:rPr>
                <w:rFonts w:ascii="GHEA Grapalat" w:hAnsi="GHEA Grapalat"/>
                <w:color w:val="333333"/>
                <w:sz w:val="16"/>
                <w:szCs w:val="16"/>
                <w:lang w:val="pt-BR"/>
              </w:rPr>
              <w:t>33141110/</w:t>
            </w:r>
            <w:r>
              <w:rPr>
                <w:rFonts w:ascii="GHEA Grapalat" w:hAnsi="GHEA Grapalat"/>
                <w:color w:val="333333"/>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6A8621FE" w14:textId="77777777" w:rsidR="007D1FEA" w:rsidRPr="00930ACC" w:rsidRDefault="007D1FEA" w:rsidP="007D1FEA">
            <w:pPr>
              <w:rPr>
                <w:rFonts w:ascii="GHEA Grapalat" w:hAnsi="GHEA Grapalat"/>
                <w:sz w:val="20"/>
                <w:szCs w:val="20"/>
              </w:rPr>
            </w:pPr>
            <w:r w:rsidRPr="008D6693">
              <w:rPr>
                <w:rFonts w:ascii="GHEA Grapalat" w:hAnsi="GHEA Grapalat" w:cs="Sylfaen"/>
                <w:sz w:val="20"/>
                <w:szCs w:val="20"/>
              </w:rPr>
              <w:t>վիրակապեր</w:t>
            </w:r>
          </w:p>
        </w:tc>
        <w:tc>
          <w:tcPr>
            <w:tcW w:w="923" w:type="dxa"/>
            <w:tcBorders>
              <w:top w:val="single" w:sz="4" w:space="0" w:color="auto"/>
              <w:left w:val="single" w:sz="4" w:space="0" w:color="auto"/>
              <w:bottom w:val="single" w:sz="4" w:space="0" w:color="auto"/>
              <w:right w:val="single" w:sz="4" w:space="0" w:color="auto"/>
            </w:tcBorders>
            <w:vAlign w:val="center"/>
          </w:tcPr>
          <w:p w14:paraId="36D2F2CD"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B98108" w14:textId="77777777" w:rsidR="007D1FEA" w:rsidRPr="00333D32" w:rsidRDefault="007D1FEA" w:rsidP="007D1FEA">
            <w:pPr>
              <w:jc w:val="both"/>
              <w:rPr>
                <w:rFonts w:ascii="GHEA Grapalat" w:hAnsi="GHEA Grapalat"/>
                <w:sz w:val="20"/>
                <w:szCs w:val="20"/>
                <w:lang w:val="es-ES"/>
              </w:rPr>
            </w:pPr>
            <w:r>
              <w:rPr>
                <w:rFonts w:ascii="GHEA Grapalat" w:hAnsi="GHEA Grapalat"/>
                <w:sz w:val="20"/>
                <w:szCs w:val="20"/>
                <w:lang w:val="es-ES"/>
              </w:rPr>
              <w:t>Վիրակապ 7x14</w:t>
            </w:r>
            <w:r w:rsidRPr="00BD4291">
              <w:rPr>
                <w:rFonts w:ascii="GHEA Grapalat" w:hAnsi="GHEA Grapalat"/>
                <w:sz w:val="20"/>
                <w:szCs w:val="20"/>
                <w:lang w:val="es-ES"/>
              </w:rPr>
              <w:t xml:space="preserve"> ստերիլ: Ֆորմատ: 7x14, հատ:</w:t>
            </w:r>
          </w:p>
        </w:tc>
        <w:tc>
          <w:tcPr>
            <w:tcW w:w="900" w:type="dxa"/>
            <w:tcBorders>
              <w:top w:val="single" w:sz="4" w:space="0" w:color="auto"/>
              <w:left w:val="single" w:sz="4" w:space="0" w:color="auto"/>
              <w:bottom w:val="single" w:sz="4" w:space="0" w:color="auto"/>
              <w:right w:val="single" w:sz="4" w:space="0" w:color="auto"/>
            </w:tcBorders>
            <w:vAlign w:val="center"/>
          </w:tcPr>
          <w:p w14:paraId="4897F296" w14:textId="77777777" w:rsidR="007D1FEA" w:rsidRPr="0031692C"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84246CD" w14:textId="3C1CA7BD"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1A2E5EF" w14:textId="54A43F49"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15BFC43"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2000</w:t>
            </w:r>
          </w:p>
        </w:tc>
        <w:tc>
          <w:tcPr>
            <w:tcW w:w="990" w:type="dxa"/>
            <w:tcBorders>
              <w:top w:val="single" w:sz="4" w:space="0" w:color="auto"/>
              <w:left w:val="single" w:sz="4" w:space="0" w:color="auto"/>
              <w:bottom w:val="single" w:sz="4" w:space="0" w:color="auto"/>
              <w:right w:val="single" w:sz="4" w:space="0" w:color="auto"/>
            </w:tcBorders>
            <w:vAlign w:val="center"/>
          </w:tcPr>
          <w:p w14:paraId="10E94253"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5FA23587"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2000</w:t>
            </w:r>
          </w:p>
        </w:tc>
        <w:tc>
          <w:tcPr>
            <w:tcW w:w="1386" w:type="dxa"/>
            <w:tcBorders>
              <w:top w:val="single" w:sz="4" w:space="0" w:color="auto"/>
              <w:left w:val="single" w:sz="4" w:space="0" w:color="auto"/>
              <w:right w:val="single" w:sz="4" w:space="0" w:color="auto"/>
            </w:tcBorders>
            <w:vAlign w:val="center"/>
          </w:tcPr>
          <w:p w14:paraId="6CEC71E7" w14:textId="77777777" w:rsidR="007D1FEA"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30885458" w14:textId="77777777" w:rsidTr="009565A7">
        <w:trPr>
          <w:trHeight w:val="165"/>
        </w:trPr>
        <w:tc>
          <w:tcPr>
            <w:tcW w:w="710" w:type="dxa"/>
            <w:tcBorders>
              <w:top w:val="single" w:sz="4" w:space="0" w:color="auto"/>
              <w:left w:val="single" w:sz="4" w:space="0" w:color="auto"/>
              <w:bottom w:val="single" w:sz="4" w:space="0" w:color="auto"/>
              <w:right w:val="single" w:sz="4" w:space="0" w:color="auto"/>
            </w:tcBorders>
            <w:vAlign w:val="center"/>
          </w:tcPr>
          <w:p w14:paraId="6F48886D" w14:textId="77777777" w:rsidR="007D1FEA" w:rsidRPr="0006630A" w:rsidRDefault="007D1FEA" w:rsidP="007D1FEA">
            <w:pPr>
              <w:jc w:val="center"/>
              <w:rPr>
                <w:rFonts w:ascii="GHEA Grapalat" w:hAnsi="GHEA Grapalat" w:cs="Arial LatArm"/>
                <w:lang w:val="pt-BR"/>
              </w:rPr>
            </w:pPr>
            <w:r>
              <w:rPr>
                <w:rFonts w:ascii="GHEA Grapalat" w:hAnsi="GHEA Grapalat" w:cs="Arial LatArm"/>
                <w:lang w:val="pt-BR"/>
              </w:rPr>
              <w:t>69</w:t>
            </w:r>
          </w:p>
        </w:tc>
        <w:tc>
          <w:tcPr>
            <w:tcW w:w="1370" w:type="dxa"/>
            <w:tcBorders>
              <w:top w:val="single" w:sz="4" w:space="0" w:color="auto"/>
              <w:left w:val="single" w:sz="4" w:space="0" w:color="auto"/>
              <w:bottom w:val="single" w:sz="4" w:space="0" w:color="auto"/>
              <w:right w:val="single" w:sz="4" w:space="0" w:color="auto"/>
            </w:tcBorders>
            <w:vAlign w:val="center"/>
          </w:tcPr>
          <w:p w14:paraId="4CA6A4D9" w14:textId="77777777" w:rsidR="007D1FEA" w:rsidRPr="007D3F66" w:rsidRDefault="007D1FEA" w:rsidP="007D1FEA">
            <w:pPr>
              <w:jc w:val="center"/>
              <w:rPr>
                <w:rFonts w:ascii="GHEA Grapalat" w:hAnsi="GHEA Grapalat"/>
                <w:color w:val="333333"/>
                <w:sz w:val="16"/>
                <w:szCs w:val="16"/>
                <w:lang w:val="hy-AM"/>
              </w:rPr>
            </w:pPr>
            <w:r>
              <w:rPr>
                <w:rFonts w:ascii="GHEA Grapalat" w:hAnsi="GHEA Grapalat"/>
                <w:color w:val="333333"/>
                <w:sz w:val="16"/>
                <w:szCs w:val="16"/>
                <w:lang w:val="pt-BR"/>
              </w:rPr>
              <w:t>33141110/</w:t>
            </w:r>
            <w:r>
              <w:rPr>
                <w:rFonts w:ascii="GHEA Grapalat" w:hAnsi="GHEA Grapalat"/>
                <w:color w:val="333333"/>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vAlign w:val="center"/>
          </w:tcPr>
          <w:p w14:paraId="300EFE5C" w14:textId="77777777" w:rsidR="007D1FEA" w:rsidRPr="00930ACC" w:rsidRDefault="007D1FEA" w:rsidP="007D1FEA">
            <w:pPr>
              <w:rPr>
                <w:rFonts w:ascii="GHEA Grapalat" w:hAnsi="GHEA Grapalat"/>
                <w:sz w:val="20"/>
                <w:szCs w:val="20"/>
              </w:rPr>
            </w:pPr>
            <w:r w:rsidRPr="008D6693">
              <w:rPr>
                <w:rFonts w:ascii="GHEA Grapalat" w:hAnsi="GHEA Grapalat" w:cs="Sylfaen"/>
                <w:sz w:val="20"/>
                <w:szCs w:val="20"/>
              </w:rPr>
              <w:t>վիրակապեր</w:t>
            </w:r>
          </w:p>
        </w:tc>
        <w:tc>
          <w:tcPr>
            <w:tcW w:w="923" w:type="dxa"/>
            <w:tcBorders>
              <w:top w:val="single" w:sz="4" w:space="0" w:color="auto"/>
              <w:left w:val="single" w:sz="4" w:space="0" w:color="auto"/>
              <w:bottom w:val="single" w:sz="4" w:space="0" w:color="auto"/>
              <w:right w:val="single" w:sz="4" w:space="0" w:color="auto"/>
            </w:tcBorders>
            <w:vAlign w:val="center"/>
          </w:tcPr>
          <w:p w14:paraId="4A40EDFB"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F698DD" w14:textId="77777777" w:rsidR="007D1FEA" w:rsidRPr="00333D32" w:rsidRDefault="007D1FEA" w:rsidP="007D1FEA">
            <w:pPr>
              <w:jc w:val="both"/>
              <w:rPr>
                <w:rFonts w:ascii="GHEA Grapalat" w:hAnsi="GHEA Grapalat"/>
                <w:sz w:val="20"/>
                <w:szCs w:val="20"/>
                <w:lang w:val="es-ES"/>
              </w:rPr>
            </w:pPr>
            <w:r>
              <w:rPr>
                <w:rFonts w:ascii="GHEA Grapalat" w:hAnsi="GHEA Grapalat"/>
                <w:sz w:val="20"/>
                <w:szCs w:val="20"/>
                <w:lang w:val="es-ES"/>
              </w:rPr>
              <w:t>Վիրակապ 7x14</w:t>
            </w:r>
            <w:r w:rsidRPr="00BD4291">
              <w:rPr>
                <w:rFonts w:ascii="GHEA Grapalat" w:hAnsi="GHEA Grapalat"/>
                <w:sz w:val="20"/>
                <w:szCs w:val="20"/>
                <w:lang w:val="es-ES"/>
              </w:rPr>
              <w:t xml:space="preserve"> </w:t>
            </w:r>
            <w:r>
              <w:rPr>
                <w:rFonts w:ascii="GHEA Grapalat" w:hAnsi="GHEA Grapalat"/>
                <w:sz w:val="20"/>
                <w:szCs w:val="20"/>
                <w:lang w:val="hy-AM"/>
              </w:rPr>
              <w:t xml:space="preserve">ոչ </w:t>
            </w:r>
            <w:r w:rsidRPr="00BD4291">
              <w:rPr>
                <w:rFonts w:ascii="GHEA Grapalat" w:hAnsi="GHEA Grapalat"/>
                <w:sz w:val="20"/>
                <w:szCs w:val="20"/>
                <w:lang w:val="es-ES"/>
              </w:rPr>
              <w:t>ստերիլ: Ֆորմատ: 7x14, հատ:</w:t>
            </w:r>
          </w:p>
        </w:tc>
        <w:tc>
          <w:tcPr>
            <w:tcW w:w="900" w:type="dxa"/>
            <w:tcBorders>
              <w:top w:val="single" w:sz="4" w:space="0" w:color="auto"/>
              <w:left w:val="single" w:sz="4" w:space="0" w:color="auto"/>
              <w:bottom w:val="single" w:sz="4" w:space="0" w:color="auto"/>
              <w:right w:val="single" w:sz="4" w:space="0" w:color="auto"/>
            </w:tcBorders>
            <w:vAlign w:val="center"/>
          </w:tcPr>
          <w:p w14:paraId="0A533898" w14:textId="77777777" w:rsidR="007D1FEA" w:rsidRPr="0031692C"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5AEDEAF" w14:textId="09589050"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0A1B3A6" w14:textId="325BDDCB"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6759324"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2000</w:t>
            </w:r>
          </w:p>
        </w:tc>
        <w:tc>
          <w:tcPr>
            <w:tcW w:w="990" w:type="dxa"/>
            <w:tcBorders>
              <w:top w:val="single" w:sz="4" w:space="0" w:color="auto"/>
              <w:left w:val="single" w:sz="4" w:space="0" w:color="auto"/>
              <w:bottom w:val="single" w:sz="4" w:space="0" w:color="auto"/>
              <w:right w:val="single" w:sz="4" w:space="0" w:color="auto"/>
            </w:tcBorders>
            <w:vAlign w:val="center"/>
          </w:tcPr>
          <w:p w14:paraId="079A8986" w14:textId="77777777" w:rsidR="007D1FEA" w:rsidRPr="004B0F86"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4E9A8B0F"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2000</w:t>
            </w:r>
          </w:p>
        </w:tc>
        <w:tc>
          <w:tcPr>
            <w:tcW w:w="1386" w:type="dxa"/>
            <w:tcBorders>
              <w:top w:val="single" w:sz="4" w:space="0" w:color="auto"/>
              <w:left w:val="single" w:sz="4" w:space="0" w:color="auto"/>
              <w:right w:val="single" w:sz="4" w:space="0" w:color="auto"/>
            </w:tcBorders>
            <w:vAlign w:val="center"/>
          </w:tcPr>
          <w:p w14:paraId="19D58CD4"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630CF507" w14:textId="77777777" w:rsidTr="009565A7">
        <w:trPr>
          <w:trHeight w:val="142"/>
        </w:trPr>
        <w:tc>
          <w:tcPr>
            <w:tcW w:w="710" w:type="dxa"/>
            <w:tcBorders>
              <w:top w:val="single" w:sz="4" w:space="0" w:color="auto"/>
              <w:left w:val="single" w:sz="4" w:space="0" w:color="auto"/>
              <w:bottom w:val="single" w:sz="4" w:space="0" w:color="auto"/>
              <w:right w:val="single" w:sz="4" w:space="0" w:color="auto"/>
            </w:tcBorders>
            <w:vAlign w:val="center"/>
          </w:tcPr>
          <w:p w14:paraId="791877B3" w14:textId="77777777" w:rsidR="007D1FEA" w:rsidRDefault="007D1FEA" w:rsidP="007D1FEA">
            <w:pPr>
              <w:jc w:val="center"/>
              <w:rPr>
                <w:rFonts w:ascii="GHEA Grapalat" w:hAnsi="GHEA Grapalat" w:cs="Arial LatArm"/>
                <w:lang w:val="pt-BR"/>
              </w:rPr>
            </w:pPr>
            <w:r>
              <w:rPr>
                <w:rFonts w:ascii="GHEA Grapalat" w:hAnsi="GHEA Grapalat" w:cs="Arial LatArm"/>
                <w:lang w:val="pt-BR"/>
              </w:rPr>
              <w:t>70</w:t>
            </w:r>
          </w:p>
        </w:tc>
        <w:tc>
          <w:tcPr>
            <w:tcW w:w="1370" w:type="dxa"/>
            <w:tcBorders>
              <w:top w:val="single" w:sz="4" w:space="0" w:color="auto"/>
              <w:left w:val="single" w:sz="4" w:space="0" w:color="auto"/>
              <w:bottom w:val="single" w:sz="4" w:space="0" w:color="auto"/>
              <w:right w:val="single" w:sz="4" w:space="0" w:color="auto"/>
            </w:tcBorders>
            <w:vAlign w:val="center"/>
          </w:tcPr>
          <w:p w14:paraId="3AB51606" w14:textId="77777777" w:rsidR="007D1FEA" w:rsidRPr="00062229" w:rsidRDefault="007D1FEA" w:rsidP="007D1FEA">
            <w:pPr>
              <w:jc w:val="center"/>
              <w:rPr>
                <w:rFonts w:ascii="GHEA Grapalat" w:hAnsi="GHEA Grapalat"/>
                <w:color w:val="333333"/>
                <w:sz w:val="16"/>
                <w:szCs w:val="16"/>
                <w:lang w:val="hy-AM"/>
              </w:rPr>
            </w:pPr>
            <w:r>
              <w:rPr>
                <w:rFonts w:ascii="GHEA Grapalat" w:hAnsi="GHEA Grapalat"/>
                <w:color w:val="333333"/>
                <w:sz w:val="16"/>
                <w:szCs w:val="16"/>
                <w:lang w:val="pt-BR"/>
              </w:rPr>
              <w:t>33141112/</w:t>
            </w:r>
            <w:r w:rsidRPr="00514B80">
              <w:rPr>
                <w:rFonts w:ascii="GHEA Grapalat" w:hAnsi="GHEA Grapalat"/>
                <w:color w:val="333333"/>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501AB1BB" w14:textId="77777777" w:rsidR="007D1FEA" w:rsidRPr="0038478A" w:rsidRDefault="007D1FEA" w:rsidP="007D1FEA">
            <w:pPr>
              <w:rPr>
                <w:rFonts w:ascii="GHEA Grapalat" w:hAnsi="GHEA Grapalat"/>
                <w:sz w:val="20"/>
                <w:szCs w:val="20"/>
                <w:lang w:val="pt-BR"/>
              </w:rPr>
            </w:pPr>
            <w:r w:rsidRPr="008D6693">
              <w:rPr>
                <w:rFonts w:ascii="GHEA Grapalat" w:hAnsi="GHEA Grapalat" w:cs="Sylfaen"/>
                <w:sz w:val="20"/>
                <w:szCs w:val="20"/>
              </w:rPr>
              <w:t>սպեղանիներ</w:t>
            </w:r>
            <w:r w:rsidRPr="008D6693">
              <w:rPr>
                <w:rFonts w:ascii="GHEA Grapalat" w:hAnsi="GHEA Grapalat"/>
                <w:sz w:val="20"/>
                <w:szCs w:val="20"/>
              </w:rPr>
              <w:t xml:space="preserve"> (</w:t>
            </w:r>
            <w:r w:rsidRPr="008D6693">
              <w:rPr>
                <w:rFonts w:ascii="GHEA Grapalat" w:hAnsi="GHEA Grapalat" w:cs="Sylfaen"/>
                <w:sz w:val="20"/>
                <w:szCs w:val="20"/>
              </w:rPr>
              <w:t>պլաստիր</w:t>
            </w:r>
            <w:r w:rsidRPr="008D6693">
              <w:rPr>
                <w:rFonts w:ascii="GHEA Grapalat" w:hAnsi="GHEA Grapalat"/>
                <w:sz w:val="20"/>
                <w:szCs w:val="20"/>
              </w:rPr>
              <w:t>)</w:t>
            </w:r>
            <w:r w:rsidRPr="00AA26D5">
              <w:rPr>
                <w:rFonts w:ascii="GHEA Grapalat" w:hAnsi="GHEA Grapalat"/>
                <w:sz w:val="20"/>
                <w:szCs w:val="20"/>
                <w:lang w:val="es-ES"/>
              </w:rPr>
              <w:tab/>
            </w:r>
          </w:p>
        </w:tc>
        <w:tc>
          <w:tcPr>
            <w:tcW w:w="923" w:type="dxa"/>
            <w:tcBorders>
              <w:top w:val="single" w:sz="4" w:space="0" w:color="auto"/>
              <w:left w:val="single" w:sz="4" w:space="0" w:color="auto"/>
              <w:bottom w:val="single" w:sz="4" w:space="0" w:color="auto"/>
              <w:right w:val="single" w:sz="4" w:space="0" w:color="auto"/>
            </w:tcBorders>
            <w:vAlign w:val="center"/>
          </w:tcPr>
          <w:p w14:paraId="2B212CB3"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BC99BB" w14:textId="77777777" w:rsidR="007D1FEA" w:rsidRPr="00FE3E7B" w:rsidRDefault="007D1FEA" w:rsidP="007D1FEA">
            <w:pPr>
              <w:jc w:val="both"/>
              <w:rPr>
                <w:rFonts w:ascii="GHEA Grapalat" w:hAnsi="GHEA Grapalat"/>
                <w:sz w:val="20"/>
                <w:szCs w:val="20"/>
                <w:lang w:val="es-ES"/>
              </w:rPr>
            </w:pPr>
            <w:r>
              <w:rPr>
                <w:rFonts w:ascii="GHEA Grapalat" w:hAnsi="GHEA Grapalat"/>
                <w:sz w:val="20"/>
                <w:szCs w:val="20"/>
                <w:lang w:val="es-ES"/>
              </w:rPr>
              <w:t xml:space="preserve">Սպեղանի կտորից </w:t>
            </w:r>
            <w:r>
              <w:rPr>
                <w:rFonts w:ascii="GHEA Grapalat" w:hAnsi="GHEA Grapalat"/>
                <w:sz w:val="20"/>
                <w:szCs w:val="20"/>
                <w:lang w:val="hy-AM"/>
              </w:rPr>
              <w:t>3</w:t>
            </w:r>
            <w:r w:rsidRPr="000207DB">
              <w:rPr>
                <w:rFonts w:ascii="GHEA Grapalat" w:hAnsi="GHEA Grapalat"/>
                <w:sz w:val="20"/>
                <w:szCs w:val="20"/>
                <w:lang w:val="es-ES"/>
              </w:rPr>
              <w:t xml:space="preserve">սմx500սմ: Ֆորմատ:հատ:  </w:t>
            </w:r>
          </w:p>
        </w:tc>
        <w:tc>
          <w:tcPr>
            <w:tcW w:w="900" w:type="dxa"/>
            <w:tcBorders>
              <w:top w:val="single" w:sz="4" w:space="0" w:color="auto"/>
              <w:left w:val="single" w:sz="4" w:space="0" w:color="auto"/>
              <w:bottom w:val="single" w:sz="4" w:space="0" w:color="auto"/>
              <w:right w:val="single" w:sz="4" w:space="0" w:color="auto"/>
            </w:tcBorders>
            <w:vAlign w:val="center"/>
          </w:tcPr>
          <w:p w14:paraId="08627873" w14:textId="77777777" w:rsidR="007D1FEA" w:rsidRDefault="007D1FEA" w:rsidP="007D1FEA">
            <w:pPr>
              <w:jc w:val="center"/>
              <w:rPr>
                <w:rFonts w:ascii="GHEA Grapalat" w:hAnsi="GHEA Grapalat"/>
                <w:sz w:val="16"/>
                <w:szCs w:val="16"/>
                <w:lang w:val="hy-AM"/>
              </w:rPr>
            </w:pPr>
            <w:r>
              <w:rPr>
                <w:rFonts w:ascii="GHEA Grapalat" w:hAnsi="GHEA Grapalat"/>
                <w:sz w:val="16"/>
                <w:szCs w:val="16"/>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4B37B44" w14:textId="45DEC222"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48CAEFA" w14:textId="25A4FF31"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4218D68" w14:textId="77777777" w:rsidR="007D1FEA" w:rsidRDefault="007D1FEA" w:rsidP="007D1FEA">
            <w:pPr>
              <w:jc w:val="center"/>
              <w:rPr>
                <w:rFonts w:ascii="GHEA Grapalat" w:hAnsi="GHEA Grapalat" w:cs="Calibri"/>
                <w:color w:val="000000"/>
                <w:sz w:val="16"/>
                <w:szCs w:val="16"/>
              </w:rPr>
            </w:pPr>
            <w:r>
              <w:rPr>
                <w:rFonts w:ascii="GHEA Grapalat" w:hAnsi="GHEA Grapalat" w:cs="Calibri"/>
                <w:color w:val="000000"/>
                <w:sz w:val="16"/>
                <w:szCs w:val="16"/>
                <w:lang w:val="hy-AM"/>
              </w:rPr>
              <w:t>500</w:t>
            </w:r>
          </w:p>
        </w:tc>
        <w:tc>
          <w:tcPr>
            <w:tcW w:w="990" w:type="dxa"/>
            <w:tcBorders>
              <w:top w:val="single" w:sz="4" w:space="0" w:color="auto"/>
              <w:left w:val="single" w:sz="4" w:space="0" w:color="auto"/>
              <w:bottom w:val="single" w:sz="4" w:space="0" w:color="auto"/>
              <w:right w:val="single" w:sz="4" w:space="0" w:color="auto"/>
            </w:tcBorders>
            <w:vAlign w:val="center"/>
          </w:tcPr>
          <w:p w14:paraId="663A876D"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6E6A46B9" w14:textId="77777777" w:rsidR="007D1FEA" w:rsidRDefault="007D1FEA" w:rsidP="007D1FEA">
            <w:pPr>
              <w:jc w:val="center"/>
              <w:rPr>
                <w:rFonts w:ascii="GHEA Grapalat" w:hAnsi="GHEA Grapalat" w:cs="Calibri"/>
                <w:color w:val="000000"/>
                <w:sz w:val="16"/>
                <w:szCs w:val="16"/>
              </w:rPr>
            </w:pPr>
            <w:r>
              <w:rPr>
                <w:rFonts w:ascii="GHEA Grapalat" w:hAnsi="GHEA Grapalat" w:cs="Calibri"/>
                <w:color w:val="000000"/>
                <w:sz w:val="16"/>
                <w:szCs w:val="16"/>
                <w:lang w:val="hy-AM"/>
              </w:rPr>
              <w:t>500</w:t>
            </w:r>
          </w:p>
        </w:tc>
        <w:tc>
          <w:tcPr>
            <w:tcW w:w="1386" w:type="dxa"/>
            <w:tcBorders>
              <w:left w:val="single" w:sz="4" w:space="0" w:color="auto"/>
              <w:bottom w:val="single" w:sz="4" w:space="0" w:color="auto"/>
              <w:right w:val="single" w:sz="4" w:space="0" w:color="auto"/>
            </w:tcBorders>
            <w:vAlign w:val="center"/>
          </w:tcPr>
          <w:p w14:paraId="7E281725" w14:textId="77777777" w:rsidR="007D1FEA" w:rsidRPr="00B94CF1" w:rsidRDefault="007D1FEA" w:rsidP="007D1FEA">
            <w:pPr>
              <w:rPr>
                <w:rFonts w:ascii="GHEA Grapalat" w:hAnsi="GHEA Grapalat"/>
                <w:sz w:val="18"/>
                <w:szCs w:val="18"/>
                <w:highlight w:val="yellow"/>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06630A" w14:paraId="474437EE" w14:textId="77777777" w:rsidTr="009565A7">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032100DD" w14:textId="77777777" w:rsidR="007D1FEA" w:rsidRDefault="007D1FEA" w:rsidP="007D1FEA">
            <w:pPr>
              <w:jc w:val="center"/>
              <w:rPr>
                <w:rFonts w:ascii="GHEA Grapalat" w:hAnsi="GHEA Grapalat" w:cs="Arial LatArm"/>
                <w:lang w:val="pt-BR"/>
              </w:rPr>
            </w:pPr>
            <w:r>
              <w:rPr>
                <w:rFonts w:ascii="GHEA Grapalat" w:hAnsi="GHEA Grapalat" w:cs="Arial LatArm"/>
                <w:lang w:val="pt-BR"/>
              </w:rPr>
              <w:t>71</w:t>
            </w:r>
          </w:p>
        </w:tc>
        <w:tc>
          <w:tcPr>
            <w:tcW w:w="1370" w:type="dxa"/>
            <w:tcBorders>
              <w:top w:val="single" w:sz="4" w:space="0" w:color="auto"/>
              <w:left w:val="single" w:sz="4" w:space="0" w:color="auto"/>
              <w:bottom w:val="single" w:sz="4" w:space="0" w:color="auto"/>
              <w:right w:val="single" w:sz="4" w:space="0" w:color="auto"/>
            </w:tcBorders>
            <w:vAlign w:val="center"/>
          </w:tcPr>
          <w:p w14:paraId="242AC04E" w14:textId="77777777" w:rsidR="007D1FEA" w:rsidRPr="00085CA3"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33141115/1</w:t>
            </w:r>
          </w:p>
        </w:tc>
        <w:tc>
          <w:tcPr>
            <w:tcW w:w="2283" w:type="dxa"/>
            <w:tcBorders>
              <w:top w:val="single" w:sz="4" w:space="0" w:color="auto"/>
              <w:left w:val="single" w:sz="4" w:space="0" w:color="auto"/>
              <w:bottom w:val="single" w:sz="4" w:space="0" w:color="auto"/>
              <w:right w:val="single" w:sz="4" w:space="0" w:color="auto"/>
            </w:tcBorders>
            <w:vAlign w:val="center"/>
          </w:tcPr>
          <w:p w14:paraId="172035A6" w14:textId="77777777" w:rsidR="007D1FEA" w:rsidRPr="009074F1" w:rsidRDefault="007D1FEA" w:rsidP="007D1FEA">
            <w:pPr>
              <w:rPr>
                <w:rFonts w:ascii="GHEA Grapalat" w:hAnsi="GHEA Grapalat"/>
                <w:sz w:val="20"/>
                <w:szCs w:val="20"/>
              </w:rPr>
            </w:pPr>
            <w:r w:rsidRPr="008D6693">
              <w:rPr>
                <w:rFonts w:ascii="GHEA Grapalat" w:hAnsi="GHEA Grapalat" w:cs="Sylfaen"/>
                <w:sz w:val="20"/>
                <w:szCs w:val="20"/>
              </w:rPr>
              <w:t>բժշկական</w:t>
            </w:r>
            <w:r w:rsidRPr="008D6693">
              <w:rPr>
                <w:rFonts w:ascii="GHEA Grapalat" w:hAnsi="GHEA Grapalat"/>
                <w:sz w:val="20"/>
                <w:szCs w:val="20"/>
              </w:rPr>
              <w:t xml:space="preserve"> </w:t>
            </w:r>
            <w:r w:rsidRPr="008D6693">
              <w:rPr>
                <w:rFonts w:ascii="GHEA Grapalat" w:hAnsi="GHEA Grapalat" w:cs="Sylfaen"/>
                <w:sz w:val="20"/>
                <w:szCs w:val="20"/>
              </w:rPr>
              <w:t>բամբակ</w:t>
            </w:r>
          </w:p>
        </w:tc>
        <w:tc>
          <w:tcPr>
            <w:tcW w:w="923" w:type="dxa"/>
            <w:tcBorders>
              <w:top w:val="single" w:sz="4" w:space="0" w:color="auto"/>
              <w:left w:val="single" w:sz="4" w:space="0" w:color="auto"/>
              <w:bottom w:val="single" w:sz="4" w:space="0" w:color="auto"/>
              <w:right w:val="single" w:sz="4" w:space="0" w:color="auto"/>
            </w:tcBorders>
            <w:vAlign w:val="center"/>
          </w:tcPr>
          <w:p w14:paraId="49B6EC75"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9A2577" w14:textId="77777777" w:rsidR="007D1FEA" w:rsidRPr="00FE3E7B" w:rsidRDefault="007D1FEA" w:rsidP="007D1FEA">
            <w:pPr>
              <w:jc w:val="both"/>
              <w:rPr>
                <w:rFonts w:ascii="GHEA Grapalat" w:hAnsi="GHEA Grapalat"/>
                <w:sz w:val="20"/>
                <w:szCs w:val="20"/>
                <w:lang w:val="es-ES"/>
              </w:rPr>
            </w:pPr>
            <w:r w:rsidRPr="00454849">
              <w:rPr>
                <w:rFonts w:ascii="GHEA Grapalat" w:hAnsi="GHEA Grapalat"/>
                <w:sz w:val="20"/>
                <w:szCs w:val="20"/>
                <w:lang w:val="es-ES"/>
              </w:rPr>
              <w:t>Բամբակ: Ֆորմատ:</w:t>
            </w:r>
            <w:r>
              <w:rPr>
                <w:rFonts w:ascii="GHEA Grapalat" w:hAnsi="GHEA Grapalat"/>
                <w:sz w:val="20"/>
                <w:szCs w:val="20"/>
                <w:lang w:val="es-ES"/>
              </w:rPr>
              <w:t xml:space="preserve"> </w:t>
            </w:r>
            <w:r w:rsidRPr="00454849">
              <w:rPr>
                <w:rFonts w:ascii="GHEA Grapalat" w:hAnsi="GHEA Grapalat"/>
                <w:sz w:val="20"/>
                <w:szCs w:val="20"/>
                <w:lang w:val="es-ES"/>
              </w:rPr>
              <w:t>հատ:</w:t>
            </w:r>
            <w:r>
              <w:rPr>
                <w:rFonts w:ascii="GHEA Grapalat" w:hAnsi="GHEA Grapalat"/>
                <w:sz w:val="20"/>
                <w:szCs w:val="20"/>
                <w:lang w:val="es-ES"/>
              </w:rPr>
              <w:t xml:space="preserve"> </w:t>
            </w:r>
            <w:r w:rsidRPr="00454849">
              <w:rPr>
                <w:rFonts w:ascii="GHEA Grapalat" w:hAnsi="GHEA Grapalat"/>
                <w:sz w:val="20"/>
                <w:szCs w:val="20"/>
                <w:lang w:val="es-ES"/>
              </w:rPr>
              <w:t>Բամբակ բժշկական, հիգրոսկոպիկ հիգիենիկ բաժնեծրարված 100գ զանգվածով, ԳՕՍՏ 5556-81 Ֆիրմային նշանի առկայությունը</w:t>
            </w:r>
          </w:p>
        </w:tc>
        <w:tc>
          <w:tcPr>
            <w:tcW w:w="900" w:type="dxa"/>
            <w:tcBorders>
              <w:top w:val="single" w:sz="4" w:space="0" w:color="auto"/>
              <w:left w:val="single" w:sz="4" w:space="0" w:color="auto"/>
              <w:bottom w:val="single" w:sz="4" w:space="0" w:color="auto"/>
              <w:right w:val="single" w:sz="4" w:space="0" w:color="auto"/>
            </w:tcBorders>
            <w:vAlign w:val="center"/>
          </w:tcPr>
          <w:p w14:paraId="799BFB5A" w14:textId="77777777" w:rsidR="007D1FEA" w:rsidRPr="00044747"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006A394" w14:textId="29326AA6"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9BE5695" w14:textId="0DCA6932"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60C68AC"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w:t>
            </w:r>
          </w:p>
        </w:tc>
        <w:tc>
          <w:tcPr>
            <w:tcW w:w="990" w:type="dxa"/>
            <w:tcBorders>
              <w:top w:val="single" w:sz="4" w:space="0" w:color="auto"/>
              <w:left w:val="single" w:sz="4" w:space="0" w:color="auto"/>
              <w:bottom w:val="single" w:sz="4" w:space="0" w:color="auto"/>
              <w:right w:val="single" w:sz="4" w:space="0" w:color="auto"/>
            </w:tcBorders>
            <w:vAlign w:val="center"/>
          </w:tcPr>
          <w:p w14:paraId="45186075"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53393767"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w:t>
            </w:r>
          </w:p>
        </w:tc>
        <w:tc>
          <w:tcPr>
            <w:tcW w:w="1386" w:type="dxa"/>
            <w:tcBorders>
              <w:left w:val="single" w:sz="4" w:space="0" w:color="auto"/>
              <w:bottom w:val="single" w:sz="4" w:space="0" w:color="auto"/>
              <w:right w:val="single" w:sz="4" w:space="0" w:color="auto"/>
            </w:tcBorders>
            <w:vAlign w:val="center"/>
          </w:tcPr>
          <w:p w14:paraId="550F4E85" w14:textId="77777777" w:rsidR="007D1FEA" w:rsidRPr="0006630A"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7A37D232" w14:textId="77777777" w:rsidTr="009565A7">
        <w:trPr>
          <w:trHeight w:val="165"/>
        </w:trPr>
        <w:tc>
          <w:tcPr>
            <w:tcW w:w="710" w:type="dxa"/>
            <w:tcBorders>
              <w:top w:val="single" w:sz="4" w:space="0" w:color="auto"/>
              <w:left w:val="single" w:sz="4" w:space="0" w:color="auto"/>
              <w:bottom w:val="single" w:sz="4" w:space="0" w:color="auto"/>
              <w:right w:val="single" w:sz="4" w:space="0" w:color="auto"/>
            </w:tcBorders>
            <w:vAlign w:val="center"/>
          </w:tcPr>
          <w:p w14:paraId="1F2289B8" w14:textId="77777777" w:rsidR="007D1FEA" w:rsidRPr="0006630A" w:rsidRDefault="007D1FEA" w:rsidP="007D1FEA">
            <w:pPr>
              <w:jc w:val="center"/>
              <w:rPr>
                <w:rFonts w:ascii="GHEA Grapalat" w:hAnsi="GHEA Grapalat" w:cs="Arial LatArm"/>
                <w:lang w:val="pt-BR"/>
              </w:rPr>
            </w:pPr>
            <w:r>
              <w:rPr>
                <w:rFonts w:ascii="GHEA Grapalat" w:hAnsi="GHEA Grapalat" w:cs="Arial LatArm"/>
                <w:lang w:val="pt-BR"/>
              </w:rPr>
              <w:t>72</w:t>
            </w:r>
          </w:p>
        </w:tc>
        <w:tc>
          <w:tcPr>
            <w:tcW w:w="1370" w:type="dxa"/>
            <w:tcBorders>
              <w:top w:val="single" w:sz="4" w:space="0" w:color="auto"/>
              <w:left w:val="single" w:sz="4" w:space="0" w:color="auto"/>
              <w:bottom w:val="single" w:sz="4" w:space="0" w:color="auto"/>
              <w:right w:val="single" w:sz="4" w:space="0" w:color="auto"/>
            </w:tcBorders>
            <w:vAlign w:val="center"/>
          </w:tcPr>
          <w:p w14:paraId="0B0A0CAC" w14:textId="77777777" w:rsidR="007D1FEA" w:rsidRPr="00085CA3"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33141131/1</w:t>
            </w:r>
          </w:p>
        </w:tc>
        <w:tc>
          <w:tcPr>
            <w:tcW w:w="2283" w:type="dxa"/>
            <w:tcBorders>
              <w:top w:val="single" w:sz="4" w:space="0" w:color="auto"/>
              <w:left w:val="single" w:sz="4" w:space="0" w:color="auto"/>
              <w:bottom w:val="single" w:sz="4" w:space="0" w:color="auto"/>
              <w:right w:val="single" w:sz="4" w:space="0" w:color="auto"/>
            </w:tcBorders>
            <w:vAlign w:val="center"/>
          </w:tcPr>
          <w:p w14:paraId="1B94D823" w14:textId="77777777" w:rsidR="007D1FEA" w:rsidRPr="00226D65" w:rsidRDefault="007D1FEA" w:rsidP="007D1FEA">
            <w:pPr>
              <w:rPr>
                <w:rFonts w:ascii="GHEA Grapalat" w:hAnsi="GHEA Grapalat"/>
                <w:sz w:val="20"/>
                <w:szCs w:val="20"/>
                <w:lang w:val="pt-BR"/>
              </w:rPr>
            </w:pPr>
            <w:r w:rsidRPr="008D6693">
              <w:rPr>
                <w:rFonts w:ascii="GHEA Grapalat" w:hAnsi="GHEA Grapalat" w:cs="Sylfaen"/>
                <w:sz w:val="20"/>
                <w:szCs w:val="20"/>
              </w:rPr>
              <w:t>Արյուն</w:t>
            </w:r>
            <w:r w:rsidRPr="00CB65A2">
              <w:rPr>
                <w:rFonts w:ascii="GHEA Grapalat" w:hAnsi="GHEA Grapalat" w:cs="Sylfaen"/>
                <w:sz w:val="20"/>
                <w:szCs w:val="20"/>
                <w:lang w:val="pt-BR"/>
              </w:rPr>
              <w:t xml:space="preserve"> </w:t>
            </w:r>
            <w:r w:rsidRPr="008D6693">
              <w:rPr>
                <w:rFonts w:ascii="GHEA Grapalat" w:hAnsi="GHEA Grapalat" w:cs="Sylfaen"/>
                <w:sz w:val="20"/>
                <w:szCs w:val="20"/>
              </w:rPr>
              <w:t>վերցնելու</w:t>
            </w:r>
            <w:r w:rsidRPr="00CB65A2">
              <w:rPr>
                <w:rFonts w:ascii="GHEA Grapalat" w:hAnsi="GHEA Grapalat" w:cs="Sylfaen"/>
                <w:sz w:val="20"/>
                <w:szCs w:val="20"/>
                <w:lang w:val="pt-BR"/>
              </w:rPr>
              <w:t xml:space="preserve"> </w:t>
            </w:r>
            <w:r w:rsidRPr="008D6693">
              <w:rPr>
                <w:rFonts w:ascii="GHEA Grapalat" w:hAnsi="GHEA Grapalat" w:cs="Sylfaen"/>
                <w:sz w:val="20"/>
                <w:szCs w:val="20"/>
              </w:rPr>
              <w:t>ժապավեն</w:t>
            </w:r>
            <w:r w:rsidRPr="00CB65A2">
              <w:rPr>
                <w:rFonts w:ascii="GHEA Grapalat" w:hAnsi="GHEA Grapalat" w:cs="Sylfaen"/>
                <w:sz w:val="20"/>
                <w:szCs w:val="20"/>
                <w:lang w:val="pt-BR"/>
              </w:rPr>
              <w:t xml:space="preserve"> </w:t>
            </w:r>
            <w:r w:rsidRPr="008D6693">
              <w:rPr>
                <w:rFonts w:ascii="GHEA Grapalat" w:hAnsi="GHEA Grapalat" w:cs="Sylfaen"/>
                <w:sz w:val="20"/>
                <w:szCs w:val="20"/>
              </w:rPr>
              <w:t>ամրակներով</w:t>
            </w:r>
            <w:r w:rsidRPr="00EC5A5F">
              <w:rPr>
                <w:rFonts w:ascii="GHEA Grapalat" w:hAnsi="GHEA Grapalat"/>
                <w:sz w:val="20"/>
                <w:szCs w:val="20"/>
                <w:lang w:val="es-ES"/>
              </w:rPr>
              <w:t xml:space="preserve"> (</w:t>
            </w:r>
            <w:r w:rsidRPr="008D6693">
              <w:rPr>
                <w:rFonts w:ascii="GHEA Grapalat" w:hAnsi="GHEA Grapalat" w:cs="Sylfaen"/>
                <w:sz w:val="20"/>
                <w:szCs w:val="20"/>
              </w:rPr>
              <w:t>ժ</w:t>
            </w:r>
            <w:r w:rsidRPr="008D6693">
              <w:rPr>
                <w:rFonts w:ascii="GHEA Grapalat" w:hAnsi="GHEA Grapalat"/>
                <w:sz w:val="20"/>
                <w:szCs w:val="20"/>
              </w:rPr>
              <w:t>գ</w:t>
            </w:r>
            <w:r w:rsidRPr="008D6693">
              <w:rPr>
                <w:rFonts w:ascii="GHEA Grapalat" w:hAnsi="GHEA Grapalat" w:cs="Sylfaen"/>
                <w:sz w:val="20"/>
                <w:szCs w:val="20"/>
              </w:rPr>
              <w:t>ուտ</w:t>
            </w:r>
            <w:r w:rsidRPr="00EC5A5F">
              <w:rPr>
                <w:rFonts w:ascii="GHEA Grapalat" w:hAnsi="GHEA Grapalat"/>
                <w:sz w:val="20"/>
                <w:szCs w:val="20"/>
                <w:lang w:val="es-ES"/>
              </w:rPr>
              <w:t>)</w:t>
            </w:r>
          </w:p>
        </w:tc>
        <w:tc>
          <w:tcPr>
            <w:tcW w:w="923" w:type="dxa"/>
            <w:tcBorders>
              <w:top w:val="single" w:sz="4" w:space="0" w:color="auto"/>
              <w:left w:val="single" w:sz="4" w:space="0" w:color="auto"/>
              <w:bottom w:val="single" w:sz="4" w:space="0" w:color="auto"/>
              <w:right w:val="single" w:sz="4" w:space="0" w:color="auto"/>
            </w:tcBorders>
            <w:vAlign w:val="center"/>
          </w:tcPr>
          <w:p w14:paraId="38346C4A"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2B27DA" w14:textId="77777777" w:rsidR="007D1FEA" w:rsidRPr="00032972" w:rsidRDefault="007D1FEA" w:rsidP="007D1FEA">
            <w:pPr>
              <w:jc w:val="both"/>
              <w:rPr>
                <w:rFonts w:ascii="GHEA Grapalat" w:hAnsi="GHEA Grapalat"/>
                <w:sz w:val="20"/>
                <w:szCs w:val="20"/>
                <w:lang w:val="pt-BR"/>
              </w:rPr>
            </w:pPr>
            <w:r w:rsidRPr="00A538D8">
              <w:rPr>
                <w:rFonts w:ascii="GHEA Grapalat" w:hAnsi="GHEA Grapalat"/>
                <w:sz w:val="20"/>
                <w:szCs w:val="20"/>
              </w:rPr>
              <w:t>Արյուն</w:t>
            </w:r>
            <w:r w:rsidRPr="008B4DE7">
              <w:rPr>
                <w:rFonts w:ascii="GHEA Grapalat" w:hAnsi="GHEA Grapalat"/>
                <w:sz w:val="20"/>
                <w:szCs w:val="20"/>
                <w:lang w:val="pt-BR"/>
              </w:rPr>
              <w:t xml:space="preserve"> </w:t>
            </w:r>
            <w:r w:rsidRPr="00A538D8">
              <w:rPr>
                <w:rFonts w:ascii="GHEA Grapalat" w:hAnsi="GHEA Grapalat"/>
                <w:sz w:val="20"/>
                <w:szCs w:val="20"/>
              </w:rPr>
              <w:t>վերցնելու</w:t>
            </w:r>
            <w:r w:rsidRPr="008B4DE7">
              <w:rPr>
                <w:rFonts w:ascii="GHEA Grapalat" w:hAnsi="GHEA Grapalat"/>
                <w:sz w:val="20"/>
                <w:szCs w:val="20"/>
                <w:lang w:val="pt-BR"/>
              </w:rPr>
              <w:t xml:space="preserve"> </w:t>
            </w:r>
            <w:r w:rsidRPr="00A538D8">
              <w:rPr>
                <w:rFonts w:ascii="GHEA Grapalat" w:hAnsi="GHEA Grapalat"/>
                <w:sz w:val="20"/>
                <w:szCs w:val="20"/>
              </w:rPr>
              <w:t>ժապավեն</w:t>
            </w:r>
            <w:r w:rsidRPr="008B4DE7">
              <w:rPr>
                <w:rFonts w:ascii="GHEA Grapalat" w:hAnsi="GHEA Grapalat"/>
                <w:sz w:val="20"/>
                <w:szCs w:val="20"/>
                <w:lang w:val="pt-BR"/>
              </w:rPr>
              <w:t xml:space="preserve"> </w:t>
            </w:r>
            <w:r w:rsidRPr="00A538D8">
              <w:rPr>
                <w:rFonts w:ascii="GHEA Grapalat" w:hAnsi="GHEA Grapalat"/>
                <w:sz w:val="20"/>
                <w:szCs w:val="20"/>
              </w:rPr>
              <w:t>գույնը</w:t>
            </w:r>
            <w:r w:rsidRPr="008B4DE7">
              <w:rPr>
                <w:rFonts w:ascii="GHEA Grapalat" w:hAnsi="GHEA Grapalat"/>
                <w:sz w:val="20"/>
                <w:szCs w:val="20"/>
                <w:lang w:val="pt-BR"/>
              </w:rPr>
              <w:t xml:space="preserve"> </w:t>
            </w:r>
            <w:r w:rsidRPr="00A538D8">
              <w:rPr>
                <w:rFonts w:ascii="GHEA Grapalat" w:hAnsi="GHEA Grapalat"/>
                <w:sz w:val="20"/>
                <w:szCs w:val="20"/>
              </w:rPr>
              <w:t>կապույտ</w:t>
            </w:r>
            <w:r w:rsidRPr="00EC5A5F">
              <w:rPr>
                <w:rFonts w:ascii="GHEA Grapalat" w:hAnsi="GHEA Grapalat"/>
                <w:sz w:val="20"/>
                <w:szCs w:val="20"/>
                <w:lang w:val="es-ES"/>
              </w:rPr>
              <w:t xml:space="preserve">, </w:t>
            </w:r>
            <w:r w:rsidRPr="00A538D8">
              <w:rPr>
                <w:rFonts w:ascii="GHEA Grapalat" w:hAnsi="GHEA Grapalat"/>
                <w:sz w:val="20"/>
                <w:szCs w:val="20"/>
              </w:rPr>
              <w:t>կտորից</w:t>
            </w:r>
            <w:r w:rsidRPr="00EC5A5F">
              <w:rPr>
                <w:rFonts w:ascii="GHEA Grapalat" w:hAnsi="GHEA Grapalat"/>
                <w:sz w:val="20"/>
                <w:szCs w:val="20"/>
                <w:lang w:val="es-ES"/>
              </w:rPr>
              <w:t xml:space="preserve">, </w:t>
            </w:r>
            <w:r w:rsidRPr="00A538D8">
              <w:rPr>
                <w:rFonts w:ascii="GHEA Grapalat" w:hAnsi="GHEA Grapalat"/>
                <w:sz w:val="20"/>
                <w:szCs w:val="20"/>
              </w:rPr>
              <w:t>պլաստմասե</w:t>
            </w:r>
            <w:r w:rsidRPr="008B4DE7">
              <w:rPr>
                <w:rFonts w:ascii="GHEA Grapalat" w:hAnsi="GHEA Grapalat"/>
                <w:sz w:val="20"/>
                <w:szCs w:val="20"/>
                <w:lang w:val="pt-BR"/>
              </w:rPr>
              <w:t xml:space="preserve"> </w:t>
            </w:r>
            <w:r w:rsidRPr="00A538D8">
              <w:rPr>
                <w:rFonts w:ascii="GHEA Grapalat" w:hAnsi="GHEA Grapalat"/>
                <w:sz w:val="20"/>
                <w:szCs w:val="20"/>
              </w:rPr>
              <w:t>ամրակով</w:t>
            </w:r>
            <w:r w:rsidRPr="00EC5A5F">
              <w:rPr>
                <w:rFonts w:ascii="GHEA Grapalat" w:hAnsi="GHEA Grapalat"/>
                <w:sz w:val="20"/>
                <w:szCs w:val="20"/>
                <w:lang w:val="es-ES"/>
              </w:rPr>
              <w:t xml:space="preserve">: </w:t>
            </w:r>
            <w:r w:rsidRPr="00A538D8">
              <w:rPr>
                <w:rFonts w:ascii="GHEA Grapalat" w:hAnsi="GHEA Grapalat"/>
                <w:sz w:val="20"/>
                <w:szCs w:val="20"/>
              </w:rPr>
              <w:t>ֆորմատ</w:t>
            </w:r>
            <w:r w:rsidRPr="008B4DE7">
              <w:rPr>
                <w:rFonts w:ascii="GHEA Grapalat" w:hAnsi="GHEA Grapalat"/>
                <w:sz w:val="20"/>
                <w:szCs w:val="20"/>
                <w:lang w:val="pt-BR"/>
              </w:rPr>
              <w:t xml:space="preserve"> </w:t>
            </w:r>
            <w:r w:rsidRPr="00A538D8">
              <w:rPr>
                <w:rFonts w:ascii="GHEA Grapalat" w:hAnsi="GHEA Grapalat"/>
                <w:sz w:val="20"/>
                <w:szCs w:val="20"/>
              </w:rPr>
              <w:t>հատ</w:t>
            </w:r>
          </w:p>
          <w:p w14:paraId="68A4AF48" w14:textId="77777777" w:rsidR="007D1FEA" w:rsidRPr="000F3FC1" w:rsidRDefault="007D1FEA" w:rsidP="007D1FEA">
            <w:pPr>
              <w:jc w:val="both"/>
              <w:rPr>
                <w:rFonts w:ascii="GHEA Grapalat" w:hAnsi="GHEA Grapalat"/>
                <w:sz w:val="20"/>
                <w:szCs w:val="20"/>
                <w:lang w:val="es-ES"/>
              </w:rPr>
            </w:pPr>
          </w:p>
        </w:tc>
        <w:tc>
          <w:tcPr>
            <w:tcW w:w="900" w:type="dxa"/>
            <w:tcBorders>
              <w:top w:val="single" w:sz="4" w:space="0" w:color="auto"/>
              <w:left w:val="single" w:sz="4" w:space="0" w:color="auto"/>
              <w:bottom w:val="single" w:sz="4" w:space="0" w:color="auto"/>
              <w:right w:val="single" w:sz="4" w:space="0" w:color="auto"/>
            </w:tcBorders>
            <w:vAlign w:val="center"/>
          </w:tcPr>
          <w:p w14:paraId="10E55C3D" w14:textId="77777777" w:rsidR="007D1FEA" w:rsidRPr="00E31D24"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A104609" w14:textId="341E1873"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D5B91BF" w14:textId="0E3220B9"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CF33B5A"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30</w:t>
            </w:r>
          </w:p>
        </w:tc>
        <w:tc>
          <w:tcPr>
            <w:tcW w:w="990" w:type="dxa"/>
            <w:tcBorders>
              <w:top w:val="single" w:sz="4" w:space="0" w:color="auto"/>
              <w:left w:val="single" w:sz="4" w:space="0" w:color="auto"/>
              <w:bottom w:val="single" w:sz="4" w:space="0" w:color="auto"/>
              <w:right w:val="single" w:sz="4" w:space="0" w:color="auto"/>
            </w:tcBorders>
            <w:vAlign w:val="center"/>
          </w:tcPr>
          <w:p w14:paraId="4A38EC59"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4CFE788"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30</w:t>
            </w:r>
          </w:p>
        </w:tc>
        <w:tc>
          <w:tcPr>
            <w:tcW w:w="1386" w:type="dxa"/>
            <w:tcBorders>
              <w:left w:val="single" w:sz="4" w:space="0" w:color="auto"/>
              <w:bottom w:val="single" w:sz="4" w:space="0" w:color="auto"/>
              <w:right w:val="single" w:sz="4" w:space="0" w:color="auto"/>
            </w:tcBorders>
            <w:vAlign w:val="center"/>
          </w:tcPr>
          <w:p w14:paraId="36F1EDAD" w14:textId="77777777" w:rsidR="007D1FEA" w:rsidRPr="00B94CF1" w:rsidRDefault="007D1FEA" w:rsidP="007D1FEA">
            <w:pPr>
              <w:rPr>
                <w:rFonts w:ascii="GHEA Grapalat" w:hAnsi="GHEA Grapalat"/>
                <w:sz w:val="18"/>
                <w:szCs w:val="18"/>
                <w:highlight w:val="yellow"/>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4FE007E3" w14:textId="77777777" w:rsidTr="009565A7">
        <w:trPr>
          <w:trHeight w:val="135"/>
        </w:trPr>
        <w:tc>
          <w:tcPr>
            <w:tcW w:w="710" w:type="dxa"/>
            <w:tcBorders>
              <w:top w:val="single" w:sz="4" w:space="0" w:color="auto"/>
              <w:left w:val="single" w:sz="4" w:space="0" w:color="auto"/>
              <w:bottom w:val="single" w:sz="4" w:space="0" w:color="auto"/>
              <w:right w:val="single" w:sz="4" w:space="0" w:color="auto"/>
            </w:tcBorders>
            <w:vAlign w:val="center"/>
          </w:tcPr>
          <w:p w14:paraId="4A87CBE3" w14:textId="77777777" w:rsidR="007D1FEA" w:rsidRPr="009F001B" w:rsidRDefault="007D1FEA" w:rsidP="007D1FEA">
            <w:pPr>
              <w:jc w:val="center"/>
              <w:rPr>
                <w:rFonts w:ascii="GHEA Grapalat" w:hAnsi="GHEA Grapalat" w:cs="Arial LatArm"/>
                <w:lang w:val="pt-BR"/>
              </w:rPr>
            </w:pPr>
            <w:r w:rsidRPr="009F001B">
              <w:rPr>
                <w:rFonts w:ascii="GHEA Grapalat" w:hAnsi="GHEA Grapalat" w:cs="Arial LatArm"/>
                <w:lang w:val="pt-BR"/>
              </w:rPr>
              <w:t>73</w:t>
            </w:r>
          </w:p>
        </w:tc>
        <w:tc>
          <w:tcPr>
            <w:tcW w:w="1370" w:type="dxa"/>
            <w:tcBorders>
              <w:top w:val="single" w:sz="4" w:space="0" w:color="auto"/>
              <w:left w:val="single" w:sz="4" w:space="0" w:color="auto"/>
              <w:bottom w:val="single" w:sz="4" w:space="0" w:color="auto"/>
              <w:right w:val="single" w:sz="4" w:space="0" w:color="auto"/>
            </w:tcBorders>
            <w:vAlign w:val="center"/>
          </w:tcPr>
          <w:p w14:paraId="56A5A9E4" w14:textId="77777777" w:rsidR="007D1FEA" w:rsidRPr="00085CA3"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33141142/1</w:t>
            </w:r>
          </w:p>
        </w:tc>
        <w:tc>
          <w:tcPr>
            <w:tcW w:w="2283" w:type="dxa"/>
            <w:tcBorders>
              <w:top w:val="single" w:sz="4" w:space="0" w:color="auto"/>
              <w:left w:val="single" w:sz="4" w:space="0" w:color="auto"/>
              <w:bottom w:val="single" w:sz="4" w:space="0" w:color="auto"/>
              <w:right w:val="single" w:sz="4" w:space="0" w:color="auto"/>
            </w:tcBorders>
            <w:vAlign w:val="center"/>
          </w:tcPr>
          <w:p w14:paraId="2C737548" w14:textId="77777777" w:rsidR="007D1FEA" w:rsidRPr="00226D65" w:rsidRDefault="007D1FEA" w:rsidP="007D1FEA">
            <w:pPr>
              <w:rPr>
                <w:rFonts w:ascii="GHEA Grapalat" w:hAnsi="GHEA Grapalat"/>
                <w:sz w:val="20"/>
                <w:szCs w:val="20"/>
                <w:lang w:val="pt-BR"/>
              </w:rPr>
            </w:pPr>
            <w:r w:rsidRPr="008D6693">
              <w:rPr>
                <w:rFonts w:ascii="GHEA Grapalat" w:hAnsi="GHEA Grapalat" w:cs="Sylfaen"/>
                <w:sz w:val="20"/>
                <w:szCs w:val="20"/>
              </w:rPr>
              <w:t>ներարկիչներ</w:t>
            </w:r>
          </w:p>
        </w:tc>
        <w:tc>
          <w:tcPr>
            <w:tcW w:w="923" w:type="dxa"/>
            <w:tcBorders>
              <w:top w:val="single" w:sz="4" w:space="0" w:color="auto"/>
              <w:left w:val="single" w:sz="4" w:space="0" w:color="auto"/>
              <w:bottom w:val="single" w:sz="4" w:space="0" w:color="auto"/>
              <w:right w:val="single" w:sz="4" w:space="0" w:color="auto"/>
            </w:tcBorders>
            <w:vAlign w:val="center"/>
          </w:tcPr>
          <w:p w14:paraId="646722BF"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ACE030" w14:textId="77777777" w:rsidR="007D1FEA" w:rsidRPr="000F3FC1" w:rsidRDefault="007D1FEA" w:rsidP="007D1FEA">
            <w:pPr>
              <w:jc w:val="both"/>
              <w:rPr>
                <w:rFonts w:ascii="GHEA Grapalat" w:hAnsi="GHEA Grapalat"/>
                <w:sz w:val="20"/>
                <w:szCs w:val="20"/>
                <w:lang w:val="es-ES"/>
              </w:rPr>
            </w:pPr>
            <w:r w:rsidRPr="009E787F">
              <w:rPr>
                <w:rFonts w:ascii="GHEA Grapalat" w:hAnsi="GHEA Grapalat"/>
                <w:sz w:val="20"/>
                <w:szCs w:val="20"/>
                <w:lang w:val="es-ES"/>
              </w:rPr>
              <w:t>Ներարկիչ 1.0 եռակոմպոնենտ 100ՄՄ  26G հանվող ասեղով: Միանգամյա օգտագործման համար:</w:t>
            </w:r>
          </w:p>
        </w:tc>
        <w:tc>
          <w:tcPr>
            <w:tcW w:w="900" w:type="dxa"/>
            <w:tcBorders>
              <w:top w:val="single" w:sz="4" w:space="0" w:color="auto"/>
              <w:left w:val="single" w:sz="4" w:space="0" w:color="auto"/>
              <w:bottom w:val="single" w:sz="4" w:space="0" w:color="auto"/>
              <w:right w:val="single" w:sz="4" w:space="0" w:color="auto"/>
            </w:tcBorders>
            <w:vAlign w:val="center"/>
          </w:tcPr>
          <w:p w14:paraId="7A21735E" w14:textId="77777777" w:rsidR="007D1FEA" w:rsidRPr="009F22DB"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053C67F" w14:textId="7389A61C"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8F2DEF6" w14:textId="019CB2F2"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86061B3"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2491042B"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w:t>
            </w:r>
            <w:r>
              <w:rPr>
                <w:rFonts w:ascii="GHEA Grapalat" w:hAnsi="GHEA Grapalat"/>
                <w:sz w:val="18"/>
                <w:szCs w:val="18"/>
                <w:lang w:val="hy-AM"/>
              </w:rPr>
              <w:lastRenderedPageBreak/>
              <w:t>ադյան 14/10</w:t>
            </w:r>
          </w:p>
        </w:tc>
        <w:tc>
          <w:tcPr>
            <w:tcW w:w="900" w:type="dxa"/>
            <w:tcBorders>
              <w:left w:val="single" w:sz="4" w:space="0" w:color="auto"/>
              <w:bottom w:val="single" w:sz="4" w:space="0" w:color="auto"/>
              <w:right w:val="single" w:sz="4" w:space="0" w:color="auto"/>
            </w:tcBorders>
            <w:vAlign w:val="center"/>
          </w:tcPr>
          <w:p w14:paraId="6A59AE13"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lastRenderedPageBreak/>
              <w:t>3000</w:t>
            </w:r>
          </w:p>
        </w:tc>
        <w:tc>
          <w:tcPr>
            <w:tcW w:w="1386" w:type="dxa"/>
            <w:tcBorders>
              <w:left w:val="single" w:sz="4" w:space="0" w:color="auto"/>
              <w:bottom w:val="single" w:sz="4" w:space="0" w:color="auto"/>
              <w:right w:val="single" w:sz="4" w:space="0" w:color="auto"/>
            </w:tcBorders>
            <w:vAlign w:val="center"/>
          </w:tcPr>
          <w:p w14:paraId="0D78018C" w14:textId="77777777" w:rsidR="007D1FEA" w:rsidRPr="00B94CF1" w:rsidRDefault="007D1FEA" w:rsidP="007D1FEA">
            <w:pPr>
              <w:rPr>
                <w:rFonts w:ascii="GHEA Grapalat" w:hAnsi="GHEA Grapalat"/>
                <w:sz w:val="18"/>
                <w:szCs w:val="18"/>
                <w:highlight w:val="yellow"/>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4DF5C0CB" w14:textId="77777777" w:rsidTr="009565A7">
        <w:trPr>
          <w:trHeight w:val="190"/>
        </w:trPr>
        <w:tc>
          <w:tcPr>
            <w:tcW w:w="710" w:type="dxa"/>
            <w:tcBorders>
              <w:top w:val="single" w:sz="4" w:space="0" w:color="auto"/>
              <w:left w:val="single" w:sz="4" w:space="0" w:color="auto"/>
              <w:bottom w:val="single" w:sz="4" w:space="0" w:color="auto"/>
              <w:right w:val="single" w:sz="4" w:space="0" w:color="auto"/>
            </w:tcBorders>
            <w:vAlign w:val="center"/>
          </w:tcPr>
          <w:p w14:paraId="609B79DD" w14:textId="77777777" w:rsidR="007D1FEA" w:rsidRDefault="007D1FEA" w:rsidP="007D1FEA">
            <w:pPr>
              <w:jc w:val="center"/>
              <w:rPr>
                <w:rFonts w:ascii="GHEA Grapalat" w:hAnsi="GHEA Grapalat" w:cs="Arial LatArm"/>
              </w:rPr>
            </w:pPr>
            <w:r>
              <w:rPr>
                <w:rFonts w:ascii="GHEA Grapalat" w:hAnsi="GHEA Grapalat" w:cs="Arial LatArm"/>
              </w:rPr>
              <w:t>74</w:t>
            </w:r>
          </w:p>
        </w:tc>
        <w:tc>
          <w:tcPr>
            <w:tcW w:w="1370" w:type="dxa"/>
            <w:tcBorders>
              <w:top w:val="single" w:sz="4" w:space="0" w:color="auto"/>
              <w:left w:val="single" w:sz="4" w:space="0" w:color="auto"/>
              <w:bottom w:val="single" w:sz="4" w:space="0" w:color="auto"/>
              <w:right w:val="single" w:sz="4" w:space="0" w:color="auto"/>
            </w:tcBorders>
            <w:vAlign w:val="center"/>
          </w:tcPr>
          <w:p w14:paraId="479EEA6D" w14:textId="77777777" w:rsidR="007D1FEA" w:rsidRPr="002D5F26" w:rsidRDefault="007D1FEA" w:rsidP="007D1FEA">
            <w:pPr>
              <w:jc w:val="center"/>
              <w:rPr>
                <w:rFonts w:ascii="GHEA Grapalat" w:hAnsi="GHEA Grapalat"/>
                <w:color w:val="333333"/>
                <w:sz w:val="16"/>
                <w:szCs w:val="16"/>
                <w:lang w:val="hy-AM"/>
              </w:rPr>
            </w:pPr>
            <w:r>
              <w:rPr>
                <w:rFonts w:ascii="GHEA Grapalat" w:hAnsi="GHEA Grapalat"/>
                <w:color w:val="333333"/>
                <w:sz w:val="16"/>
                <w:szCs w:val="16"/>
                <w:lang w:val="pt-BR"/>
              </w:rPr>
              <w:t>33141142/</w:t>
            </w:r>
            <w:r>
              <w:rPr>
                <w:rFonts w:ascii="GHEA Grapalat" w:hAnsi="GHEA Grapalat"/>
                <w:color w:val="333333"/>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tcPr>
          <w:p w14:paraId="36943AF4" w14:textId="77777777" w:rsidR="007D1FEA" w:rsidRPr="00930ACC" w:rsidRDefault="007D1FEA" w:rsidP="007D1FEA">
            <w:pPr>
              <w:rPr>
                <w:rFonts w:ascii="GHEA Grapalat" w:hAnsi="GHEA Grapalat"/>
                <w:sz w:val="20"/>
                <w:szCs w:val="20"/>
              </w:rPr>
            </w:pPr>
            <w:r w:rsidRPr="008D6693">
              <w:rPr>
                <w:rFonts w:ascii="GHEA Grapalat" w:hAnsi="GHEA Grapalat" w:cs="Sylfaen"/>
                <w:sz w:val="20"/>
                <w:szCs w:val="20"/>
              </w:rPr>
              <w:t>ներարկիչներ</w:t>
            </w:r>
          </w:p>
        </w:tc>
        <w:tc>
          <w:tcPr>
            <w:tcW w:w="923" w:type="dxa"/>
            <w:tcBorders>
              <w:top w:val="single" w:sz="4" w:space="0" w:color="auto"/>
              <w:left w:val="single" w:sz="4" w:space="0" w:color="auto"/>
              <w:bottom w:val="single" w:sz="4" w:space="0" w:color="auto"/>
              <w:right w:val="single" w:sz="4" w:space="0" w:color="auto"/>
            </w:tcBorders>
            <w:vAlign w:val="center"/>
          </w:tcPr>
          <w:p w14:paraId="6FA676EF"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2D95ED" w14:textId="77777777" w:rsidR="007D1FEA" w:rsidRPr="00767167" w:rsidRDefault="007D1FEA" w:rsidP="007D1FEA">
            <w:pPr>
              <w:jc w:val="both"/>
              <w:rPr>
                <w:rFonts w:ascii="GHEA Grapalat" w:hAnsi="GHEA Grapalat"/>
                <w:sz w:val="20"/>
                <w:szCs w:val="20"/>
                <w:lang w:val="pt-BR"/>
              </w:rPr>
            </w:pPr>
            <w:r w:rsidRPr="008D7CEA">
              <w:rPr>
                <w:rFonts w:ascii="GHEA Grapalat" w:hAnsi="GHEA Grapalat"/>
                <w:sz w:val="20"/>
                <w:szCs w:val="20"/>
                <w:lang w:val="es-ES"/>
              </w:rPr>
              <w:t xml:space="preserve">Ներարկիչ </w:t>
            </w:r>
            <w:r>
              <w:rPr>
                <w:rFonts w:ascii="GHEA Grapalat" w:hAnsi="GHEA Grapalat"/>
                <w:sz w:val="20"/>
                <w:szCs w:val="20"/>
                <w:lang w:val="hy-AM"/>
              </w:rPr>
              <w:t>2</w:t>
            </w:r>
            <w:r w:rsidRPr="008D7CEA">
              <w:rPr>
                <w:rFonts w:ascii="GHEA Grapalat" w:hAnsi="GHEA Grapalat"/>
                <w:sz w:val="20"/>
                <w:szCs w:val="20"/>
                <w:lang w:val="es-ES"/>
              </w:rPr>
              <w:t>.0 եռակոմպոնենտ 21G,22G, 23G ասեղով: Ֆորմատ` հատ: Միանգամյա օգտագործման համար, պոլիմերային նյութերից (պոլիպրոպիլեն, պոլիստիրոլ և ստիրոլիուակրիլոնիտրիլի համապոլիմեր), 1 սմ</w:t>
            </w:r>
            <w:r w:rsidRPr="008D7CEA">
              <w:rPr>
                <w:rFonts w:ascii="GHEA Grapalat" w:hAnsi="GHEA Grapalat"/>
                <w:sz w:val="20"/>
                <w:szCs w:val="20"/>
                <w:vertAlign w:val="superscript"/>
                <w:lang w:val="es-ES"/>
              </w:rPr>
              <w:t>3</w:t>
            </w:r>
            <w:r w:rsidRPr="008D7CEA">
              <w:rPr>
                <w:rFonts w:ascii="GHEA Grapalat" w:hAnsi="GHEA Grapalat"/>
                <w:sz w:val="20"/>
                <w:szCs w:val="20"/>
                <w:lang w:val="es-ES"/>
              </w:rPr>
              <w:t>, 2 սմ</w:t>
            </w:r>
            <w:r w:rsidRPr="008D7CEA">
              <w:rPr>
                <w:rFonts w:ascii="GHEA Grapalat" w:hAnsi="GHEA Grapalat"/>
                <w:sz w:val="20"/>
                <w:szCs w:val="20"/>
                <w:vertAlign w:val="superscript"/>
                <w:lang w:val="es-ES"/>
              </w:rPr>
              <w:t>3</w:t>
            </w:r>
            <w:r>
              <w:rPr>
                <w:rFonts w:ascii="GHEA Grapalat" w:hAnsi="GHEA Grapalat"/>
                <w:sz w:val="20"/>
                <w:szCs w:val="20"/>
                <w:vertAlign w:val="superscript"/>
                <w:lang w:val="es-ES"/>
              </w:rPr>
              <w:t xml:space="preserve"> </w:t>
            </w:r>
            <w:r>
              <w:rPr>
                <w:rFonts w:ascii="GHEA Grapalat" w:hAnsi="GHEA Grapalat"/>
                <w:sz w:val="20"/>
                <w:szCs w:val="20"/>
                <w:lang w:val="es-ES"/>
              </w:rPr>
              <w:t>անվանա</w:t>
            </w:r>
            <w:r w:rsidRPr="008D7CEA">
              <w:rPr>
                <w:rFonts w:ascii="GHEA Grapalat" w:hAnsi="GHEA Grapalat"/>
                <w:sz w:val="20"/>
                <w:szCs w:val="20"/>
                <w:lang w:val="es-ES"/>
              </w:rPr>
              <w:t>կան</w:t>
            </w:r>
            <w:r>
              <w:rPr>
                <w:rFonts w:ascii="GHEA Grapalat" w:hAnsi="GHEA Grapalat"/>
                <w:sz w:val="20"/>
                <w:szCs w:val="20"/>
                <w:lang w:val="es-ES"/>
              </w:rPr>
              <w:t xml:space="preserve"> </w:t>
            </w:r>
            <w:r w:rsidRPr="008D7CEA">
              <w:rPr>
                <w:rFonts w:ascii="GHEA Grapalat" w:hAnsi="GHEA Grapalat"/>
                <w:sz w:val="20"/>
                <w:szCs w:val="20"/>
                <w:lang w:val="es-ES"/>
              </w:rPr>
              <w:t xml:space="preserve">տարողությամբ, 1,2 մմ-ից ոչ պակաս տրամագծով ծայրապանակով, </w:t>
            </w:r>
          </w:p>
        </w:tc>
        <w:tc>
          <w:tcPr>
            <w:tcW w:w="900" w:type="dxa"/>
            <w:tcBorders>
              <w:top w:val="single" w:sz="4" w:space="0" w:color="auto"/>
              <w:left w:val="single" w:sz="4" w:space="0" w:color="auto"/>
              <w:bottom w:val="single" w:sz="4" w:space="0" w:color="auto"/>
              <w:right w:val="single" w:sz="4" w:space="0" w:color="auto"/>
            </w:tcBorders>
            <w:vAlign w:val="center"/>
          </w:tcPr>
          <w:p w14:paraId="4FDD7C8A" w14:textId="77777777" w:rsidR="007D1FEA" w:rsidRPr="00767167" w:rsidRDefault="007D1FEA" w:rsidP="007D1FEA">
            <w:pPr>
              <w:jc w:val="center"/>
              <w:rPr>
                <w:rFonts w:ascii="GHEA Grapalat" w:hAnsi="GHEA Grapalat" w:cs="Arial"/>
                <w:sz w:val="20"/>
                <w:szCs w:val="20"/>
                <w:lang w:val="pt-BR"/>
              </w:rPr>
            </w:pPr>
            <w:r>
              <w:rPr>
                <w:rFonts w:ascii="GHEA Grapalat" w:hAnsi="GHEA Grapalat" w:cs="Arial"/>
                <w:sz w:val="20"/>
                <w:szCs w:val="20"/>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EFF92FF" w14:textId="29FB331E"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DB72AD0" w14:textId="02B662DC"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6F22FDF"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4000</w:t>
            </w:r>
          </w:p>
        </w:tc>
        <w:tc>
          <w:tcPr>
            <w:tcW w:w="990" w:type="dxa"/>
            <w:tcBorders>
              <w:top w:val="single" w:sz="4" w:space="0" w:color="auto"/>
              <w:left w:val="single" w:sz="4" w:space="0" w:color="auto"/>
              <w:bottom w:val="single" w:sz="4" w:space="0" w:color="auto"/>
              <w:right w:val="single" w:sz="4" w:space="0" w:color="auto"/>
            </w:tcBorders>
            <w:vAlign w:val="center"/>
          </w:tcPr>
          <w:p w14:paraId="742374B2"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0F40C614"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4000</w:t>
            </w:r>
          </w:p>
        </w:tc>
        <w:tc>
          <w:tcPr>
            <w:tcW w:w="1386" w:type="dxa"/>
            <w:tcBorders>
              <w:left w:val="single" w:sz="4" w:space="0" w:color="auto"/>
              <w:bottom w:val="single" w:sz="4" w:space="0" w:color="auto"/>
              <w:right w:val="single" w:sz="4" w:space="0" w:color="auto"/>
            </w:tcBorders>
            <w:vAlign w:val="center"/>
          </w:tcPr>
          <w:p w14:paraId="42FBB905" w14:textId="77777777" w:rsidR="007D1FEA" w:rsidRPr="00B94CF1" w:rsidRDefault="007D1FEA" w:rsidP="007D1FEA">
            <w:pPr>
              <w:rPr>
                <w:rFonts w:ascii="GHEA Grapalat" w:hAnsi="GHEA Grapalat"/>
                <w:sz w:val="18"/>
                <w:szCs w:val="18"/>
                <w:highlight w:val="yellow"/>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48724C2B" w14:textId="77777777" w:rsidTr="009565A7">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67F20CA0" w14:textId="77777777" w:rsidR="007D1FEA" w:rsidRPr="00FE7B97" w:rsidRDefault="007D1FEA" w:rsidP="007D1FEA">
            <w:pPr>
              <w:jc w:val="center"/>
              <w:rPr>
                <w:rFonts w:ascii="GHEA Grapalat" w:hAnsi="GHEA Grapalat" w:cs="Arial LatArm"/>
                <w:lang w:val="pt-BR"/>
              </w:rPr>
            </w:pPr>
            <w:r w:rsidRPr="00FE7B97">
              <w:rPr>
                <w:rFonts w:ascii="GHEA Grapalat" w:hAnsi="GHEA Grapalat" w:cs="Arial LatArm"/>
                <w:lang w:val="pt-BR"/>
              </w:rPr>
              <w:t>75</w:t>
            </w:r>
          </w:p>
        </w:tc>
        <w:tc>
          <w:tcPr>
            <w:tcW w:w="1370" w:type="dxa"/>
            <w:tcBorders>
              <w:top w:val="single" w:sz="4" w:space="0" w:color="auto"/>
              <w:left w:val="single" w:sz="4" w:space="0" w:color="auto"/>
              <w:bottom w:val="single" w:sz="4" w:space="0" w:color="auto"/>
              <w:right w:val="single" w:sz="4" w:space="0" w:color="auto"/>
            </w:tcBorders>
            <w:vAlign w:val="center"/>
          </w:tcPr>
          <w:p w14:paraId="4BDB5102" w14:textId="77777777" w:rsidR="007D1FEA" w:rsidRPr="002D5F26" w:rsidRDefault="007D1FEA" w:rsidP="007D1FEA">
            <w:pPr>
              <w:jc w:val="center"/>
              <w:rPr>
                <w:rFonts w:ascii="GHEA Grapalat" w:hAnsi="GHEA Grapalat"/>
                <w:color w:val="333333"/>
                <w:sz w:val="16"/>
                <w:szCs w:val="16"/>
                <w:lang w:val="hy-AM"/>
              </w:rPr>
            </w:pPr>
            <w:r>
              <w:rPr>
                <w:rFonts w:ascii="GHEA Grapalat" w:hAnsi="GHEA Grapalat"/>
                <w:color w:val="333333"/>
                <w:sz w:val="16"/>
                <w:szCs w:val="16"/>
                <w:lang w:val="pt-BR"/>
              </w:rPr>
              <w:t>33141142/</w:t>
            </w:r>
            <w:r>
              <w:rPr>
                <w:rFonts w:ascii="GHEA Grapalat" w:hAnsi="GHEA Grapalat"/>
                <w:color w:val="333333"/>
                <w:sz w:val="16"/>
                <w:szCs w:val="16"/>
                <w:lang w:val="hy-AM"/>
              </w:rPr>
              <w:t>3</w:t>
            </w:r>
          </w:p>
        </w:tc>
        <w:tc>
          <w:tcPr>
            <w:tcW w:w="2283" w:type="dxa"/>
            <w:tcBorders>
              <w:top w:val="single" w:sz="4" w:space="0" w:color="auto"/>
              <w:left w:val="single" w:sz="4" w:space="0" w:color="auto"/>
              <w:bottom w:val="single" w:sz="4" w:space="0" w:color="auto"/>
              <w:right w:val="single" w:sz="4" w:space="0" w:color="auto"/>
            </w:tcBorders>
          </w:tcPr>
          <w:p w14:paraId="37BF8F5F" w14:textId="77777777" w:rsidR="007D1FEA" w:rsidRPr="00930ACC" w:rsidRDefault="007D1FEA" w:rsidP="007D1FEA">
            <w:pPr>
              <w:rPr>
                <w:rFonts w:ascii="GHEA Grapalat" w:hAnsi="GHEA Grapalat"/>
                <w:sz w:val="20"/>
                <w:szCs w:val="20"/>
              </w:rPr>
            </w:pPr>
            <w:r w:rsidRPr="008D6693">
              <w:rPr>
                <w:rFonts w:ascii="GHEA Grapalat" w:hAnsi="GHEA Grapalat" w:cs="Sylfaen"/>
                <w:sz w:val="20"/>
                <w:szCs w:val="20"/>
              </w:rPr>
              <w:t>ներարկիչներ</w:t>
            </w:r>
          </w:p>
        </w:tc>
        <w:tc>
          <w:tcPr>
            <w:tcW w:w="923" w:type="dxa"/>
            <w:tcBorders>
              <w:top w:val="single" w:sz="4" w:space="0" w:color="auto"/>
              <w:left w:val="single" w:sz="4" w:space="0" w:color="auto"/>
              <w:bottom w:val="single" w:sz="4" w:space="0" w:color="auto"/>
              <w:right w:val="single" w:sz="4" w:space="0" w:color="auto"/>
            </w:tcBorders>
            <w:vAlign w:val="center"/>
          </w:tcPr>
          <w:p w14:paraId="4AEBFA97"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F94CD8" w14:textId="77777777" w:rsidR="007D1FEA" w:rsidRPr="00767167" w:rsidRDefault="007D1FEA" w:rsidP="007D1FEA">
            <w:pPr>
              <w:jc w:val="both"/>
              <w:rPr>
                <w:rFonts w:ascii="GHEA Grapalat" w:hAnsi="GHEA Grapalat"/>
                <w:sz w:val="20"/>
                <w:szCs w:val="20"/>
                <w:lang w:val="pt-BR"/>
              </w:rPr>
            </w:pPr>
            <w:r w:rsidRPr="008D7CEA">
              <w:rPr>
                <w:rFonts w:ascii="GHEA Grapalat" w:hAnsi="GHEA Grapalat"/>
                <w:sz w:val="20"/>
                <w:szCs w:val="20"/>
                <w:lang w:val="es-ES"/>
              </w:rPr>
              <w:t xml:space="preserve">Ներարկիչ </w:t>
            </w:r>
            <w:r>
              <w:rPr>
                <w:rFonts w:ascii="GHEA Grapalat" w:hAnsi="GHEA Grapalat"/>
                <w:sz w:val="20"/>
                <w:szCs w:val="20"/>
                <w:lang w:val="hy-AM"/>
              </w:rPr>
              <w:t>3</w:t>
            </w:r>
            <w:r w:rsidRPr="008D7CEA">
              <w:rPr>
                <w:rFonts w:ascii="GHEA Grapalat" w:hAnsi="GHEA Grapalat"/>
                <w:sz w:val="20"/>
                <w:szCs w:val="20"/>
                <w:lang w:val="es-ES"/>
              </w:rPr>
              <w:t>.0 եռակոմպոնենտ 21G,22G, 23G ասեղով: Ֆորմատ` հատ: Միանգամյա օգտագործման համար, պոլիմերային նյութերից (պոլիպրոպիլեն, պոլիստիրոլ և ստիրոլիուակրիլոնիտրիլի համապոլիմեր), 1 սմ</w:t>
            </w:r>
            <w:r w:rsidRPr="008D7CEA">
              <w:rPr>
                <w:rFonts w:ascii="GHEA Grapalat" w:hAnsi="GHEA Grapalat"/>
                <w:sz w:val="20"/>
                <w:szCs w:val="20"/>
                <w:vertAlign w:val="superscript"/>
                <w:lang w:val="es-ES"/>
              </w:rPr>
              <w:t>3</w:t>
            </w:r>
            <w:r w:rsidRPr="008D7CEA">
              <w:rPr>
                <w:rFonts w:ascii="GHEA Grapalat" w:hAnsi="GHEA Grapalat"/>
                <w:sz w:val="20"/>
                <w:szCs w:val="20"/>
                <w:lang w:val="es-ES"/>
              </w:rPr>
              <w:t>, 2 սմ</w:t>
            </w:r>
            <w:r w:rsidRPr="008D7CEA">
              <w:rPr>
                <w:rFonts w:ascii="GHEA Grapalat" w:hAnsi="GHEA Grapalat"/>
                <w:sz w:val="20"/>
                <w:szCs w:val="20"/>
                <w:vertAlign w:val="superscript"/>
                <w:lang w:val="es-ES"/>
              </w:rPr>
              <w:t>3</w:t>
            </w:r>
            <w:r>
              <w:rPr>
                <w:rFonts w:ascii="GHEA Grapalat" w:hAnsi="GHEA Grapalat"/>
                <w:sz w:val="20"/>
                <w:szCs w:val="20"/>
                <w:vertAlign w:val="superscript"/>
                <w:lang w:val="hy-AM"/>
              </w:rPr>
              <w:t xml:space="preserve">, </w:t>
            </w:r>
            <w:r>
              <w:rPr>
                <w:rFonts w:ascii="GHEA Grapalat" w:hAnsi="GHEA Grapalat"/>
                <w:sz w:val="20"/>
                <w:szCs w:val="20"/>
                <w:vertAlign w:val="superscript"/>
                <w:lang w:val="es-ES"/>
              </w:rPr>
              <w:t xml:space="preserve"> </w:t>
            </w:r>
            <w:r>
              <w:rPr>
                <w:rFonts w:ascii="GHEA Grapalat" w:hAnsi="GHEA Grapalat"/>
                <w:sz w:val="20"/>
                <w:szCs w:val="20"/>
                <w:lang w:val="hy-AM"/>
              </w:rPr>
              <w:t>3</w:t>
            </w:r>
            <w:r w:rsidRPr="008D7CEA">
              <w:rPr>
                <w:rFonts w:ascii="GHEA Grapalat" w:hAnsi="GHEA Grapalat"/>
                <w:sz w:val="20"/>
                <w:szCs w:val="20"/>
                <w:lang w:val="es-ES"/>
              </w:rPr>
              <w:t xml:space="preserve"> սմ</w:t>
            </w:r>
            <w:r w:rsidRPr="008D7CEA">
              <w:rPr>
                <w:rFonts w:ascii="GHEA Grapalat" w:hAnsi="GHEA Grapalat"/>
                <w:sz w:val="20"/>
                <w:szCs w:val="20"/>
                <w:vertAlign w:val="superscript"/>
                <w:lang w:val="es-ES"/>
              </w:rPr>
              <w:t>3</w:t>
            </w:r>
            <w:r>
              <w:rPr>
                <w:rFonts w:ascii="GHEA Grapalat" w:hAnsi="GHEA Grapalat"/>
                <w:sz w:val="20"/>
                <w:szCs w:val="20"/>
                <w:lang w:val="hy-AM"/>
              </w:rPr>
              <w:t xml:space="preserve"> </w:t>
            </w:r>
            <w:r>
              <w:rPr>
                <w:rFonts w:ascii="GHEA Grapalat" w:hAnsi="GHEA Grapalat"/>
                <w:sz w:val="20"/>
                <w:szCs w:val="20"/>
                <w:lang w:val="es-ES"/>
              </w:rPr>
              <w:t>անվանա</w:t>
            </w:r>
            <w:r w:rsidRPr="008D7CEA">
              <w:rPr>
                <w:rFonts w:ascii="GHEA Grapalat" w:hAnsi="GHEA Grapalat"/>
                <w:sz w:val="20"/>
                <w:szCs w:val="20"/>
                <w:lang w:val="es-ES"/>
              </w:rPr>
              <w:t>կան</w:t>
            </w:r>
            <w:r>
              <w:rPr>
                <w:rFonts w:ascii="GHEA Grapalat" w:hAnsi="GHEA Grapalat"/>
                <w:sz w:val="20"/>
                <w:szCs w:val="20"/>
                <w:lang w:val="es-ES"/>
              </w:rPr>
              <w:t xml:space="preserve"> </w:t>
            </w:r>
            <w:r w:rsidRPr="008D7CEA">
              <w:rPr>
                <w:rFonts w:ascii="GHEA Grapalat" w:hAnsi="GHEA Grapalat"/>
                <w:sz w:val="20"/>
                <w:szCs w:val="20"/>
                <w:lang w:val="es-ES"/>
              </w:rPr>
              <w:t xml:space="preserve">տարողությամբ, 1,2 մմ-ից ոչ պակաս տրամագծով ծայրապանակով, </w:t>
            </w:r>
          </w:p>
        </w:tc>
        <w:tc>
          <w:tcPr>
            <w:tcW w:w="900" w:type="dxa"/>
            <w:tcBorders>
              <w:top w:val="single" w:sz="4" w:space="0" w:color="auto"/>
              <w:left w:val="single" w:sz="4" w:space="0" w:color="auto"/>
              <w:bottom w:val="single" w:sz="4" w:space="0" w:color="auto"/>
              <w:right w:val="single" w:sz="4" w:space="0" w:color="auto"/>
            </w:tcBorders>
            <w:vAlign w:val="center"/>
          </w:tcPr>
          <w:p w14:paraId="4C05DA14" w14:textId="77777777" w:rsidR="007D1FEA" w:rsidRPr="00767167" w:rsidRDefault="007D1FEA" w:rsidP="007D1FEA">
            <w:pPr>
              <w:jc w:val="center"/>
              <w:rPr>
                <w:rFonts w:ascii="GHEA Grapalat" w:hAnsi="GHEA Grapalat" w:cs="Arial"/>
                <w:sz w:val="20"/>
                <w:szCs w:val="20"/>
                <w:lang w:val="pt-BR"/>
              </w:rPr>
            </w:pPr>
            <w:r>
              <w:rPr>
                <w:rFonts w:ascii="GHEA Grapalat" w:hAnsi="GHEA Grapalat" w:cs="Arial"/>
                <w:sz w:val="20"/>
                <w:szCs w:val="20"/>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78C026A" w14:textId="785781A3"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1456B7B" w14:textId="24E4CB49"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F3938C2"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20000</w:t>
            </w:r>
          </w:p>
        </w:tc>
        <w:tc>
          <w:tcPr>
            <w:tcW w:w="990" w:type="dxa"/>
            <w:tcBorders>
              <w:top w:val="single" w:sz="4" w:space="0" w:color="auto"/>
              <w:left w:val="single" w:sz="4" w:space="0" w:color="auto"/>
              <w:bottom w:val="single" w:sz="4" w:space="0" w:color="auto"/>
              <w:right w:val="single" w:sz="4" w:space="0" w:color="auto"/>
            </w:tcBorders>
            <w:vAlign w:val="center"/>
          </w:tcPr>
          <w:p w14:paraId="214333AF" w14:textId="77777777" w:rsidR="007D1FEA" w:rsidRPr="00D46B4E"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2A2285CF"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20000</w:t>
            </w:r>
          </w:p>
        </w:tc>
        <w:tc>
          <w:tcPr>
            <w:tcW w:w="1386" w:type="dxa"/>
            <w:tcBorders>
              <w:left w:val="single" w:sz="4" w:space="0" w:color="auto"/>
              <w:bottom w:val="single" w:sz="4" w:space="0" w:color="auto"/>
              <w:right w:val="single" w:sz="4" w:space="0" w:color="auto"/>
            </w:tcBorders>
            <w:vAlign w:val="center"/>
          </w:tcPr>
          <w:p w14:paraId="097429BF"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F072C3" w14:paraId="073B2432" w14:textId="77777777" w:rsidTr="009565A7">
        <w:trPr>
          <w:trHeight w:val="127"/>
        </w:trPr>
        <w:tc>
          <w:tcPr>
            <w:tcW w:w="710" w:type="dxa"/>
            <w:tcBorders>
              <w:top w:val="single" w:sz="4" w:space="0" w:color="auto"/>
              <w:left w:val="single" w:sz="4" w:space="0" w:color="auto"/>
              <w:bottom w:val="single" w:sz="4" w:space="0" w:color="auto"/>
              <w:right w:val="single" w:sz="4" w:space="0" w:color="auto"/>
            </w:tcBorders>
            <w:vAlign w:val="center"/>
          </w:tcPr>
          <w:p w14:paraId="63E0E7E8" w14:textId="77777777" w:rsidR="007D1FEA" w:rsidRPr="00F016CF" w:rsidRDefault="007D1FEA" w:rsidP="007D1FEA">
            <w:pPr>
              <w:jc w:val="center"/>
              <w:rPr>
                <w:rFonts w:ascii="GHEA Grapalat" w:hAnsi="GHEA Grapalat" w:cs="Arial LatArm"/>
                <w:lang w:val="hy-AM"/>
              </w:rPr>
            </w:pPr>
            <w:r w:rsidRPr="00F016CF">
              <w:rPr>
                <w:rFonts w:ascii="GHEA Grapalat" w:hAnsi="GHEA Grapalat" w:cs="Arial LatArm"/>
                <w:lang w:val="hy-AM"/>
              </w:rPr>
              <w:t>76</w:t>
            </w:r>
          </w:p>
        </w:tc>
        <w:tc>
          <w:tcPr>
            <w:tcW w:w="1370" w:type="dxa"/>
            <w:tcBorders>
              <w:top w:val="single" w:sz="4" w:space="0" w:color="auto"/>
              <w:left w:val="single" w:sz="4" w:space="0" w:color="auto"/>
              <w:bottom w:val="single" w:sz="4" w:space="0" w:color="auto"/>
              <w:right w:val="single" w:sz="4" w:space="0" w:color="auto"/>
            </w:tcBorders>
            <w:vAlign w:val="center"/>
          </w:tcPr>
          <w:p w14:paraId="462DAAC3" w14:textId="77777777" w:rsidR="007D1FEA" w:rsidRPr="002D5F26" w:rsidRDefault="007D1FEA" w:rsidP="007D1FEA">
            <w:pPr>
              <w:jc w:val="center"/>
              <w:rPr>
                <w:rFonts w:ascii="GHEA Grapalat" w:hAnsi="GHEA Grapalat"/>
                <w:color w:val="333333"/>
                <w:sz w:val="16"/>
                <w:szCs w:val="16"/>
                <w:lang w:val="hy-AM"/>
              </w:rPr>
            </w:pPr>
            <w:r>
              <w:rPr>
                <w:rFonts w:ascii="GHEA Grapalat" w:hAnsi="GHEA Grapalat"/>
                <w:color w:val="333333"/>
                <w:sz w:val="16"/>
                <w:szCs w:val="16"/>
                <w:lang w:val="pt-BR"/>
              </w:rPr>
              <w:t>33141142/</w:t>
            </w:r>
            <w:r>
              <w:rPr>
                <w:rFonts w:ascii="GHEA Grapalat" w:hAnsi="GHEA Grapalat"/>
                <w:color w:val="333333"/>
                <w:sz w:val="16"/>
                <w:szCs w:val="16"/>
                <w:lang w:val="hy-AM"/>
              </w:rPr>
              <w:t>4</w:t>
            </w:r>
          </w:p>
        </w:tc>
        <w:tc>
          <w:tcPr>
            <w:tcW w:w="2283" w:type="dxa"/>
            <w:tcBorders>
              <w:top w:val="single" w:sz="4" w:space="0" w:color="auto"/>
              <w:left w:val="single" w:sz="4" w:space="0" w:color="auto"/>
              <w:bottom w:val="single" w:sz="4" w:space="0" w:color="auto"/>
              <w:right w:val="single" w:sz="4" w:space="0" w:color="auto"/>
            </w:tcBorders>
            <w:vAlign w:val="center"/>
          </w:tcPr>
          <w:p w14:paraId="60FCE1DD" w14:textId="77777777" w:rsidR="007D1FEA" w:rsidRPr="001301B7" w:rsidRDefault="007D1FEA" w:rsidP="007D1FEA">
            <w:pPr>
              <w:rPr>
                <w:rFonts w:ascii="GHEA Grapalat" w:hAnsi="GHEA Grapalat"/>
                <w:sz w:val="20"/>
                <w:szCs w:val="20"/>
              </w:rPr>
            </w:pPr>
            <w:r w:rsidRPr="008D6693">
              <w:rPr>
                <w:rFonts w:ascii="GHEA Grapalat" w:hAnsi="GHEA Grapalat" w:cs="Sylfaen"/>
                <w:sz w:val="20"/>
                <w:szCs w:val="20"/>
              </w:rPr>
              <w:t>ներարկիչներ</w:t>
            </w:r>
          </w:p>
        </w:tc>
        <w:tc>
          <w:tcPr>
            <w:tcW w:w="923" w:type="dxa"/>
            <w:tcBorders>
              <w:top w:val="single" w:sz="4" w:space="0" w:color="auto"/>
              <w:left w:val="single" w:sz="4" w:space="0" w:color="auto"/>
              <w:bottom w:val="single" w:sz="4" w:space="0" w:color="auto"/>
              <w:right w:val="single" w:sz="4" w:space="0" w:color="auto"/>
            </w:tcBorders>
            <w:vAlign w:val="center"/>
          </w:tcPr>
          <w:p w14:paraId="6071D21F"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96CC40" w14:textId="77777777" w:rsidR="007D1FEA" w:rsidRPr="00FE3E7B" w:rsidRDefault="007D1FEA" w:rsidP="007D1FEA">
            <w:pPr>
              <w:jc w:val="both"/>
              <w:rPr>
                <w:rFonts w:ascii="GHEA Grapalat" w:hAnsi="GHEA Grapalat"/>
                <w:sz w:val="20"/>
                <w:szCs w:val="20"/>
                <w:lang w:val="es-ES"/>
              </w:rPr>
            </w:pPr>
            <w:r>
              <w:rPr>
                <w:rFonts w:ascii="GHEA Grapalat" w:hAnsi="GHEA Grapalat"/>
                <w:sz w:val="20"/>
                <w:szCs w:val="20"/>
                <w:lang w:val="es-ES"/>
              </w:rPr>
              <w:t>Ներարկիչ 5</w:t>
            </w:r>
            <w:r w:rsidRPr="008D7CEA">
              <w:rPr>
                <w:rFonts w:ascii="GHEA Grapalat" w:hAnsi="GHEA Grapalat"/>
                <w:sz w:val="20"/>
                <w:szCs w:val="20"/>
                <w:lang w:val="es-ES"/>
              </w:rPr>
              <w:t>.0 եռակոմպոնենտ 21G,22G, 23G ասեղով: Ֆորմատ` հատ: Միանգամյա օգտագործման համար, պոլիմերային նյութերից (պոլիպրոպիլեն, պոլիստիրոլ և ստիրոլիուակրիլոնիտրիլի համապոլիմեր), 1 սմ</w:t>
            </w:r>
            <w:r w:rsidRPr="008D7CEA">
              <w:rPr>
                <w:rFonts w:ascii="GHEA Grapalat" w:hAnsi="GHEA Grapalat"/>
                <w:sz w:val="20"/>
                <w:szCs w:val="20"/>
                <w:vertAlign w:val="superscript"/>
                <w:lang w:val="es-ES"/>
              </w:rPr>
              <w:t>3</w:t>
            </w:r>
            <w:r w:rsidRPr="008D7CEA">
              <w:rPr>
                <w:rFonts w:ascii="GHEA Grapalat" w:hAnsi="GHEA Grapalat"/>
                <w:sz w:val="20"/>
                <w:szCs w:val="20"/>
                <w:lang w:val="es-ES"/>
              </w:rPr>
              <w:t>, 2 սմ</w:t>
            </w:r>
            <w:r w:rsidRPr="008D7CEA">
              <w:rPr>
                <w:rFonts w:ascii="GHEA Grapalat" w:hAnsi="GHEA Grapalat"/>
                <w:sz w:val="20"/>
                <w:szCs w:val="20"/>
                <w:vertAlign w:val="superscript"/>
                <w:lang w:val="es-ES"/>
              </w:rPr>
              <w:t>3</w:t>
            </w:r>
            <w:r w:rsidRPr="008D7CEA">
              <w:rPr>
                <w:rFonts w:ascii="GHEA Grapalat" w:hAnsi="GHEA Grapalat"/>
                <w:sz w:val="20"/>
                <w:szCs w:val="20"/>
                <w:lang w:val="es-ES"/>
              </w:rPr>
              <w:t>, 5 սմ</w:t>
            </w:r>
            <w:r w:rsidRPr="008D7CEA">
              <w:rPr>
                <w:rFonts w:ascii="GHEA Grapalat" w:hAnsi="GHEA Grapalat"/>
                <w:sz w:val="20"/>
                <w:szCs w:val="20"/>
                <w:vertAlign w:val="superscript"/>
                <w:lang w:val="es-ES"/>
              </w:rPr>
              <w:t>3</w:t>
            </w:r>
            <w:r w:rsidRPr="008D7CEA">
              <w:rPr>
                <w:rFonts w:ascii="GHEA Grapalat" w:hAnsi="GHEA Grapalat"/>
                <w:sz w:val="20"/>
                <w:szCs w:val="20"/>
                <w:lang w:val="es-ES"/>
              </w:rPr>
              <w:t xml:space="preserve">, </w:t>
            </w:r>
            <w:r>
              <w:rPr>
                <w:rFonts w:ascii="GHEA Grapalat" w:hAnsi="GHEA Grapalat"/>
                <w:sz w:val="20"/>
                <w:szCs w:val="20"/>
                <w:lang w:val="es-ES"/>
              </w:rPr>
              <w:t>անվանա</w:t>
            </w:r>
            <w:r w:rsidRPr="008D7CEA">
              <w:rPr>
                <w:rFonts w:ascii="GHEA Grapalat" w:hAnsi="GHEA Grapalat"/>
                <w:sz w:val="20"/>
                <w:szCs w:val="20"/>
                <w:lang w:val="es-ES"/>
              </w:rPr>
              <w:t>կան</w:t>
            </w:r>
            <w:r>
              <w:rPr>
                <w:rFonts w:ascii="GHEA Grapalat" w:hAnsi="GHEA Grapalat"/>
                <w:sz w:val="20"/>
                <w:szCs w:val="20"/>
                <w:lang w:val="es-ES"/>
              </w:rPr>
              <w:t xml:space="preserve"> </w:t>
            </w:r>
            <w:r w:rsidRPr="008D7CEA">
              <w:rPr>
                <w:rFonts w:ascii="GHEA Grapalat" w:hAnsi="GHEA Grapalat"/>
                <w:sz w:val="20"/>
                <w:szCs w:val="20"/>
                <w:lang w:val="es-ES"/>
              </w:rPr>
              <w:t xml:space="preserve">տարողությամբ, 1,2 մմ-ից ոչ պակաս տրամագծով ծայրապանակով, </w:t>
            </w:r>
          </w:p>
        </w:tc>
        <w:tc>
          <w:tcPr>
            <w:tcW w:w="900" w:type="dxa"/>
            <w:tcBorders>
              <w:top w:val="single" w:sz="4" w:space="0" w:color="auto"/>
              <w:left w:val="single" w:sz="4" w:space="0" w:color="auto"/>
              <w:bottom w:val="single" w:sz="4" w:space="0" w:color="auto"/>
              <w:right w:val="single" w:sz="4" w:space="0" w:color="auto"/>
            </w:tcBorders>
            <w:vAlign w:val="center"/>
          </w:tcPr>
          <w:p w14:paraId="792676AF" w14:textId="77777777" w:rsidR="007D1FEA" w:rsidRPr="00BA3860"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3A403B2" w14:textId="5C47B772"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62EA1B3" w14:textId="50154D6A"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5FE284B"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25000</w:t>
            </w:r>
          </w:p>
        </w:tc>
        <w:tc>
          <w:tcPr>
            <w:tcW w:w="990" w:type="dxa"/>
            <w:tcBorders>
              <w:top w:val="single" w:sz="4" w:space="0" w:color="auto"/>
              <w:left w:val="single" w:sz="4" w:space="0" w:color="auto"/>
              <w:bottom w:val="single" w:sz="4" w:space="0" w:color="auto"/>
              <w:right w:val="single" w:sz="4" w:space="0" w:color="auto"/>
            </w:tcBorders>
            <w:vAlign w:val="center"/>
          </w:tcPr>
          <w:p w14:paraId="125C9E0A"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0627A27A"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25000</w:t>
            </w:r>
          </w:p>
        </w:tc>
        <w:tc>
          <w:tcPr>
            <w:tcW w:w="1386" w:type="dxa"/>
            <w:tcBorders>
              <w:left w:val="single" w:sz="4" w:space="0" w:color="auto"/>
              <w:bottom w:val="single" w:sz="4" w:space="0" w:color="auto"/>
              <w:right w:val="single" w:sz="4" w:space="0" w:color="auto"/>
            </w:tcBorders>
            <w:vAlign w:val="center"/>
          </w:tcPr>
          <w:p w14:paraId="3990E8AE" w14:textId="77777777" w:rsidR="007D1FEA" w:rsidRPr="00F072C3"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453A4B" w14:paraId="4BCD40E9" w14:textId="77777777" w:rsidTr="009565A7">
        <w:trPr>
          <w:trHeight w:val="142"/>
        </w:trPr>
        <w:tc>
          <w:tcPr>
            <w:tcW w:w="710" w:type="dxa"/>
            <w:tcBorders>
              <w:top w:val="single" w:sz="4" w:space="0" w:color="auto"/>
              <w:left w:val="single" w:sz="4" w:space="0" w:color="auto"/>
              <w:bottom w:val="single" w:sz="4" w:space="0" w:color="auto"/>
              <w:right w:val="single" w:sz="4" w:space="0" w:color="auto"/>
            </w:tcBorders>
            <w:vAlign w:val="center"/>
          </w:tcPr>
          <w:p w14:paraId="02E8427F" w14:textId="77777777" w:rsidR="007D1FEA" w:rsidRDefault="007D1FEA" w:rsidP="007D1FEA">
            <w:pPr>
              <w:jc w:val="center"/>
              <w:rPr>
                <w:rFonts w:ascii="GHEA Grapalat" w:hAnsi="GHEA Grapalat" w:cs="Arial LatArm"/>
              </w:rPr>
            </w:pPr>
            <w:r>
              <w:rPr>
                <w:rFonts w:ascii="GHEA Grapalat" w:hAnsi="GHEA Grapalat" w:cs="Arial LatArm"/>
              </w:rPr>
              <w:t>77</w:t>
            </w:r>
          </w:p>
        </w:tc>
        <w:tc>
          <w:tcPr>
            <w:tcW w:w="1370" w:type="dxa"/>
            <w:tcBorders>
              <w:top w:val="single" w:sz="4" w:space="0" w:color="auto"/>
              <w:left w:val="single" w:sz="4" w:space="0" w:color="auto"/>
              <w:bottom w:val="single" w:sz="4" w:space="0" w:color="auto"/>
              <w:right w:val="single" w:sz="4" w:space="0" w:color="auto"/>
            </w:tcBorders>
            <w:vAlign w:val="center"/>
          </w:tcPr>
          <w:p w14:paraId="234BBBAF" w14:textId="77777777" w:rsidR="007D1FEA" w:rsidRPr="008B77A4" w:rsidRDefault="007D1FEA" w:rsidP="007D1FEA">
            <w:pPr>
              <w:jc w:val="center"/>
              <w:rPr>
                <w:rFonts w:ascii="GHEA Grapalat" w:hAnsi="GHEA Grapalat"/>
                <w:color w:val="333333"/>
                <w:sz w:val="16"/>
                <w:szCs w:val="16"/>
                <w:lang w:val="hy-AM"/>
              </w:rPr>
            </w:pPr>
            <w:r>
              <w:rPr>
                <w:rFonts w:ascii="GHEA Grapalat" w:hAnsi="GHEA Grapalat"/>
                <w:color w:val="333333"/>
                <w:sz w:val="16"/>
                <w:szCs w:val="16"/>
                <w:lang w:val="pt-BR"/>
              </w:rPr>
              <w:t>33141142/</w:t>
            </w:r>
            <w:r>
              <w:rPr>
                <w:rFonts w:ascii="GHEA Grapalat" w:hAnsi="GHEA Grapalat"/>
                <w:color w:val="333333"/>
                <w:sz w:val="16"/>
                <w:szCs w:val="16"/>
                <w:lang w:val="hy-AM"/>
              </w:rPr>
              <w:t>5</w:t>
            </w:r>
          </w:p>
        </w:tc>
        <w:tc>
          <w:tcPr>
            <w:tcW w:w="2283" w:type="dxa"/>
            <w:tcBorders>
              <w:top w:val="single" w:sz="4" w:space="0" w:color="auto"/>
              <w:left w:val="single" w:sz="4" w:space="0" w:color="auto"/>
              <w:bottom w:val="single" w:sz="4" w:space="0" w:color="auto"/>
              <w:right w:val="single" w:sz="4" w:space="0" w:color="auto"/>
            </w:tcBorders>
            <w:vAlign w:val="center"/>
          </w:tcPr>
          <w:p w14:paraId="2B6BEF3C" w14:textId="77777777" w:rsidR="007D1FEA" w:rsidRPr="00023D0A" w:rsidRDefault="007D1FEA" w:rsidP="007D1FEA">
            <w:pPr>
              <w:rPr>
                <w:rFonts w:ascii="GHEA Grapalat" w:hAnsi="GHEA Grapalat"/>
                <w:sz w:val="20"/>
                <w:szCs w:val="20"/>
                <w:lang w:val="pt-BR"/>
              </w:rPr>
            </w:pPr>
            <w:r w:rsidRPr="008D6693">
              <w:rPr>
                <w:rFonts w:ascii="GHEA Grapalat" w:hAnsi="GHEA Grapalat" w:cs="Sylfaen"/>
                <w:sz w:val="20"/>
                <w:szCs w:val="20"/>
              </w:rPr>
              <w:t>ներարկիչներ</w:t>
            </w:r>
          </w:p>
        </w:tc>
        <w:tc>
          <w:tcPr>
            <w:tcW w:w="923" w:type="dxa"/>
            <w:tcBorders>
              <w:top w:val="single" w:sz="4" w:space="0" w:color="auto"/>
              <w:left w:val="single" w:sz="4" w:space="0" w:color="auto"/>
              <w:bottom w:val="single" w:sz="4" w:space="0" w:color="auto"/>
              <w:right w:val="single" w:sz="4" w:space="0" w:color="auto"/>
            </w:tcBorders>
            <w:vAlign w:val="center"/>
          </w:tcPr>
          <w:p w14:paraId="66C5A64A"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894863" w14:textId="77777777" w:rsidR="007D1FEA" w:rsidRPr="00683F74" w:rsidRDefault="007D1FEA" w:rsidP="007D1FEA">
            <w:pPr>
              <w:jc w:val="both"/>
              <w:rPr>
                <w:rFonts w:ascii="GHEA Grapalat" w:hAnsi="GHEA Grapalat" w:cs="Calibri"/>
                <w:color w:val="000000"/>
                <w:sz w:val="20"/>
                <w:szCs w:val="20"/>
                <w:lang w:val="pt-BR"/>
              </w:rPr>
            </w:pPr>
            <w:r>
              <w:rPr>
                <w:rFonts w:ascii="GHEA Grapalat" w:hAnsi="GHEA Grapalat"/>
                <w:sz w:val="20"/>
                <w:szCs w:val="20"/>
                <w:lang w:val="es-ES"/>
              </w:rPr>
              <w:t xml:space="preserve">Ներարկիչ 10.0 եռակոմպոնենտ 21G </w:t>
            </w:r>
            <w:r w:rsidRPr="008D7CEA">
              <w:rPr>
                <w:rFonts w:ascii="GHEA Grapalat" w:hAnsi="GHEA Grapalat"/>
                <w:sz w:val="20"/>
                <w:szCs w:val="20"/>
                <w:lang w:val="es-ES"/>
              </w:rPr>
              <w:t>ասեղով: Ֆորմատ` հատ: Միանգամյա օգտագործման համար, պոլիմերային նյութերից (պոլիպրոպիլեն, պոլիստիրոլ և ստիրոլի</w:t>
            </w:r>
            <w:r>
              <w:rPr>
                <w:rFonts w:ascii="GHEA Grapalat" w:hAnsi="GHEA Grapalat"/>
                <w:sz w:val="20"/>
                <w:szCs w:val="20"/>
                <w:lang w:val="es-ES"/>
              </w:rPr>
              <w:t>ուակրիլոնիտրիլի համապոլիմեր), 1</w:t>
            </w:r>
            <w:r w:rsidRPr="008D7CEA">
              <w:rPr>
                <w:rFonts w:ascii="GHEA Grapalat" w:hAnsi="GHEA Grapalat"/>
                <w:sz w:val="20"/>
                <w:szCs w:val="20"/>
                <w:lang w:val="es-ES"/>
              </w:rPr>
              <w:t>սմ</w:t>
            </w:r>
            <w:r w:rsidRPr="008D7CEA">
              <w:rPr>
                <w:rFonts w:ascii="GHEA Grapalat" w:hAnsi="GHEA Grapalat"/>
                <w:sz w:val="20"/>
                <w:szCs w:val="20"/>
                <w:vertAlign w:val="superscript"/>
                <w:lang w:val="es-ES"/>
              </w:rPr>
              <w:t>3</w:t>
            </w:r>
            <w:r>
              <w:rPr>
                <w:rFonts w:ascii="GHEA Grapalat" w:hAnsi="GHEA Grapalat"/>
                <w:sz w:val="20"/>
                <w:szCs w:val="20"/>
                <w:lang w:val="es-ES"/>
              </w:rPr>
              <w:t>, 2</w:t>
            </w:r>
            <w:r w:rsidRPr="008D7CEA">
              <w:rPr>
                <w:rFonts w:ascii="GHEA Grapalat" w:hAnsi="GHEA Grapalat"/>
                <w:sz w:val="20"/>
                <w:szCs w:val="20"/>
                <w:lang w:val="es-ES"/>
              </w:rPr>
              <w:t>սմ</w:t>
            </w:r>
            <w:r w:rsidRPr="008D7CEA">
              <w:rPr>
                <w:rFonts w:ascii="GHEA Grapalat" w:hAnsi="GHEA Grapalat"/>
                <w:sz w:val="20"/>
                <w:szCs w:val="20"/>
                <w:vertAlign w:val="superscript"/>
                <w:lang w:val="es-ES"/>
              </w:rPr>
              <w:t>3</w:t>
            </w:r>
            <w:r>
              <w:rPr>
                <w:rFonts w:ascii="GHEA Grapalat" w:hAnsi="GHEA Grapalat"/>
                <w:sz w:val="20"/>
                <w:szCs w:val="20"/>
                <w:lang w:val="es-ES"/>
              </w:rPr>
              <w:t>, 5</w:t>
            </w:r>
            <w:r w:rsidRPr="008D7CEA">
              <w:rPr>
                <w:rFonts w:ascii="GHEA Grapalat" w:hAnsi="GHEA Grapalat"/>
                <w:sz w:val="20"/>
                <w:szCs w:val="20"/>
                <w:lang w:val="es-ES"/>
              </w:rPr>
              <w:t>սմ</w:t>
            </w:r>
            <w:r w:rsidRPr="008D7CEA">
              <w:rPr>
                <w:rFonts w:ascii="GHEA Grapalat" w:hAnsi="GHEA Grapalat"/>
                <w:sz w:val="20"/>
                <w:szCs w:val="20"/>
                <w:vertAlign w:val="superscript"/>
                <w:lang w:val="es-ES"/>
              </w:rPr>
              <w:t>3</w:t>
            </w:r>
            <w:r>
              <w:rPr>
                <w:rFonts w:ascii="GHEA Grapalat" w:hAnsi="GHEA Grapalat"/>
                <w:sz w:val="20"/>
                <w:szCs w:val="20"/>
                <w:lang w:val="es-ES"/>
              </w:rPr>
              <w:t>, 10</w:t>
            </w:r>
            <w:r w:rsidRPr="008D7CEA">
              <w:rPr>
                <w:rFonts w:ascii="GHEA Grapalat" w:hAnsi="GHEA Grapalat"/>
                <w:sz w:val="20"/>
                <w:szCs w:val="20"/>
                <w:lang w:val="es-ES"/>
              </w:rPr>
              <w:t>սմ</w:t>
            </w:r>
            <w:r w:rsidRPr="008D7CEA">
              <w:rPr>
                <w:rFonts w:ascii="GHEA Grapalat" w:hAnsi="GHEA Grapalat"/>
                <w:sz w:val="20"/>
                <w:szCs w:val="20"/>
                <w:vertAlign w:val="superscript"/>
                <w:lang w:val="es-ES"/>
              </w:rPr>
              <w:t>3</w:t>
            </w:r>
            <w:r>
              <w:rPr>
                <w:rFonts w:ascii="GHEA Grapalat" w:hAnsi="GHEA Grapalat"/>
                <w:sz w:val="20"/>
                <w:szCs w:val="20"/>
                <w:lang w:val="es-ES"/>
              </w:rPr>
              <w:t>, անվանա</w:t>
            </w:r>
            <w:r w:rsidRPr="008D7CEA">
              <w:rPr>
                <w:rFonts w:ascii="GHEA Grapalat" w:hAnsi="GHEA Grapalat"/>
                <w:sz w:val="20"/>
                <w:szCs w:val="20"/>
                <w:lang w:val="es-ES"/>
              </w:rPr>
              <w:t>կան</w:t>
            </w:r>
            <w:r>
              <w:rPr>
                <w:rFonts w:ascii="GHEA Grapalat" w:hAnsi="GHEA Grapalat"/>
                <w:sz w:val="20"/>
                <w:szCs w:val="20"/>
                <w:lang w:val="es-ES"/>
              </w:rPr>
              <w:t xml:space="preserve"> </w:t>
            </w:r>
            <w:r w:rsidRPr="008D7CEA">
              <w:rPr>
                <w:rFonts w:ascii="GHEA Grapalat" w:hAnsi="GHEA Grapalat"/>
                <w:sz w:val="20"/>
                <w:szCs w:val="20"/>
                <w:lang w:val="es-ES"/>
              </w:rPr>
              <w:t xml:space="preserve">տարողությամբ, </w:t>
            </w:r>
            <w:r w:rsidRPr="008D7CEA">
              <w:rPr>
                <w:rFonts w:ascii="GHEA Grapalat" w:hAnsi="GHEA Grapalat"/>
                <w:sz w:val="20"/>
                <w:szCs w:val="20"/>
                <w:lang w:val="es-ES"/>
              </w:rPr>
              <w:lastRenderedPageBreak/>
              <w:t xml:space="preserve">1,2 մմ-ից ոչ պակաս տրամագծով ծայրապանակով, </w:t>
            </w:r>
          </w:p>
        </w:tc>
        <w:tc>
          <w:tcPr>
            <w:tcW w:w="900" w:type="dxa"/>
            <w:tcBorders>
              <w:top w:val="single" w:sz="4" w:space="0" w:color="auto"/>
              <w:left w:val="single" w:sz="4" w:space="0" w:color="auto"/>
              <w:bottom w:val="single" w:sz="4" w:space="0" w:color="auto"/>
              <w:right w:val="single" w:sz="4" w:space="0" w:color="auto"/>
            </w:tcBorders>
            <w:vAlign w:val="center"/>
          </w:tcPr>
          <w:p w14:paraId="78AAE031" w14:textId="77777777" w:rsidR="007D1FEA" w:rsidRPr="00683F74" w:rsidRDefault="007D1FEA" w:rsidP="007D1FEA">
            <w:pPr>
              <w:rPr>
                <w:rFonts w:ascii="GHEA Grapalat" w:hAnsi="GHEA Grapalat" w:cs="Arial"/>
                <w:sz w:val="18"/>
                <w:szCs w:val="18"/>
                <w:lang w:val="pt-BR"/>
              </w:rPr>
            </w:pPr>
            <w:r>
              <w:rPr>
                <w:rFonts w:ascii="GHEA Grapalat" w:hAnsi="GHEA Grapalat" w:cs="Arial"/>
                <w:sz w:val="18"/>
                <w:szCs w:val="18"/>
                <w:lang w:val="pt-BR"/>
              </w:rPr>
              <w:lastRenderedPageBreak/>
              <w:t>հատ</w:t>
            </w:r>
          </w:p>
        </w:tc>
        <w:tc>
          <w:tcPr>
            <w:tcW w:w="900" w:type="dxa"/>
            <w:tcBorders>
              <w:top w:val="single" w:sz="4" w:space="0" w:color="auto"/>
              <w:left w:val="single" w:sz="4" w:space="0" w:color="auto"/>
              <w:bottom w:val="single" w:sz="4" w:space="0" w:color="auto"/>
              <w:right w:val="single" w:sz="4" w:space="0" w:color="auto"/>
            </w:tcBorders>
            <w:vAlign w:val="center"/>
          </w:tcPr>
          <w:p w14:paraId="4E67BD06" w14:textId="551F39B1"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CCB6784" w14:textId="46556562"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24F3914"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9000</w:t>
            </w:r>
          </w:p>
        </w:tc>
        <w:tc>
          <w:tcPr>
            <w:tcW w:w="990" w:type="dxa"/>
            <w:tcBorders>
              <w:top w:val="single" w:sz="4" w:space="0" w:color="auto"/>
              <w:left w:val="single" w:sz="4" w:space="0" w:color="auto"/>
              <w:bottom w:val="single" w:sz="4" w:space="0" w:color="auto"/>
              <w:right w:val="single" w:sz="4" w:space="0" w:color="auto"/>
            </w:tcBorders>
            <w:vAlign w:val="center"/>
          </w:tcPr>
          <w:p w14:paraId="544D6D23" w14:textId="77777777" w:rsidR="007D1FEA" w:rsidRPr="00B94CF1"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3960AC62"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9000</w:t>
            </w:r>
          </w:p>
        </w:tc>
        <w:tc>
          <w:tcPr>
            <w:tcW w:w="1386" w:type="dxa"/>
            <w:tcBorders>
              <w:left w:val="single" w:sz="4" w:space="0" w:color="auto"/>
              <w:bottom w:val="single" w:sz="4" w:space="0" w:color="auto"/>
              <w:right w:val="single" w:sz="4" w:space="0" w:color="auto"/>
            </w:tcBorders>
            <w:vAlign w:val="center"/>
          </w:tcPr>
          <w:p w14:paraId="4CC20F2E" w14:textId="77777777" w:rsidR="007D1FEA" w:rsidRPr="00453A4B" w:rsidRDefault="007D1FEA" w:rsidP="007D1FEA">
            <w:pPr>
              <w:rPr>
                <w:rFonts w:ascii="GHEA Grapalat" w:hAnsi="GHEA Grapalat"/>
                <w:sz w:val="18"/>
                <w:szCs w:val="18"/>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05063F17" w14:textId="77777777" w:rsidTr="009565A7">
        <w:trPr>
          <w:trHeight w:val="165"/>
        </w:trPr>
        <w:tc>
          <w:tcPr>
            <w:tcW w:w="710" w:type="dxa"/>
            <w:tcBorders>
              <w:top w:val="single" w:sz="4" w:space="0" w:color="auto"/>
              <w:left w:val="single" w:sz="4" w:space="0" w:color="auto"/>
              <w:bottom w:val="single" w:sz="4" w:space="0" w:color="auto"/>
              <w:right w:val="single" w:sz="4" w:space="0" w:color="auto"/>
            </w:tcBorders>
            <w:vAlign w:val="center"/>
          </w:tcPr>
          <w:p w14:paraId="1C400563"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78</w:t>
            </w:r>
          </w:p>
        </w:tc>
        <w:tc>
          <w:tcPr>
            <w:tcW w:w="1370" w:type="dxa"/>
            <w:tcBorders>
              <w:top w:val="single" w:sz="4" w:space="0" w:color="auto"/>
              <w:left w:val="single" w:sz="4" w:space="0" w:color="auto"/>
              <w:bottom w:val="single" w:sz="4" w:space="0" w:color="auto"/>
              <w:right w:val="single" w:sz="4" w:space="0" w:color="auto"/>
            </w:tcBorders>
            <w:vAlign w:val="center"/>
          </w:tcPr>
          <w:p w14:paraId="5F1B592A" w14:textId="77777777" w:rsidR="007D1FEA" w:rsidRPr="008B77A4" w:rsidRDefault="007D1FEA" w:rsidP="007D1FEA">
            <w:pPr>
              <w:jc w:val="center"/>
              <w:rPr>
                <w:rFonts w:ascii="GHEA Grapalat" w:hAnsi="GHEA Grapalat"/>
                <w:color w:val="333333"/>
                <w:sz w:val="16"/>
                <w:szCs w:val="16"/>
                <w:lang w:val="hy-AM"/>
              </w:rPr>
            </w:pPr>
            <w:r>
              <w:rPr>
                <w:rFonts w:ascii="GHEA Grapalat" w:hAnsi="GHEA Grapalat"/>
                <w:color w:val="333333"/>
                <w:sz w:val="16"/>
                <w:szCs w:val="16"/>
                <w:lang w:val="pt-BR"/>
              </w:rPr>
              <w:t>33141142/</w:t>
            </w:r>
            <w:r>
              <w:rPr>
                <w:rFonts w:ascii="GHEA Grapalat" w:hAnsi="GHEA Grapalat"/>
                <w:color w:val="333333"/>
                <w:sz w:val="16"/>
                <w:szCs w:val="16"/>
                <w:lang w:val="hy-AM"/>
              </w:rPr>
              <w:t>6</w:t>
            </w:r>
          </w:p>
        </w:tc>
        <w:tc>
          <w:tcPr>
            <w:tcW w:w="2283" w:type="dxa"/>
            <w:tcBorders>
              <w:top w:val="single" w:sz="4" w:space="0" w:color="auto"/>
              <w:left w:val="single" w:sz="4" w:space="0" w:color="auto"/>
              <w:bottom w:val="single" w:sz="4" w:space="0" w:color="auto"/>
              <w:right w:val="single" w:sz="4" w:space="0" w:color="auto"/>
            </w:tcBorders>
            <w:vAlign w:val="center"/>
          </w:tcPr>
          <w:p w14:paraId="373894EC" w14:textId="77777777" w:rsidR="007D1FEA" w:rsidRPr="00023D0A" w:rsidRDefault="007D1FEA" w:rsidP="007D1FEA">
            <w:pPr>
              <w:rPr>
                <w:rFonts w:ascii="GHEA Grapalat" w:hAnsi="GHEA Grapalat"/>
                <w:sz w:val="20"/>
                <w:szCs w:val="20"/>
                <w:lang w:val="pt-BR"/>
              </w:rPr>
            </w:pPr>
            <w:r w:rsidRPr="008D6693">
              <w:rPr>
                <w:rFonts w:ascii="GHEA Grapalat" w:hAnsi="GHEA Grapalat" w:cs="Sylfaen"/>
                <w:sz w:val="20"/>
                <w:szCs w:val="20"/>
              </w:rPr>
              <w:t>ներարկիչներ</w:t>
            </w:r>
          </w:p>
        </w:tc>
        <w:tc>
          <w:tcPr>
            <w:tcW w:w="923" w:type="dxa"/>
            <w:tcBorders>
              <w:top w:val="single" w:sz="4" w:space="0" w:color="auto"/>
              <w:left w:val="single" w:sz="4" w:space="0" w:color="auto"/>
              <w:bottom w:val="single" w:sz="4" w:space="0" w:color="auto"/>
              <w:right w:val="single" w:sz="4" w:space="0" w:color="auto"/>
            </w:tcBorders>
            <w:vAlign w:val="center"/>
          </w:tcPr>
          <w:p w14:paraId="10B5F475"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6FF45D" w14:textId="77777777" w:rsidR="007D1FEA" w:rsidRPr="00683F74" w:rsidRDefault="007D1FEA" w:rsidP="007D1FEA">
            <w:pPr>
              <w:jc w:val="both"/>
              <w:rPr>
                <w:rFonts w:ascii="GHEA Grapalat" w:hAnsi="GHEA Grapalat" w:cs="Calibri"/>
                <w:color w:val="000000"/>
                <w:sz w:val="20"/>
                <w:szCs w:val="20"/>
                <w:lang w:val="pt-BR"/>
              </w:rPr>
            </w:pPr>
            <w:r>
              <w:rPr>
                <w:rFonts w:ascii="GHEA Grapalat" w:hAnsi="GHEA Grapalat"/>
                <w:sz w:val="20"/>
                <w:szCs w:val="20"/>
                <w:lang w:val="es-ES"/>
              </w:rPr>
              <w:t xml:space="preserve">Ներարկիչ </w:t>
            </w:r>
            <w:r>
              <w:rPr>
                <w:rFonts w:ascii="GHEA Grapalat" w:hAnsi="GHEA Grapalat"/>
                <w:sz w:val="20"/>
                <w:szCs w:val="20"/>
                <w:lang w:val="hy-AM"/>
              </w:rPr>
              <w:t>2</w:t>
            </w:r>
            <w:r>
              <w:rPr>
                <w:rFonts w:ascii="GHEA Grapalat" w:hAnsi="GHEA Grapalat"/>
                <w:sz w:val="20"/>
                <w:szCs w:val="20"/>
                <w:lang w:val="es-ES"/>
              </w:rPr>
              <w:t xml:space="preserve">0.0 եռակոմպոնենտ 21G </w:t>
            </w:r>
            <w:r w:rsidRPr="008D7CEA">
              <w:rPr>
                <w:rFonts w:ascii="GHEA Grapalat" w:hAnsi="GHEA Grapalat"/>
                <w:sz w:val="20"/>
                <w:szCs w:val="20"/>
                <w:lang w:val="es-ES"/>
              </w:rPr>
              <w:t>ասեղով: Ֆորմատ` հատ: Միանգամյա օգտագործման համար, պոլիմերային նյութերից (պոլիպրոպիլեն, պոլիստիրոլ և ստիրոլի</w:t>
            </w:r>
            <w:r>
              <w:rPr>
                <w:rFonts w:ascii="GHEA Grapalat" w:hAnsi="GHEA Grapalat"/>
                <w:sz w:val="20"/>
                <w:szCs w:val="20"/>
                <w:lang w:val="es-ES"/>
              </w:rPr>
              <w:t>ուակրիլոնիտրիլի համապոլիմեր), 1</w:t>
            </w:r>
            <w:r w:rsidRPr="008D7CEA">
              <w:rPr>
                <w:rFonts w:ascii="GHEA Grapalat" w:hAnsi="GHEA Grapalat"/>
                <w:sz w:val="20"/>
                <w:szCs w:val="20"/>
                <w:lang w:val="es-ES"/>
              </w:rPr>
              <w:t>սմ</w:t>
            </w:r>
            <w:r w:rsidRPr="008D7CEA">
              <w:rPr>
                <w:rFonts w:ascii="GHEA Grapalat" w:hAnsi="GHEA Grapalat"/>
                <w:sz w:val="20"/>
                <w:szCs w:val="20"/>
                <w:vertAlign w:val="superscript"/>
                <w:lang w:val="es-ES"/>
              </w:rPr>
              <w:t>3</w:t>
            </w:r>
            <w:r>
              <w:rPr>
                <w:rFonts w:ascii="GHEA Grapalat" w:hAnsi="GHEA Grapalat"/>
                <w:sz w:val="20"/>
                <w:szCs w:val="20"/>
                <w:lang w:val="es-ES"/>
              </w:rPr>
              <w:t>, 2</w:t>
            </w:r>
            <w:r w:rsidRPr="008D7CEA">
              <w:rPr>
                <w:rFonts w:ascii="GHEA Grapalat" w:hAnsi="GHEA Grapalat"/>
                <w:sz w:val="20"/>
                <w:szCs w:val="20"/>
                <w:lang w:val="es-ES"/>
              </w:rPr>
              <w:t>սմ</w:t>
            </w:r>
            <w:r w:rsidRPr="008D7CEA">
              <w:rPr>
                <w:rFonts w:ascii="GHEA Grapalat" w:hAnsi="GHEA Grapalat"/>
                <w:sz w:val="20"/>
                <w:szCs w:val="20"/>
                <w:vertAlign w:val="superscript"/>
                <w:lang w:val="es-ES"/>
              </w:rPr>
              <w:t>3</w:t>
            </w:r>
            <w:r>
              <w:rPr>
                <w:rFonts w:ascii="GHEA Grapalat" w:hAnsi="GHEA Grapalat"/>
                <w:sz w:val="20"/>
                <w:szCs w:val="20"/>
                <w:lang w:val="es-ES"/>
              </w:rPr>
              <w:t>, 5</w:t>
            </w:r>
            <w:r w:rsidRPr="008D7CEA">
              <w:rPr>
                <w:rFonts w:ascii="GHEA Grapalat" w:hAnsi="GHEA Grapalat"/>
                <w:sz w:val="20"/>
                <w:szCs w:val="20"/>
                <w:lang w:val="es-ES"/>
              </w:rPr>
              <w:t>սմ</w:t>
            </w:r>
            <w:r w:rsidRPr="008D7CEA">
              <w:rPr>
                <w:rFonts w:ascii="GHEA Grapalat" w:hAnsi="GHEA Grapalat"/>
                <w:sz w:val="20"/>
                <w:szCs w:val="20"/>
                <w:vertAlign w:val="superscript"/>
                <w:lang w:val="es-ES"/>
              </w:rPr>
              <w:t>3</w:t>
            </w:r>
            <w:r>
              <w:rPr>
                <w:rFonts w:ascii="GHEA Grapalat" w:hAnsi="GHEA Grapalat"/>
                <w:sz w:val="20"/>
                <w:szCs w:val="20"/>
                <w:lang w:val="es-ES"/>
              </w:rPr>
              <w:t>, 10</w:t>
            </w:r>
            <w:r w:rsidRPr="008D7CEA">
              <w:rPr>
                <w:rFonts w:ascii="GHEA Grapalat" w:hAnsi="GHEA Grapalat"/>
                <w:sz w:val="20"/>
                <w:szCs w:val="20"/>
                <w:lang w:val="es-ES"/>
              </w:rPr>
              <w:t>սմ</w:t>
            </w:r>
            <w:r w:rsidRPr="008D7CEA">
              <w:rPr>
                <w:rFonts w:ascii="GHEA Grapalat" w:hAnsi="GHEA Grapalat"/>
                <w:sz w:val="20"/>
                <w:szCs w:val="20"/>
                <w:vertAlign w:val="superscript"/>
                <w:lang w:val="es-ES"/>
              </w:rPr>
              <w:t>3</w:t>
            </w:r>
            <w:r>
              <w:rPr>
                <w:rFonts w:ascii="GHEA Grapalat" w:hAnsi="GHEA Grapalat"/>
                <w:sz w:val="20"/>
                <w:szCs w:val="20"/>
                <w:lang w:val="es-ES"/>
              </w:rPr>
              <w:t xml:space="preserve">, </w:t>
            </w:r>
            <w:r>
              <w:rPr>
                <w:rFonts w:ascii="GHEA Grapalat" w:hAnsi="GHEA Grapalat"/>
                <w:sz w:val="20"/>
                <w:szCs w:val="20"/>
                <w:lang w:val="hy-AM"/>
              </w:rPr>
              <w:t>20</w:t>
            </w:r>
            <w:r w:rsidRPr="008D7CEA">
              <w:rPr>
                <w:rFonts w:ascii="GHEA Grapalat" w:hAnsi="GHEA Grapalat"/>
                <w:sz w:val="20"/>
                <w:szCs w:val="20"/>
                <w:lang w:val="es-ES"/>
              </w:rPr>
              <w:t xml:space="preserve"> սմ</w:t>
            </w:r>
            <w:r w:rsidRPr="008D7CEA">
              <w:rPr>
                <w:rFonts w:ascii="GHEA Grapalat" w:hAnsi="GHEA Grapalat"/>
                <w:sz w:val="20"/>
                <w:szCs w:val="20"/>
                <w:vertAlign w:val="superscript"/>
                <w:lang w:val="es-ES"/>
              </w:rPr>
              <w:t>3</w:t>
            </w:r>
            <w:r>
              <w:rPr>
                <w:rFonts w:ascii="GHEA Grapalat" w:hAnsi="GHEA Grapalat"/>
                <w:sz w:val="20"/>
                <w:szCs w:val="20"/>
                <w:vertAlign w:val="superscript"/>
                <w:lang w:val="hy-AM"/>
              </w:rPr>
              <w:t xml:space="preserve"> </w:t>
            </w:r>
            <w:r>
              <w:rPr>
                <w:rFonts w:ascii="GHEA Grapalat" w:hAnsi="GHEA Grapalat"/>
                <w:sz w:val="20"/>
                <w:szCs w:val="20"/>
                <w:lang w:val="es-ES"/>
              </w:rPr>
              <w:t>անվանա</w:t>
            </w:r>
            <w:r w:rsidRPr="008D7CEA">
              <w:rPr>
                <w:rFonts w:ascii="GHEA Grapalat" w:hAnsi="GHEA Grapalat"/>
                <w:sz w:val="20"/>
                <w:szCs w:val="20"/>
                <w:lang w:val="es-ES"/>
              </w:rPr>
              <w:t>կան</w:t>
            </w:r>
            <w:r>
              <w:rPr>
                <w:rFonts w:ascii="GHEA Grapalat" w:hAnsi="GHEA Grapalat"/>
                <w:sz w:val="20"/>
                <w:szCs w:val="20"/>
                <w:lang w:val="es-ES"/>
              </w:rPr>
              <w:t xml:space="preserve"> </w:t>
            </w:r>
            <w:r w:rsidRPr="008D7CEA">
              <w:rPr>
                <w:rFonts w:ascii="GHEA Grapalat" w:hAnsi="GHEA Grapalat"/>
                <w:sz w:val="20"/>
                <w:szCs w:val="20"/>
                <w:lang w:val="es-ES"/>
              </w:rPr>
              <w:t xml:space="preserve">տարողությամբ, 1,2 մմ-ից ոչ պակաս տրամագծով ծայրապանակով, </w:t>
            </w:r>
          </w:p>
        </w:tc>
        <w:tc>
          <w:tcPr>
            <w:tcW w:w="900" w:type="dxa"/>
            <w:tcBorders>
              <w:top w:val="single" w:sz="4" w:space="0" w:color="auto"/>
              <w:left w:val="single" w:sz="4" w:space="0" w:color="auto"/>
              <w:bottom w:val="single" w:sz="4" w:space="0" w:color="auto"/>
              <w:right w:val="single" w:sz="4" w:space="0" w:color="auto"/>
            </w:tcBorders>
            <w:vAlign w:val="center"/>
          </w:tcPr>
          <w:p w14:paraId="74FE4EAD" w14:textId="77777777" w:rsidR="007D1FEA" w:rsidRPr="00683F74"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B1D3A35" w14:textId="3A0DB9B1"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B4EEABC" w14:textId="29F51404"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D8FDBDA"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1000</w:t>
            </w:r>
          </w:p>
        </w:tc>
        <w:tc>
          <w:tcPr>
            <w:tcW w:w="990" w:type="dxa"/>
            <w:tcBorders>
              <w:top w:val="single" w:sz="4" w:space="0" w:color="auto"/>
              <w:left w:val="single" w:sz="4" w:space="0" w:color="auto"/>
              <w:bottom w:val="single" w:sz="4" w:space="0" w:color="auto"/>
              <w:right w:val="single" w:sz="4" w:space="0" w:color="auto"/>
            </w:tcBorders>
            <w:vAlign w:val="center"/>
          </w:tcPr>
          <w:p w14:paraId="42F224D2" w14:textId="77777777" w:rsidR="007D1FEA" w:rsidRPr="000D6DBD" w:rsidRDefault="007D1FEA" w:rsidP="007D1FEA">
            <w:pPr>
              <w:jc w:val="center"/>
              <w:rPr>
                <w:rFonts w:ascii="GHEA Grapalat" w:hAnsi="GHEA Grapalat"/>
                <w:sz w:val="16"/>
                <w:szCs w:val="16"/>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5E7B520C"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1000</w:t>
            </w:r>
          </w:p>
        </w:tc>
        <w:tc>
          <w:tcPr>
            <w:tcW w:w="1386" w:type="dxa"/>
            <w:tcBorders>
              <w:left w:val="single" w:sz="4" w:space="0" w:color="auto"/>
              <w:bottom w:val="single" w:sz="4" w:space="0" w:color="auto"/>
              <w:right w:val="single" w:sz="4" w:space="0" w:color="auto"/>
            </w:tcBorders>
            <w:vAlign w:val="center"/>
          </w:tcPr>
          <w:p w14:paraId="3C077452" w14:textId="77777777" w:rsidR="007D1FEA"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F072C3" w14:paraId="33B20AF7" w14:textId="77777777" w:rsidTr="009565A7">
        <w:trPr>
          <w:trHeight w:val="1244"/>
        </w:trPr>
        <w:tc>
          <w:tcPr>
            <w:tcW w:w="710" w:type="dxa"/>
            <w:tcBorders>
              <w:top w:val="single" w:sz="4" w:space="0" w:color="auto"/>
              <w:left w:val="single" w:sz="4" w:space="0" w:color="auto"/>
              <w:bottom w:val="single" w:sz="4" w:space="0" w:color="auto"/>
              <w:right w:val="single" w:sz="4" w:space="0" w:color="auto"/>
            </w:tcBorders>
            <w:vAlign w:val="center"/>
          </w:tcPr>
          <w:p w14:paraId="5BAF0BE7"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79</w:t>
            </w:r>
          </w:p>
        </w:tc>
        <w:tc>
          <w:tcPr>
            <w:tcW w:w="1370" w:type="dxa"/>
            <w:tcBorders>
              <w:top w:val="single" w:sz="4" w:space="0" w:color="auto"/>
              <w:left w:val="single" w:sz="4" w:space="0" w:color="auto"/>
              <w:bottom w:val="single" w:sz="4" w:space="0" w:color="auto"/>
              <w:right w:val="single" w:sz="4" w:space="0" w:color="auto"/>
            </w:tcBorders>
            <w:vAlign w:val="center"/>
          </w:tcPr>
          <w:p w14:paraId="65687FBF" w14:textId="77777777" w:rsidR="007D1FEA" w:rsidRPr="009A64F0" w:rsidRDefault="007D1FEA" w:rsidP="007D1FEA">
            <w:pPr>
              <w:jc w:val="center"/>
              <w:rPr>
                <w:rFonts w:ascii="GHEA Grapalat" w:hAnsi="GHEA Grapalat"/>
                <w:sz w:val="16"/>
                <w:szCs w:val="16"/>
                <w:lang w:val="pt-BR"/>
              </w:rPr>
            </w:pPr>
            <w:r>
              <w:rPr>
                <w:rFonts w:ascii="GHEA Grapalat" w:hAnsi="GHEA Grapalat"/>
                <w:sz w:val="16"/>
                <w:szCs w:val="16"/>
                <w:lang w:val="pt-BR"/>
              </w:rPr>
              <w:t>33141144/1</w:t>
            </w:r>
          </w:p>
        </w:tc>
        <w:tc>
          <w:tcPr>
            <w:tcW w:w="2283" w:type="dxa"/>
            <w:tcBorders>
              <w:top w:val="single" w:sz="4" w:space="0" w:color="auto"/>
              <w:left w:val="single" w:sz="4" w:space="0" w:color="auto"/>
              <w:bottom w:val="single" w:sz="4" w:space="0" w:color="auto"/>
              <w:right w:val="single" w:sz="4" w:space="0" w:color="auto"/>
            </w:tcBorders>
            <w:vAlign w:val="center"/>
          </w:tcPr>
          <w:p w14:paraId="74F9B2A0" w14:textId="77777777" w:rsidR="007D1FEA" w:rsidRPr="009A64F0" w:rsidRDefault="007D1FEA" w:rsidP="007D1FEA">
            <w:pPr>
              <w:rPr>
                <w:rFonts w:ascii="GHEA Grapalat" w:hAnsi="GHEA Grapalat"/>
                <w:sz w:val="20"/>
                <w:szCs w:val="20"/>
                <w:lang w:val="pt-BR"/>
              </w:rPr>
            </w:pPr>
            <w:r w:rsidRPr="008D6693">
              <w:rPr>
                <w:rFonts w:ascii="GHEA Grapalat" w:hAnsi="GHEA Grapalat" w:cs="Sylfaen"/>
                <w:sz w:val="20"/>
                <w:szCs w:val="20"/>
              </w:rPr>
              <w:t>բժշկական</w:t>
            </w:r>
            <w:r w:rsidRPr="008D6693">
              <w:rPr>
                <w:rFonts w:ascii="GHEA Grapalat" w:hAnsi="GHEA Grapalat"/>
                <w:sz w:val="20"/>
                <w:szCs w:val="20"/>
              </w:rPr>
              <w:t xml:space="preserve"> </w:t>
            </w:r>
            <w:r w:rsidRPr="008D6693">
              <w:rPr>
                <w:rFonts w:ascii="GHEA Grapalat" w:hAnsi="GHEA Grapalat" w:cs="Sylfaen"/>
                <w:sz w:val="20"/>
                <w:szCs w:val="20"/>
              </w:rPr>
              <w:t>ասեղներ</w:t>
            </w:r>
          </w:p>
        </w:tc>
        <w:tc>
          <w:tcPr>
            <w:tcW w:w="923" w:type="dxa"/>
            <w:tcBorders>
              <w:top w:val="single" w:sz="4" w:space="0" w:color="auto"/>
              <w:left w:val="single" w:sz="4" w:space="0" w:color="auto"/>
              <w:bottom w:val="single" w:sz="4" w:space="0" w:color="auto"/>
              <w:right w:val="single" w:sz="4" w:space="0" w:color="auto"/>
            </w:tcBorders>
            <w:vAlign w:val="center"/>
          </w:tcPr>
          <w:p w14:paraId="2A46A813" w14:textId="77777777" w:rsidR="007D1FEA" w:rsidRPr="009A64F0"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AAB5CB" w14:textId="77777777" w:rsidR="007D1FEA" w:rsidRDefault="007D1FEA" w:rsidP="007D1FEA">
            <w:pPr>
              <w:rPr>
                <w:rFonts w:ascii="GHEA Grapalat" w:hAnsi="GHEA Grapalat"/>
                <w:sz w:val="20"/>
                <w:szCs w:val="20"/>
                <w:lang w:val="es-ES"/>
              </w:rPr>
            </w:pPr>
            <w:r w:rsidRPr="00940ADE">
              <w:rPr>
                <w:rFonts w:ascii="GHEA Grapalat" w:hAnsi="GHEA Grapalat"/>
                <w:sz w:val="20"/>
                <w:szCs w:val="20"/>
                <w:lang w:val="es-ES"/>
              </w:rPr>
              <w:t>Միանգամյա ստերիլ պրոֆեսիոնալ անվտանգ ասեղ-գրիչներ</w:t>
            </w:r>
            <w:r w:rsidRPr="00A45551">
              <w:rPr>
                <w:rFonts w:ascii="GHEA Grapalat" w:hAnsi="GHEA Grapalat"/>
                <w:sz w:val="20"/>
                <w:szCs w:val="20"/>
                <w:lang w:val="es-ES"/>
              </w:rPr>
              <w:t>:</w:t>
            </w:r>
          </w:p>
          <w:p w14:paraId="770D253A" w14:textId="77777777" w:rsidR="007D1FEA" w:rsidRPr="00251227" w:rsidRDefault="007D1FEA" w:rsidP="007D1FEA">
            <w:pPr>
              <w:rPr>
                <w:sz w:val="22"/>
                <w:szCs w:val="22"/>
                <w:lang w:val="es-ES"/>
              </w:rPr>
            </w:pPr>
            <w:r w:rsidRPr="00A45551">
              <w:rPr>
                <w:rFonts w:ascii="GHEA Grapalat" w:hAnsi="GHEA Grapalat"/>
                <w:sz w:val="20"/>
                <w:szCs w:val="20"/>
                <w:lang w:val="es-ES"/>
              </w:rPr>
              <w:t xml:space="preserve">   </w:t>
            </w:r>
            <w:r w:rsidRPr="00940ADE">
              <w:rPr>
                <w:rFonts w:ascii="GHEA Grapalat" w:hAnsi="GHEA Grapalat"/>
                <w:sz w:val="20"/>
                <w:szCs w:val="20"/>
                <w:lang w:val="es-ES"/>
              </w:rPr>
              <w:t>Ստերիլ, միանգամյա օգտագործման ասեղ-գրիչը նախատեսված է մատից մազանոթային արյան ստացման համար: Ասեղ-գրիչի ասեղի տրամագծով (23 G, 1.8mm) և հատույթներով պայմանավորված մատը ծակելը իրականցվում է անցավ: Ասեղը չժանգոտվող պողպատից է: Ասեղ-գրիչը բաղկացած է ստերիլ գլխիկից, ձգանի կոճակից և պոլիպրոպիլենային պատյանից: Ասեղ-գրիչը ունի անվտանգ ներքին կառուցվածք, որով պայմանավորված ասեղը ավտոմատ ներքաշվում է պատյանի մեջ և բացառվում է կրկնակի օգտագործման հնարավությունը:</w:t>
            </w:r>
          </w:p>
        </w:tc>
        <w:tc>
          <w:tcPr>
            <w:tcW w:w="900" w:type="dxa"/>
            <w:tcBorders>
              <w:top w:val="single" w:sz="4" w:space="0" w:color="auto"/>
              <w:left w:val="single" w:sz="4" w:space="0" w:color="auto"/>
              <w:bottom w:val="single" w:sz="4" w:space="0" w:color="auto"/>
              <w:right w:val="single" w:sz="4" w:space="0" w:color="auto"/>
            </w:tcBorders>
            <w:vAlign w:val="center"/>
          </w:tcPr>
          <w:p w14:paraId="4E5A2545" w14:textId="77777777" w:rsidR="007D1FEA" w:rsidRPr="009A64F0" w:rsidRDefault="007D1FEA" w:rsidP="007D1FEA">
            <w:pPr>
              <w:rPr>
                <w:rFonts w:ascii="GHEA Grapalat" w:hAnsi="GHEA Grapalat" w:cs="Arial"/>
                <w:sz w:val="20"/>
                <w:szCs w:val="20"/>
                <w:lang w:val="pt-BR"/>
              </w:rPr>
            </w:pPr>
            <w:r>
              <w:rPr>
                <w:rFonts w:ascii="GHEA Grapalat" w:hAnsi="GHEA Grapalat" w:cs="Arial"/>
                <w:sz w:val="20"/>
                <w:szCs w:val="20"/>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354A400" w14:textId="0BAE1244"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1248F56" w14:textId="3B9985C8"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29B891E"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990" w:type="dxa"/>
            <w:tcBorders>
              <w:top w:val="single" w:sz="4" w:space="0" w:color="auto"/>
              <w:left w:val="single" w:sz="4" w:space="0" w:color="auto"/>
              <w:bottom w:val="single" w:sz="4" w:space="0" w:color="auto"/>
              <w:right w:val="single" w:sz="4" w:space="0" w:color="auto"/>
            </w:tcBorders>
            <w:vAlign w:val="center"/>
          </w:tcPr>
          <w:p w14:paraId="63E82A8C" w14:textId="77777777" w:rsidR="007D1FEA" w:rsidRPr="000D6DBD" w:rsidRDefault="007D1FEA" w:rsidP="007D1FEA">
            <w:pPr>
              <w:jc w:val="center"/>
              <w:rPr>
                <w:rFonts w:ascii="GHEA Grapalat" w:hAnsi="GHEA Grapalat"/>
                <w:sz w:val="16"/>
                <w:szCs w:val="16"/>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5CB53737"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1386" w:type="dxa"/>
            <w:tcBorders>
              <w:left w:val="single" w:sz="4" w:space="0" w:color="auto"/>
              <w:bottom w:val="single" w:sz="4" w:space="0" w:color="auto"/>
              <w:right w:val="single" w:sz="4" w:space="0" w:color="auto"/>
            </w:tcBorders>
            <w:vAlign w:val="center"/>
          </w:tcPr>
          <w:p w14:paraId="2F142A93" w14:textId="77777777" w:rsidR="007D1FEA" w:rsidRPr="00F072C3"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A953C9" w14:paraId="0D7022FD" w14:textId="77777777" w:rsidTr="009565A7">
        <w:trPr>
          <w:trHeight w:val="308"/>
        </w:trPr>
        <w:tc>
          <w:tcPr>
            <w:tcW w:w="710" w:type="dxa"/>
            <w:tcBorders>
              <w:top w:val="single" w:sz="4" w:space="0" w:color="auto"/>
              <w:left w:val="single" w:sz="4" w:space="0" w:color="auto"/>
              <w:bottom w:val="single" w:sz="4" w:space="0" w:color="auto"/>
              <w:right w:val="single" w:sz="4" w:space="0" w:color="auto"/>
            </w:tcBorders>
            <w:vAlign w:val="center"/>
          </w:tcPr>
          <w:p w14:paraId="505B7D19"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80</w:t>
            </w:r>
          </w:p>
        </w:tc>
        <w:tc>
          <w:tcPr>
            <w:tcW w:w="1370" w:type="dxa"/>
            <w:tcBorders>
              <w:top w:val="single" w:sz="4" w:space="0" w:color="auto"/>
              <w:left w:val="single" w:sz="4" w:space="0" w:color="auto"/>
              <w:bottom w:val="single" w:sz="4" w:space="0" w:color="auto"/>
              <w:right w:val="single" w:sz="4" w:space="0" w:color="auto"/>
            </w:tcBorders>
            <w:vAlign w:val="center"/>
          </w:tcPr>
          <w:p w14:paraId="60DAF9FA" w14:textId="77777777" w:rsidR="007D1FEA" w:rsidRPr="000755C2" w:rsidRDefault="007D1FEA" w:rsidP="007D1FEA">
            <w:pPr>
              <w:jc w:val="center"/>
              <w:rPr>
                <w:rFonts w:ascii="GHEA Grapalat" w:hAnsi="GHEA Grapalat"/>
                <w:color w:val="000000"/>
                <w:sz w:val="16"/>
                <w:szCs w:val="16"/>
                <w:lang w:val="pt-BR"/>
              </w:rPr>
            </w:pPr>
            <w:r w:rsidRPr="000755C2">
              <w:rPr>
                <w:rFonts w:ascii="GHEA Grapalat" w:hAnsi="GHEA Grapalat"/>
                <w:color w:val="000000"/>
                <w:sz w:val="16"/>
                <w:szCs w:val="16"/>
                <w:lang w:val="pt-BR"/>
              </w:rPr>
              <w:t>33141159/1</w:t>
            </w:r>
          </w:p>
        </w:tc>
        <w:tc>
          <w:tcPr>
            <w:tcW w:w="2283" w:type="dxa"/>
            <w:tcBorders>
              <w:top w:val="single" w:sz="4" w:space="0" w:color="auto"/>
              <w:left w:val="single" w:sz="4" w:space="0" w:color="auto"/>
              <w:bottom w:val="single" w:sz="4" w:space="0" w:color="auto"/>
              <w:right w:val="single" w:sz="4" w:space="0" w:color="auto"/>
            </w:tcBorders>
            <w:vAlign w:val="center"/>
          </w:tcPr>
          <w:p w14:paraId="4BB4DA1D" w14:textId="77777777" w:rsidR="007D1FEA" w:rsidRPr="002B295F" w:rsidRDefault="007D1FEA" w:rsidP="007D1FEA">
            <w:pPr>
              <w:rPr>
                <w:rFonts w:ascii="GHEA Grapalat" w:hAnsi="GHEA Grapalat"/>
                <w:sz w:val="20"/>
                <w:szCs w:val="20"/>
              </w:rPr>
            </w:pPr>
            <w:r w:rsidRPr="002B295F">
              <w:rPr>
                <w:rFonts w:ascii="GHEA Grapalat" w:hAnsi="GHEA Grapalat" w:cs="Sylfaen"/>
                <w:sz w:val="20"/>
                <w:szCs w:val="20"/>
              </w:rPr>
              <w:t>Ձեռնոցներ</w:t>
            </w:r>
            <w:r w:rsidRPr="000755C2">
              <w:rPr>
                <w:rFonts w:ascii="GHEA Grapalat" w:hAnsi="GHEA Grapalat" w:cs="Sylfaen"/>
                <w:sz w:val="20"/>
                <w:szCs w:val="20"/>
                <w:lang w:val="pt-BR"/>
              </w:rPr>
              <w:t xml:space="preserve"> </w:t>
            </w:r>
            <w:r w:rsidRPr="002B295F">
              <w:rPr>
                <w:rFonts w:ascii="GHEA Grapalat" w:hAnsi="GHEA Grapalat" w:cs="Sylfaen"/>
                <w:sz w:val="20"/>
                <w:szCs w:val="20"/>
              </w:rPr>
              <w:t>բժշկան</w:t>
            </w:r>
            <w:r w:rsidRPr="000755C2">
              <w:rPr>
                <w:rFonts w:ascii="GHEA Grapalat" w:hAnsi="GHEA Grapalat" w:cs="Sylfaen"/>
                <w:sz w:val="20"/>
                <w:szCs w:val="20"/>
                <w:lang w:val="pt-BR"/>
              </w:rPr>
              <w:t xml:space="preserve"> </w:t>
            </w:r>
            <w:r w:rsidRPr="002B295F">
              <w:rPr>
                <w:rFonts w:ascii="GHEA Grapalat" w:hAnsi="GHEA Grapalat" w:cs="Sylfaen"/>
                <w:sz w:val="20"/>
                <w:szCs w:val="20"/>
              </w:rPr>
              <w:t>ոչ</w:t>
            </w:r>
            <w:r>
              <w:rPr>
                <w:rFonts w:ascii="GHEA Grapalat" w:hAnsi="GHEA Grapalat" w:cs="Sylfaen"/>
                <w:sz w:val="20"/>
                <w:szCs w:val="20"/>
              </w:rPr>
              <w:t xml:space="preserve"> </w:t>
            </w:r>
            <w:r w:rsidRPr="002B295F">
              <w:rPr>
                <w:rFonts w:ascii="GHEA Grapalat" w:hAnsi="GHEA Grapalat" w:cs="Sylfaen"/>
                <w:sz w:val="20"/>
                <w:szCs w:val="20"/>
              </w:rPr>
              <w:t>ստերիլ</w:t>
            </w:r>
          </w:p>
        </w:tc>
        <w:tc>
          <w:tcPr>
            <w:tcW w:w="923" w:type="dxa"/>
            <w:tcBorders>
              <w:top w:val="single" w:sz="4" w:space="0" w:color="auto"/>
              <w:left w:val="single" w:sz="4" w:space="0" w:color="auto"/>
              <w:bottom w:val="single" w:sz="4" w:space="0" w:color="auto"/>
              <w:right w:val="single" w:sz="4" w:space="0" w:color="auto"/>
            </w:tcBorders>
            <w:vAlign w:val="center"/>
          </w:tcPr>
          <w:p w14:paraId="742072C2" w14:textId="77777777" w:rsidR="007D1FEA" w:rsidRPr="002B295F" w:rsidRDefault="007D1FEA" w:rsidP="007D1FEA">
            <w:pPr>
              <w:jc w:val="center"/>
              <w:rPr>
                <w:rFonts w:ascii="GHEA Grapalat" w:hAnsi="GHEA Grapalat"/>
                <w:sz w:val="18"/>
                <w:szCs w:val="18"/>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DF6FB8" w14:textId="77777777" w:rsidR="007D1FEA" w:rsidRPr="002B295F" w:rsidRDefault="007D1FEA" w:rsidP="007D1FEA">
            <w:pPr>
              <w:jc w:val="both"/>
              <w:rPr>
                <w:rFonts w:ascii="GHEA Grapalat" w:hAnsi="GHEA Grapalat"/>
                <w:sz w:val="20"/>
                <w:szCs w:val="20"/>
                <w:lang w:val="es-ES"/>
              </w:rPr>
            </w:pPr>
            <w:r w:rsidRPr="002B295F">
              <w:rPr>
                <w:rFonts w:ascii="GHEA Grapalat" w:hAnsi="GHEA Grapalat"/>
                <w:sz w:val="20"/>
                <w:szCs w:val="20"/>
                <w:lang w:val="es-ES"/>
              </w:rPr>
              <w:t xml:space="preserve">Ձեռնոցներ բժշկական ոչ ստերիլ: Ֆորմատ: հատ: </w:t>
            </w:r>
            <w:r>
              <w:rPr>
                <w:rFonts w:ascii="GHEA Grapalat" w:hAnsi="GHEA Grapalat"/>
                <w:sz w:val="20"/>
                <w:szCs w:val="20"/>
                <w:lang w:val="hy-AM"/>
              </w:rPr>
              <w:t>նիտրիլից</w:t>
            </w:r>
            <w:r w:rsidRPr="002B295F">
              <w:rPr>
                <w:rFonts w:ascii="GHEA Grapalat" w:hAnsi="GHEA Grapalat"/>
                <w:sz w:val="20"/>
                <w:szCs w:val="20"/>
                <w:lang w:val="es-ES"/>
              </w:rPr>
              <w:t>, չախտահանված S,M,L չափսերի:</w:t>
            </w:r>
          </w:p>
          <w:p w14:paraId="65CDA767" w14:textId="77777777" w:rsidR="007D1FEA" w:rsidRPr="002B295F" w:rsidRDefault="007D1FEA" w:rsidP="007D1FEA">
            <w:pPr>
              <w:jc w:val="both"/>
              <w:rPr>
                <w:rFonts w:ascii="GHEA Grapalat" w:hAnsi="GHEA Grapalat"/>
                <w:sz w:val="20"/>
                <w:szCs w:val="20"/>
                <w:lang w:val="es-ES"/>
              </w:rPr>
            </w:pPr>
          </w:p>
        </w:tc>
        <w:tc>
          <w:tcPr>
            <w:tcW w:w="900" w:type="dxa"/>
            <w:tcBorders>
              <w:top w:val="single" w:sz="4" w:space="0" w:color="auto"/>
              <w:left w:val="single" w:sz="4" w:space="0" w:color="auto"/>
              <w:bottom w:val="single" w:sz="4" w:space="0" w:color="auto"/>
              <w:right w:val="single" w:sz="4" w:space="0" w:color="auto"/>
            </w:tcBorders>
            <w:vAlign w:val="center"/>
          </w:tcPr>
          <w:p w14:paraId="1D9C1826" w14:textId="77777777" w:rsidR="007D1FEA" w:rsidRPr="002B295F" w:rsidRDefault="007D1FEA" w:rsidP="007D1FEA">
            <w:pPr>
              <w:rPr>
                <w:rFonts w:ascii="GHEA Grapalat" w:hAnsi="GHEA Grapalat" w:cs="Arial"/>
                <w:sz w:val="18"/>
                <w:szCs w:val="18"/>
              </w:rPr>
            </w:pPr>
            <w:r w:rsidRPr="002B295F">
              <w:rPr>
                <w:rFonts w:ascii="GHEA Grapalat" w:hAnsi="GHEA Grapalat" w:cs="Arial"/>
                <w:sz w:val="18"/>
                <w:szCs w:val="18"/>
              </w:rPr>
              <w:t>զույգ</w:t>
            </w:r>
          </w:p>
        </w:tc>
        <w:tc>
          <w:tcPr>
            <w:tcW w:w="900" w:type="dxa"/>
            <w:tcBorders>
              <w:top w:val="single" w:sz="4" w:space="0" w:color="auto"/>
              <w:left w:val="single" w:sz="4" w:space="0" w:color="auto"/>
              <w:bottom w:val="single" w:sz="4" w:space="0" w:color="auto"/>
              <w:right w:val="single" w:sz="4" w:space="0" w:color="auto"/>
            </w:tcBorders>
            <w:vAlign w:val="center"/>
          </w:tcPr>
          <w:p w14:paraId="08573BB4" w14:textId="75410BBC"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59A3053" w14:textId="2FFF6E8E"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73CA203"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25000</w:t>
            </w:r>
          </w:p>
        </w:tc>
        <w:tc>
          <w:tcPr>
            <w:tcW w:w="990" w:type="dxa"/>
            <w:tcBorders>
              <w:top w:val="single" w:sz="4" w:space="0" w:color="auto"/>
              <w:left w:val="single" w:sz="4" w:space="0" w:color="auto"/>
              <w:bottom w:val="single" w:sz="4" w:space="0" w:color="auto"/>
              <w:right w:val="single" w:sz="4" w:space="0" w:color="auto"/>
            </w:tcBorders>
            <w:vAlign w:val="center"/>
          </w:tcPr>
          <w:p w14:paraId="4C204054"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0C50BE4B"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25000</w:t>
            </w:r>
          </w:p>
        </w:tc>
        <w:tc>
          <w:tcPr>
            <w:tcW w:w="1386" w:type="dxa"/>
            <w:tcBorders>
              <w:left w:val="single" w:sz="4" w:space="0" w:color="auto"/>
              <w:bottom w:val="single" w:sz="4" w:space="0" w:color="auto"/>
              <w:right w:val="single" w:sz="4" w:space="0" w:color="auto"/>
            </w:tcBorders>
            <w:vAlign w:val="center"/>
          </w:tcPr>
          <w:p w14:paraId="10A10CAE" w14:textId="77777777" w:rsidR="007D1FEA" w:rsidRPr="00A953C9"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28EBFA2A" w14:textId="77777777" w:rsidTr="009565A7">
        <w:trPr>
          <w:trHeight w:val="705"/>
        </w:trPr>
        <w:tc>
          <w:tcPr>
            <w:tcW w:w="710" w:type="dxa"/>
            <w:tcBorders>
              <w:top w:val="single" w:sz="4" w:space="0" w:color="auto"/>
              <w:left w:val="single" w:sz="4" w:space="0" w:color="auto"/>
              <w:bottom w:val="single" w:sz="4" w:space="0" w:color="auto"/>
              <w:right w:val="single" w:sz="4" w:space="0" w:color="auto"/>
            </w:tcBorders>
            <w:vAlign w:val="center"/>
          </w:tcPr>
          <w:p w14:paraId="21FB0B18"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81</w:t>
            </w:r>
          </w:p>
        </w:tc>
        <w:tc>
          <w:tcPr>
            <w:tcW w:w="1370" w:type="dxa"/>
            <w:tcBorders>
              <w:top w:val="single" w:sz="4" w:space="0" w:color="auto"/>
              <w:left w:val="single" w:sz="4" w:space="0" w:color="auto"/>
              <w:bottom w:val="single" w:sz="4" w:space="0" w:color="auto"/>
              <w:right w:val="single" w:sz="4" w:space="0" w:color="auto"/>
            </w:tcBorders>
            <w:vAlign w:val="center"/>
          </w:tcPr>
          <w:p w14:paraId="36E560A0" w14:textId="77777777" w:rsidR="007D1FEA" w:rsidRPr="00694CE3" w:rsidRDefault="007D1FEA" w:rsidP="007D1FEA">
            <w:pPr>
              <w:jc w:val="center"/>
              <w:rPr>
                <w:rFonts w:ascii="GHEA Grapalat" w:hAnsi="GHEA Grapalat"/>
                <w:color w:val="333333"/>
                <w:sz w:val="16"/>
                <w:szCs w:val="16"/>
              </w:rPr>
            </w:pPr>
            <w:r>
              <w:rPr>
                <w:rFonts w:ascii="GHEA Grapalat" w:hAnsi="GHEA Grapalat"/>
                <w:color w:val="333333"/>
                <w:sz w:val="16"/>
                <w:szCs w:val="16"/>
                <w:lang w:val="pt-BR"/>
              </w:rPr>
              <w:t>33141179/</w:t>
            </w:r>
            <w:r>
              <w:rPr>
                <w:rFonts w:ascii="GHEA Grapalat" w:hAnsi="GHEA Grapalat"/>
                <w:color w:val="333333"/>
                <w:sz w:val="16"/>
                <w:szCs w:val="16"/>
              </w:rPr>
              <w:t>1</w:t>
            </w:r>
          </w:p>
        </w:tc>
        <w:tc>
          <w:tcPr>
            <w:tcW w:w="2283" w:type="dxa"/>
            <w:tcBorders>
              <w:top w:val="single" w:sz="4" w:space="0" w:color="auto"/>
              <w:left w:val="single" w:sz="4" w:space="0" w:color="auto"/>
              <w:bottom w:val="single" w:sz="4" w:space="0" w:color="auto"/>
              <w:right w:val="single" w:sz="4" w:space="0" w:color="auto"/>
            </w:tcBorders>
            <w:vAlign w:val="center"/>
          </w:tcPr>
          <w:p w14:paraId="18B8A9DA" w14:textId="77777777" w:rsidR="007D1FEA" w:rsidRPr="00930ACC" w:rsidRDefault="007D1FEA" w:rsidP="007D1FEA">
            <w:pPr>
              <w:rPr>
                <w:rFonts w:ascii="GHEA Grapalat" w:hAnsi="GHEA Grapalat"/>
                <w:sz w:val="20"/>
                <w:szCs w:val="20"/>
              </w:rPr>
            </w:pPr>
            <w:r w:rsidRPr="002B6DC2">
              <w:rPr>
                <w:rFonts w:ascii="GHEA Grapalat" w:hAnsi="GHEA Grapalat" w:cs="Sylfaen"/>
                <w:sz w:val="20"/>
                <w:szCs w:val="20"/>
              </w:rPr>
              <w:t>ախտորոշման բժշկական հավաքածուներ</w:t>
            </w:r>
          </w:p>
        </w:tc>
        <w:tc>
          <w:tcPr>
            <w:tcW w:w="923" w:type="dxa"/>
            <w:tcBorders>
              <w:top w:val="single" w:sz="4" w:space="0" w:color="auto"/>
              <w:left w:val="single" w:sz="4" w:space="0" w:color="auto"/>
              <w:bottom w:val="single" w:sz="4" w:space="0" w:color="auto"/>
              <w:right w:val="single" w:sz="4" w:space="0" w:color="auto"/>
            </w:tcBorders>
            <w:vAlign w:val="center"/>
          </w:tcPr>
          <w:p w14:paraId="7F58CDDC"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DE5D92" w14:textId="77777777" w:rsidR="007D1FEA" w:rsidRPr="007854C5" w:rsidRDefault="007D1FEA" w:rsidP="007D1FEA">
            <w:pPr>
              <w:jc w:val="both"/>
              <w:rPr>
                <w:rFonts w:ascii="GHEA Grapalat" w:hAnsi="GHEA Grapalat"/>
                <w:sz w:val="20"/>
                <w:szCs w:val="20"/>
                <w:lang w:val="hy-AM"/>
              </w:rPr>
            </w:pPr>
            <w:r w:rsidRPr="00A71049">
              <w:rPr>
                <w:rFonts w:ascii="GHEA Grapalat" w:hAnsi="GHEA Grapalat"/>
                <w:sz w:val="20"/>
                <w:szCs w:val="20"/>
                <w:lang w:val="es-ES"/>
              </w:rPr>
              <w:t>Շաքարի որոշման թեստ</w:t>
            </w:r>
            <w:r>
              <w:rPr>
                <w:rFonts w:ascii="GHEA Grapalat" w:hAnsi="GHEA Grapalat"/>
                <w:sz w:val="20"/>
                <w:szCs w:val="20"/>
                <w:lang w:val="es-ES"/>
              </w:rPr>
              <w:t xml:space="preserve"> «Accu chek Performa»</w:t>
            </w:r>
            <w:r>
              <w:rPr>
                <w:rFonts w:ascii="GHEA Grapalat" w:hAnsi="GHEA Grapalat"/>
                <w:sz w:val="20"/>
                <w:szCs w:val="20"/>
                <w:lang w:val="hy-AM"/>
              </w:rPr>
              <w:t xml:space="preserve"> </w:t>
            </w:r>
            <w:r>
              <w:rPr>
                <w:rFonts w:ascii="GHEA Grapalat" w:hAnsi="GHEA Grapalat"/>
                <w:sz w:val="20"/>
                <w:szCs w:val="20"/>
                <w:lang w:val="es-ES"/>
              </w:rPr>
              <w:t>սարք</w:t>
            </w:r>
            <w:r>
              <w:rPr>
                <w:rFonts w:ascii="GHEA Grapalat" w:hAnsi="GHEA Grapalat"/>
                <w:sz w:val="20"/>
                <w:szCs w:val="20"/>
                <w:lang w:val="hy-AM"/>
              </w:rPr>
              <w:t>եր</w:t>
            </w:r>
            <w:r>
              <w:rPr>
                <w:rFonts w:ascii="GHEA Grapalat" w:hAnsi="GHEA Grapalat"/>
                <w:sz w:val="20"/>
                <w:szCs w:val="20"/>
                <w:lang w:val="es-ES"/>
              </w:rPr>
              <w:t>ի կոդի չիպով</w:t>
            </w:r>
            <w:r>
              <w:rPr>
                <w:rFonts w:ascii="GHEA Grapalat" w:hAnsi="GHEA Grapalat"/>
                <w:sz w:val="20"/>
                <w:szCs w:val="20"/>
                <w:lang w:val="hy-AM"/>
              </w:rPr>
              <w:t>,</w:t>
            </w:r>
            <w:r>
              <w:rPr>
                <w:rFonts w:ascii="GHEA Grapalat" w:hAnsi="GHEA Grapalat"/>
                <w:sz w:val="20"/>
                <w:szCs w:val="20"/>
                <w:lang w:val="es-ES"/>
              </w:rPr>
              <w:t xml:space="preserve"> </w:t>
            </w:r>
            <w:r w:rsidRPr="00A71049">
              <w:rPr>
                <w:rFonts w:ascii="GHEA Grapalat" w:hAnsi="GHEA Grapalat"/>
                <w:sz w:val="20"/>
                <w:szCs w:val="20"/>
                <w:lang w:val="es-ES"/>
              </w:rPr>
              <w:lastRenderedPageBreak/>
              <w:t>ֆորմատ:</w:t>
            </w:r>
            <w:r>
              <w:rPr>
                <w:rFonts w:ascii="GHEA Grapalat" w:hAnsi="GHEA Grapalat"/>
                <w:sz w:val="20"/>
                <w:szCs w:val="20"/>
                <w:lang w:val="es-ES"/>
              </w:rPr>
              <w:t xml:space="preserve"> </w:t>
            </w:r>
            <w:r w:rsidRPr="00A71049">
              <w:rPr>
                <w:rFonts w:ascii="GHEA Grapalat" w:hAnsi="GHEA Grapalat"/>
                <w:sz w:val="20"/>
                <w:szCs w:val="20"/>
                <w:lang w:val="es-ES"/>
              </w:rPr>
              <w:t>հատ:</w:t>
            </w:r>
            <w:r>
              <w:rPr>
                <w:rFonts w:ascii="GHEA Grapalat" w:hAnsi="GHEA Grapalat"/>
                <w:sz w:val="20"/>
                <w:szCs w:val="20"/>
                <w:lang w:val="es-ES"/>
              </w:rPr>
              <w:t xml:space="preserve"> </w:t>
            </w:r>
            <w:r w:rsidRPr="00A71049">
              <w:rPr>
                <w:rFonts w:ascii="GHEA Grapalat" w:hAnsi="GHEA Grapalat"/>
                <w:sz w:val="20"/>
                <w:szCs w:val="20"/>
                <w:lang w:val="es-ES"/>
              </w:rPr>
              <w:t>Ստուգվող նմուշ`</w:t>
            </w:r>
            <w:r>
              <w:rPr>
                <w:rFonts w:ascii="GHEA Grapalat" w:hAnsi="GHEA Grapalat"/>
                <w:sz w:val="20"/>
                <w:szCs w:val="20"/>
                <w:lang w:val="es-ES"/>
              </w:rPr>
              <w:t xml:space="preserve"> մազանոթային </w:t>
            </w:r>
            <w:r w:rsidRPr="00A71049">
              <w:rPr>
                <w:rFonts w:ascii="GHEA Grapalat" w:hAnsi="GHEA Grapalat"/>
                <w:sz w:val="20"/>
                <w:szCs w:val="20"/>
                <w:lang w:val="es-ES"/>
              </w:rPr>
              <w:t>արյուն:</w:t>
            </w:r>
          </w:p>
        </w:tc>
        <w:tc>
          <w:tcPr>
            <w:tcW w:w="900" w:type="dxa"/>
            <w:tcBorders>
              <w:top w:val="single" w:sz="4" w:space="0" w:color="auto"/>
              <w:left w:val="single" w:sz="4" w:space="0" w:color="auto"/>
              <w:bottom w:val="single" w:sz="4" w:space="0" w:color="auto"/>
              <w:right w:val="single" w:sz="4" w:space="0" w:color="auto"/>
            </w:tcBorders>
            <w:vAlign w:val="center"/>
          </w:tcPr>
          <w:p w14:paraId="49B86C33" w14:textId="77777777" w:rsidR="007D1FEA" w:rsidRPr="00045CA1" w:rsidRDefault="007D1FEA" w:rsidP="007D1FEA">
            <w:pPr>
              <w:rPr>
                <w:rFonts w:ascii="GHEA Grapalat" w:hAnsi="GHEA Grapalat" w:cs="Arial"/>
                <w:sz w:val="18"/>
                <w:szCs w:val="18"/>
                <w:lang w:val="es-ES"/>
              </w:rPr>
            </w:pPr>
            <w:r>
              <w:rPr>
                <w:rFonts w:ascii="GHEA Grapalat" w:hAnsi="GHEA Grapalat" w:cs="Arial"/>
                <w:sz w:val="18"/>
                <w:szCs w:val="18"/>
                <w:lang w:val="es-ES"/>
              </w:rPr>
              <w:lastRenderedPageBreak/>
              <w:t>հատ</w:t>
            </w:r>
          </w:p>
        </w:tc>
        <w:tc>
          <w:tcPr>
            <w:tcW w:w="900" w:type="dxa"/>
            <w:tcBorders>
              <w:top w:val="single" w:sz="4" w:space="0" w:color="auto"/>
              <w:left w:val="single" w:sz="4" w:space="0" w:color="auto"/>
              <w:bottom w:val="single" w:sz="4" w:space="0" w:color="auto"/>
              <w:right w:val="single" w:sz="4" w:space="0" w:color="auto"/>
            </w:tcBorders>
            <w:vAlign w:val="center"/>
          </w:tcPr>
          <w:p w14:paraId="431BC947" w14:textId="5CA5E3A9"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C058016" w14:textId="5B6C1671"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A0F96EC"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1500</w:t>
            </w:r>
          </w:p>
        </w:tc>
        <w:tc>
          <w:tcPr>
            <w:tcW w:w="990" w:type="dxa"/>
            <w:tcBorders>
              <w:top w:val="single" w:sz="4" w:space="0" w:color="auto"/>
              <w:left w:val="single" w:sz="4" w:space="0" w:color="auto"/>
              <w:bottom w:val="single" w:sz="4" w:space="0" w:color="auto"/>
              <w:right w:val="single" w:sz="4" w:space="0" w:color="auto"/>
            </w:tcBorders>
            <w:vAlign w:val="center"/>
          </w:tcPr>
          <w:p w14:paraId="631DA7C9" w14:textId="77777777" w:rsidR="007D1FEA" w:rsidRPr="00B94CF1"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03BAB1E0"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1500</w:t>
            </w:r>
          </w:p>
        </w:tc>
        <w:tc>
          <w:tcPr>
            <w:tcW w:w="1386" w:type="dxa"/>
            <w:tcBorders>
              <w:left w:val="single" w:sz="4" w:space="0" w:color="auto"/>
              <w:bottom w:val="single" w:sz="4" w:space="0" w:color="auto"/>
              <w:right w:val="single" w:sz="4" w:space="0" w:color="auto"/>
            </w:tcBorders>
            <w:vAlign w:val="center"/>
          </w:tcPr>
          <w:p w14:paraId="2C468869" w14:textId="77777777" w:rsidR="007D1FEA" w:rsidRDefault="007D1FEA" w:rsidP="007D1FEA">
            <w:pPr>
              <w:rPr>
                <w:rFonts w:ascii="GHEA Grapalat" w:hAnsi="GHEA Grapalat"/>
                <w:sz w:val="18"/>
                <w:szCs w:val="18"/>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327588" w14:paraId="0C987C8C" w14:textId="77777777" w:rsidTr="009565A7">
        <w:trPr>
          <w:trHeight w:val="165"/>
        </w:trPr>
        <w:tc>
          <w:tcPr>
            <w:tcW w:w="710" w:type="dxa"/>
            <w:tcBorders>
              <w:top w:val="single" w:sz="4" w:space="0" w:color="auto"/>
              <w:left w:val="single" w:sz="4" w:space="0" w:color="auto"/>
              <w:bottom w:val="single" w:sz="4" w:space="0" w:color="auto"/>
              <w:right w:val="single" w:sz="4" w:space="0" w:color="auto"/>
            </w:tcBorders>
            <w:vAlign w:val="center"/>
          </w:tcPr>
          <w:p w14:paraId="7FE8E4D0"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82</w:t>
            </w:r>
          </w:p>
        </w:tc>
        <w:tc>
          <w:tcPr>
            <w:tcW w:w="1370" w:type="dxa"/>
            <w:tcBorders>
              <w:top w:val="single" w:sz="4" w:space="0" w:color="auto"/>
              <w:left w:val="single" w:sz="4" w:space="0" w:color="auto"/>
              <w:bottom w:val="single" w:sz="4" w:space="0" w:color="auto"/>
              <w:right w:val="single" w:sz="4" w:space="0" w:color="auto"/>
            </w:tcBorders>
            <w:vAlign w:val="center"/>
          </w:tcPr>
          <w:p w14:paraId="249EEB50" w14:textId="77777777" w:rsidR="007D1FEA" w:rsidRPr="00694CE3" w:rsidRDefault="007D1FEA" w:rsidP="007D1FEA">
            <w:pPr>
              <w:jc w:val="center"/>
              <w:rPr>
                <w:rFonts w:ascii="GHEA Grapalat" w:hAnsi="GHEA Grapalat"/>
                <w:color w:val="333333"/>
                <w:sz w:val="16"/>
                <w:szCs w:val="16"/>
              </w:rPr>
            </w:pPr>
            <w:r>
              <w:rPr>
                <w:rFonts w:ascii="GHEA Grapalat" w:hAnsi="GHEA Grapalat"/>
                <w:color w:val="333333"/>
                <w:sz w:val="16"/>
                <w:szCs w:val="16"/>
                <w:lang w:val="pt-BR"/>
              </w:rPr>
              <w:t>33141179/</w:t>
            </w:r>
            <w:r>
              <w:rPr>
                <w:rFonts w:ascii="GHEA Grapalat" w:hAnsi="GHEA Grapalat"/>
                <w:color w:val="333333"/>
                <w:sz w:val="16"/>
                <w:szCs w:val="16"/>
              </w:rPr>
              <w:t>2</w:t>
            </w:r>
          </w:p>
        </w:tc>
        <w:tc>
          <w:tcPr>
            <w:tcW w:w="2283" w:type="dxa"/>
            <w:tcBorders>
              <w:top w:val="single" w:sz="4" w:space="0" w:color="auto"/>
              <w:left w:val="single" w:sz="4" w:space="0" w:color="auto"/>
              <w:bottom w:val="single" w:sz="4" w:space="0" w:color="auto"/>
              <w:right w:val="single" w:sz="4" w:space="0" w:color="auto"/>
            </w:tcBorders>
            <w:vAlign w:val="center"/>
          </w:tcPr>
          <w:p w14:paraId="7FB61754" w14:textId="77777777" w:rsidR="007D1FEA" w:rsidRPr="00930ACC" w:rsidRDefault="007D1FEA" w:rsidP="007D1FEA">
            <w:pPr>
              <w:rPr>
                <w:rFonts w:ascii="GHEA Grapalat" w:hAnsi="GHEA Grapalat"/>
                <w:sz w:val="20"/>
                <w:szCs w:val="20"/>
              </w:rPr>
            </w:pPr>
            <w:r w:rsidRPr="002B6DC2">
              <w:rPr>
                <w:rFonts w:ascii="GHEA Grapalat" w:hAnsi="GHEA Grapalat" w:cs="Sylfaen"/>
                <w:sz w:val="20"/>
                <w:szCs w:val="20"/>
              </w:rPr>
              <w:t>ախտորոշման բժշկական հավաքածուներ</w:t>
            </w:r>
          </w:p>
        </w:tc>
        <w:tc>
          <w:tcPr>
            <w:tcW w:w="923" w:type="dxa"/>
            <w:tcBorders>
              <w:top w:val="single" w:sz="4" w:space="0" w:color="auto"/>
              <w:left w:val="single" w:sz="4" w:space="0" w:color="auto"/>
              <w:bottom w:val="single" w:sz="4" w:space="0" w:color="auto"/>
              <w:right w:val="single" w:sz="4" w:space="0" w:color="auto"/>
            </w:tcBorders>
            <w:vAlign w:val="center"/>
          </w:tcPr>
          <w:p w14:paraId="07A9E55C"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D0A702" w14:textId="77777777" w:rsidR="007D1FEA" w:rsidRPr="000F3FC1" w:rsidRDefault="007D1FEA" w:rsidP="007D1FEA">
            <w:pPr>
              <w:jc w:val="both"/>
              <w:rPr>
                <w:rFonts w:ascii="GHEA Grapalat" w:hAnsi="GHEA Grapalat"/>
                <w:sz w:val="20"/>
                <w:szCs w:val="20"/>
                <w:lang w:val="es-ES"/>
              </w:rPr>
            </w:pPr>
            <w:r w:rsidRPr="00A71049">
              <w:rPr>
                <w:rFonts w:ascii="GHEA Grapalat" w:hAnsi="GHEA Grapalat"/>
                <w:sz w:val="20"/>
                <w:szCs w:val="20"/>
                <w:lang w:val="es-ES"/>
              </w:rPr>
              <w:t>Շաքարի որոշման թեստ</w:t>
            </w:r>
            <w:r>
              <w:rPr>
                <w:rFonts w:ascii="GHEA Grapalat" w:hAnsi="GHEA Grapalat"/>
                <w:sz w:val="20"/>
                <w:szCs w:val="20"/>
                <w:lang w:val="es-ES"/>
              </w:rPr>
              <w:t xml:space="preserve"> «Accu chek Instat»</w:t>
            </w:r>
            <w:r>
              <w:rPr>
                <w:rFonts w:ascii="GHEA Grapalat" w:hAnsi="GHEA Grapalat"/>
                <w:sz w:val="20"/>
                <w:szCs w:val="20"/>
                <w:lang w:val="hy-AM"/>
              </w:rPr>
              <w:t xml:space="preserve"> </w:t>
            </w:r>
            <w:r>
              <w:rPr>
                <w:rFonts w:ascii="GHEA Grapalat" w:hAnsi="GHEA Grapalat"/>
                <w:sz w:val="20"/>
                <w:szCs w:val="20"/>
                <w:lang w:val="es-ES"/>
              </w:rPr>
              <w:t>սարք</w:t>
            </w:r>
            <w:r>
              <w:rPr>
                <w:rFonts w:ascii="GHEA Grapalat" w:hAnsi="GHEA Grapalat"/>
                <w:sz w:val="20"/>
                <w:szCs w:val="20"/>
                <w:lang w:val="hy-AM"/>
              </w:rPr>
              <w:t>եր</w:t>
            </w:r>
            <w:r>
              <w:rPr>
                <w:rFonts w:ascii="GHEA Grapalat" w:hAnsi="GHEA Grapalat"/>
                <w:sz w:val="20"/>
                <w:szCs w:val="20"/>
                <w:lang w:val="es-ES"/>
              </w:rPr>
              <w:t>ի կոդի չիպով</w:t>
            </w:r>
            <w:r>
              <w:rPr>
                <w:rFonts w:ascii="GHEA Grapalat" w:hAnsi="GHEA Grapalat"/>
                <w:sz w:val="20"/>
                <w:szCs w:val="20"/>
                <w:lang w:val="hy-AM"/>
              </w:rPr>
              <w:t>,</w:t>
            </w:r>
            <w:r>
              <w:rPr>
                <w:rFonts w:ascii="GHEA Grapalat" w:hAnsi="GHEA Grapalat"/>
                <w:sz w:val="20"/>
                <w:szCs w:val="20"/>
                <w:lang w:val="es-ES"/>
              </w:rPr>
              <w:t xml:space="preserve"> </w:t>
            </w:r>
            <w:r w:rsidRPr="00A71049">
              <w:rPr>
                <w:rFonts w:ascii="GHEA Grapalat" w:hAnsi="GHEA Grapalat"/>
                <w:sz w:val="20"/>
                <w:szCs w:val="20"/>
                <w:lang w:val="es-ES"/>
              </w:rPr>
              <w:t>ֆորմատ:</w:t>
            </w:r>
            <w:r>
              <w:rPr>
                <w:rFonts w:ascii="GHEA Grapalat" w:hAnsi="GHEA Grapalat"/>
                <w:sz w:val="20"/>
                <w:szCs w:val="20"/>
                <w:lang w:val="es-ES"/>
              </w:rPr>
              <w:t xml:space="preserve"> </w:t>
            </w:r>
            <w:r w:rsidRPr="00A71049">
              <w:rPr>
                <w:rFonts w:ascii="GHEA Grapalat" w:hAnsi="GHEA Grapalat"/>
                <w:sz w:val="20"/>
                <w:szCs w:val="20"/>
                <w:lang w:val="es-ES"/>
              </w:rPr>
              <w:t>հատ:</w:t>
            </w:r>
            <w:r>
              <w:rPr>
                <w:rFonts w:ascii="GHEA Grapalat" w:hAnsi="GHEA Grapalat"/>
                <w:sz w:val="20"/>
                <w:szCs w:val="20"/>
                <w:lang w:val="es-ES"/>
              </w:rPr>
              <w:t xml:space="preserve"> </w:t>
            </w:r>
            <w:r w:rsidRPr="00A71049">
              <w:rPr>
                <w:rFonts w:ascii="GHEA Grapalat" w:hAnsi="GHEA Grapalat"/>
                <w:sz w:val="20"/>
                <w:szCs w:val="20"/>
                <w:lang w:val="es-ES"/>
              </w:rPr>
              <w:t>Ստուգվող նմուշ`</w:t>
            </w:r>
            <w:r>
              <w:rPr>
                <w:rFonts w:ascii="GHEA Grapalat" w:hAnsi="GHEA Grapalat"/>
                <w:sz w:val="20"/>
                <w:szCs w:val="20"/>
                <w:lang w:val="es-ES"/>
              </w:rPr>
              <w:t xml:space="preserve"> մազանոթային </w:t>
            </w:r>
            <w:r w:rsidRPr="00A71049">
              <w:rPr>
                <w:rFonts w:ascii="GHEA Grapalat" w:hAnsi="GHEA Grapalat"/>
                <w:sz w:val="20"/>
                <w:szCs w:val="20"/>
                <w:lang w:val="es-ES"/>
              </w:rPr>
              <w:t>արյուն:</w:t>
            </w:r>
          </w:p>
        </w:tc>
        <w:tc>
          <w:tcPr>
            <w:tcW w:w="900" w:type="dxa"/>
            <w:tcBorders>
              <w:top w:val="single" w:sz="4" w:space="0" w:color="auto"/>
              <w:left w:val="single" w:sz="4" w:space="0" w:color="auto"/>
              <w:bottom w:val="single" w:sz="4" w:space="0" w:color="auto"/>
              <w:right w:val="single" w:sz="4" w:space="0" w:color="auto"/>
            </w:tcBorders>
            <w:vAlign w:val="center"/>
          </w:tcPr>
          <w:p w14:paraId="2EA3AE20" w14:textId="77777777" w:rsidR="007D1FEA" w:rsidRPr="00045CA1" w:rsidRDefault="007D1FEA" w:rsidP="007D1FEA">
            <w:pPr>
              <w:rPr>
                <w:rFonts w:ascii="GHEA Grapalat" w:hAnsi="GHEA Grapalat" w:cs="Arial"/>
                <w:sz w:val="18"/>
                <w:szCs w:val="18"/>
                <w:lang w:val="es-ES"/>
              </w:rPr>
            </w:pPr>
            <w:r>
              <w:rPr>
                <w:rFonts w:ascii="GHEA Grapalat" w:hAnsi="GHEA Grapalat" w:cs="Arial"/>
                <w:sz w:val="18"/>
                <w:szCs w:val="18"/>
                <w:lang w:val="es-ES"/>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85BD685" w14:textId="398EDFE8"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6417E70" w14:textId="631BB8D6"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99C6B86"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500</w:t>
            </w:r>
          </w:p>
        </w:tc>
        <w:tc>
          <w:tcPr>
            <w:tcW w:w="990" w:type="dxa"/>
            <w:tcBorders>
              <w:top w:val="single" w:sz="4" w:space="0" w:color="auto"/>
              <w:left w:val="single" w:sz="4" w:space="0" w:color="auto"/>
              <w:bottom w:val="single" w:sz="4" w:space="0" w:color="auto"/>
              <w:right w:val="single" w:sz="4" w:space="0" w:color="auto"/>
            </w:tcBorders>
            <w:vAlign w:val="center"/>
          </w:tcPr>
          <w:p w14:paraId="70D5CF8A" w14:textId="77777777" w:rsidR="007D1FEA" w:rsidRDefault="007D1FEA" w:rsidP="007D1FEA">
            <w:pPr>
              <w:spacing w:line="276" w:lineRule="auto"/>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left w:val="single" w:sz="4" w:space="0" w:color="auto"/>
              <w:bottom w:val="single" w:sz="4" w:space="0" w:color="auto"/>
              <w:right w:val="single" w:sz="4" w:space="0" w:color="auto"/>
            </w:tcBorders>
            <w:vAlign w:val="center"/>
          </w:tcPr>
          <w:p w14:paraId="5587D57F"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500</w:t>
            </w:r>
          </w:p>
        </w:tc>
        <w:tc>
          <w:tcPr>
            <w:tcW w:w="1386" w:type="dxa"/>
            <w:tcBorders>
              <w:left w:val="single" w:sz="4" w:space="0" w:color="auto"/>
              <w:bottom w:val="single" w:sz="4" w:space="0" w:color="auto"/>
              <w:right w:val="single" w:sz="4" w:space="0" w:color="auto"/>
            </w:tcBorders>
            <w:vAlign w:val="center"/>
          </w:tcPr>
          <w:p w14:paraId="5716466C" w14:textId="77777777" w:rsidR="007D1FEA" w:rsidRPr="00327588" w:rsidRDefault="007D1FEA" w:rsidP="007D1FEA">
            <w:pPr>
              <w:rPr>
                <w:rFonts w:ascii="GHEA Grapalat" w:hAnsi="GHEA Grapalat"/>
                <w:sz w:val="16"/>
                <w:szCs w:val="16"/>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2EBA9A13" w14:textId="77777777" w:rsidTr="009565A7">
        <w:trPr>
          <w:trHeight w:val="150"/>
        </w:trPr>
        <w:tc>
          <w:tcPr>
            <w:tcW w:w="710" w:type="dxa"/>
            <w:tcBorders>
              <w:top w:val="single" w:sz="4" w:space="0" w:color="auto"/>
              <w:left w:val="single" w:sz="4" w:space="0" w:color="auto"/>
              <w:bottom w:val="single" w:sz="4" w:space="0" w:color="auto"/>
              <w:right w:val="single" w:sz="4" w:space="0" w:color="auto"/>
            </w:tcBorders>
            <w:vAlign w:val="center"/>
          </w:tcPr>
          <w:p w14:paraId="50EEBC22"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83</w:t>
            </w:r>
          </w:p>
        </w:tc>
        <w:tc>
          <w:tcPr>
            <w:tcW w:w="1370" w:type="dxa"/>
            <w:tcBorders>
              <w:top w:val="single" w:sz="4" w:space="0" w:color="auto"/>
              <w:left w:val="single" w:sz="4" w:space="0" w:color="auto"/>
              <w:bottom w:val="single" w:sz="4" w:space="0" w:color="auto"/>
              <w:right w:val="single" w:sz="4" w:space="0" w:color="auto"/>
            </w:tcBorders>
            <w:vAlign w:val="center"/>
          </w:tcPr>
          <w:p w14:paraId="71B443CF" w14:textId="77777777" w:rsidR="007D1FEA" w:rsidRPr="00694CE3" w:rsidRDefault="007D1FEA" w:rsidP="007D1FEA">
            <w:pPr>
              <w:jc w:val="center"/>
              <w:rPr>
                <w:rFonts w:ascii="GHEA Grapalat" w:hAnsi="GHEA Grapalat"/>
                <w:color w:val="333333"/>
                <w:sz w:val="16"/>
                <w:szCs w:val="16"/>
              </w:rPr>
            </w:pPr>
            <w:r>
              <w:rPr>
                <w:rFonts w:ascii="GHEA Grapalat" w:hAnsi="GHEA Grapalat"/>
                <w:color w:val="333333"/>
                <w:sz w:val="16"/>
                <w:szCs w:val="16"/>
                <w:lang w:val="pt-BR"/>
              </w:rPr>
              <w:t>33141179/</w:t>
            </w:r>
            <w:r>
              <w:rPr>
                <w:rFonts w:ascii="GHEA Grapalat" w:hAnsi="GHEA Grapalat"/>
                <w:color w:val="333333"/>
                <w:sz w:val="16"/>
                <w:szCs w:val="16"/>
              </w:rPr>
              <w:t>3</w:t>
            </w:r>
          </w:p>
        </w:tc>
        <w:tc>
          <w:tcPr>
            <w:tcW w:w="2283" w:type="dxa"/>
            <w:tcBorders>
              <w:top w:val="single" w:sz="4" w:space="0" w:color="auto"/>
              <w:left w:val="single" w:sz="4" w:space="0" w:color="auto"/>
              <w:bottom w:val="single" w:sz="4" w:space="0" w:color="auto"/>
              <w:right w:val="single" w:sz="4" w:space="0" w:color="auto"/>
            </w:tcBorders>
            <w:vAlign w:val="center"/>
          </w:tcPr>
          <w:p w14:paraId="2B9A45C6" w14:textId="77777777" w:rsidR="007D1FEA" w:rsidRPr="00930ACC" w:rsidRDefault="007D1FEA" w:rsidP="007D1FEA">
            <w:pPr>
              <w:rPr>
                <w:rFonts w:ascii="GHEA Grapalat" w:hAnsi="GHEA Grapalat"/>
                <w:sz w:val="20"/>
                <w:szCs w:val="20"/>
              </w:rPr>
            </w:pPr>
            <w:r w:rsidRPr="002B6DC2">
              <w:rPr>
                <w:rFonts w:ascii="GHEA Grapalat" w:hAnsi="GHEA Grapalat" w:cs="Sylfaen"/>
                <w:sz w:val="20"/>
                <w:szCs w:val="20"/>
              </w:rPr>
              <w:t>ախտորոշման բժշկական հավաքածուներ</w:t>
            </w:r>
          </w:p>
        </w:tc>
        <w:tc>
          <w:tcPr>
            <w:tcW w:w="923" w:type="dxa"/>
            <w:tcBorders>
              <w:top w:val="single" w:sz="4" w:space="0" w:color="auto"/>
              <w:left w:val="single" w:sz="4" w:space="0" w:color="auto"/>
              <w:bottom w:val="single" w:sz="4" w:space="0" w:color="auto"/>
              <w:right w:val="single" w:sz="4" w:space="0" w:color="auto"/>
            </w:tcBorders>
            <w:vAlign w:val="center"/>
          </w:tcPr>
          <w:p w14:paraId="58739438"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0A19A2" w14:textId="77777777" w:rsidR="007D1FEA" w:rsidRPr="000F3FC1" w:rsidRDefault="007D1FEA" w:rsidP="007D1FEA">
            <w:pPr>
              <w:jc w:val="both"/>
              <w:rPr>
                <w:rFonts w:ascii="GHEA Grapalat" w:hAnsi="GHEA Grapalat"/>
                <w:sz w:val="20"/>
                <w:szCs w:val="20"/>
                <w:lang w:val="es-ES"/>
              </w:rPr>
            </w:pPr>
            <w:r w:rsidRPr="00A71049">
              <w:rPr>
                <w:rFonts w:ascii="GHEA Grapalat" w:hAnsi="GHEA Grapalat"/>
                <w:sz w:val="20"/>
                <w:szCs w:val="20"/>
                <w:lang w:val="es-ES"/>
              </w:rPr>
              <w:t>Շաքարի որոշման թեստ</w:t>
            </w:r>
            <w:r>
              <w:rPr>
                <w:rFonts w:ascii="GHEA Grapalat" w:hAnsi="GHEA Grapalat"/>
                <w:sz w:val="20"/>
                <w:szCs w:val="20"/>
                <w:lang w:val="es-ES"/>
              </w:rPr>
              <w:t xml:space="preserve"> «</w:t>
            </w:r>
            <w:r w:rsidRPr="004F4F33">
              <w:rPr>
                <w:rFonts w:ascii="GHEA Grapalat" w:hAnsi="GHEA Grapalat"/>
                <w:sz w:val="20"/>
                <w:szCs w:val="20"/>
                <w:lang w:val="pt-BR"/>
              </w:rPr>
              <w:t>C</w:t>
            </w:r>
            <w:r>
              <w:rPr>
                <w:rFonts w:ascii="GHEA Grapalat" w:hAnsi="GHEA Grapalat"/>
                <w:sz w:val="20"/>
                <w:szCs w:val="20"/>
                <w:lang w:val="pt-BR"/>
              </w:rPr>
              <w:t>ontour Plus</w:t>
            </w:r>
            <w:r>
              <w:rPr>
                <w:rFonts w:ascii="GHEA Grapalat" w:hAnsi="GHEA Grapalat"/>
                <w:sz w:val="20"/>
                <w:szCs w:val="20"/>
                <w:lang w:val="es-ES"/>
              </w:rPr>
              <w:t>» սարք</w:t>
            </w:r>
            <w:r>
              <w:rPr>
                <w:rFonts w:ascii="GHEA Grapalat" w:hAnsi="GHEA Grapalat"/>
                <w:sz w:val="20"/>
                <w:szCs w:val="20"/>
                <w:lang w:val="hy-AM"/>
              </w:rPr>
              <w:t>եր</w:t>
            </w:r>
            <w:r>
              <w:rPr>
                <w:rFonts w:ascii="GHEA Grapalat" w:hAnsi="GHEA Grapalat"/>
                <w:sz w:val="20"/>
                <w:szCs w:val="20"/>
                <w:lang w:val="es-ES"/>
              </w:rPr>
              <w:t>ի կոդի չիպով</w:t>
            </w:r>
            <w:r>
              <w:rPr>
                <w:rFonts w:ascii="GHEA Grapalat" w:hAnsi="GHEA Grapalat"/>
                <w:sz w:val="20"/>
                <w:szCs w:val="20"/>
                <w:lang w:val="hy-AM"/>
              </w:rPr>
              <w:t>,</w:t>
            </w:r>
            <w:r>
              <w:rPr>
                <w:rFonts w:ascii="GHEA Grapalat" w:hAnsi="GHEA Grapalat"/>
                <w:sz w:val="20"/>
                <w:szCs w:val="20"/>
                <w:lang w:val="es-ES"/>
              </w:rPr>
              <w:t xml:space="preserve"> </w:t>
            </w:r>
            <w:r w:rsidRPr="00A71049">
              <w:rPr>
                <w:rFonts w:ascii="GHEA Grapalat" w:hAnsi="GHEA Grapalat"/>
                <w:sz w:val="20"/>
                <w:szCs w:val="20"/>
                <w:lang w:val="es-ES"/>
              </w:rPr>
              <w:t>ֆորմատ:</w:t>
            </w:r>
            <w:r>
              <w:rPr>
                <w:rFonts w:ascii="GHEA Grapalat" w:hAnsi="GHEA Grapalat"/>
                <w:sz w:val="20"/>
                <w:szCs w:val="20"/>
                <w:lang w:val="es-ES"/>
              </w:rPr>
              <w:t xml:space="preserve"> </w:t>
            </w:r>
            <w:r w:rsidRPr="00A71049">
              <w:rPr>
                <w:rFonts w:ascii="GHEA Grapalat" w:hAnsi="GHEA Grapalat"/>
                <w:sz w:val="20"/>
                <w:szCs w:val="20"/>
                <w:lang w:val="es-ES"/>
              </w:rPr>
              <w:t>հատ:</w:t>
            </w:r>
            <w:r>
              <w:rPr>
                <w:rFonts w:ascii="GHEA Grapalat" w:hAnsi="GHEA Grapalat"/>
                <w:sz w:val="20"/>
                <w:szCs w:val="20"/>
                <w:lang w:val="es-ES"/>
              </w:rPr>
              <w:t xml:space="preserve"> </w:t>
            </w:r>
            <w:r w:rsidRPr="00A71049">
              <w:rPr>
                <w:rFonts w:ascii="GHEA Grapalat" w:hAnsi="GHEA Grapalat"/>
                <w:sz w:val="20"/>
                <w:szCs w:val="20"/>
                <w:lang w:val="es-ES"/>
              </w:rPr>
              <w:t>Ստուգվող նմուշ`</w:t>
            </w:r>
            <w:r>
              <w:rPr>
                <w:rFonts w:ascii="GHEA Grapalat" w:hAnsi="GHEA Grapalat"/>
                <w:sz w:val="20"/>
                <w:szCs w:val="20"/>
                <w:lang w:val="es-ES"/>
              </w:rPr>
              <w:t xml:space="preserve"> մազանոթային </w:t>
            </w:r>
            <w:r w:rsidRPr="00A71049">
              <w:rPr>
                <w:rFonts w:ascii="GHEA Grapalat" w:hAnsi="GHEA Grapalat"/>
                <w:sz w:val="20"/>
                <w:szCs w:val="20"/>
                <w:lang w:val="es-ES"/>
              </w:rPr>
              <w:t>արյուն:</w:t>
            </w:r>
          </w:p>
        </w:tc>
        <w:tc>
          <w:tcPr>
            <w:tcW w:w="900" w:type="dxa"/>
            <w:tcBorders>
              <w:top w:val="single" w:sz="4" w:space="0" w:color="auto"/>
              <w:left w:val="single" w:sz="4" w:space="0" w:color="auto"/>
              <w:bottom w:val="single" w:sz="4" w:space="0" w:color="auto"/>
              <w:right w:val="single" w:sz="4" w:space="0" w:color="auto"/>
            </w:tcBorders>
            <w:vAlign w:val="center"/>
          </w:tcPr>
          <w:p w14:paraId="4F864E44" w14:textId="77777777" w:rsidR="007D1FEA" w:rsidRPr="00045CA1" w:rsidRDefault="007D1FEA" w:rsidP="007D1FEA">
            <w:pPr>
              <w:rPr>
                <w:rFonts w:ascii="GHEA Grapalat" w:hAnsi="GHEA Grapalat" w:cs="Arial"/>
                <w:sz w:val="18"/>
                <w:szCs w:val="18"/>
                <w:lang w:val="es-ES"/>
              </w:rPr>
            </w:pPr>
            <w:r>
              <w:rPr>
                <w:rFonts w:ascii="GHEA Grapalat" w:hAnsi="GHEA Grapalat" w:cs="Arial"/>
                <w:sz w:val="18"/>
                <w:szCs w:val="18"/>
                <w:lang w:val="es-ES"/>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E756E8D" w14:textId="16747889"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A1F0DFC" w14:textId="39308BEB"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46852A5"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1000</w:t>
            </w:r>
          </w:p>
        </w:tc>
        <w:tc>
          <w:tcPr>
            <w:tcW w:w="990" w:type="dxa"/>
            <w:tcBorders>
              <w:top w:val="single" w:sz="4" w:space="0" w:color="auto"/>
              <w:left w:val="single" w:sz="4" w:space="0" w:color="auto"/>
              <w:bottom w:val="single" w:sz="4" w:space="0" w:color="auto"/>
              <w:right w:val="single" w:sz="4" w:space="0" w:color="auto"/>
            </w:tcBorders>
            <w:vAlign w:val="center"/>
          </w:tcPr>
          <w:p w14:paraId="31372C1B"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CA3C913"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1000</w:t>
            </w:r>
          </w:p>
        </w:tc>
        <w:tc>
          <w:tcPr>
            <w:tcW w:w="1386" w:type="dxa"/>
            <w:tcBorders>
              <w:left w:val="single" w:sz="4" w:space="0" w:color="auto"/>
              <w:bottom w:val="single" w:sz="4" w:space="0" w:color="auto"/>
              <w:right w:val="single" w:sz="4" w:space="0" w:color="auto"/>
            </w:tcBorders>
            <w:vAlign w:val="center"/>
          </w:tcPr>
          <w:p w14:paraId="22659966" w14:textId="77777777" w:rsidR="007D1FEA"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68F2E365"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7B59156"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84</w:t>
            </w:r>
          </w:p>
        </w:tc>
        <w:tc>
          <w:tcPr>
            <w:tcW w:w="1370" w:type="dxa"/>
            <w:tcBorders>
              <w:top w:val="single" w:sz="4" w:space="0" w:color="auto"/>
              <w:left w:val="single" w:sz="4" w:space="0" w:color="auto"/>
              <w:bottom w:val="single" w:sz="4" w:space="0" w:color="auto"/>
              <w:right w:val="single" w:sz="4" w:space="0" w:color="auto"/>
            </w:tcBorders>
            <w:vAlign w:val="center"/>
          </w:tcPr>
          <w:p w14:paraId="1B956031" w14:textId="77777777" w:rsidR="007D1FEA" w:rsidRPr="001919CA" w:rsidRDefault="007D1FEA" w:rsidP="007D1FEA">
            <w:pPr>
              <w:jc w:val="center"/>
              <w:rPr>
                <w:rFonts w:ascii="GHEA Grapalat" w:hAnsi="GHEA Grapalat"/>
                <w:color w:val="333333"/>
                <w:sz w:val="16"/>
                <w:szCs w:val="16"/>
              </w:rPr>
            </w:pPr>
            <w:r>
              <w:rPr>
                <w:rFonts w:ascii="GHEA Grapalat" w:hAnsi="GHEA Grapalat"/>
                <w:color w:val="333333"/>
                <w:sz w:val="16"/>
                <w:szCs w:val="16"/>
                <w:lang w:val="pt-BR"/>
              </w:rPr>
              <w:t>33141193/</w:t>
            </w:r>
            <w:r>
              <w:rPr>
                <w:rFonts w:ascii="GHEA Grapalat" w:hAnsi="GHEA Grapalat"/>
                <w:color w:val="333333"/>
                <w:sz w:val="16"/>
                <w:szCs w:val="16"/>
              </w:rPr>
              <w:t>1</w:t>
            </w:r>
          </w:p>
        </w:tc>
        <w:tc>
          <w:tcPr>
            <w:tcW w:w="2283" w:type="dxa"/>
            <w:tcBorders>
              <w:top w:val="single" w:sz="4" w:space="0" w:color="auto"/>
              <w:left w:val="single" w:sz="4" w:space="0" w:color="auto"/>
              <w:bottom w:val="single" w:sz="4" w:space="0" w:color="auto"/>
              <w:right w:val="single" w:sz="4" w:space="0" w:color="auto"/>
            </w:tcBorders>
            <w:vAlign w:val="center"/>
          </w:tcPr>
          <w:p w14:paraId="4C980A5F" w14:textId="77777777" w:rsidR="007D1FEA" w:rsidRPr="00930ACC" w:rsidRDefault="007D1FEA" w:rsidP="007D1FEA">
            <w:pPr>
              <w:rPr>
                <w:rFonts w:ascii="GHEA Grapalat" w:hAnsi="GHEA Grapalat"/>
                <w:sz w:val="20"/>
                <w:szCs w:val="20"/>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c>
          <w:tcPr>
            <w:tcW w:w="923" w:type="dxa"/>
            <w:tcBorders>
              <w:top w:val="single" w:sz="4" w:space="0" w:color="auto"/>
              <w:left w:val="single" w:sz="4" w:space="0" w:color="auto"/>
              <w:bottom w:val="single" w:sz="4" w:space="0" w:color="auto"/>
              <w:right w:val="single" w:sz="4" w:space="0" w:color="auto"/>
            </w:tcBorders>
            <w:vAlign w:val="center"/>
          </w:tcPr>
          <w:p w14:paraId="7FD2BECA"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EE5B3F" w14:textId="77777777" w:rsidR="007D1FEA" w:rsidRPr="000F3FC1" w:rsidRDefault="007D1FEA" w:rsidP="007D1FEA">
            <w:pPr>
              <w:jc w:val="both"/>
              <w:rPr>
                <w:rFonts w:ascii="GHEA Grapalat" w:hAnsi="GHEA Grapalat"/>
                <w:sz w:val="20"/>
                <w:szCs w:val="20"/>
                <w:lang w:val="es-ES"/>
              </w:rPr>
            </w:pPr>
            <w:r>
              <w:rPr>
                <w:rFonts w:ascii="Sylfaen" w:hAnsi="Sylfaen"/>
                <w:sz w:val="20"/>
                <w:szCs w:val="20"/>
                <w:lang w:val="es-ES"/>
              </w:rPr>
              <w:t>Թ</w:t>
            </w:r>
            <w:r w:rsidRPr="004231B5">
              <w:rPr>
                <w:rFonts w:ascii="GHEA Grapalat" w:hAnsi="GHEA Grapalat"/>
                <w:sz w:val="20"/>
                <w:szCs w:val="20"/>
                <w:lang w:val="es-ES"/>
              </w:rPr>
              <w:t>ղթե շտիֆտ &lt;&lt;Փեյփր Փոյնթ&gt;&gt;</w:t>
            </w:r>
            <w:r>
              <w:rPr>
                <w:rFonts w:ascii="GHEA Grapalat" w:hAnsi="GHEA Grapalat"/>
                <w:sz w:val="20"/>
                <w:szCs w:val="20"/>
                <w:lang w:val="es-ES"/>
              </w:rPr>
              <w:t xml:space="preserve"> </w:t>
            </w:r>
            <w:r w:rsidRPr="004231B5">
              <w:rPr>
                <w:rFonts w:ascii="GHEA Grapalat" w:hAnsi="GHEA Grapalat"/>
                <w:sz w:val="20"/>
                <w:szCs w:val="20"/>
                <w:lang w:val="es-ES"/>
              </w:rPr>
              <w:t>N15-40:</w:t>
            </w:r>
            <w:r>
              <w:rPr>
                <w:rFonts w:ascii="GHEA Grapalat" w:hAnsi="GHEA Grapalat"/>
                <w:sz w:val="20"/>
                <w:szCs w:val="20"/>
                <w:lang w:val="es-ES"/>
              </w:rPr>
              <w:t xml:space="preserve"> </w:t>
            </w:r>
            <w:r w:rsidRPr="004231B5">
              <w:rPr>
                <w:rFonts w:ascii="GHEA Grapalat" w:hAnsi="GHEA Grapalat"/>
                <w:sz w:val="20"/>
                <w:szCs w:val="20"/>
                <w:lang w:val="es-ES"/>
              </w:rPr>
              <w:t>Բաղկացած է վեց սրվակից և յուրաքանչյուր սրվակում 33</w:t>
            </w:r>
            <w:r>
              <w:rPr>
                <w:rFonts w:ascii="GHEA Grapalat" w:hAnsi="GHEA Grapalat"/>
                <w:sz w:val="20"/>
                <w:szCs w:val="20"/>
                <w:lang w:val="es-ES"/>
              </w:rPr>
              <w:t xml:space="preserve"> </w:t>
            </w:r>
            <w:r w:rsidRPr="004231B5">
              <w:rPr>
                <w:rFonts w:ascii="GHEA Grapalat" w:hAnsi="GHEA Grapalat"/>
                <w:sz w:val="20"/>
                <w:szCs w:val="20"/>
                <w:lang w:val="es-ES"/>
              </w:rPr>
              <w:t>հատ,</w:t>
            </w:r>
            <w:r>
              <w:rPr>
                <w:rFonts w:ascii="GHEA Grapalat" w:hAnsi="GHEA Grapalat"/>
                <w:sz w:val="20"/>
                <w:szCs w:val="20"/>
                <w:lang w:val="es-ES"/>
              </w:rPr>
              <w:t xml:space="preserve"> </w:t>
            </w:r>
            <w:r w:rsidRPr="004231B5">
              <w:rPr>
                <w:rFonts w:ascii="GHEA Grapalat" w:hAnsi="GHEA Grapalat"/>
                <w:sz w:val="20"/>
                <w:szCs w:val="20"/>
                <w:lang w:val="es-ES"/>
              </w:rPr>
              <w:t>տարբեր համարների և տարբեր հաստության թղթե շտիֆտներ:</w:t>
            </w:r>
          </w:p>
        </w:tc>
        <w:tc>
          <w:tcPr>
            <w:tcW w:w="900" w:type="dxa"/>
            <w:tcBorders>
              <w:top w:val="single" w:sz="4" w:space="0" w:color="auto"/>
              <w:left w:val="single" w:sz="4" w:space="0" w:color="auto"/>
              <w:bottom w:val="single" w:sz="4" w:space="0" w:color="auto"/>
              <w:right w:val="single" w:sz="4" w:space="0" w:color="auto"/>
            </w:tcBorders>
            <w:vAlign w:val="center"/>
          </w:tcPr>
          <w:p w14:paraId="1D2F5023" w14:textId="77777777" w:rsidR="007D1FEA" w:rsidRPr="00B1784F" w:rsidRDefault="007D1FEA" w:rsidP="007D1FEA">
            <w:pPr>
              <w:rPr>
                <w:rFonts w:ascii="GHEA Grapalat" w:hAnsi="GHEA Grapalat" w:cs="Arial"/>
                <w:sz w:val="18"/>
                <w:szCs w:val="18"/>
                <w:lang w:val="pt-BR"/>
              </w:rPr>
            </w:pPr>
            <w:r>
              <w:rPr>
                <w:rFonts w:ascii="GHEA Grapalat" w:hAnsi="GHEA Grapalat" w:cs="Arial"/>
                <w:sz w:val="20"/>
                <w:szCs w:val="20"/>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B2216CC" w14:textId="0D30EFD3"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5D15FE9" w14:textId="0D40E229"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C593247"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200</w:t>
            </w:r>
          </w:p>
        </w:tc>
        <w:tc>
          <w:tcPr>
            <w:tcW w:w="990" w:type="dxa"/>
            <w:tcBorders>
              <w:top w:val="single" w:sz="4" w:space="0" w:color="auto"/>
              <w:left w:val="single" w:sz="4" w:space="0" w:color="auto"/>
              <w:bottom w:val="single" w:sz="4" w:space="0" w:color="auto"/>
              <w:right w:val="single" w:sz="4" w:space="0" w:color="auto"/>
            </w:tcBorders>
            <w:vAlign w:val="center"/>
          </w:tcPr>
          <w:p w14:paraId="34EAB652"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B612A41"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200</w:t>
            </w:r>
          </w:p>
        </w:tc>
        <w:tc>
          <w:tcPr>
            <w:tcW w:w="1386" w:type="dxa"/>
            <w:tcBorders>
              <w:top w:val="single" w:sz="4" w:space="0" w:color="auto"/>
              <w:left w:val="single" w:sz="4" w:space="0" w:color="auto"/>
              <w:bottom w:val="single" w:sz="4" w:space="0" w:color="auto"/>
              <w:right w:val="single" w:sz="4" w:space="0" w:color="auto"/>
            </w:tcBorders>
            <w:vAlign w:val="center"/>
          </w:tcPr>
          <w:p w14:paraId="499EB782"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68E39D6E" w14:textId="77777777" w:rsidTr="009565A7">
        <w:trPr>
          <w:trHeight w:val="1527"/>
        </w:trPr>
        <w:tc>
          <w:tcPr>
            <w:tcW w:w="710" w:type="dxa"/>
            <w:tcBorders>
              <w:top w:val="single" w:sz="4" w:space="0" w:color="auto"/>
              <w:left w:val="single" w:sz="4" w:space="0" w:color="auto"/>
              <w:bottom w:val="single" w:sz="4" w:space="0" w:color="auto"/>
              <w:right w:val="single" w:sz="4" w:space="0" w:color="auto"/>
            </w:tcBorders>
            <w:vAlign w:val="center"/>
          </w:tcPr>
          <w:p w14:paraId="490A8C7B"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85</w:t>
            </w:r>
          </w:p>
        </w:tc>
        <w:tc>
          <w:tcPr>
            <w:tcW w:w="1370" w:type="dxa"/>
            <w:tcBorders>
              <w:top w:val="single" w:sz="4" w:space="0" w:color="auto"/>
              <w:left w:val="single" w:sz="4" w:space="0" w:color="auto"/>
              <w:bottom w:val="single" w:sz="4" w:space="0" w:color="auto"/>
              <w:right w:val="single" w:sz="4" w:space="0" w:color="auto"/>
            </w:tcBorders>
            <w:vAlign w:val="center"/>
          </w:tcPr>
          <w:p w14:paraId="34BC2F03" w14:textId="77777777" w:rsidR="007D1FEA" w:rsidRPr="007B588F" w:rsidRDefault="007D1FEA" w:rsidP="007D1FEA">
            <w:pPr>
              <w:jc w:val="center"/>
              <w:rPr>
                <w:rFonts w:ascii="GHEA Grapalat" w:hAnsi="GHEA Grapalat"/>
                <w:color w:val="333333"/>
                <w:sz w:val="16"/>
                <w:szCs w:val="16"/>
              </w:rPr>
            </w:pPr>
            <w:r>
              <w:rPr>
                <w:rFonts w:ascii="GHEA Grapalat" w:hAnsi="GHEA Grapalat"/>
                <w:color w:val="333333"/>
                <w:sz w:val="16"/>
                <w:szCs w:val="16"/>
                <w:lang w:val="pt-BR"/>
              </w:rPr>
              <w:t>33141193</w:t>
            </w:r>
            <w:r w:rsidRPr="009838E0">
              <w:rPr>
                <w:rFonts w:ascii="GHEA Grapalat" w:hAnsi="GHEA Grapalat"/>
                <w:color w:val="333333"/>
                <w:sz w:val="16"/>
                <w:szCs w:val="16"/>
                <w:lang w:val="pt-BR"/>
              </w:rPr>
              <w:t>/</w:t>
            </w:r>
            <w:r>
              <w:rPr>
                <w:rFonts w:ascii="GHEA Grapalat" w:hAnsi="GHEA Grapalat"/>
                <w:color w:val="333333"/>
                <w:sz w:val="16"/>
                <w:szCs w:val="16"/>
              </w:rPr>
              <w:t>2</w:t>
            </w:r>
          </w:p>
        </w:tc>
        <w:tc>
          <w:tcPr>
            <w:tcW w:w="2283" w:type="dxa"/>
            <w:tcBorders>
              <w:top w:val="single" w:sz="4" w:space="0" w:color="auto"/>
              <w:left w:val="single" w:sz="4" w:space="0" w:color="auto"/>
              <w:bottom w:val="single" w:sz="4" w:space="0" w:color="auto"/>
              <w:right w:val="single" w:sz="4" w:space="0" w:color="auto"/>
            </w:tcBorders>
            <w:vAlign w:val="center"/>
          </w:tcPr>
          <w:p w14:paraId="3264683F" w14:textId="77777777" w:rsidR="007D1FEA" w:rsidRPr="00930ACC" w:rsidRDefault="007D1FEA" w:rsidP="007D1FEA">
            <w:pPr>
              <w:rPr>
                <w:rFonts w:ascii="GHEA Grapalat" w:hAnsi="GHEA Grapalat"/>
                <w:sz w:val="20"/>
                <w:szCs w:val="20"/>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c>
          <w:tcPr>
            <w:tcW w:w="923" w:type="dxa"/>
            <w:tcBorders>
              <w:top w:val="single" w:sz="4" w:space="0" w:color="auto"/>
              <w:left w:val="single" w:sz="4" w:space="0" w:color="auto"/>
              <w:bottom w:val="single" w:sz="4" w:space="0" w:color="auto"/>
              <w:right w:val="single" w:sz="4" w:space="0" w:color="auto"/>
            </w:tcBorders>
            <w:vAlign w:val="center"/>
          </w:tcPr>
          <w:p w14:paraId="510010C7"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907E9C" w14:textId="77777777" w:rsidR="007D1FEA" w:rsidRPr="006325FF" w:rsidRDefault="007D1FEA" w:rsidP="007D1FEA">
            <w:pPr>
              <w:jc w:val="both"/>
              <w:rPr>
                <w:rFonts w:ascii="GHEA Grapalat" w:hAnsi="GHEA Grapalat"/>
                <w:sz w:val="20"/>
                <w:szCs w:val="20"/>
                <w:lang w:val="es-ES"/>
              </w:rPr>
            </w:pPr>
            <w:r w:rsidRPr="0081185A">
              <w:rPr>
                <w:rFonts w:ascii="GHEA Grapalat" w:hAnsi="GHEA Grapalat"/>
                <w:sz w:val="20"/>
                <w:szCs w:val="20"/>
                <w:lang w:val="es-ES"/>
              </w:rPr>
              <w:t>Հերմետիկ փաթեթ ախտահանվող ատամնաբուժական գործիքները պահելու համար:</w:t>
            </w:r>
            <w:r>
              <w:rPr>
                <w:rFonts w:ascii="GHEA Grapalat" w:hAnsi="GHEA Grapalat"/>
                <w:sz w:val="20"/>
                <w:szCs w:val="20"/>
                <w:lang w:val="es-ES"/>
              </w:rPr>
              <w:t xml:space="preserve"> </w:t>
            </w:r>
            <w:r w:rsidRPr="0081185A">
              <w:rPr>
                <w:rFonts w:ascii="GHEA Grapalat" w:hAnsi="GHEA Grapalat"/>
                <w:sz w:val="20"/>
                <w:szCs w:val="20"/>
                <w:lang w:val="es-ES"/>
              </w:rPr>
              <w:t>ֆորմատ:</w:t>
            </w:r>
            <w:r>
              <w:rPr>
                <w:rFonts w:ascii="GHEA Grapalat" w:hAnsi="GHEA Grapalat"/>
                <w:sz w:val="20"/>
                <w:szCs w:val="20"/>
                <w:lang w:val="es-ES"/>
              </w:rPr>
              <w:t xml:space="preserve"> </w:t>
            </w:r>
            <w:r w:rsidRPr="0081185A">
              <w:rPr>
                <w:rFonts w:ascii="GHEA Grapalat" w:hAnsi="GHEA Grapalat"/>
                <w:sz w:val="20"/>
                <w:szCs w:val="20"/>
                <w:lang w:val="es-ES"/>
              </w:rPr>
              <w:t>հատ:</w:t>
            </w:r>
            <w:r>
              <w:rPr>
                <w:rFonts w:ascii="GHEA Grapalat" w:hAnsi="GHEA Grapalat"/>
                <w:sz w:val="20"/>
                <w:szCs w:val="20"/>
                <w:lang w:val="es-ES"/>
              </w:rPr>
              <w:t xml:space="preserve"> </w:t>
            </w:r>
            <w:r w:rsidRPr="0081185A">
              <w:rPr>
                <w:rFonts w:ascii="GHEA Grapalat" w:hAnsi="GHEA Grapalat"/>
                <w:sz w:val="20"/>
                <w:szCs w:val="20"/>
                <w:lang w:val="es-ES"/>
              </w:rPr>
              <w:t>Չափսը 90մմX230մմ,</w:t>
            </w:r>
            <w:r>
              <w:rPr>
                <w:rFonts w:ascii="GHEA Grapalat" w:hAnsi="GHEA Grapalat"/>
                <w:sz w:val="20"/>
                <w:szCs w:val="20"/>
                <w:lang w:val="es-ES"/>
              </w:rPr>
              <w:t xml:space="preserve"> </w:t>
            </w:r>
            <w:r w:rsidRPr="0081185A">
              <w:rPr>
                <w:rFonts w:ascii="GHEA Grapalat" w:hAnsi="GHEA Grapalat"/>
                <w:sz w:val="20"/>
                <w:szCs w:val="20"/>
                <w:lang w:val="es-ES"/>
              </w:rPr>
              <w:t>ինքնասոսնձվող,</w:t>
            </w:r>
            <w:r>
              <w:rPr>
                <w:rFonts w:ascii="GHEA Grapalat" w:hAnsi="GHEA Grapalat"/>
                <w:sz w:val="20"/>
                <w:szCs w:val="20"/>
                <w:lang w:val="es-ES"/>
              </w:rPr>
              <w:t xml:space="preserve"> </w:t>
            </w:r>
            <w:r w:rsidRPr="0081185A">
              <w:rPr>
                <w:rFonts w:ascii="GHEA Grapalat" w:hAnsi="GHEA Grapalat"/>
                <w:sz w:val="20"/>
                <w:szCs w:val="20"/>
                <w:lang w:val="es-ES"/>
              </w:rPr>
              <w:t>ախտահանում  կատարելիս ինդիկատորի գունային փոփոխությունով:</w:t>
            </w:r>
          </w:p>
        </w:tc>
        <w:tc>
          <w:tcPr>
            <w:tcW w:w="900" w:type="dxa"/>
            <w:tcBorders>
              <w:top w:val="single" w:sz="4" w:space="0" w:color="auto"/>
              <w:left w:val="single" w:sz="4" w:space="0" w:color="auto"/>
              <w:bottom w:val="single" w:sz="4" w:space="0" w:color="auto"/>
              <w:right w:val="single" w:sz="4" w:space="0" w:color="auto"/>
            </w:tcBorders>
            <w:vAlign w:val="center"/>
          </w:tcPr>
          <w:p w14:paraId="6455D1C1" w14:textId="77777777" w:rsidR="007D1FEA" w:rsidRPr="00B1784F" w:rsidRDefault="007D1FEA" w:rsidP="007D1FEA">
            <w:pPr>
              <w:rPr>
                <w:rFonts w:ascii="GHEA Grapalat" w:hAnsi="GHEA Grapalat" w:cs="Arial"/>
                <w:sz w:val="18"/>
                <w:szCs w:val="18"/>
                <w:lang w:val="pt-BR"/>
              </w:rPr>
            </w:pPr>
            <w:r>
              <w:rPr>
                <w:rFonts w:ascii="GHEA Grapalat" w:hAnsi="GHEA Grapalat" w:cs="Arial"/>
                <w:sz w:val="20"/>
                <w:szCs w:val="20"/>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B5CC3F6" w14:textId="5EB9EC2E"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0D68EF5" w14:textId="296D3C95"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23717A3"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16927866" w14:textId="77777777" w:rsidR="007D1FEA" w:rsidRPr="00B94CF1"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C218CAB"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7E1E3BA8"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5775BB2E" w14:textId="77777777" w:rsidTr="009565A7">
        <w:trPr>
          <w:trHeight w:val="180"/>
        </w:trPr>
        <w:tc>
          <w:tcPr>
            <w:tcW w:w="710" w:type="dxa"/>
            <w:tcBorders>
              <w:top w:val="single" w:sz="4" w:space="0" w:color="auto"/>
              <w:left w:val="single" w:sz="4" w:space="0" w:color="auto"/>
              <w:bottom w:val="single" w:sz="4" w:space="0" w:color="auto"/>
              <w:right w:val="single" w:sz="4" w:space="0" w:color="auto"/>
            </w:tcBorders>
            <w:vAlign w:val="center"/>
          </w:tcPr>
          <w:p w14:paraId="7F1B7979"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86</w:t>
            </w:r>
          </w:p>
        </w:tc>
        <w:tc>
          <w:tcPr>
            <w:tcW w:w="1370" w:type="dxa"/>
            <w:tcBorders>
              <w:top w:val="single" w:sz="4" w:space="0" w:color="auto"/>
              <w:left w:val="single" w:sz="4" w:space="0" w:color="auto"/>
              <w:bottom w:val="single" w:sz="4" w:space="0" w:color="auto"/>
              <w:right w:val="single" w:sz="4" w:space="0" w:color="auto"/>
            </w:tcBorders>
            <w:vAlign w:val="center"/>
          </w:tcPr>
          <w:p w14:paraId="5C10021A" w14:textId="77777777" w:rsidR="007D1FEA" w:rsidRPr="006767B2" w:rsidRDefault="007D1FEA" w:rsidP="007D1FEA">
            <w:pPr>
              <w:jc w:val="center"/>
              <w:rPr>
                <w:rFonts w:ascii="GHEA Grapalat" w:hAnsi="GHEA Grapalat"/>
                <w:color w:val="333333"/>
                <w:sz w:val="16"/>
                <w:szCs w:val="16"/>
              </w:rPr>
            </w:pPr>
            <w:r>
              <w:rPr>
                <w:rFonts w:ascii="GHEA Grapalat" w:hAnsi="GHEA Grapalat"/>
                <w:color w:val="333333"/>
                <w:sz w:val="16"/>
                <w:szCs w:val="16"/>
                <w:lang w:val="pt-BR"/>
              </w:rPr>
              <w:t>33141193/</w:t>
            </w:r>
            <w:r>
              <w:rPr>
                <w:rFonts w:ascii="GHEA Grapalat" w:hAnsi="GHEA Grapalat"/>
                <w:color w:val="333333"/>
                <w:sz w:val="16"/>
                <w:szCs w:val="16"/>
              </w:rPr>
              <w:t>3</w:t>
            </w:r>
          </w:p>
        </w:tc>
        <w:tc>
          <w:tcPr>
            <w:tcW w:w="2283" w:type="dxa"/>
            <w:tcBorders>
              <w:top w:val="single" w:sz="4" w:space="0" w:color="auto"/>
              <w:left w:val="single" w:sz="4" w:space="0" w:color="auto"/>
              <w:bottom w:val="single" w:sz="4" w:space="0" w:color="auto"/>
              <w:right w:val="single" w:sz="4" w:space="0" w:color="auto"/>
            </w:tcBorders>
          </w:tcPr>
          <w:p w14:paraId="6D2D960E" w14:textId="77777777" w:rsidR="007D1FEA" w:rsidRPr="00930ACC" w:rsidRDefault="007D1FEA" w:rsidP="007D1FEA">
            <w:pPr>
              <w:rPr>
                <w:rFonts w:ascii="GHEA Grapalat" w:hAnsi="GHEA Grapalat"/>
                <w:sz w:val="20"/>
                <w:szCs w:val="20"/>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c>
          <w:tcPr>
            <w:tcW w:w="923" w:type="dxa"/>
            <w:tcBorders>
              <w:top w:val="single" w:sz="4" w:space="0" w:color="auto"/>
              <w:left w:val="single" w:sz="4" w:space="0" w:color="auto"/>
              <w:bottom w:val="single" w:sz="4" w:space="0" w:color="auto"/>
              <w:right w:val="single" w:sz="4" w:space="0" w:color="auto"/>
            </w:tcBorders>
            <w:vAlign w:val="center"/>
          </w:tcPr>
          <w:p w14:paraId="08E28589"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29825A" w14:textId="77777777" w:rsidR="007D1FEA" w:rsidRPr="00333D32" w:rsidRDefault="007D1FEA" w:rsidP="007D1FEA">
            <w:pPr>
              <w:jc w:val="both"/>
              <w:rPr>
                <w:rFonts w:ascii="GHEA Grapalat" w:hAnsi="GHEA Grapalat"/>
                <w:sz w:val="20"/>
                <w:szCs w:val="20"/>
                <w:lang w:val="es-ES"/>
              </w:rPr>
            </w:pPr>
            <w:r w:rsidRPr="00832D1E">
              <w:rPr>
                <w:rFonts w:ascii="GHEA Grapalat" w:hAnsi="GHEA Grapalat"/>
                <w:sz w:val="20"/>
                <w:szCs w:val="20"/>
                <w:lang w:val="es-ES"/>
              </w:rPr>
              <w:t>Ատամնաբուժ</w:t>
            </w:r>
            <w:r>
              <w:rPr>
                <w:rFonts w:ascii="GHEA Grapalat" w:hAnsi="GHEA Grapalat"/>
                <w:sz w:val="20"/>
                <w:szCs w:val="20"/>
                <w:lang w:val="es-ES"/>
              </w:rPr>
              <w:t xml:space="preserve">ական բամբակե վալիկներ; Ֆորմատ: </w:t>
            </w:r>
            <w:r w:rsidRPr="00832D1E">
              <w:rPr>
                <w:rFonts w:ascii="GHEA Grapalat" w:hAnsi="GHEA Grapalat"/>
                <w:sz w:val="20"/>
                <w:szCs w:val="20"/>
                <w:lang w:val="es-ES"/>
              </w:rPr>
              <w:t xml:space="preserve">հատ: </w:t>
            </w:r>
            <w:r>
              <w:rPr>
                <w:rFonts w:ascii="GHEA Grapalat" w:hAnsi="GHEA Grapalat"/>
                <w:sz w:val="20"/>
                <w:szCs w:val="20"/>
                <w:lang w:val="hy-AM"/>
              </w:rPr>
              <w:t xml:space="preserve">10*58մմ </w:t>
            </w:r>
            <w:r w:rsidRPr="00832D1E">
              <w:rPr>
                <w:rFonts w:ascii="GHEA Grapalat" w:hAnsi="GHEA Grapalat"/>
                <w:sz w:val="20"/>
                <w:szCs w:val="20"/>
                <w:lang w:val="es-ES"/>
              </w:rPr>
              <w:t>Նախատեսված բերանի խոռոչը չոր պահելու  համար</w:t>
            </w:r>
            <w:r>
              <w:rPr>
                <w:rFonts w:ascii="GHEA Grapalat" w:hAnsi="GHEA Grapalat"/>
                <w:sz w:val="20"/>
                <w:szCs w:val="20"/>
                <w:lang w:val="es-ES"/>
              </w:rPr>
              <w:t>:</w:t>
            </w:r>
          </w:p>
        </w:tc>
        <w:tc>
          <w:tcPr>
            <w:tcW w:w="900" w:type="dxa"/>
            <w:tcBorders>
              <w:top w:val="single" w:sz="4" w:space="0" w:color="auto"/>
              <w:left w:val="single" w:sz="4" w:space="0" w:color="auto"/>
              <w:bottom w:val="single" w:sz="4" w:space="0" w:color="auto"/>
              <w:right w:val="single" w:sz="4" w:space="0" w:color="auto"/>
            </w:tcBorders>
            <w:vAlign w:val="center"/>
          </w:tcPr>
          <w:p w14:paraId="547AAFA1" w14:textId="77777777" w:rsidR="007D1FEA" w:rsidRPr="00B1784F" w:rsidRDefault="007D1FEA" w:rsidP="007D1FEA">
            <w:pPr>
              <w:jc w:val="center"/>
              <w:rPr>
                <w:rFonts w:ascii="GHEA Grapalat" w:hAnsi="GHEA Grapalat" w:cs="Arial"/>
                <w:sz w:val="20"/>
                <w:szCs w:val="20"/>
                <w:lang w:val="pt-BR"/>
              </w:rPr>
            </w:pPr>
            <w:r>
              <w:rPr>
                <w:rFonts w:ascii="GHEA Grapalat" w:hAnsi="GHEA Grapalat" w:cs="Arial"/>
                <w:sz w:val="20"/>
                <w:szCs w:val="20"/>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1B093ED" w14:textId="18D1CCB7"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E2795CE" w14:textId="1DA68890"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FAAEE34"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150000</w:t>
            </w:r>
          </w:p>
        </w:tc>
        <w:tc>
          <w:tcPr>
            <w:tcW w:w="990" w:type="dxa"/>
            <w:tcBorders>
              <w:top w:val="single" w:sz="4" w:space="0" w:color="auto"/>
              <w:left w:val="single" w:sz="4" w:space="0" w:color="auto"/>
              <w:bottom w:val="single" w:sz="4" w:space="0" w:color="auto"/>
              <w:right w:val="single" w:sz="4" w:space="0" w:color="auto"/>
            </w:tcBorders>
            <w:vAlign w:val="center"/>
          </w:tcPr>
          <w:p w14:paraId="5B814716"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990FD20"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150000</w:t>
            </w:r>
          </w:p>
        </w:tc>
        <w:tc>
          <w:tcPr>
            <w:tcW w:w="1386" w:type="dxa"/>
            <w:tcBorders>
              <w:top w:val="single" w:sz="4" w:space="0" w:color="auto"/>
              <w:left w:val="single" w:sz="4" w:space="0" w:color="auto"/>
              <w:bottom w:val="single" w:sz="4" w:space="0" w:color="auto"/>
              <w:right w:val="single" w:sz="4" w:space="0" w:color="auto"/>
            </w:tcBorders>
            <w:vAlign w:val="center"/>
          </w:tcPr>
          <w:p w14:paraId="1A4B57D8"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7E23C3C3" w14:textId="77777777" w:rsidTr="009565A7">
        <w:trPr>
          <w:trHeight w:val="127"/>
        </w:trPr>
        <w:tc>
          <w:tcPr>
            <w:tcW w:w="710" w:type="dxa"/>
            <w:tcBorders>
              <w:top w:val="single" w:sz="4" w:space="0" w:color="auto"/>
              <w:left w:val="single" w:sz="4" w:space="0" w:color="auto"/>
              <w:bottom w:val="single" w:sz="4" w:space="0" w:color="auto"/>
              <w:right w:val="single" w:sz="4" w:space="0" w:color="auto"/>
            </w:tcBorders>
            <w:vAlign w:val="center"/>
          </w:tcPr>
          <w:p w14:paraId="5A9AB903"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87</w:t>
            </w:r>
          </w:p>
        </w:tc>
        <w:tc>
          <w:tcPr>
            <w:tcW w:w="1370" w:type="dxa"/>
            <w:tcBorders>
              <w:top w:val="single" w:sz="4" w:space="0" w:color="auto"/>
              <w:left w:val="single" w:sz="4" w:space="0" w:color="auto"/>
              <w:bottom w:val="single" w:sz="4" w:space="0" w:color="auto"/>
              <w:right w:val="single" w:sz="4" w:space="0" w:color="auto"/>
            </w:tcBorders>
            <w:vAlign w:val="center"/>
          </w:tcPr>
          <w:p w14:paraId="7CB8981B" w14:textId="77777777" w:rsidR="007D1FEA" w:rsidRDefault="007D1FEA" w:rsidP="007D1FEA">
            <w:pPr>
              <w:spacing w:line="276" w:lineRule="auto"/>
              <w:jc w:val="center"/>
              <w:rPr>
                <w:rFonts w:ascii="GHEA Grapalat" w:hAnsi="GHEA Grapalat"/>
                <w:color w:val="333333"/>
                <w:sz w:val="16"/>
                <w:szCs w:val="16"/>
                <w:lang w:val="hy-AM"/>
              </w:rPr>
            </w:pPr>
            <w:r>
              <w:rPr>
                <w:rFonts w:ascii="GHEA Grapalat" w:hAnsi="GHEA Grapalat"/>
                <w:color w:val="333333"/>
                <w:sz w:val="16"/>
                <w:szCs w:val="16"/>
                <w:lang w:val="pt-BR"/>
              </w:rPr>
              <w:t>33141193/</w:t>
            </w:r>
            <w:r>
              <w:rPr>
                <w:rFonts w:ascii="GHEA Grapalat" w:hAnsi="GHEA Grapalat"/>
                <w:color w:val="333333"/>
                <w:sz w:val="16"/>
                <w:szCs w:val="16"/>
                <w:lang w:val="hy-AM"/>
              </w:rPr>
              <w:t>4</w:t>
            </w:r>
          </w:p>
        </w:tc>
        <w:tc>
          <w:tcPr>
            <w:tcW w:w="2283" w:type="dxa"/>
            <w:tcBorders>
              <w:top w:val="single" w:sz="4" w:space="0" w:color="auto"/>
              <w:left w:val="single" w:sz="4" w:space="0" w:color="auto"/>
              <w:bottom w:val="single" w:sz="4" w:space="0" w:color="auto"/>
              <w:right w:val="single" w:sz="4" w:space="0" w:color="auto"/>
            </w:tcBorders>
          </w:tcPr>
          <w:p w14:paraId="50B032DA" w14:textId="77777777" w:rsidR="007D1FEA" w:rsidRPr="006168E7" w:rsidRDefault="007D1FEA" w:rsidP="007D1FEA">
            <w:pPr>
              <w:spacing w:line="276" w:lineRule="auto"/>
              <w:jc w:val="both"/>
              <w:rPr>
                <w:rFonts w:ascii="GHEA Grapalat" w:hAnsi="GHEA Grapalat" w:cs="Sylfaen"/>
                <w:sz w:val="20"/>
                <w:szCs w:val="20"/>
              </w:rPr>
            </w:pPr>
            <w:r w:rsidRPr="006168E7">
              <w:rPr>
                <w:rFonts w:ascii="GHEA Grapalat" w:hAnsi="GHEA Grapalat" w:cs="Sylfaen"/>
                <w:sz w:val="20"/>
                <w:szCs w:val="20"/>
              </w:rPr>
              <w:t>ատամնաբուժական սպառման պարագաներ</w:t>
            </w:r>
          </w:p>
        </w:tc>
        <w:tc>
          <w:tcPr>
            <w:tcW w:w="923" w:type="dxa"/>
            <w:tcBorders>
              <w:top w:val="single" w:sz="4" w:space="0" w:color="auto"/>
              <w:left w:val="single" w:sz="4" w:space="0" w:color="auto"/>
              <w:bottom w:val="single" w:sz="4" w:space="0" w:color="auto"/>
              <w:right w:val="single" w:sz="4" w:space="0" w:color="auto"/>
            </w:tcBorders>
            <w:vAlign w:val="center"/>
          </w:tcPr>
          <w:p w14:paraId="129BB688" w14:textId="77777777" w:rsidR="007D1FEA" w:rsidRPr="006168E7" w:rsidRDefault="007D1FEA" w:rsidP="007D1FEA">
            <w:pPr>
              <w:spacing w:line="276" w:lineRule="auto"/>
              <w:jc w:val="center"/>
              <w:rPr>
                <w:rFonts w:ascii="GHEA Grapalat" w:hAnsi="GHEA Grapalat" w:cs="Sylfaen"/>
                <w:sz w:val="20"/>
                <w:szCs w:val="20"/>
              </w:rPr>
            </w:pPr>
          </w:p>
        </w:tc>
        <w:tc>
          <w:tcPr>
            <w:tcW w:w="3600" w:type="dxa"/>
            <w:tcBorders>
              <w:top w:val="single" w:sz="4" w:space="0" w:color="auto"/>
              <w:left w:val="single" w:sz="4" w:space="0" w:color="auto"/>
              <w:bottom w:val="single" w:sz="4" w:space="0" w:color="auto"/>
              <w:right w:val="single" w:sz="4" w:space="0" w:color="auto"/>
            </w:tcBorders>
            <w:vAlign w:val="bottom"/>
          </w:tcPr>
          <w:p w14:paraId="7AB63101" w14:textId="77777777" w:rsidR="007D1FEA" w:rsidRPr="006168E7" w:rsidRDefault="007D1FEA" w:rsidP="007D1FEA">
            <w:pPr>
              <w:spacing w:line="276" w:lineRule="auto"/>
              <w:jc w:val="both"/>
              <w:rPr>
                <w:rFonts w:ascii="GHEA Grapalat" w:hAnsi="GHEA Grapalat" w:cs="Sylfaen"/>
                <w:sz w:val="20"/>
                <w:szCs w:val="20"/>
              </w:rPr>
            </w:pPr>
            <w:r w:rsidRPr="006168E7">
              <w:rPr>
                <w:rFonts w:ascii="GHEA Grapalat" w:hAnsi="GHEA Grapalat" w:cs="Sylfaen"/>
                <w:sz w:val="20"/>
                <w:szCs w:val="20"/>
              </w:rPr>
              <w:t>Կոպ/ կոռոնկոհանիչ. Ատամնաբուժական գործիք չժանգոտվող մետաղից: ֆորմատ՝հատ:</w:t>
            </w:r>
          </w:p>
        </w:tc>
        <w:tc>
          <w:tcPr>
            <w:tcW w:w="900" w:type="dxa"/>
            <w:tcBorders>
              <w:top w:val="single" w:sz="4" w:space="0" w:color="auto"/>
              <w:left w:val="single" w:sz="4" w:space="0" w:color="auto"/>
              <w:bottom w:val="single" w:sz="4" w:space="0" w:color="auto"/>
              <w:right w:val="single" w:sz="4" w:space="0" w:color="auto"/>
            </w:tcBorders>
            <w:vAlign w:val="center"/>
          </w:tcPr>
          <w:p w14:paraId="3A82FD02" w14:textId="77777777" w:rsidR="007D1FEA" w:rsidRDefault="007D1FEA" w:rsidP="007D1FEA">
            <w:pPr>
              <w:spacing w:line="276" w:lineRule="auto"/>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E310320" w14:textId="01215E47"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951D4D1" w14:textId="43A73823"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35E28DF"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10</w:t>
            </w:r>
          </w:p>
        </w:tc>
        <w:tc>
          <w:tcPr>
            <w:tcW w:w="990" w:type="dxa"/>
            <w:tcBorders>
              <w:top w:val="single" w:sz="4" w:space="0" w:color="auto"/>
              <w:left w:val="single" w:sz="4" w:space="0" w:color="auto"/>
              <w:bottom w:val="single" w:sz="4" w:space="0" w:color="auto"/>
              <w:right w:val="single" w:sz="4" w:space="0" w:color="auto"/>
            </w:tcBorders>
            <w:vAlign w:val="center"/>
          </w:tcPr>
          <w:p w14:paraId="2E52CFC6"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9F9B3D3"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10</w:t>
            </w:r>
          </w:p>
        </w:tc>
        <w:tc>
          <w:tcPr>
            <w:tcW w:w="1386" w:type="dxa"/>
            <w:tcBorders>
              <w:top w:val="single" w:sz="4" w:space="0" w:color="auto"/>
              <w:left w:val="single" w:sz="4" w:space="0" w:color="auto"/>
              <w:bottom w:val="single" w:sz="4" w:space="0" w:color="auto"/>
              <w:right w:val="single" w:sz="4" w:space="0" w:color="auto"/>
            </w:tcBorders>
            <w:vAlign w:val="center"/>
          </w:tcPr>
          <w:p w14:paraId="3B7477C6"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966985" w14:paraId="7A003F8F"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D1A1211"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88</w:t>
            </w:r>
          </w:p>
        </w:tc>
        <w:tc>
          <w:tcPr>
            <w:tcW w:w="1370" w:type="dxa"/>
            <w:tcBorders>
              <w:top w:val="single" w:sz="4" w:space="0" w:color="auto"/>
              <w:left w:val="single" w:sz="4" w:space="0" w:color="auto"/>
              <w:bottom w:val="single" w:sz="4" w:space="0" w:color="auto"/>
              <w:right w:val="single" w:sz="4" w:space="0" w:color="auto"/>
            </w:tcBorders>
            <w:vAlign w:val="center"/>
          </w:tcPr>
          <w:p w14:paraId="2C33E454" w14:textId="77777777" w:rsidR="007D1FEA" w:rsidRPr="00A36718" w:rsidRDefault="007D1FEA" w:rsidP="007D1FEA">
            <w:pPr>
              <w:jc w:val="center"/>
              <w:rPr>
                <w:rFonts w:ascii="GHEA Grapalat" w:hAnsi="GHEA Grapalat"/>
                <w:color w:val="333333"/>
                <w:sz w:val="16"/>
                <w:szCs w:val="16"/>
                <w:lang w:val="hy-AM"/>
              </w:rPr>
            </w:pPr>
            <w:r>
              <w:rPr>
                <w:rFonts w:ascii="GHEA Grapalat" w:hAnsi="GHEA Grapalat"/>
                <w:color w:val="333333"/>
                <w:sz w:val="16"/>
                <w:szCs w:val="16"/>
                <w:lang w:val="pt-BR"/>
              </w:rPr>
              <w:t>33141193/</w:t>
            </w:r>
            <w:r>
              <w:rPr>
                <w:rFonts w:ascii="GHEA Grapalat" w:hAnsi="GHEA Grapalat"/>
                <w:color w:val="333333"/>
                <w:sz w:val="16"/>
                <w:szCs w:val="16"/>
                <w:lang w:val="hy-AM"/>
              </w:rPr>
              <w:t>5</w:t>
            </w:r>
          </w:p>
        </w:tc>
        <w:tc>
          <w:tcPr>
            <w:tcW w:w="2283" w:type="dxa"/>
            <w:tcBorders>
              <w:top w:val="single" w:sz="4" w:space="0" w:color="auto"/>
              <w:left w:val="single" w:sz="4" w:space="0" w:color="auto"/>
              <w:bottom w:val="single" w:sz="4" w:space="0" w:color="auto"/>
              <w:right w:val="single" w:sz="4" w:space="0" w:color="auto"/>
            </w:tcBorders>
          </w:tcPr>
          <w:p w14:paraId="5DCB2F4C" w14:textId="77777777" w:rsidR="007D1FEA" w:rsidRPr="00930ACC" w:rsidRDefault="007D1FEA" w:rsidP="007D1FEA">
            <w:pPr>
              <w:rPr>
                <w:rFonts w:ascii="GHEA Grapalat" w:hAnsi="GHEA Grapalat"/>
                <w:sz w:val="20"/>
                <w:szCs w:val="20"/>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c>
          <w:tcPr>
            <w:tcW w:w="923" w:type="dxa"/>
            <w:tcBorders>
              <w:top w:val="single" w:sz="4" w:space="0" w:color="auto"/>
              <w:left w:val="single" w:sz="4" w:space="0" w:color="auto"/>
              <w:bottom w:val="single" w:sz="4" w:space="0" w:color="auto"/>
              <w:right w:val="single" w:sz="4" w:space="0" w:color="auto"/>
            </w:tcBorders>
            <w:vAlign w:val="center"/>
          </w:tcPr>
          <w:p w14:paraId="56E26D12" w14:textId="77777777" w:rsidR="007D1FEA" w:rsidRPr="00B94CF1"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7F2C0C" w14:textId="77777777" w:rsidR="007D1FEA" w:rsidRPr="00FA0FA2" w:rsidRDefault="007D1FEA" w:rsidP="007D1FEA">
            <w:pPr>
              <w:jc w:val="both"/>
              <w:rPr>
                <w:rFonts w:ascii="GHEA Grapalat" w:hAnsi="GHEA Grapalat"/>
                <w:sz w:val="20"/>
                <w:szCs w:val="20"/>
                <w:lang w:val="hy-AM"/>
              </w:rPr>
            </w:pPr>
            <w:r w:rsidRPr="00FA0FA2">
              <w:rPr>
                <w:rFonts w:ascii="GHEA Grapalat" w:hAnsi="GHEA Grapalat"/>
                <w:color w:val="000000"/>
                <w:sz w:val="20"/>
                <w:szCs w:val="20"/>
                <w:lang w:val="hy-AM"/>
              </w:rPr>
              <w:t xml:space="preserve">Ստոմատոլոգիական հարթիչ  չժանգոտվող մետաղից: </w:t>
            </w:r>
            <w:r w:rsidRPr="00FA0FA2">
              <w:rPr>
                <w:rFonts w:ascii="GHEA Grapalat" w:hAnsi="GHEA Grapalat"/>
                <w:color w:val="000000"/>
                <w:sz w:val="20"/>
                <w:szCs w:val="20"/>
                <w:lang w:val="ru-RU"/>
              </w:rPr>
              <w:t>Տարբեր՝</w:t>
            </w:r>
            <w:r w:rsidRPr="00FA0FA2">
              <w:rPr>
                <w:rFonts w:ascii="GHEA Grapalat" w:hAnsi="GHEA Grapalat"/>
                <w:color w:val="000000"/>
                <w:sz w:val="20"/>
                <w:szCs w:val="20"/>
                <w:lang w:val="pt-BR"/>
              </w:rPr>
              <w:t xml:space="preserve"> </w:t>
            </w:r>
            <w:r w:rsidRPr="00FA0FA2">
              <w:rPr>
                <w:rFonts w:ascii="GHEA Grapalat" w:hAnsi="GHEA Grapalat"/>
                <w:color w:val="000000"/>
                <w:sz w:val="20"/>
                <w:szCs w:val="20"/>
                <w:lang w:val="ru-RU"/>
              </w:rPr>
              <w:t>գնդաձև</w:t>
            </w:r>
            <w:r w:rsidRPr="00FA0FA2">
              <w:rPr>
                <w:rFonts w:ascii="GHEA Grapalat" w:hAnsi="GHEA Grapalat"/>
                <w:color w:val="000000"/>
                <w:sz w:val="20"/>
                <w:szCs w:val="20"/>
                <w:lang w:val="pt-BR"/>
              </w:rPr>
              <w:t xml:space="preserve">, </w:t>
            </w:r>
            <w:r w:rsidRPr="00FA0FA2">
              <w:rPr>
                <w:rFonts w:ascii="GHEA Grapalat" w:hAnsi="GHEA Grapalat"/>
                <w:color w:val="000000"/>
                <w:sz w:val="20"/>
                <w:szCs w:val="20"/>
                <w:lang w:val="ru-RU"/>
              </w:rPr>
              <w:t>մանգաղաձև</w:t>
            </w:r>
            <w:r w:rsidRPr="00FA0FA2">
              <w:rPr>
                <w:rFonts w:ascii="GHEA Grapalat" w:hAnsi="GHEA Grapalat"/>
                <w:color w:val="000000"/>
                <w:sz w:val="20"/>
                <w:szCs w:val="20"/>
                <w:lang w:val="pt-BR"/>
              </w:rPr>
              <w:t xml:space="preserve">, </w:t>
            </w:r>
            <w:r w:rsidRPr="00FA0FA2">
              <w:rPr>
                <w:rFonts w:ascii="GHEA Grapalat" w:hAnsi="GHEA Grapalat"/>
                <w:color w:val="000000"/>
                <w:sz w:val="20"/>
                <w:szCs w:val="20"/>
                <w:lang w:val="ru-RU"/>
              </w:rPr>
              <w:t>սրածայր</w:t>
            </w:r>
            <w:r w:rsidRPr="00FA0FA2">
              <w:rPr>
                <w:rFonts w:ascii="GHEA Grapalat" w:hAnsi="GHEA Grapalat"/>
                <w:color w:val="000000"/>
                <w:sz w:val="20"/>
                <w:szCs w:val="20"/>
                <w:lang w:val="hy-AM"/>
              </w:rPr>
              <w:t>:  Ֆորմատ՝ հատ :</w:t>
            </w:r>
          </w:p>
        </w:tc>
        <w:tc>
          <w:tcPr>
            <w:tcW w:w="900" w:type="dxa"/>
            <w:tcBorders>
              <w:top w:val="single" w:sz="4" w:space="0" w:color="auto"/>
              <w:left w:val="single" w:sz="4" w:space="0" w:color="auto"/>
              <w:bottom w:val="single" w:sz="4" w:space="0" w:color="auto"/>
              <w:right w:val="single" w:sz="4" w:space="0" w:color="auto"/>
            </w:tcBorders>
            <w:vAlign w:val="center"/>
          </w:tcPr>
          <w:p w14:paraId="74C9A066" w14:textId="77777777" w:rsidR="007D1FEA" w:rsidRPr="00531535" w:rsidRDefault="007D1FEA" w:rsidP="007D1FEA">
            <w:pPr>
              <w:jc w:val="cente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61B534D" w14:textId="0E03D50C"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157A0B2" w14:textId="782A68CF"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9BC798B"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10</w:t>
            </w:r>
          </w:p>
        </w:tc>
        <w:tc>
          <w:tcPr>
            <w:tcW w:w="990" w:type="dxa"/>
            <w:tcBorders>
              <w:top w:val="single" w:sz="4" w:space="0" w:color="auto"/>
              <w:left w:val="single" w:sz="4" w:space="0" w:color="auto"/>
              <w:bottom w:val="single" w:sz="4" w:space="0" w:color="auto"/>
              <w:right w:val="single" w:sz="4" w:space="0" w:color="auto"/>
            </w:tcBorders>
            <w:vAlign w:val="center"/>
          </w:tcPr>
          <w:p w14:paraId="7E8FC221"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C1756C2"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10</w:t>
            </w:r>
          </w:p>
        </w:tc>
        <w:tc>
          <w:tcPr>
            <w:tcW w:w="1386" w:type="dxa"/>
            <w:tcBorders>
              <w:top w:val="single" w:sz="4" w:space="0" w:color="auto"/>
              <w:left w:val="single" w:sz="4" w:space="0" w:color="auto"/>
              <w:bottom w:val="single" w:sz="4" w:space="0" w:color="auto"/>
              <w:right w:val="single" w:sz="4" w:space="0" w:color="auto"/>
            </w:tcBorders>
            <w:vAlign w:val="center"/>
          </w:tcPr>
          <w:p w14:paraId="56684A89" w14:textId="77777777" w:rsidR="007D1FEA" w:rsidRPr="00966985"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966985" w14:paraId="51AD7B2F"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6935053"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89</w:t>
            </w:r>
          </w:p>
        </w:tc>
        <w:tc>
          <w:tcPr>
            <w:tcW w:w="1370" w:type="dxa"/>
            <w:tcBorders>
              <w:top w:val="single" w:sz="4" w:space="0" w:color="auto"/>
              <w:left w:val="single" w:sz="4" w:space="0" w:color="auto"/>
              <w:bottom w:val="single" w:sz="4" w:space="0" w:color="auto"/>
              <w:right w:val="single" w:sz="4" w:space="0" w:color="auto"/>
            </w:tcBorders>
            <w:vAlign w:val="center"/>
          </w:tcPr>
          <w:p w14:paraId="0C7D7844" w14:textId="77777777" w:rsidR="007D1FEA" w:rsidRPr="008563E2" w:rsidRDefault="007D1FEA" w:rsidP="007D1FEA">
            <w:pPr>
              <w:jc w:val="center"/>
              <w:rPr>
                <w:rFonts w:ascii="GHEA Grapalat" w:hAnsi="GHEA Grapalat"/>
                <w:sz w:val="16"/>
                <w:szCs w:val="16"/>
                <w:lang w:val="hy-AM"/>
              </w:rPr>
            </w:pPr>
            <w:r>
              <w:rPr>
                <w:rFonts w:ascii="GHEA Grapalat" w:hAnsi="GHEA Grapalat"/>
                <w:sz w:val="16"/>
                <w:szCs w:val="16"/>
                <w:lang w:val="pt-BR"/>
              </w:rPr>
              <w:t>33141194/</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447B82C6" w14:textId="77777777" w:rsidR="007D1FEA" w:rsidRPr="00734705" w:rsidRDefault="007D1FEA" w:rsidP="007D1FEA">
            <w:pPr>
              <w:rPr>
                <w:rFonts w:ascii="GHEA Grapalat" w:hAnsi="GHEA Grapalat"/>
                <w:sz w:val="20"/>
                <w:szCs w:val="20"/>
              </w:rPr>
            </w:pPr>
            <w:r w:rsidRPr="00734705">
              <w:rPr>
                <w:rFonts w:ascii="GHEA Grapalat" w:hAnsi="GHEA Grapalat" w:cs="Sylfaen"/>
                <w:sz w:val="20"/>
                <w:szCs w:val="20"/>
              </w:rPr>
              <w:t>Ատամնալիցքի</w:t>
            </w:r>
            <w:r>
              <w:rPr>
                <w:rFonts w:ascii="GHEA Grapalat" w:hAnsi="GHEA Grapalat" w:cs="Sylfaen"/>
                <w:sz w:val="20"/>
                <w:szCs w:val="20"/>
              </w:rPr>
              <w:t xml:space="preserve"> </w:t>
            </w:r>
            <w:r w:rsidRPr="00734705">
              <w:rPr>
                <w:rFonts w:ascii="GHEA Grapalat" w:hAnsi="GHEA Grapalat" w:cs="Sylfaen"/>
                <w:sz w:val="20"/>
                <w:szCs w:val="20"/>
              </w:rPr>
              <w:t>նյութեր</w:t>
            </w:r>
          </w:p>
        </w:tc>
        <w:tc>
          <w:tcPr>
            <w:tcW w:w="923" w:type="dxa"/>
            <w:tcBorders>
              <w:top w:val="single" w:sz="4" w:space="0" w:color="auto"/>
              <w:left w:val="single" w:sz="4" w:space="0" w:color="auto"/>
              <w:bottom w:val="single" w:sz="4" w:space="0" w:color="auto"/>
              <w:right w:val="single" w:sz="4" w:space="0" w:color="auto"/>
            </w:tcBorders>
            <w:vAlign w:val="center"/>
          </w:tcPr>
          <w:p w14:paraId="5154B700" w14:textId="77777777" w:rsidR="007D1FEA" w:rsidRPr="00734705"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FD695F" w14:textId="77777777" w:rsidR="007D1FEA" w:rsidRPr="00734705" w:rsidRDefault="007D1FEA" w:rsidP="007D1FEA">
            <w:pPr>
              <w:jc w:val="both"/>
              <w:rPr>
                <w:rFonts w:ascii="GHEA Grapalat" w:hAnsi="GHEA Grapalat"/>
                <w:sz w:val="20"/>
                <w:szCs w:val="20"/>
                <w:lang w:val="es-ES"/>
              </w:rPr>
            </w:pPr>
            <w:r w:rsidRPr="00734705">
              <w:rPr>
                <w:rFonts w:ascii="GHEA Grapalat" w:hAnsi="GHEA Grapalat"/>
                <w:sz w:val="20"/>
                <w:szCs w:val="20"/>
                <w:lang w:val="es-ES"/>
              </w:rPr>
              <w:t xml:space="preserve">Պլոմբանյութ լուսային &lt;&lt;Արաբեսկ&gt;&gt; 28գ կամ համարժեք: Բաղկացած է 7*4գր ներարկիչներից (A1,A2,A3,A3.5,B2,B3,I) գույներից, 4մլ սոլոբոնդից,5մլ թթվային </w:t>
            </w:r>
            <w:r w:rsidRPr="00734705">
              <w:rPr>
                <w:rFonts w:ascii="GHEA Grapalat" w:hAnsi="GHEA Grapalat"/>
                <w:sz w:val="20"/>
                <w:szCs w:val="20"/>
                <w:lang w:val="es-ES"/>
              </w:rPr>
              <w:lastRenderedPageBreak/>
              <w:t>մածուկից: Լուսակարծրացող, ունիվերսալ պլոմբանյութ միկրոհիբրիդ համակարգով:</w:t>
            </w:r>
          </w:p>
        </w:tc>
        <w:tc>
          <w:tcPr>
            <w:tcW w:w="900" w:type="dxa"/>
            <w:tcBorders>
              <w:top w:val="single" w:sz="4" w:space="0" w:color="auto"/>
              <w:left w:val="single" w:sz="4" w:space="0" w:color="auto"/>
              <w:bottom w:val="single" w:sz="4" w:space="0" w:color="auto"/>
              <w:right w:val="single" w:sz="4" w:space="0" w:color="auto"/>
            </w:tcBorders>
            <w:vAlign w:val="center"/>
          </w:tcPr>
          <w:p w14:paraId="49C02A57" w14:textId="77777777" w:rsidR="007D1FEA" w:rsidRPr="00734705" w:rsidRDefault="007D1FEA" w:rsidP="007D1FEA">
            <w:pPr>
              <w:jc w:val="center"/>
              <w:rPr>
                <w:rFonts w:ascii="GHEA Grapalat" w:hAnsi="GHEA Grapalat" w:cs="Arial"/>
                <w:sz w:val="18"/>
                <w:szCs w:val="18"/>
                <w:lang w:val="pt-BR"/>
              </w:rPr>
            </w:pPr>
            <w:r>
              <w:rPr>
                <w:rFonts w:ascii="GHEA Grapalat" w:hAnsi="GHEA Grapalat" w:cs="Arial"/>
                <w:sz w:val="18"/>
                <w:szCs w:val="18"/>
                <w:lang w:val="pt-BR"/>
              </w:rPr>
              <w:lastRenderedPageBreak/>
              <w:t>հատ</w:t>
            </w:r>
          </w:p>
        </w:tc>
        <w:tc>
          <w:tcPr>
            <w:tcW w:w="900" w:type="dxa"/>
            <w:tcBorders>
              <w:top w:val="single" w:sz="4" w:space="0" w:color="auto"/>
              <w:left w:val="single" w:sz="4" w:space="0" w:color="auto"/>
              <w:bottom w:val="single" w:sz="4" w:space="0" w:color="auto"/>
              <w:right w:val="single" w:sz="4" w:space="0" w:color="auto"/>
            </w:tcBorders>
            <w:vAlign w:val="center"/>
          </w:tcPr>
          <w:p w14:paraId="6C253AB9" w14:textId="5A1A9A8C"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B4AB35B" w14:textId="4410F883"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BCF967B"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25</w:t>
            </w:r>
          </w:p>
        </w:tc>
        <w:tc>
          <w:tcPr>
            <w:tcW w:w="990" w:type="dxa"/>
            <w:tcBorders>
              <w:top w:val="single" w:sz="4" w:space="0" w:color="auto"/>
              <w:left w:val="single" w:sz="4" w:space="0" w:color="auto"/>
              <w:bottom w:val="single" w:sz="4" w:space="0" w:color="auto"/>
              <w:right w:val="single" w:sz="4" w:space="0" w:color="auto"/>
            </w:tcBorders>
            <w:vAlign w:val="center"/>
          </w:tcPr>
          <w:p w14:paraId="55CCC03A"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AF75F37"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25</w:t>
            </w:r>
          </w:p>
        </w:tc>
        <w:tc>
          <w:tcPr>
            <w:tcW w:w="1386" w:type="dxa"/>
            <w:tcBorders>
              <w:top w:val="single" w:sz="4" w:space="0" w:color="auto"/>
              <w:left w:val="single" w:sz="4" w:space="0" w:color="auto"/>
              <w:bottom w:val="single" w:sz="4" w:space="0" w:color="auto"/>
              <w:right w:val="single" w:sz="4" w:space="0" w:color="auto"/>
            </w:tcBorders>
            <w:vAlign w:val="center"/>
          </w:tcPr>
          <w:p w14:paraId="6F0C9B44" w14:textId="77777777" w:rsidR="007D1FEA" w:rsidRPr="00966985"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6D33F08D"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75BA11B"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90</w:t>
            </w:r>
          </w:p>
        </w:tc>
        <w:tc>
          <w:tcPr>
            <w:tcW w:w="1370" w:type="dxa"/>
            <w:tcBorders>
              <w:top w:val="single" w:sz="4" w:space="0" w:color="auto"/>
              <w:left w:val="single" w:sz="4" w:space="0" w:color="auto"/>
              <w:bottom w:val="single" w:sz="4" w:space="0" w:color="auto"/>
              <w:right w:val="single" w:sz="4" w:space="0" w:color="auto"/>
            </w:tcBorders>
            <w:vAlign w:val="center"/>
          </w:tcPr>
          <w:p w14:paraId="614032EB" w14:textId="77777777" w:rsidR="007D1FEA" w:rsidRDefault="007D1FEA" w:rsidP="007D1FEA">
            <w:pPr>
              <w:jc w:val="center"/>
              <w:rPr>
                <w:rFonts w:ascii="GHEA Grapalat" w:hAnsi="GHEA Grapalat"/>
                <w:color w:val="000000"/>
                <w:sz w:val="16"/>
                <w:szCs w:val="16"/>
              </w:rPr>
            </w:pPr>
            <w:r>
              <w:rPr>
                <w:rFonts w:ascii="GHEA Grapalat" w:hAnsi="GHEA Grapalat"/>
                <w:color w:val="000000"/>
                <w:sz w:val="16"/>
                <w:szCs w:val="16"/>
              </w:rPr>
              <w:t>33141213/1</w:t>
            </w:r>
          </w:p>
        </w:tc>
        <w:tc>
          <w:tcPr>
            <w:tcW w:w="2283" w:type="dxa"/>
            <w:tcBorders>
              <w:top w:val="single" w:sz="4" w:space="0" w:color="auto"/>
              <w:left w:val="single" w:sz="4" w:space="0" w:color="auto"/>
              <w:bottom w:val="single" w:sz="4" w:space="0" w:color="auto"/>
              <w:right w:val="single" w:sz="4" w:space="0" w:color="auto"/>
            </w:tcBorders>
            <w:vAlign w:val="center"/>
          </w:tcPr>
          <w:p w14:paraId="76EE3E5B" w14:textId="77777777" w:rsidR="007D1FEA" w:rsidRDefault="007D1FEA" w:rsidP="007D1FEA">
            <w:pPr>
              <w:rPr>
                <w:rFonts w:ascii="GHEA Grapalat" w:hAnsi="GHEA Grapalat"/>
                <w:sz w:val="20"/>
                <w:szCs w:val="20"/>
              </w:rPr>
            </w:pPr>
            <w:r>
              <w:rPr>
                <w:rFonts w:ascii="GHEA Grapalat" w:hAnsi="GHEA Grapalat"/>
                <w:sz w:val="20"/>
                <w:szCs w:val="20"/>
              </w:rPr>
              <w:t>Բժշկական վազելին</w:t>
            </w:r>
          </w:p>
        </w:tc>
        <w:tc>
          <w:tcPr>
            <w:tcW w:w="923" w:type="dxa"/>
            <w:tcBorders>
              <w:top w:val="single" w:sz="4" w:space="0" w:color="auto"/>
              <w:left w:val="single" w:sz="4" w:space="0" w:color="auto"/>
              <w:bottom w:val="single" w:sz="4" w:space="0" w:color="auto"/>
              <w:right w:val="single" w:sz="4" w:space="0" w:color="auto"/>
            </w:tcBorders>
            <w:vAlign w:val="center"/>
          </w:tcPr>
          <w:p w14:paraId="2CDB12DC" w14:textId="77777777" w:rsidR="007D1FEA" w:rsidRDefault="007D1FEA" w:rsidP="007D1FEA">
            <w:pPr>
              <w:jc w:val="center"/>
              <w:rPr>
                <w:rFonts w:ascii="GHEA Grapalat" w:hAnsi="GHEA Grapalat"/>
                <w:sz w:val="18"/>
                <w:szCs w:val="18"/>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6F47AE" w14:textId="77777777" w:rsidR="007D1FEA" w:rsidRDefault="007D1FEA" w:rsidP="007D1FEA">
            <w:pPr>
              <w:jc w:val="both"/>
              <w:rPr>
                <w:rFonts w:ascii="GHEA Grapalat" w:hAnsi="GHEA Grapalat"/>
                <w:sz w:val="20"/>
                <w:szCs w:val="20"/>
                <w:lang w:val="es-ES"/>
              </w:rPr>
            </w:pPr>
            <w:r>
              <w:rPr>
                <w:rFonts w:ascii="GHEA Grapalat" w:hAnsi="GHEA Grapalat"/>
                <w:sz w:val="20"/>
                <w:szCs w:val="20"/>
                <w:lang w:val="es-ES"/>
              </w:rPr>
              <w:t>Քսուքանման հեղուկ է առանց համի եւ հոտի: Ֆորմատ. Հատ՝ 50գ տարողությամբ տարրաներով: Պահպանման պայմանները՝ պահել չոր տեղում:</w:t>
            </w:r>
          </w:p>
        </w:tc>
        <w:tc>
          <w:tcPr>
            <w:tcW w:w="900" w:type="dxa"/>
            <w:tcBorders>
              <w:top w:val="single" w:sz="4" w:space="0" w:color="auto"/>
              <w:left w:val="single" w:sz="4" w:space="0" w:color="auto"/>
              <w:bottom w:val="single" w:sz="4" w:space="0" w:color="auto"/>
              <w:right w:val="single" w:sz="4" w:space="0" w:color="auto"/>
            </w:tcBorders>
            <w:vAlign w:val="center"/>
          </w:tcPr>
          <w:p w14:paraId="271DBC2C" w14:textId="77777777" w:rsidR="007D1FEA" w:rsidRPr="00B86E9B" w:rsidRDefault="007D1FEA" w:rsidP="007D1FEA">
            <w:pPr>
              <w:jc w:val="cente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AC8B56F" w14:textId="44BDCFDB"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0E527CF" w14:textId="49A7C859"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2350ACA"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150</w:t>
            </w:r>
          </w:p>
        </w:tc>
        <w:tc>
          <w:tcPr>
            <w:tcW w:w="990" w:type="dxa"/>
            <w:tcBorders>
              <w:top w:val="single" w:sz="4" w:space="0" w:color="auto"/>
              <w:left w:val="single" w:sz="4" w:space="0" w:color="auto"/>
              <w:bottom w:val="single" w:sz="4" w:space="0" w:color="auto"/>
              <w:right w:val="single" w:sz="4" w:space="0" w:color="auto"/>
            </w:tcBorders>
            <w:vAlign w:val="center"/>
          </w:tcPr>
          <w:p w14:paraId="37EBB203" w14:textId="77777777" w:rsidR="007D1FEA" w:rsidRDefault="007D1FEA" w:rsidP="007D1FEA">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818F3A1"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150</w:t>
            </w:r>
          </w:p>
        </w:tc>
        <w:tc>
          <w:tcPr>
            <w:tcW w:w="1386" w:type="dxa"/>
            <w:tcBorders>
              <w:top w:val="single" w:sz="4" w:space="0" w:color="auto"/>
              <w:left w:val="single" w:sz="4" w:space="0" w:color="auto"/>
              <w:bottom w:val="single" w:sz="4" w:space="0" w:color="auto"/>
              <w:right w:val="single" w:sz="4" w:space="0" w:color="auto"/>
            </w:tcBorders>
            <w:vAlign w:val="center"/>
          </w:tcPr>
          <w:p w14:paraId="20475FD3"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966985" w14:paraId="0AD39C7D" w14:textId="77777777" w:rsidTr="009565A7">
        <w:trPr>
          <w:trHeight w:val="813"/>
        </w:trPr>
        <w:tc>
          <w:tcPr>
            <w:tcW w:w="710" w:type="dxa"/>
            <w:tcBorders>
              <w:top w:val="single" w:sz="4" w:space="0" w:color="auto"/>
              <w:left w:val="single" w:sz="4" w:space="0" w:color="auto"/>
              <w:bottom w:val="single" w:sz="4" w:space="0" w:color="auto"/>
              <w:right w:val="single" w:sz="4" w:space="0" w:color="auto"/>
            </w:tcBorders>
            <w:vAlign w:val="center"/>
          </w:tcPr>
          <w:p w14:paraId="7CA03553"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91</w:t>
            </w:r>
          </w:p>
        </w:tc>
        <w:tc>
          <w:tcPr>
            <w:tcW w:w="1370" w:type="dxa"/>
            <w:tcBorders>
              <w:top w:val="single" w:sz="4" w:space="0" w:color="auto"/>
              <w:left w:val="single" w:sz="4" w:space="0" w:color="auto"/>
              <w:bottom w:val="single" w:sz="4" w:space="0" w:color="auto"/>
              <w:right w:val="single" w:sz="4" w:space="0" w:color="auto"/>
            </w:tcBorders>
            <w:vAlign w:val="center"/>
          </w:tcPr>
          <w:p w14:paraId="292AA4C5" w14:textId="77777777" w:rsidR="007D1FEA" w:rsidRPr="00F072C3" w:rsidRDefault="007D1FEA" w:rsidP="007D1FEA">
            <w:pPr>
              <w:jc w:val="center"/>
              <w:rPr>
                <w:rFonts w:ascii="GHEA Grapalat" w:hAnsi="GHEA Grapalat"/>
                <w:sz w:val="16"/>
                <w:szCs w:val="16"/>
                <w:lang w:val="hy-AM"/>
              </w:rPr>
            </w:pPr>
            <w:r w:rsidRPr="00F072C3">
              <w:rPr>
                <w:rFonts w:ascii="GHEA Grapalat" w:hAnsi="GHEA Grapalat"/>
                <w:sz w:val="16"/>
                <w:szCs w:val="16"/>
              </w:rPr>
              <w:t>33611110/</w:t>
            </w:r>
            <w:r>
              <w:rPr>
                <w:rFonts w:ascii="GHEA Grapalat" w:hAnsi="GHEA Grapalat"/>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vAlign w:val="center"/>
          </w:tcPr>
          <w:p w14:paraId="63FFD788" w14:textId="77777777" w:rsidR="007D1FEA" w:rsidRPr="00C05DFA" w:rsidRDefault="007D1FEA" w:rsidP="007D1FEA">
            <w:pPr>
              <w:rPr>
                <w:rFonts w:ascii="GHEA Grapalat" w:hAnsi="GHEA Grapalat"/>
                <w:sz w:val="16"/>
                <w:szCs w:val="16"/>
                <w:lang w:val="hy-AM"/>
              </w:rPr>
            </w:pPr>
            <w:r w:rsidRPr="00F072C3">
              <w:rPr>
                <w:rFonts w:ascii="GHEA Grapalat" w:hAnsi="GHEA Grapalat" w:cs="Sylfaen"/>
                <w:sz w:val="20"/>
                <w:szCs w:val="20"/>
                <w:lang w:val="hy-AM"/>
              </w:rPr>
              <w:t>ալյումինիումիհիդրօքսիդ</w:t>
            </w:r>
            <w:r w:rsidRPr="00F072C3">
              <w:rPr>
                <w:rFonts w:ascii="GHEA Grapalat" w:hAnsi="GHEA Grapalat"/>
                <w:sz w:val="20"/>
                <w:szCs w:val="20"/>
                <w:lang w:val="pt-BR"/>
              </w:rPr>
              <w:t xml:space="preserve"> + </w:t>
            </w:r>
            <w:r w:rsidRPr="00F072C3">
              <w:rPr>
                <w:rFonts w:ascii="GHEA Grapalat" w:hAnsi="GHEA Grapalat" w:cs="Sylfaen"/>
                <w:sz w:val="20"/>
                <w:szCs w:val="20"/>
                <w:lang w:val="hy-AM"/>
              </w:rPr>
              <w:t>մա</w:t>
            </w:r>
            <w:r w:rsidRPr="00F072C3">
              <w:rPr>
                <w:rFonts w:ascii="Sylfaen" w:hAnsi="Sylfaen"/>
                <w:sz w:val="20"/>
                <w:szCs w:val="20"/>
                <w:lang w:val="hy-AM"/>
              </w:rPr>
              <w:t>գ</w:t>
            </w:r>
            <w:r w:rsidRPr="00F072C3">
              <w:rPr>
                <w:rFonts w:ascii="GHEA Grapalat" w:hAnsi="GHEA Grapalat" w:cs="Sylfaen"/>
                <w:sz w:val="20"/>
                <w:szCs w:val="20"/>
                <w:lang w:val="hy-AM"/>
              </w:rPr>
              <w:t>նեզիումի</w:t>
            </w:r>
            <w:r w:rsidRPr="004902A6">
              <w:rPr>
                <w:rFonts w:ascii="GHEA Grapalat" w:hAnsi="GHEA Grapalat" w:cs="Sylfaen"/>
                <w:sz w:val="20"/>
                <w:szCs w:val="20"/>
                <w:lang w:val="hy-AM"/>
              </w:rPr>
              <w:t xml:space="preserve"> </w:t>
            </w:r>
            <w:r w:rsidRPr="00F072C3">
              <w:rPr>
                <w:rFonts w:ascii="GHEA Grapalat" w:hAnsi="GHEA Grapalat" w:cs="Sylfaen"/>
                <w:sz w:val="20"/>
                <w:szCs w:val="20"/>
                <w:lang w:val="hy-AM"/>
              </w:rPr>
              <w:t>հիդրօքսիդ</w:t>
            </w:r>
            <w:r>
              <w:rPr>
                <w:rFonts w:ascii="GHEA Grapalat" w:hAnsi="GHEA Grapalat" w:cs="Sylfaen"/>
                <w:sz w:val="20"/>
                <w:szCs w:val="20"/>
                <w:lang w:val="hy-AM"/>
              </w:rPr>
              <w:t xml:space="preserve"> </w:t>
            </w:r>
            <w:r w:rsidRPr="00C05DFA">
              <w:rPr>
                <w:rFonts w:ascii="GHEA Grapalat" w:hAnsi="GHEA Grapalat" w:cs="Sylfaen"/>
                <w:sz w:val="20"/>
                <w:szCs w:val="20"/>
                <w:lang w:val="hy-AM"/>
              </w:rPr>
              <w:t>a02aa04  a02ab01 g04bx01</w:t>
            </w:r>
          </w:p>
        </w:tc>
        <w:tc>
          <w:tcPr>
            <w:tcW w:w="923" w:type="dxa"/>
            <w:tcBorders>
              <w:top w:val="single" w:sz="4" w:space="0" w:color="auto"/>
              <w:left w:val="single" w:sz="4" w:space="0" w:color="auto"/>
              <w:bottom w:val="single" w:sz="4" w:space="0" w:color="auto"/>
              <w:right w:val="single" w:sz="4" w:space="0" w:color="auto"/>
            </w:tcBorders>
            <w:vAlign w:val="center"/>
          </w:tcPr>
          <w:p w14:paraId="68FC5E8F"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34C49234" w14:textId="77777777" w:rsidR="007D1FEA" w:rsidRPr="0082610B" w:rsidRDefault="007D1FEA" w:rsidP="007D1FEA">
            <w:pPr>
              <w:jc w:val="both"/>
              <w:rPr>
                <w:rFonts w:ascii="GHEA Grapalat" w:hAnsi="GHEA Grapalat" w:cs="Sylfaen"/>
                <w:sz w:val="20"/>
                <w:szCs w:val="20"/>
                <w:lang w:val="af-ZA"/>
              </w:rPr>
            </w:pPr>
            <w:r w:rsidRPr="00F072C3">
              <w:rPr>
                <w:rFonts w:ascii="GHEA Grapalat" w:hAnsi="GHEA Grapalat"/>
                <w:sz w:val="20"/>
                <w:szCs w:val="20"/>
              </w:rPr>
              <w:t>Ալյումինի</w:t>
            </w:r>
            <w:r w:rsidRPr="00F072C3">
              <w:rPr>
                <w:rFonts w:ascii="GHEA Grapalat" w:hAnsi="GHEA Grapalat"/>
                <w:sz w:val="20"/>
                <w:szCs w:val="20"/>
                <w:lang w:val="pt-BR"/>
              </w:rPr>
              <w:t xml:space="preserve"> </w:t>
            </w:r>
            <w:r w:rsidRPr="00F072C3">
              <w:rPr>
                <w:rFonts w:ascii="GHEA Grapalat" w:hAnsi="GHEA Grapalat"/>
                <w:sz w:val="20"/>
                <w:szCs w:val="20"/>
              </w:rPr>
              <w:t>հիդրօքսիդ</w:t>
            </w:r>
            <w:r w:rsidRPr="00F072C3">
              <w:rPr>
                <w:rFonts w:ascii="GHEA Grapalat" w:hAnsi="GHEA Grapalat"/>
                <w:sz w:val="20"/>
                <w:szCs w:val="20"/>
                <w:lang w:val="af-ZA"/>
              </w:rPr>
              <w:t xml:space="preserve">, </w:t>
            </w:r>
            <w:r w:rsidRPr="00F072C3">
              <w:rPr>
                <w:rFonts w:ascii="GHEA Grapalat" w:hAnsi="GHEA Grapalat"/>
                <w:sz w:val="20"/>
                <w:szCs w:val="20"/>
              </w:rPr>
              <w:t>մագնեզիումի</w:t>
            </w:r>
            <w:r w:rsidRPr="00F072C3">
              <w:rPr>
                <w:rFonts w:ascii="GHEA Grapalat" w:hAnsi="GHEA Grapalat"/>
                <w:sz w:val="20"/>
                <w:szCs w:val="20"/>
                <w:lang w:val="pt-BR"/>
              </w:rPr>
              <w:t xml:space="preserve"> </w:t>
            </w:r>
            <w:r w:rsidRPr="00F072C3">
              <w:rPr>
                <w:rFonts w:ascii="GHEA Grapalat" w:hAnsi="GHEA Grapalat"/>
                <w:sz w:val="20"/>
                <w:szCs w:val="20"/>
              </w:rPr>
              <w:t>հիդրօքսիդ</w:t>
            </w:r>
            <w:r w:rsidRPr="00F072C3">
              <w:rPr>
                <w:rFonts w:ascii="GHEA Grapalat" w:hAnsi="GHEA Grapalat"/>
                <w:sz w:val="20"/>
                <w:szCs w:val="20"/>
                <w:lang w:val="af-ZA"/>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sidRPr="006407F4">
              <w:rPr>
                <w:rFonts w:ascii="GHEA Grapalat" w:hAnsi="GHEA Grapalat" w:cs="Sylfaen"/>
                <w:sz w:val="20"/>
                <w:szCs w:val="20"/>
              </w:rPr>
              <w:t>դեղակախույթ</w:t>
            </w:r>
            <w:r w:rsidRPr="005F4C7B">
              <w:rPr>
                <w:rFonts w:ascii="GHEA Grapalat" w:hAnsi="GHEA Grapalat" w:cs="Sylfaen"/>
                <w:sz w:val="20"/>
                <w:szCs w:val="20"/>
                <w:lang w:val="pt-BR"/>
              </w:rPr>
              <w:t xml:space="preserve"> </w:t>
            </w:r>
            <w:r w:rsidRPr="006407F4">
              <w:rPr>
                <w:rFonts w:ascii="GHEA Grapalat" w:hAnsi="GHEA Grapalat" w:cs="Sylfaen"/>
                <w:sz w:val="20"/>
                <w:szCs w:val="20"/>
              </w:rPr>
              <w:t>ներքին</w:t>
            </w:r>
            <w:r w:rsidRPr="005F4C7B">
              <w:rPr>
                <w:rFonts w:ascii="GHEA Grapalat" w:hAnsi="GHEA Grapalat" w:cs="Sylfaen"/>
                <w:sz w:val="20"/>
                <w:szCs w:val="20"/>
                <w:lang w:val="pt-BR"/>
              </w:rPr>
              <w:t xml:space="preserve"> </w:t>
            </w:r>
            <w:r w:rsidRPr="006407F4">
              <w:rPr>
                <w:rFonts w:ascii="GHEA Grapalat" w:hAnsi="GHEA Grapalat" w:cs="Sylfaen"/>
                <w:sz w:val="20"/>
                <w:szCs w:val="20"/>
              </w:rPr>
              <w:t>ընդունման</w:t>
            </w:r>
            <w:r w:rsidRPr="00F072C3">
              <w:rPr>
                <w:rFonts w:ascii="GHEA Grapalat" w:hAnsi="GHEA Grapalat" w:cs="Sylfaen"/>
                <w:sz w:val="20"/>
                <w:szCs w:val="20"/>
                <w:lang w:val="af-ZA"/>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af-ZA"/>
              </w:rPr>
              <w:t xml:space="preserve">. </w:t>
            </w:r>
            <w:r w:rsidRPr="00676AEC">
              <w:rPr>
                <w:rFonts w:ascii="GHEA Grapalat" w:hAnsi="GHEA Grapalat" w:cs="Sylfaen"/>
                <w:sz w:val="20"/>
                <w:szCs w:val="20"/>
              </w:rPr>
              <w:t>436մգ/մլ+70մգ/մլ; 170մլ</w:t>
            </w:r>
            <w:r>
              <w:rPr>
                <w:color w:val="000000"/>
                <w:sz w:val="27"/>
                <w:szCs w:val="27"/>
                <w:shd w:val="clear" w:color="auto" w:fill="C7FCFA"/>
              </w:rPr>
              <w:t> </w:t>
            </w:r>
          </w:p>
        </w:tc>
        <w:tc>
          <w:tcPr>
            <w:tcW w:w="900" w:type="dxa"/>
            <w:tcBorders>
              <w:top w:val="single" w:sz="4" w:space="0" w:color="auto"/>
              <w:left w:val="single" w:sz="4" w:space="0" w:color="auto"/>
              <w:bottom w:val="single" w:sz="4" w:space="0" w:color="auto"/>
              <w:right w:val="single" w:sz="4" w:space="0" w:color="auto"/>
            </w:tcBorders>
            <w:vAlign w:val="center"/>
          </w:tcPr>
          <w:p w14:paraId="7429B133" w14:textId="77777777" w:rsidR="007D1FEA" w:rsidRPr="00F072C3" w:rsidRDefault="007D1FEA" w:rsidP="007D1FEA">
            <w:pPr>
              <w:jc w:val="center"/>
              <w:rPr>
                <w:rFonts w:ascii="GHEA Grapalat" w:hAnsi="GHEA Grapalat" w:cs="Arial"/>
                <w:sz w:val="18"/>
                <w:szCs w:val="18"/>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E7FE956" w14:textId="4BC7D98F"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C27732B" w14:textId="40DBD003"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079F3E3" w14:textId="77777777" w:rsidR="007D1FEA" w:rsidRDefault="007D1FEA" w:rsidP="007D1FEA">
            <w:pPr>
              <w:jc w:val="center"/>
              <w:rPr>
                <w:rFonts w:ascii="GHEA Grapalat" w:hAnsi="GHEA Grapalat" w:cs="Calibri"/>
                <w:color w:val="000000"/>
                <w:sz w:val="16"/>
                <w:szCs w:val="16"/>
              </w:rPr>
            </w:pPr>
            <w:r>
              <w:rPr>
                <w:rFonts w:ascii="GHEA Grapalat" w:hAnsi="GHEA Grapalat" w:cs="Calibri"/>
                <w:color w:val="000000"/>
                <w:sz w:val="16"/>
                <w:szCs w:val="16"/>
                <w:lang w:val="hy-AM"/>
              </w:rPr>
              <w:t>90</w:t>
            </w:r>
          </w:p>
        </w:tc>
        <w:tc>
          <w:tcPr>
            <w:tcW w:w="990" w:type="dxa"/>
            <w:tcBorders>
              <w:top w:val="single" w:sz="4" w:space="0" w:color="auto"/>
              <w:left w:val="single" w:sz="4" w:space="0" w:color="auto"/>
              <w:bottom w:val="single" w:sz="4" w:space="0" w:color="auto"/>
              <w:right w:val="single" w:sz="4" w:space="0" w:color="auto"/>
            </w:tcBorders>
            <w:vAlign w:val="center"/>
          </w:tcPr>
          <w:p w14:paraId="418E3F4E"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91F6623" w14:textId="77777777" w:rsidR="007D1FEA" w:rsidRDefault="007D1FEA" w:rsidP="007D1FEA">
            <w:pPr>
              <w:jc w:val="center"/>
              <w:rPr>
                <w:rFonts w:ascii="GHEA Grapalat" w:hAnsi="GHEA Grapalat" w:cs="Calibri"/>
                <w:color w:val="000000"/>
                <w:sz w:val="16"/>
                <w:szCs w:val="16"/>
              </w:rPr>
            </w:pPr>
            <w:r>
              <w:rPr>
                <w:rFonts w:ascii="GHEA Grapalat" w:hAnsi="GHEA Grapalat" w:cs="Calibri"/>
                <w:color w:val="000000"/>
                <w:sz w:val="16"/>
                <w:szCs w:val="16"/>
                <w:lang w:val="hy-AM"/>
              </w:rPr>
              <w:t>90</w:t>
            </w:r>
          </w:p>
        </w:tc>
        <w:tc>
          <w:tcPr>
            <w:tcW w:w="1386" w:type="dxa"/>
            <w:tcBorders>
              <w:top w:val="single" w:sz="4" w:space="0" w:color="auto"/>
              <w:left w:val="single" w:sz="4" w:space="0" w:color="auto"/>
              <w:bottom w:val="single" w:sz="4" w:space="0" w:color="auto"/>
              <w:right w:val="single" w:sz="4" w:space="0" w:color="auto"/>
            </w:tcBorders>
            <w:vAlign w:val="center"/>
          </w:tcPr>
          <w:p w14:paraId="149DF52E" w14:textId="77777777" w:rsidR="007D1FEA" w:rsidRPr="00966985"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50088C" w14:paraId="626832B9" w14:textId="77777777" w:rsidTr="009565A7">
        <w:trPr>
          <w:trHeight w:val="271"/>
        </w:trPr>
        <w:tc>
          <w:tcPr>
            <w:tcW w:w="710" w:type="dxa"/>
            <w:tcBorders>
              <w:top w:val="single" w:sz="4" w:space="0" w:color="auto"/>
              <w:left w:val="single" w:sz="4" w:space="0" w:color="auto"/>
              <w:bottom w:val="single" w:sz="4" w:space="0" w:color="auto"/>
              <w:right w:val="single" w:sz="4" w:space="0" w:color="auto"/>
            </w:tcBorders>
            <w:vAlign w:val="center"/>
          </w:tcPr>
          <w:p w14:paraId="7327126B"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92</w:t>
            </w:r>
          </w:p>
        </w:tc>
        <w:tc>
          <w:tcPr>
            <w:tcW w:w="1370" w:type="dxa"/>
            <w:tcBorders>
              <w:top w:val="single" w:sz="4" w:space="0" w:color="auto"/>
              <w:left w:val="single" w:sz="4" w:space="0" w:color="auto"/>
              <w:bottom w:val="single" w:sz="4" w:space="0" w:color="auto"/>
              <w:right w:val="single" w:sz="4" w:space="0" w:color="auto"/>
            </w:tcBorders>
            <w:vAlign w:val="center"/>
          </w:tcPr>
          <w:p w14:paraId="3CFA76C0" w14:textId="77777777" w:rsidR="007D1FEA" w:rsidRPr="006C1F03" w:rsidRDefault="007D1FEA" w:rsidP="007D1FEA">
            <w:pPr>
              <w:jc w:val="center"/>
              <w:rPr>
                <w:rFonts w:ascii="GHEA Grapalat" w:hAnsi="GHEA Grapalat"/>
                <w:color w:val="000000"/>
                <w:sz w:val="16"/>
                <w:szCs w:val="16"/>
                <w:lang w:val="hy-AM"/>
              </w:rPr>
            </w:pPr>
            <w:r>
              <w:rPr>
                <w:rFonts w:ascii="GHEA Grapalat" w:hAnsi="GHEA Grapalat"/>
                <w:color w:val="000000"/>
                <w:sz w:val="16"/>
                <w:szCs w:val="16"/>
              </w:rPr>
              <w:t>33611150/</w:t>
            </w:r>
            <w:r>
              <w:rPr>
                <w:rFonts w:ascii="GHEA Grapalat" w:hAnsi="GHEA Grapalat"/>
                <w:color w:val="000000"/>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tcPr>
          <w:p w14:paraId="6FAA8288" w14:textId="77777777" w:rsidR="007D1FEA" w:rsidRDefault="007D1FEA" w:rsidP="007D1FEA">
            <w:pPr>
              <w:rPr>
                <w:rFonts w:ascii="GHEA Grapalat" w:hAnsi="GHEA Grapalat" w:cs="Sylfaen"/>
                <w:sz w:val="20"/>
                <w:szCs w:val="20"/>
              </w:rPr>
            </w:pPr>
          </w:p>
          <w:p w14:paraId="7B5E92FD" w14:textId="77777777" w:rsidR="007D1FEA" w:rsidRPr="00930ACC" w:rsidRDefault="007D1FEA" w:rsidP="007D1FEA">
            <w:pPr>
              <w:rPr>
                <w:rFonts w:ascii="GHEA Grapalat" w:hAnsi="GHEA Grapalat"/>
                <w:sz w:val="20"/>
                <w:szCs w:val="20"/>
              </w:rPr>
            </w:pPr>
            <w:r>
              <w:rPr>
                <w:rFonts w:ascii="GHEA Grapalat" w:hAnsi="GHEA Grapalat" w:cs="Sylfaen"/>
                <w:sz w:val="20"/>
                <w:szCs w:val="20"/>
              </w:rPr>
              <w:t>պանկրեատին a09a</w:t>
            </w:r>
          </w:p>
        </w:tc>
        <w:tc>
          <w:tcPr>
            <w:tcW w:w="923" w:type="dxa"/>
            <w:tcBorders>
              <w:top w:val="single" w:sz="4" w:space="0" w:color="auto"/>
              <w:left w:val="single" w:sz="4" w:space="0" w:color="auto"/>
              <w:bottom w:val="single" w:sz="4" w:space="0" w:color="auto"/>
              <w:right w:val="single" w:sz="4" w:space="0" w:color="auto"/>
            </w:tcBorders>
            <w:vAlign w:val="center"/>
          </w:tcPr>
          <w:p w14:paraId="7639F037" w14:textId="77777777" w:rsidR="007D1FEA" w:rsidRPr="005C0A6D" w:rsidRDefault="007D1FEA" w:rsidP="007D1FEA">
            <w:pPr>
              <w:jc w:val="center"/>
              <w:rPr>
                <w:rFonts w:ascii="GHEA Grapalat" w:hAnsi="GHEA Grapalat"/>
                <w:sz w:val="18"/>
                <w:szCs w:val="18"/>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27C15502" w14:textId="77777777" w:rsidR="007D1FEA" w:rsidRPr="003F5109" w:rsidRDefault="007D1FEA" w:rsidP="007D1FEA">
            <w:pPr>
              <w:jc w:val="both"/>
              <w:rPr>
                <w:rFonts w:ascii="GHEA Grapalat" w:hAnsi="GHEA Grapalat"/>
                <w:sz w:val="20"/>
                <w:szCs w:val="20"/>
              </w:rPr>
            </w:pPr>
            <w:r w:rsidRPr="00E67C64">
              <w:rPr>
                <w:rFonts w:ascii="GHEA Grapalat" w:hAnsi="GHEA Grapalat" w:cs="Calibri"/>
                <w:color w:val="000000"/>
                <w:sz w:val="20"/>
                <w:szCs w:val="20"/>
                <w:lang w:val="es-ES"/>
              </w:rPr>
              <w:t>Պանկրեատին (լիպազ 10000</w:t>
            </w:r>
            <w:r>
              <w:rPr>
                <w:rFonts w:ascii="GHEA Grapalat" w:hAnsi="GHEA Grapalat" w:cs="Calibri"/>
                <w:color w:val="000000"/>
                <w:sz w:val="20"/>
                <w:szCs w:val="20"/>
                <w:lang w:val="es-ES"/>
              </w:rPr>
              <w:t>ԵՖ</w:t>
            </w:r>
            <w:r w:rsidRPr="00E67C64">
              <w:rPr>
                <w:rFonts w:ascii="GHEA Grapalat" w:hAnsi="GHEA Grapalat" w:cs="Calibri"/>
                <w:color w:val="000000"/>
                <w:sz w:val="20"/>
                <w:szCs w:val="20"/>
                <w:lang w:val="es-ES"/>
              </w:rPr>
              <w:t>Մ, ամիլազ 8000</w:t>
            </w:r>
            <w:r>
              <w:rPr>
                <w:rFonts w:ascii="GHEA Grapalat" w:hAnsi="GHEA Grapalat" w:cs="Calibri"/>
                <w:color w:val="000000"/>
                <w:sz w:val="20"/>
                <w:szCs w:val="20"/>
                <w:lang w:val="es-ES"/>
              </w:rPr>
              <w:t>ԵՖ</w:t>
            </w:r>
            <w:r w:rsidRPr="00E67C64">
              <w:rPr>
                <w:rFonts w:ascii="GHEA Grapalat" w:hAnsi="GHEA Grapalat" w:cs="Calibri"/>
                <w:color w:val="000000"/>
                <w:sz w:val="20"/>
                <w:szCs w:val="20"/>
                <w:lang w:val="es-ES"/>
              </w:rPr>
              <w:t>Մ, պրոտեազ 600</w:t>
            </w:r>
            <w:r>
              <w:rPr>
                <w:rFonts w:ascii="GHEA Grapalat" w:hAnsi="GHEA Grapalat" w:cs="Calibri"/>
                <w:color w:val="000000"/>
                <w:sz w:val="20"/>
                <w:szCs w:val="20"/>
                <w:lang w:val="es-ES"/>
              </w:rPr>
              <w:t>ԵՖ</w:t>
            </w:r>
            <w:r w:rsidRPr="00E67C64">
              <w:rPr>
                <w:rFonts w:ascii="GHEA Grapalat" w:hAnsi="GHEA Grapalat" w:cs="Calibri"/>
                <w:color w:val="000000"/>
                <w:sz w:val="20"/>
                <w:szCs w:val="20"/>
                <w:lang w:val="es-ES"/>
              </w:rPr>
              <w:t xml:space="preserve">Մ),  </w:t>
            </w:r>
            <w:r w:rsidRPr="00E67C64">
              <w:rPr>
                <w:rFonts w:ascii="GHEA Grapalat" w:hAnsi="GHEA Grapalat" w:cs="Sylfaen"/>
                <w:sz w:val="20"/>
                <w:szCs w:val="20"/>
              </w:rPr>
              <w:t>դեղաձևը</w:t>
            </w:r>
            <w:r w:rsidRPr="00023D0A">
              <w:rPr>
                <w:rFonts w:ascii="GHEA Grapalat" w:hAnsi="GHEA Grapalat" w:cs="Sylfaen"/>
                <w:sz w:val="20"/>
                <w:szCs w:val="20"/>
                <w:lang w:val="pt-BR"/>
              </w:rPr>
              <w:t>.</w:t>
            </w:r>
            <w:r w:rsidRPr="00E67C64">
              <w:rPr>
                <w:rFonts w:ascii="GHEA Grapalat" w:hAnsi="GHEA Grapalat" w:cs="Calibri"/>
                <w:color w:val="000000"/>
                <w:sz w:val="20"/>
                <w:szCs w:val="20"/>
                <w:lang w:val="es-ES"/>
              </w:rPr>
              <w:t xml:space="preserve"> դեղապատիճ աղելույծ, </w:t>
            </w:r>
            <w:r w:rsidRPr="00E67C64">
              <w:rPr>
                <w:rFonts w:ascii="GHEA Grapalat" w:hAnsi="GHEA Grapalat" w:cs="Sylfaen"/>
                <w:sz w:val="20"/>
                <w:szCs w:val="20"/>
              </w:rPr>
              <w:t>դեղաչափը</w:t>
            </w:r>
            <w:r w:rsidRPr="00023D0A">
              <w:rPr>
                <w:rFonts w:ascii="GHEA Grapalat" w:hAnsi="GHEA Grapalat" w:cs="Sylfaen"/>
                <w:sz w:val="20"/>
                <w:szCs w:val="20"/>
                <w:lang w:val="pt-BR"/>
              </w:rPr>
              <w:t xml:space="preserve">. </w:t>
            </w:r>
            <w:r w:rsidRPr="00E67C64">
              <w:rPr>
                <w:rFonts w:ascii="GHEA Grapalat" w:hAnsi="GHEA Grapalat" w:cs="Sylfaen"/>
                <w:sz w:val="20"/>
                <w:szCs w:val="20"/>
              </w:rPr>
              <w:t>150մգ</w:t>
            </w:r>
          </w:p>
        </w:tc>
        <w:tc>
          <w:tcPr>
            <w:tcW w:w="900" w:type="dxa"/>
            <w:tcBorders>
              <w:top w:val="single" w:sz="4" w:space="0" w:color="auto"/>
              <w:left w:val="single" w:sz="4" w:space="0" w:color="auto"/>
              <w:bottom w:val="single" w:sz="4" w:space="0" w:color="auto"/>
              <w:right w:val="single" w:sz="4" w:space="0" w:color="auto"/>
            </w:tcBorders>
            <w:vAlign w:val="center"/>
          </w:tcPr>
          <w:p w14:paraId="3EE6FE46" w14:textId="77777777" w:rsidR="007D1FEA" w:rsidRPr="00EC5453" w:rsidRDefault="007D1FEA" w:rsidP="007D1FEA">
            <w:pPr>
              <w:jc w:val="center"/>
              <w:rPr>
                <w:rFonts w:ascii="GHEA Grapalat" w:hAnsi="GHEA Grapalat" w:cs="Arial"/>
                <w:sz w:val="18"/>
                <w:szCs w:val="18"/>
              </w:rPr>
            </w:pPr>
            <w:r w:rsidRPr="00EC545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EB5A762" w14:textId="7D0E1CA8"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9E34047" w14:textId="4CF20DF4"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E25D049" w14:textId="77777777" w:rsidR="007D1FEA" w:rsidRDefault="007D1FEA" w:rsidP="007D1FEA">
            <w:pPr>
              <w:jc w:val="center"/>
              <w:rPr>
                <w:rFonts w:ascii="GHEA Grapalat" w:hAnsi="GHEA Grapalat" w:cs="Calibri"/>
                <w:color w:val="000000"/>
                <w:sz w:val="16"/>
                <w:szCs w:val="16"/>
              </w:rPr>
            </w:pPr>
            <w:r>
              <w:rPr>
                <w:rFonts w:ascii="GHEA Grapalat" w:hAnsi="GHEA Grapalat" w:cs="Calibri"/>
                <w:color w:val="000000"/>
                <w:sz w:val="16"/>
                <w:szCs w:val="16"/>
                <w:lang w:val="hy-AM"/>
              </w:rPr>
              <w:t>6000</w:t>
            </w:r>
          </w:p>
        </w:tc>
        <w:tc>
          <w:tcPr>
            <w:tcW w:w="990" w:type="dxa"/>
            <w:tcBorders>
              <w:top w:val="single" w:sz="4" w:space="0" w:color="auto"/>
              <w:left w:val="single" w:sz="4" w:space="0" w:color="auto"/>
              <w:bottom w:val="single" w:sz="4" w:space="0" w:color="auto"/>
              <w:right w:val="single" w:sz="4" w:space="0" w:color="auto"/>
            </w:tcBorders>
            <w:vAlign w:val="center"/>
          </w:tcPr>
          <w:p w14:paraId="0BB48153"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6D209EC" w14:textId="77777777" w:rsidR="007D1FEA" w:rsidRDefault="007D1FEA" w:rsidP="007D1FEA">
            <w:pPr>
              <w:jc w:val="center"/>
              <w:rPr>
                <w:rFonts w:ascii="GHEA Grapalat" w:hAnsi="GHEA Grapalat" w:cs="Calibri"/>
                <w:color w:val="000000"/>
                <w:sz w:val="16"/>
                <w:szCs w:val="16"/>
              </w:rPr>
            </w:pPr>
            <w:r>
              <w:rPr>
                <w:rFonts w:ascii="GHEA Grapalat" w:hAnsi="GHEA Grapalat" w:cs="Calibri"/>
                <w:color w:val="000000"/>
                <w:sz w:val="16"/>
                <w:szCs w:val="16"/>
                <w:lang w:val="hy-AM"/>
              </w:rPr>
              <w:t>6000</w:t>
            </w:r>
          </w:p>
        </w:tc>
        <w:tc>
          <w:tcPr>
            <w:tcW w:w="1386" w:type="dxa"/>
            <w:tcBorders>
              <w:top w:val="single" w:sz="4" w:space="0" w:color="auto"/>
              <w:left w:val="single" w:sz="4" w:space="0" w:color="auto"/>
              <w:bottom w:val="single" w:sz="4" w:space="0" w:color="auto"/>
              <w:right w:val="single" w:sz="4" w:space="0" w:color="auto"/>
            </w:tcBorders>
            <w:vAlign w:val="center"/>
          </w:tcPr>
          <w:p w14:paraId="62D3621F" w14:textId="77777777" w:rsidR="007D1FEA" w:rsidRPr="0050088C" w:rsidRDefault="007D1FEA" w:rsidP="007D1FEA">
            <w:pPr>
              <w:rPr>
                <w:rFonts w:ascii="GHEA Grapalat" w:hAnsi="GHEA Grapalat"/>
                <w:sz w:val="18"/>
                <w:szCs w:val="18"/>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50088C" w14:paraId="70568A2A" w14:textId="77777777" w:rsidTr="009565A7">
        <w:trPr>
          <w:trHeight w:val="193"/>
        </w:trPr>
        <w:tc>
          <w:tcPr>
            <w:tcW w:w="710" w:type="dxa"/>
            <w:tcBorders>
              <w:top w:val="single" w:sz="4" w:space="0" w:color="auto"/>
              <w:left w:val="single" w:sz="4" w:space="0" w:color="auto"/>
              <w:bottom w:val="single" w:sz="4" w:space="0" w:color="auto"/>
              <w:right w:val="single" w:sz="4" w:space="0" w:color="auto"/>
            </w:tcBorders>
            <w:vAlign w:val="center"/>
          </w:tcPr>
          <w:p w14:paraId="526EDFE3"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93</w:t>
            </w:r>
          </w:p>
        </w:tc>
        <w:tc>
          <w:tcPr>
            <w:tcW w:w="1370" w:type="dxa"/>
            <w:tcBorders>
              <w:top w:val="single" w:sz="4" w:space="0" w:color="auto"/>
              <w:left w:val="single" w:sz="4" w:space="0" w:color="auto"/>
              <w:bottom w:val="single" w:sz="4" w:space="0" w:color="auto"/>
              <w:right w:val="single" w:sz="4" w:space="0" w:color="auto"/>
            </w:tcBorders>
            <w:vAlign w:val="center"/>
          </w:tcPr>
          <w:p w14:paraId="028FEAE6" w14:textId="77777777" w:rsidR="007D1FEA" w:rsidRPr="002027DE" w:rsidRDefault="007D1FEA" w:rsidP="007D1FEA">
            <w:pPr>
              <w:jc w:val="center"/>
              <w:rPr>
                <w:rFonts w:ascii="GHEA Grapalat" w:hAnsi="GHEA Grapalat"/>
                <w:color w:val="333333"/>
                <w:sz w:val="16"/>
                <w:szCs w:val="16"/>
                <w:lang w:val="hy-AM"/>
              </w:rPr>
            </w:pPr>
            <w:r>
              <w:rPr>
                <w:rFonts w:ascii="GHEA Grapalat" w:hAnsi="GHEA Grapalat"/>
                <w:color w:val="000000"/>
                <w:sz w:val="16"/>
                <w:szCs w:val="16"/>
              </w:rPr>
              <w:t>33611150/</w:t>
            </w:r>
            <w:r>
              <w:rPr>
                <w:rFonts w:ascii="GHEA Grapalat" w:hAnsi="GHEA Grapalat"/>
                <w:color w:val="000000"/>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vAlign w:val="center"/>
          </w:tcPr>
          <w:p w14:paraId="66332E74" w14:textId="77777777" w:rsidR="007D1FEA" w:rsidRPr="00930ACC" w:rsidRDefault="007D1FEA" w:rsidP="007D1FEA">
            <w:pPr>
              <w:rPr>
                <w:rFonts w:ascii="GHEA Grapalat" w:hAnsi="GHEA Grapalat"/>
                <w:sz w:val="20"/>
                <w:szCs w:val="20"/>
              </w:rPr>
            </w:pPr>
            <w:r w:rsidRPr="00930ACC">
              <w:rPr>
                <w:rFonts w:ascii="GHEA Grapalat" w:hAnsi="GHEA Grapalat" w:cs="Sylfaen"/>
                <w:sz w:val="20"/>
                <w:szCs w:val="20"/>
              </w:rPr>
              <w:t>պանկրեատին</w:t>
            </w:r>
            <w:r w:rsidRPr="00930ACC">
              <w:rPr>
                <w:rFonts w:ascii="GHEA Grapalat" w:hAnsi="GHEA Grapalat"/>
                <w:sz w:val="20"/>
                <w:szCs w:val="20"/>
              </w:rPr>
              <w:t xml:space="preserve"> a09a</w:t>
            </w:r>
          </w:p>
        </w:tc>
        <w:tc>
          <w:tcPr>
            <w:tcW w:w="923" w:type="dxa"/>
            <w:tcBorders>
              <w:top w:val="single" w:sz="4" w:space="0" w:color="auto"/>
              <w:left w:val="single" w:sz="4" w:space="0" w:color="auto"/>
              <w:bottom w:val="single" w:sz="4" w:space="0" w:color="auto"/>
              <w:right w:val="single" w:sz="4" w:space="0" w:color="auto"/>
            </w:tcBorders>
            <w:vAlign w:val="center"/>
          </w:tcPr>
          <w:p w14:paraId="5489FB1F"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73C315" w14:textId="77777777" w:rsidR="007D1FEA" w:rsidRPr="000F3FC1" w:rsidRDefault="007D1FEA" w:rsidP="007D1FEA">
            <w:pPr>
              <w:jc w:val="both"/>
              <w:rPr>
                <w:rFonts w:ascii="GHEA Grapalat" w:hAnsi="GHEA Grapalat"/>
                <w:sz w:val="20"/>
                <w:szCs w:val="20"/>
                <w:lang w:val="es-ES"/>
              </w:rPr>
            </w:pPr>
            <w:r>
              <w:rPr>
                <w:rFonts w:ascii="GHEA Grapalat" w:hAnsi="GHEA Grapalat"/>
                <w:sz w:val="20"/>
                <w:szCs w:val="20"/>
              </w:rPr>
              <w:t>Պանկրեատին</w:t>
            </w:r>
            <w:r w:rsidRPr="00023D0A">
              <w:rPr>
                <w:rFonts w:ascii="GHEA Grapalat" w:hAnsi="GHEA Grapalat"/>
                <w:sz w:val="20"/>
                <w:szCs w:val="20"/>
                <w:lang w:val="pt-BR"/>
              </w:rPr>
              <w:t xml:space="preserve"> (</w:t>
            </w:r>
            <w:r>
              <w:rPr>
                <w:rFonts w:ascii="GHEA Grapalat" w:hAnsi="GHEA Grapalat"/>
                <w:sz w:val="20"/>
                <w:szCs w:val="20"/>
              </w:rPr>
              <w:t>լիպազ</w:t>
            </w:r>
            <w:r w:rsidRPr="00023D0A">
              <w:rPr>
                <w:rFonts w:ascii="GHEA Grapalat" w:hAnsi="GHEA Grapalat"/>
                <w:sz w:val="20"/>
                <w:szCs w:val="20"/>
                <w:lang w:val="pt-BR"/>
              </w:rPr>
              <w:t xml:space="preserve">, </w:t>
            </w:r>
            <w:r>
              <w:rPr>
                <w:rFonts w:ascii="GHEA Grapalat" w:hAnsi="GHEA Grapalat"/>
                <w:sz w:val="20"/>
                <w:szCs w:val="20"/>
              </w:rPr>
              <w:t>ամիլազ</w:t>
            </w:r>
            <w:r w:rsidRPr="00023D0A">
              <w:rPr>
                <w:rFonts w:ascii="GHEA Grapalat" w:hAnsi="GHEA Grapalat"/>
                <w:sz w:val="20"/>
                <w:szCs w:val="20"/>
                <w:lang w:val="pt-BR"/>
              </w:rPr>
              <w:t xml:space="preserve">, </w:t>
            </w:r>
            <w:r>
              <w:rPr>
                <w:rFonts w:ascii="GHEA Grapalat" w:hAnsi="GHEA Grapalat"/>
                <w:sz w:val="20"/>
                <w:szCs w:val="20"/>
              </w:rPr>
              <w:t>պրո</w:t>
            </w:r>
            <w:r w:rsidRPr="00063D99">
              <w:rPr>
                <w:rFonts w:ascii="GHEA Grapalat" w:hAnsi="GHEA Grapalat"/>
                <w:sz w:val="20"/>
                <w:szCs w:val="20"/>
              </w:rPr>
              <w:t>տեազ</w:t>
            </w:r>
            <w:r w:rsidRPr="00023D0A">
              <w:rPr>
                <w:rFonts w:ascii="GHEA Grapalat" w:hAnsi="GHEA Grapalat"/>
                <w:sz w:val="20"/>
                <w:szCs w:val="20"/>
                <w:lang w:val="pt-BR"/>
              </w:rPr>
              <w:t xml:space="preserve">).  </w:t>
            </w:r>
            <w:r w:rsidRPr="003F5109">
              <w:rPr>
                <w:rFonts w:ascii="GHEA Grapalat" w:hAnsi="GHEA Grapalat" w:cs="Sylfaen"/>
                <w:sz w:val="20"/>
                <w:szCs w:val="20"/>
              </w:rPr>
              <w:t>դեղաձևը</w:t>
            </w:r>
            <w:r w:rsidRPr="00023D0A">
              <w:rPr>
                <w:rFonts w:ascii="GHEA Grapalat" w:hAnsi="GHEA Grapalat" w:cs="Sylfaen"/>
                <w:sz w:val="20"/>
                <w:szCs w:val="20"/>
                <w:lang w:val="pt-BR"/>
              </w:rPr>
              <w:t xml:space="preserve">. </w:t>
            </w:r>
            <w:r w:rsidRPr="00063D99">
              <w:rPr>
                <w:rFonts w:ascii="GHEA Grapalat" w:hAnsi="GHEA Grapalat" w:cs="Sylfaen"/>
                <w:sz w:val="20"/>
                <w:szCs w:val="20"/>
              </w:rPr>
              <w:t>դեղահատ</w:t>
            </w:r>
            <w:r w:rsidRPr="00023D0A">
              <w:rPr>
                <w:rFonts w:ascii="GHEA Grapalat" w:hAnsi="GHEA Grapalat" w:cs="Sylfaen"/>
                <w:sz w:val="20"/>
                <w:szCs w:val="20"/>
                <w:lang w:val="pt-BR"/>
              </w:rPr>
              <w:t xml:space="preserve"> </w:t>
            </w:r>
            <w:r w:rsidRPr="00063D99">
              <w:rPr>
                <w:rFonts w:ascii="GHEA Grapalat" w:hAnsi="GHEA Grapalat" w:cs="Sylfaen"/>
                <w:sz w:val="20"/>
                <w:szCs w:val="20"/>
              </w:rPr>
              <w:t>թաղանթապատ</w:t>
            </w:r>
            <w:r w:rsidRPr="00023D0A">
              <w:rPr>
                <w:rFonts w:ascii="GHEA Grapalat" w:hAnsi="GHEA Grapalat" w:cs="Sylfaen"/>
                <w:sz w:val="20"/>
                <w:szCs w:val="20"/>
                <w:lang w:val="pt-BR"/>
              </w:rPr>
              <w:t xml:space="preserve">, </w:t>
            </w:r>
            <w:r w:rsidRPr="00023D0A">
              <w:rPr>
                <w:rFonts w:ascii="GHEA Grapalat" w:hAnsi="GHEA Grapalat"/>
                <w:sz w:val="20"/>
                <w:szCs w:val="20"/>
                <w:lang w:val="pt-BR"/>
              </w:rPr>
              <w:t xml:space="preserve"> </w:t>
            </w:r>
            <w:r w:rsidRPr="003F5109">
              <w:rPr>
                <w:rFonts w:ascii="GHEA Grapalat" w:hAnsi="GHEA Grapalat" w:cs="Sylfaen"/>
                <w:sz w:val="20"/>
                <w:szCs w:val="20"/>
              </w:rPr>
              <w:t>դեղաչափը</w:t>
            </w:r>
            <w:r w:rsidRPr="00023D0A">
              <w:rPr>
                <w:rFonts w:ascii="GHEA Grapalat" w:hAnsi="GHEA Grapalat" w:cs="Sylfaen"/>
                <w:sz w:val="20"/>
                <w:szCs w:val="20"/>
                <w:lang w:val="pt-BR"/>
              </w:rPr>
              <w:t xml:space="preserve">. </w:t>
            </w:r>
            <w:r w:rsidRPr="00063D99">
              <w:rPr>
                <w:rFonts w:ascii="GHEA Grapalat" w:hAnsi="GHEA Grapalat" w:cs="Sylfaen"/>
                <w:sz w:val="20"/>
                <w:szCs w:val="20"/>
              </w:rPr>
              <w:t xml:space="preserve">(3500ԱՄ+4200ԱՄ+250ԱՄ) </w:t>
            </w:r>
            <w:r w:rsidRPr="00063D99">
              <w:rPr>
                <w:rFonts w:ascii="GHEA Grapalat" w:hAnsi="GHEA Grapalat"/>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14:paraId="100FC8E9" w14:textId="77777777" w:rsidR="007D1FEA" w:rsidRPr="00116BDD" w:rsidRDefault="007D1FEA" w:rsidP="007D1FEA">
            <w:pPr>
              <w:rPr>
                <w:rFonts w:ascii="GHEA Grapalat" w:hAnsi="GHEA Grapalat" w:cs="Arial"/>
                <w:sz w:val="18"/>
                <w:szCs w:val="18"/>
              </w:rPr>
            </w:pPr>
            <w:r w:rsidRPr="00EC545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89B42AC" w14:textId="22DD937A"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759AAE3" w14:textId="216E6320"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5FD773F"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8000</w:t>
            </w:r>
          </w:p>
        </w:tc>
        <w:tc>
          <w:tcPr>
            <w:tcW w:w="990" w:type="dxa"/>
            <w:tcBorders>
              <w:top w:val="single" w:sz="4" w:space="0" w:color="auto"/>
              <w:left w:val="single" w:sz="4" w:space="0" w:color="auto"/>
              <w:bottom w:val="single" w:sz="4" w:space="0" w:color="auto"/>
              <w:right w:val="single" w:sz="4" w:space="0" w:color="auto"/>
            </w:tcBorders>
            <w:vAlign w:val="center"/>
          </w:tcPr>
          <w:p w14:paraId="37D468E1"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AC85408"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8000</w:t>
            </w:r>
          </w:p>
        </w:tc>
        <w:tc>
          <w:tcPr>
            <w:tcW w:w="1386" w:type="dxa"/>
            <w:tcBorders>
              <w:top w:val="single" w:sz="4" w:space="0" w:color="auto"/>
              <w:left w:val="single" w:sz="4" w:space="0" w:color="auto"/>
              <w:bottom w:val="single" w:sz="4" w:space="0" w:color="auto"/>
              <w:right w:val="single" w:sz="4" w:space="0" w:color="auto"/>
            </w:tcBorders>
            <w:vAlign w:val="center"/>
          </w:tcPr>
          <w:p w14:paraId="224C9E02" w14:textId="77777777" w:rsidR="007D1FEA" w:rsidRPr="0050088C" w:rsidRDefault="007D1FEA" w:rsidP="007D1FEA">
            <w:pPr>
              <w:rPr>
                <w:rFonts w:ascii="GHEA Grapalat" w:hAnsi="GHEA Grapalat"/>
                <w:sz w:val="18"/>
                <w:szCs w:val="18"/>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3A953888"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2FF6C7C"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94</w:t>
            </w:r>
          </w:p>
        </w:tc>
        <w:tc>
          <w:tcPr>
            <w:tcW w:w="1370" w:type="dxa"/>
            <w:tcBorders>
              <w:top w:val="single" w:sz="4" w:space="0" w:color="auto"/>
              <w:left w:val="single" w:sz="4" w:space="0" w:color="auto"/>
              <w:bottom w:val="single" w:sz="4" w:space="0" w:color="auto"/>
              <w:right w:val="single" w:sz="4" w:space="0" w:color="auto"/>
            </w:tcBorders>
            <w:vAlign w:val="center"/>
          </w:tcPr>
          <w:p w14:paraId="5BF1BB5E" w14:textId="77777777" w:rsidR="007D1FEA" w:rsidRPr="00F072C3" w:rsidRDefault="007D1FEA" w:rsidP="007D1FEA">
            <w:pPr>
              <w:jc w:val="center"/>
              <w:rPr>
                <w:rFonts w:ascii="GHEA Grapalat" w:hAnsi="GHEA Grapalat"/>
                <w:sz w:val="16"/>
                <w:szCs w:val="16"/>
                <w:lang w:val="hy-AM"/>
              </w:rPr>
            </w:pPr>
            <w:r>
              <w:rPr>
                <w:rFonts w:ascii="GHEA Grapalat" w:hAnsi="GHEA Grapalat"/>
                <w:sz w:val="16"/>
                <w:szCs w:val="16"/>
                <w:lang w:val="hy-AM"/>
              </w:rPr>
              <w:t>33611160/1</w:t>
            </w:r>
          </w:p>
        </w:tc>
        <w:tc>
          <w:tcPr>
            <w:tcW w:w="2283" w:type="dxa"/>
            <w:tcBorders>
              <w:top w:val="single" w:sz="4" w:space="0" w:color="auto"/>
              <w:left w:val="single" w:sz="4" w:space="0" w:color="auto"/>
              <w:bottom w:val="single" w:sz="4" w:space="0" w:color="auto"/>
              <w:right w:val="single" w:sz="4" w:space="0" w:color="auto"/>
            </w:tcBorders>
            <w:vAlign w:val="center"/>
          </w:tcPr>
          <w:p w14:paraId="63ADFBAF" w14:textId="77777777" w:rsidR="007D1FEA" w:rsidRPr="00F072C3" w:rsidRDefault="007D1FEA" w:rsidP="007D1FEA">
            <w:pPr>
              <w:rPr>
                <w:rFonts w:ascii="GHEA Grapalat" w:hAnsi="GHEA Grapalat"/>
                <w:sz w:val="20"/>
                <w:szCs w:val="20"/>
                <w:lang w:val="pt-BR"/>
              </w:rPr>
            </w:pPr>
            <w:r w:rsidRPr="00F072C3">
              <w:rPr>
                <w:rFonts w:ascii="GHEA Grapalat" w:hAnsi="GHEA Grapalat" w:cs="Sylfaen"/>
                <w:sz w:val="20"/>
                <w:szCs w:val="20"/>
              </w:rPr>
              <w:t>մետոկլոպրամիդ</w:t>
            </w:r>
            <w:r w:rsidRPr="00F072C3">
              <w:rPr>
                <w:rFonts w:ascii="GHEA Grapalat" w:hAnsi="GHEA Grapalat"/>
                <w:sz w:val="20"/>
                <w:szCs w:val="20"/>
              </w:rPr>
              <w:t xml:space="preserve"> a03fa01</w:t>
            </w:r>
          </w:p>
        </w:tc>
        <w:tc>
          <w:tcPr>
            <w:tcW w:w="923" w:type="dxa"/>
            <w:tcBorders>
              <w:top w:val="single" w:sz="4" w:space="0" w:color="auto"/>
              <w:left w:val="single" w:sz="4" w:space="0" w:color="auto"/>
              <w:bottom w:val="single" w:sz="4" w:space="0" w:color="auto"/>
              <w:right w:val="single" w:sz="4" w:space="0" w:color="auto"/>
            </w:tcBorders>
            <w:vAlign w:val="center"/>
          </w:tcPr>
          <w:p w14:paraId="249D500D"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14D6A4"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sz w:val="20"/>
                <w:szCs w:val="20"/>
              </w:rPr>
              <w:t>Մետոկլոպրամիդ</w:t>
            </w:r>
            <w:r w:rsidRPr="00F072C3">
              <w:rPr>
                <w:rFonts w:ascii="GHEA Grapalat" w:hAnsi="GHEA Grapalat"/>
                <w:sz w:val="20"/>
                <w:szCs w:val="20"/>
                <w:lang w:val="pt-BR"/>
              </w:rPr>
              <w:t xml:space="preserve"> (</w:t>
            </w:r>
            <w:r w:rsidRPr="00F072C3">
              <w:rPr>
                <w:rFonts w:ascii="GHEA Grapalat" w:hAnsi="GHEA Grapalat"/>
                <w:sz w:val="20"/>
                <w:szCs w:val="20"/>
              </w:rPr>
              <w:t>մետոկլոպրամիդի</w:t>
            </w:r>
            <w:r w:rsidRPr="00F072C3">
              <w:rPr>
                <w:rFonts w:ascii="GHEA Grapalat" w:hAnsi="GHEA Grapalat"/>
                <w:sz w:val="20"/>
                <w:szCs w:val="20"/>
                <w:lang w:val="pt-BR"/>
              </w:rPr>
              <w:t xml:space="preserve"> </w:t>
            </w:r>
            <w:r w:rsidRPr="00F072C3">
              <w:rPr>
                <w:rFonts w:ascii="GHEA Grapalat" w:hAnsi="GHEA Grapalat"/>
                <w:sz w:val="20"/>
                <w:szCs w:val="20"/>
              </w:rPr>
              <w:t>հիդրոքլորիդի</w:t>
            </w:r>
            <w:r w:rsidRPr="00F072C3">
              <w:rPr>
                <w:rFonts w:ascii="GHEA Grapalat" w:hAnsi="GHEA Grapalat"/>
                <w:sz w:val="20"/>
                <w:szCs w:val="20"/>
                <w:lang w:val="pt-BR"/>
              </w:rPr>
              <w:t>)</w:t>
            </w:r>
            <w:r w:rsidRPr="00F072C3">
              <w:rPr>
                <w:rFonts w:ascii="GHEA Grapalat" w:hAnsi="GHEA Grapalat" w:cs="Calibri"/>
                <w:sz w:val="20"/>
                <w:szCs w:val="20"/>
                <w:lang w:val="es-ES"/>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w:t>
            </w:r>
            <w:r w:rsidRPr="00F072C3">
              <w:rPr>
                <w:rFonts w:ascii="GHEA Grapalat" w:hAnsi="GHEA Grapalat" w:cs="Calibri"/>
                <w:sz w:val="20"/>
                <w:szCs w:val="20"/>
                <w:lang w:val="es-ES"/>
              </w:rPr>
              <w:t xml:space="preserve"> լուծույթ ներարկման, </w:t>
            </w:r>
            <w:r w:rsidRPr="00F072C3">
              <w:rPr>
                <w:rFonts w:ascii="GHEA Grapalat" w:hAnsi="GHEA Grapalat" w:cs="Sylfaen"/>
                <w:sz w:val="20"/>
                <w:szCs w:val="20"/>
              </w:rPr>
              <w:t>դեղաչափը</w:t>
            </w:r>
            <w:r w:rsidRPr="00F072C3">
              <w:rPr>
                <w:rFonts w:ascii="GHEA Grapalat" w:hAnsi="GHEA Grapalat" w:cs="Sylfaen"/>
                <w:sz w:val="20"/>
                <w:szCs w:val="20"/>
                <w:lang w:val="pt-BR"/>
              </w:rPr>
              <w:t xml:space="preserve">. </w:t>
            </w:r>
            <w:r w:rsidRPr="00F072C3">
              <w:rPr>
                <w:rFonts w:ascii="GHEA Grapalat" w:hAnsi="GHEA Grapalat" w:cs="Sylfaen"/>
                <w:sz w:val="20"/>
                <w:szCs w:val="20"/>
              </w:rPr>
              <w:t>5մգ/մլ, 2մլ</w:t>
            </w:r>
          </w:p>
        </w:tc>
        <w:tc>
          <w:tcPr>
            <w:tcW w:w="900" w:type="dxa"/>
            <w:tcBorders>
              <w:top w:val="single" w:sz="4" w:space="0" w:color="auto"/>
              <w:left w:val="single" w:sz="4" w:space="0" w:color="auto"/>
              <w:bottom w:val="single" w:sz="4" w:space="0" w:color="auto"/>
              <w:right w:val="single" w:sz="4" w:space="0" w:color="auto"/>
            </w:tcBorders>
            <w:vAlign w:val="center"/>
          </w:tcPr>
          <w:p w14:paraId="347B3C34" w14:textId="77777777" w:rsidR="007D1FEA" w:rsidRPr="00F072C3" w:rsidRDefault="007D1FEA" w:rsidP="007D1FEA">
            <w:pPr>
              <w:jc w:val="center"/>
              <w:rPr>
                <w:rFonts w:ascii="GHEA Grapalat" w:hAnsi="GHEA Grapalat" w:cs="Arial"/>
                <w:sz w:val="18"/>
                <w:szCs w:val="18"/>
                <w:lang w:val="hy-AM"/>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6C15C92" w14:textId="311F9E6E"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3094A64" w14:textId="296F626C"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677DA2F" w14:textId="77777777" w:rsidR="007D1FEA" w:rsidRDefault="007D1FEA" w:rsidP="007D1FEA">
            <w:pPr>
              <w:jc w:val="center"/>
              <w:rPr>
                <w:rFonts w:ascii="GHEA Grapalat" w:hAnsi="GHEA Grapalat" w:cs="Calibri"/>
                <w:color w:val="000000"/>
                <w:sz w:val="16"/>
                <w:szCs w:val="16"/>
              </w:rPr>
            </w:pPr>
            <w:r>
              <w:rPr>
                <w:rFonts w:ascii="GHEA Grapalat" w:hAnsi="GHEA Grapalat" w:cs="Calibri"/>
                <w:color w:val="000000"/>
                <w:sz w:val="16"/>
                <w:szCs w:val="16"/>
                <w:lang w:val="hy-AM"/>
              </w:rPr>
              <w:t>1500</w:t>
            </w:r>
          </w:p>
        </w:tc>
        <w:tc>
          <w:tcPr>
            <w:tcW w:w="990" w:type="dxa"/>
            <w:tcBorders>
              <w:top w:val="single" w:sz="4" w:space="0" w:color="auto"/>
              <w:left w:val="single" w:sz="4" w:space="0" w:color="auto"/>
              <w:bottom w:val="single" w:sz="4" w:space="0" w:color="auto"/>
              <w:right w:val="single" w:sz="4" w:space="0" w:color="auto"/>
            </w:tcBorders>
            <w:vAlign w:val="center"/>
          </w:tcPr>
          <w:p w14:paraId="7EFA20A7"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CC38FDE" w14:textId="77777777" w:rsidR="007D1FEA" w:rsidRDefault="007D1FEA" w:rsidP="007D1FEA">
            <w:pPr>
              <w:jc w:val="center"/>
              <w:rPr>
                <w:rFonts w:ascii="GHEA Grapalat" w:hAnsi="GHEA Grapalat" w:cs="Calibri"/>
                <w:color w:val="000000"/>
                <w:sz w:val="16"/>
                <w:szCs w:val="16"/>
              </w:rPr>
            </w:pPr>
            <w:r>
              <w:rPr>
                <w:rFonts w:ascii="GHEA Grapalat" w:hAnsi="GHEA Grapalat" w:cs="Calibri"/>
                <w:color w:val="000000"/>
                <w:sz w:val="16"/>
                <w:szCs w:val="16"/>
                <w:lang w:val="hy-AM"/>
              </w:rPr>
              <w:t>1500</w:t>
            </w:r>
          </w:p>
        </w:tc>
        <w:tc>
          <w:tcPr>
            <w:tcW w:w="1386" w:type="dxa"/>
            <w:tcBorders>
              <w:top w:val="single" w:sz="4" w:space="0" w:color="auto"/>
              <w:left w:val="single" w:sz="4" w:space="0" w:color="auto"/>
              <w:bottom w:val="single" w:sz="4" w:space="0" w:color="auto"/>
              <w:right w:val="single" w:sz="4" w:space="0" w:color="auto"/>
            </w:tcBorders>
            <w:vAlign w:val="center"/>
          </w:tcPr>
          <w:p w14:paraId="55731263"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61B9C541"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9A687B6"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95</w:t>
            </w:r>
          </w:p>
        </w:tc>
        <w:tc>
          <w:tcPr>
            <w:tcW w:w="1370" w:type="dxa"/>
            <w:tcBorders>
              <w:top w:val="single" w:sz="4" w:space="0" w:color="auto"/>
              <w:left w:val="single" w:sz="4" w:space="0" w:color="auto"/>
              <w:bottom w:val="single" w:sz="4" w:space="0" w:color="auto"/>
              <w:right w:val="single" w:sz="4" w:space="0" w:color="auto"/>
            </w:tcBorders>
            <w:vAlign w:val="center"/>
          </w:tcPr>
          <w:p w14:paraId="54B0FD79" w14:textId="77777777" w:rsidR="007D1FEA" w:rsidRPr="00BB3884" w:rsidRDefault="007D1FEA" w:rsidP="007D1FEA">
            <w:pPr>
              <w:jc w:val="center"/>
              <w:rPr>
                <w:rFonts w:ascii="GHEA Grapalat" w:hAnsi="GHEA Grapalat"/>
                <w:sz w:val="16"/>
                <w:szCs w:val="16"/>
                <w:lang w:val="hy-AM"/>
              </w:rPr>
            </w:pPr>
            <w:r>
              <w:rPr>
                <w:rFonts w:ascii="GHEA Grapalat" w:hAnsi="GHEA Grapalat"/>
                <w:sz w:val="16"/>
                <w:szCs w:val="16"/>
                <w:lang w:val="pt-BR"/>
              </w:rPr>
              <w:t>33611170/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24F8F92E" w14:textId="77777777" w:rsidR="007D1FEA" w:rsidRPr="000D6DBD" w:rsidRDefault="007D1FEA" w:rsidP="007D1FEA">
            <w:pPr>
              <w:rPr>
                <w:rFonts w:ascii="GHEA Grapalat" w:hAnsi="GHEA Grapalat"/>
                <w:sz w:val="20"/>
                <w:szCs w:val="20"/>
              </w:rPr>
            </w:pPr>
            <w:r w:rsidRPr="000D6DBD">
              <w:rPr>
                <w:rFonts w:ascii="GHEA Grapalat" w:hAnsi="GHEA Grapalat" w:cs="Sylfaen"/>
                <w:sz w:val="20"/>
                <w:szCs w:val="20"/>
              </w:rPr>
              <w:t>դրոտավերին</w:t>
            </w:r>
            <w:r w:rsidRPr="000D6DBD">
              <w:rPr>
                <w:rFonts w:ascii="GHEA Grapalat" w:hAnsi="GHEA Grapalat"/>
                <w:sz w:val="20"/>
                <w:szCs w:val="20"/>
              </w:rPr>
              <w:t xml:space="preserve"> a03ad02</w:t>
            </w:r>
          </w:p>
        </w:tc>
        <w:tc>
          <w:tcPr>
            <w:tcW w:w="923" w:type="dxa"/>
            <w:tcBorders>
              <w:top w:val="single" w:sz="4" w:space="0" w:color="auto"/>
              <w:left w:val="single" w:sz="4" w:space="0" w:color="auto"/>
              <w:bottom w:val="single" w:sz="4" w:space="0" w:color="auto"/>
              <w:right w:val="single" w:sz="4" w:space="0" w:color="auto"/>
            </w:tcBorders>
            <w:vAlign w:val="center"/>
          </w:tcPr>
          <w:p w14:paraId="7E7C149A" w14:textId="77777777" w:rsidR="007D1FEA" w:rsidRPr="000D6DBD" w:rsidRDefault="007D1FEA" w:rsidP="007D1FEA">
            <w:pPr>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2F4F4E" w14:textId="77777777" w:rsidR="007D1FEA" w:rsidRPr="000D6DBD" w:rsidRDefault="007D1FEA" w:rsidP="007D1FEA">
            <w:pPr>
              <w:jc w:val="both"/>
              <w:rPr>
                <w:rFonts w:ascii="GHEA Grapalat" w:hAnsi="GHEA Grapalat"/>
                <w:sz w:val="20"/>
                <w:szCs w:val="20"/>
                <w:lang w:val="pt-BR"/>
              </w:rPr>
            </w:pPr>
            <w:r>
              <w:rPr>
                <w:rFonts w:ascii="GHEA Grapalat" w:hAnsi="GHEA Grapalat" w:cs="Calibri"/>
                <w:color w:val="000000"/>
                <w:sz w:val="20"/>
                <w:szCs w:val="20"/>
                <w:lang w:val="es-ES"/>
              </w:rPr>
              <w:t xml:space="preserve">Դրոտավերին (դրոտավերինի հիդրոքլորիդ), </w:t>
            </w:r>
            <w:r>
              <w:rPr>
                <w:rFonts w:ascii="GHEA Grapalat" w:hAnsi="GHEA Grapalat" w:cs="Sylfaen"/>
                <w:sz w:val="20"/>
                <w:szCs w:val="20"/>
              </w:rPr>
              <w:t>դեղաձևը</w:t>
            </w:r>
            <w:r w:rsidRPr="00023D0A">
              <w:rPr>
                <w:rFonts w:ascii="GHEA Grapalat" w:hAnsi="GHEA Grapalat" w:cs="Sylfaen"/>
                <w:sz w:val="20"/>
                <w:szCs w:val="20"/>
                <w:lang w:val="pt-BR"/>
              </w:rPr>
              <w:t xml:space="preserve">. </w:t>
            </w:r>
            <w:r>
              <w:rPr>
                <w:rFonts w:ascii="GHEA Grapalat" w:hAnsi="GHEA Grapalat" w:cs="Calibri"/>
                <w:color w:val="000000"/>
                <w:sz w:val="20"/>
                <w:szCs w:val="20"/>
                <w:lang w:val="es-ES"/>
              </w:rPr>
              <w:t>դեղահատ,</w:t>
            </w:r>
            <w:r w:rsidRPr="00023D0A">
              <w:rPr>
                <w:rFonts w:ascii="GHEA Grapalat" w:hAnsi="GHEA Grapalat" w:cs="Sylfaen"/>
                <w:sz w:val="20"/>
                <w:szCs w:val="20"/>
                <w:lang w:val="pt-BR"/>
              </w:rPr>
              <w:t xml:space="preserve"> </w:t>
            </w:r>
            <w:r>
              <w:rPr>
                <w:rFonts w:ascii="GHEA Grapalat" w:hAnsi="GHEA Grapalat" w:cs="Sylfaen"/>
                <w:sz w:val="20"/>
                <w:szCs w:val="20"/>
              </w:rPr>
              <w:t>դեղաչափը</w:t>
            </w:r>
            <w:r w:rsidRPr="00023D0A">
              <w:rPr>
                <w:rFonts w:ascii="GHEA Grapalat" w:hAnsi="GHEA Grapalat" w:cs="Sylfaen"/>
                <w:sz w:val="20"/>
                <w:szCs w:val="20"/>
                <w:lang w:val="pt-BR"/>
              </w:rPr>
              <w:t xml:space="preserve">. </w:t>
            </w:r>
            <w:r>
              <w:rPr>
                <w:rFonts w:ascii="GHEA Grapalat" w:hAnsi="GHEA Grapalat" w:cs="Sylfaen"/>
                <w:sz w:val="20"/>
                <w:szCs w:val="20"/>
              </w:rPr>
              <w:t>80մգ</w:t>
            </w:r>
          </w:p>
        </w:tc>
        <w:tc>
          <w:tcPr>
            <w:tcW w:w="900" w:type="dxa"/>
            <w:tcBorders>
              <w:top w:val="single" w:sz="4" w:space="0" w:color="auto"/>
              <w:left w:val="single" w:sz="4" w:space="0" w:color="auto"/>
              <w:bottom w:val="single" w:sz="4" w:space="0" w:color="auto"/>
              <w:right w:val="single" w:sz="4" w:space="0" w:color="auto"/>
            </w:tcBorders>
            <w:vAlign w:val="center"/>
          </w:tcPr>
          <w:p w14:paraId="27024AD0" w14:textId="77777777" w:rsidR="007D1FEA" w:rsidRPr="000D6DBD" w:rsidRDefault="007D1FEA" w:rsidP="007D1FEA">
            <w:pPr>
              <w:jc w:val="center"/>
              <w:rPr>
                <w:rFonts w:ascii="GHEA Grapalat" w:hAnsi="GHEA Grapalat" w:cs="Arial"/>
                <w:sz w:val="18"/>
                <w:szCs w:val="18"/>
              </w:rPr>
            </w:pPr>
            <w:r w:rsidRPr="000D6DBD">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DFCE18F" w14:textId="182FF893"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965F62E" w14:textId="250DA998"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7A20446" w14:textId="77777777" w:rsidR="007D1FEA" w:rsidRDefault="007D1FEA" w:rsidP="007D1FEA">
            <w:pPr>
              <w:jc w:val="center"/>
              <w:rPr>
                <w:rFonts w:ascii="GHEA Grapalat" w:hAnsi="GHEA Grapalat" w:cs="Calibri"/>
                <w:color w:val="000000"/>
                <w:sz w:val="16"/>
                <w:szCs w:val="16"/>
              </w:rPr>
            </w:pPr>
            <w:r>
              <w:rPr>
                <w:rFonts w:ascii="GHEA Grapalat" w:hAnsi="GHEA Grapalat" w:cs="Arial"/>
                <w:color w:val="000000"/>
                <w:sz w:val="16"/>
                <w:szCs w:val="16"/>
                <w:lang w:val="hy-AM"/>
              </w:rPr>
              <w:t>14400</w:t>
            </w:r>
          </w:p>
        </w:tc>
        <w:tc>
          <w:tcPr>
            <w:tcW w:w="990" w:type="dxa"/>
            <w:tcBorders>
              <w:top w:val="single" w:sz="4" w:space="0" w:color="auto"/>
              <w:left w:val="single" w:sz="4" w:space="0" w:color="auto"/>
              <w:bottom w:val="single" w:sz="4" w:space="0" w:color="auto"/>
              <w:right w:val="single" w:sz="4" w:space="0" w:color="auto"/>
            </w:tcBorders>
            <w:vAlign w:val="center"/>
          </w:tcPr>
          <w:p w14:paraId="0D8AC8CD"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0460C02" w14:textId="77777777" w:rsidR="007D1FEA" w:rsidRDefault="007D1FEA" w:rsidP="007D1FEA">
            <w:pPr>
              <w:jc w:val="center"/>
              <w:rPr>
                <w:rFonts w:ascii="GHEA Grapalat" w:hAnsi="GHEA Grapalat" w:cs="Calibri"/>
                <w:color w:val="000000"/>
                <w:sz w:val="16"/>
                <w:szCs w:val="16"/>
              </w:rPr>
            </w:pPr>
            <w:r>
              <w:rPr>
                <w:rFonts w:ascii="GHEA Grapalat" w:hAnsi="GHEA Grapalat" w:cs="Arial"/>
                <w:color w:val="000000"/>
                <w:sz w:val="16"/>
                <w:szCs w:val="16"/>
                <w:lang w:val="hy-AM"/>
              </w:rPr>
              <w:t>14400</w:t>
            </w:r>
          </w:p>
        </w:tc>
        <w:tc>
          <w:tcPr>
            <w:tcW w:w="1386" w:type="dxa"/>
            <w:tcBorders>
              <w:top w:val="single" w:sz="4" w:space="0" w:color="auto"/>
              <w:left w:val="single" w:sz="4" w:space="0" w:color="auto"/>
              <w:bottom w:val="single" w:sz="4" w:space="0" w:color="auto"/>
              <w:right w:val="single" w:sz="4" w:space="0" w:color="auto"/>
            </w:tcBorders>
            <w:vAlign w:val="center"/>
          </w:tcPr>
          <w:p w14:paraId="3A4770A9" w14:textId="77777777" w:rsidR="007D1FEA" w:rsidRPr="00B94CF1" w:rsidRDefault="007D1FEA" w:rsidP="007D1FEA">
            <w:pPr>
              <w:rPr>
                <w:rFonts w:ascii="Sylfaen" w:hAnsi="Sylfaen"/>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327588" w14:paraId="4E2E250C"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ED141DB"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96</w:t>
            </w:r>
          </w:p>
        </w:tc>
        <w:tc>
          <w:tcPr>
            <w:tcW w:w="1370" w:type="dxa"/>
            <w:tcBorders>
              <w:top w:val="single" w:sz="4" w:space="0" w:color="auto"/>
              <w:left w:val="single" w:sz="4" w:space="0" w:color="auto"/>
              <w:bottom w:val="single" w:sz="4" w:space="0" w:color="auto"/>
              <w:right w:val="single" w:sz="4" w:space="0" w:color="auto"/>
            </w:tcBorders>
            <w:vAlign w:val="center"/>
          </w:tcPr>
          <w:p w14:paraId="2CD82FF9" w14:textId="77777777" w:rsidR="007D1FEA" w:rsidRPr="00BB3884" w:rsidRDefault="007D1FEA" w:rsidP="007D1FEA">
            <w:pPr>
              <w:jc w:val="center"/>
              <w:rPr>
                <w:rFonts w:ascii="GHEA Grapalat" w:hAnsi="GHEA Grapalat"/>
                <w:sz w:val="16"/>
                <w:szCs w:val="16"/>
                <w:lang w:val="hy-AM"/>
              </w:rPr>
            </w:pPr>
            <w:r>
              <w:rPr>
                <w:rFonts w:ascii="GHEA Grapalat" w:hAnsi="GHEA Grapalat"/>
                <w:sz w:val="16"/>
                <w:szCs w:val="16"/>
                <w:lang w:val="pt-BR"/>
              </w:rPr>
              <w:t>33611170/</w:t>
            </w:r>
            <w:r>
              <w:rPr>
                <w:rFonts w:ascii="GHEA Grapalat" w:hAnsi="GHEA Grapalat"/>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vAlign w:val="center"/>
          </w:tcPr>
          <w:p w14:paraId="7CB52CE2" w14:textId="77777777" w:rsidR="007D1FEA" w:rsidRPr="000D6DBD" w:rsidRDefault="007D1FEA" w:rsidP="007D1FEA">
            <w:pPr>
              <w:rPr>
                <w:rFonts w:ascii="GHEA Grapalat" w:hAnsi="GHEA Grapalat"/>
                <w:sz w:val="20"/>
                <w:szCs w:val="20"/>
              </w:rPr>
            </w:pPr>
            <w:r w:rsidRPr="000D6DBD">
              <w:rPr>
                <w:rFonts w:ascii="GHEA Grapalat" w:hAnsi="GHEA Grapalat" w:cs="Sylfaen"/>
                <w:sz w:val="20"/>
                <w:szCs w:val="20"/>
              </w:rPr>
              <w:t>դրոտավերին</w:t>
            </w:r>
            <w:r w:rsidRPr="000D6DBD">
              <w:rPr>
                <w:rFonts w:ascii="GHEA Grapalat" w:hAnsi="GHEA Grapalat"/>
                <w:sz w:val="20"/>
                <w:szCs w:val="20"/>
              </w:rPr>
              <w:t xml:space="preserve"> a03ad02</w:t>
            </w:r>
          </w:p>
        </w:tc>
        <w:tc>
          <w:tcPr>
            <w:tcW w:w="923" w:type="dxa"/>
            <w:tcBorders>
              <w:top w:val="single" w:sz="4" w:space="0" w:color="auto"/>
              <w:left w:val="single" w:sz="4" w:space="0" w:color="auto"/>
              <w:bottom w:val="single" w:sz="4" w:space="0" w:color="auto"/>
              <w:right w:val="single" w:sz="4" w:space="0" w:color="auto"/>
            </w:tcBorders>
            <w:vAlign w:val="center"/>
          </w:tcPr>
          <w:p w14:paraId="4D87DA9A" w14:textId="77777777" w:rsidR="007D1FEA" w:rsidRPr="000D6DBD" w:rsidRDefault="007D1FEA" w:rsidP="007D1FEA">
            <w:pPr>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DA3390" w14:textId="77777777" w:rsidR="007D1FEA" w:rsidRPr="000D6DBD" w:rsidRDefault="007D1FEA" w:rsidP="007D1FEA">
            <w:pPr>
              <w:jc w:val="both"/>
              <w:rPr>
                <w:rFonts w:ascii="GHEA Grapalat" w:hAnsi="GHEA Grapalat"/>
                <w:sz w:val="20"/>
                <w:szCs w:val="20"/>
                <w:lang w:val="pt-BR"/>
              </w:rPr>
            </w:pPr>
            <w:r>
              <w:rPr>
                <w:rFonts w:ascii="GHEA Grapalat" w:hAnsi="GHEA Grapalat" w:cs="Calibri"/>
                <w:color w:val="000000"/>
                <w:sz w:val="20"/>
                <w:szCs w:val="20"/>
                <w:lang w:val="es-ES"/>
              </w:rPr>
              <w:t xml:space="preserve">Դրոտավերին (դրոտավերինի հիդրոքլորիդ), </w:t>
            </w:r>
            <w:r>
              <w:rPr>
                <w:rFonts w:ascii="GHEA Grapalat" w:hAnsi="GHEA Grapalat" w:cs="Sylfaen"/>
                <w:sz w:val="20"/>
                <w:szCs w:val="20"/>
              </w:rPr>
              <w:t>դեղաձևը</w:t>
            </w:r>
            <w:r w:rsidRPr="00023D0A">
              <w:rPr>
                <w:rFonts w:ascii="GHEA Grapalat" w:hAnsi="GHEA Grapalat" w:cs="Sylfaen"/>
                <w:sz w:val="20"/>
                <w:szCs w:val="20"/>
                <w:lang w:val="pt-BR"/>
              </w:rPr>
              <w:t xml:space="preserve">. </w:t>
            </w:r>
            <w:r>
              <w:rPr>
                <w:rFonts w:ascii="GHEA Grapalat" w:hAnsi="GHEA Grapalat" w:cs="Calibri"/>
                <w:color w:val="000000"/>
                <w:sz w:val="20"/>
                <w:szCs w:val="20"/>
                <w:lang w:val="es-ES"/>
              </w:rPr>
              <w:t>դեղահատ,</w:t>
            </w:r>
            <w:r w:rsidRPr="00023D0A">
              <w:rPr>
                <w:rFonts w:ascii="GHEA Grapalat" w:hAnsi="GHEA Grapalat" w:cs="Sylfaen"/>
                <w:sz w:val="20"/>
                <w:szCs w:val="20"/>
                <w:lang w:val="pt-BR"/>
              </w:rPr>
              <w:t xml:space="preserve"> </w:t>
            </w:r>
            <w:r>
              <w:rPr>
                <w:rFonts w:ascii="GHEA Grapalat" w:hAnsi="GHEA Grapalat" w:cs="Sylfaen"/>
                <w:sz w:val="20"/>
                <w:szCs w:val="20"/>
              </w:rPr>
              <w:t>դեղաչափը</w:t>
            </w:r>
            <w:r w:rsidRPr="00023D0A">
              <w:rPr>
                <w:rFonts w:ascii="GHEA Grapalat" w:hAnsi="GHEA Grapalat" w:cs="Sylfaen"/>
                <w:sz w:val="20"/>
                <w:szCs w:val="20"/>
                <w:lang w:val="pt-BR"/>
              </w:rPr>
              <w:t xml:space="preserve">. </w:t>
            </w:r>
            <w:r>
              <w:rPr>
                <w:rFonts w:ascii="GHEA Grapalat" w:hAnsi="GHEA Grapalat" w:cs="Sylfaen"/>
                <w:sz w:val="20"/>
                <w:szCs w:val="20"/>
                <w:lang w:val="hy-AM"/>
              </w:rPr>
              <w:t>4</w:t>
            </w:r>
            <w:r>
              <w:rPr>
                <w:rFonts w:ascii="GHEA Grapalat" w:hAnsi="GHEA Grapalat" w:cs="Sylfaen"/>
                <w:sz w:val="20"/>
                <w:szCs w:val="20"/>
              </w:rPr>
              <w:t>0մգ</w:t>
            </w:r>
          </w:p>
        </w:tc>
        <w:tc>
          <w:tcPr>
            <w:tcW w:w="900" w:type="dxa"/>
            <w:tcBorders>
              <w:top w:val="single" w:sz="4" w:space="0" w:color="auto"/>
              <w:left w:val="single" w:sz="4" w:space="0" w:color="auto"/>
              <w:bottom w:val="single" w:sz="4" w:space="0" w:color="auto"/>
              <w:right w:val="single" w:sz="4" w:space="0" w:color="auto"/>
            </w:tcBorders>
            <w:vAlign w:val="center"/>
          </w:tcPr>
          <w:p w14:paraId="20F9118D" w14:textId="77777777" w:rsidR="007D1FEA" w:rsidRPr="00683F74" w:rsidRDefault="007D1FEA" w:rsidP="007D1FEA">
            <w:pPr>
              <w:rPr>
                <w:rFonts w:ascii="GHEA Grapalat" w:hAnsi="GHEA Grapalat" w:cs="Arial"/>
                <w:sz w:val="18"/>
                <w:szCs w:val="18"/>
                <w:lang w:val="pt-BR"/>
              </w:rPr>
            </w:pPr>
            <w:r w:rsidRPr="000D6DBD">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E2319FB" w14:textId="0EB0ED56"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3A857CB" w14:textId="035FD667"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C3D0DFF"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990" w:type="dxa"/>
            <w:tcBorders>
              <w:top w:val="single" w:sz="4" w:space="0" w:color="auto"/>
              <w:left w:val="single" w:sz="4" w:space="0" w:color="auto"/>
              <w:bottom w:val="single" w:sz="4" w:space="0" w:color="auto"/>
              <w:right w:val="single" w:sz="4" w:space="0" w:color="auto"/>
            </w:tcBorders>
            <w:vAlign w:val="center"/>
          </w:tcPr>
          <w:p w14:paraId="6D4E9DDD"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C0B2A42"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1386" w:type="dxa"/>
            <w:tcBorders>
              <w:top w:val="single" w:sz="4" w:space="0" w:color="auto"/>
              <w:left w:val="single" w:sz="4" w:space="0" w:color="auto"/>
              <w:bottom w:val="single" w:sz="4" w:space="0" w:color="auto"/>
              <w:right w:val="single" w:sz="4" w:space="0" w:color="auto"/>
            </w:tcBorders>
            <w:vAlign w:val="center"/>
          </w:tcPr>
          <w:p w14:paraId="5361134C" w14:textId="77777777" w:rsidR="007D1FEA" w:rsidRPr="00327588" w:rsidRDefault="007D1FEA" w:rsidP="007D1FEA">
            <w:pPr>
              <w:rPr>
                <w:rFonts w:ascii="GHEA Grapalat" w:hAnsi="GHEA Grapalat"/>
                <w:sz w:val="16"/>
                <w:szCs w:val="16"/>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327588" w14:paraId="78D393F3"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B50206A"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97</w:t>
            </w:r>
          </w:p>
        </w:tc>
        <w:tc>
          <w:tcPr>
            <w:tcW w:w="1370" w:type="dxa"/>
            <w:tcBorders>
              <w:top w:val="single" w:sz="4" w:space="0" w:color="auto"/>
              <w:left w:val="single" w:sz="4" w:space="0" w:color="auto"/>
              <w:bottom w:val="single" w:sz="4" w:space="0" w:color="auto"/>
              <w:right w:val="single" w:sz="4" w:space="0" w:color="auto"/>
            </w:tcBorders>
            <w:vAlign w:val="center"/>
          </w:tcPr>
          <w:p w14:paraId="2BF8614B" w14:textId="77777777" w:rsidR="007D1FEA" w:rsidRPr="00BB3884" w:rsidRDefault="007D1FEA" w:rsidP="007D1FEA">
            <w:pPr>
              <w:jc w:val="center"/>
              <w:rPr>
                <w:rFonts w:ascii="GHEA Grapalat" w:hAnsi="GHEA Grapalat"/>
                <w:sz w:val="16"/>
                <w:szCs w:val="16"/>
                <w:lang w:val="hy-AM"/>
              </w:rPr>
            </w:pPr>
            <w:r>
              <w:rPr>
                <w:rFonts w:ascii="GHEA Grapalat" w:hAnsi="GHEA Grapalat"/>
                <w:sz w:val="16"/>
                <w:szCs w:val="16"/>
                <w:lang w:val="pt-BR"/>
              </w:rPr>
              <w:t>33611170/</w:t>
            </w:r>
            <w:r>
              <w:rPr>
                <w:rFonts w:ascii="GHEA Grapalat" w:hAnsi="GHEA Grapalat"/>
                <w:sz w:val="16"/>
                <w:szCs w:val="16"/>
                <w:lang w:val="hy-AM"/>
              </w:rPr>
              <w:t>3</w:t>
            </w:r>
          </w:p>
        </w:tc>
        <w:tc>
          <w:tcPr>
            <w:tcW w:w="2283" w:type="dxa"/>
            <w:tcBorders>
              <w:top w:val="single" w:sz="4" w:space="0" w:color="auto"/>
              <w:left w:val="single" w:sz="4" w:space="0" w:color="auto"/>
              <w:bottom w:val="single" w:sz="4" w:space="0" w:color="auto"/>
              <w:right w:val="single" w:sz="4" w:space="0" w:color="auto"/>
            </w:tcBorders>
            <w:vAlign w:val="center"/>
          </w:tcPr>
          <w:p w14:paraId="72B94B77" w14:textId="77777777" w:rsidR="007D1FEA" w:rsidRPr="000D6DBD" w:rsidRDefault="007D1FEA" w:rsidP="007D1FEA">
            <w:pPr>
              <w:rPr>
                <w:rFonts w:ascii="GHEA Grapalat" w:hAnsi="GHEA Grapalat"/>
                <w:sz w:val="20"/>
                <w:szCs w:val="20"/>
              </w:rPr>
            </w:pPr>
            <w:r w:rsidRPr="000D6DBD">
              <w:rPr>
                <w:rFonts w:ascii="GHEA Grapalat" w:hAnsi="GHEA Grapalat" w:cs="Sylfaen"/>
                <w:sz w:val="20"/>
                <w:szCs w:val="20"/>
              </w:rPr>
              <w:t>դրոտավերին</w:t>
            </w:r>
            <w:r w:rsidRPr="000D6DBD">
              <w:rPr>
                <w:rFonts w:ascii="GHEA Grapalat" w:hAnsi="GHEA Grapalat"/>
                <w:sz w:val="20"/>
                <w:szCs w:val="20"/>
              </w:rPr>
              <w:t xml:space="preserve"> a03ad02</w:t>
            </w:r>
          </w:p>
        </w:tc>
        <w:tc>
          <w:tcPr>
            <w:tcW w:w="923" w:type="dxa"/>
            <w:tcBorders>
              <w:top w:val="single" w:sz="4" w:space="0" w:color="auto"/>
              <w:left w:val="single" w:sz="4" w:space="0" w:color="auto"/>
              <w:bottom w:val="single" w:sz="4" w:space="0" w:color="auto"/>
              <w:right w:val="single" w:sz="4" w:space="0" w:color="auto"/>
            </w:tcBorders>
            <w:vAlign w:val="center"/>
          </w:tcPr>
          <w:p w14:paraId="49911089" w14:textId="77777777" w:rsidR="007D1FEA" w:rsidRPr="000D6DBD" w:rsidRDefault="007D1FEA" w:rsidP="007D1FEA">
            <w:pPr>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343ECB" w14:textId="77777777" w:rsidR="007D1FEA" w:rsidRPr="003906B2" w:rsidRDefault="007D1FEA" w:rsidP="007D1FEA">
            <w:pPr>
              <w:jc w:val="both"/>
              <w:rPr>
                <w:rFonts w:ascii="GHEA Grapalat" w:hAnsi="GHEA Grapalat"/>
                <w:sz w:val="20"/>
                <w:szCs w:val="20"/>
                <w:lang w:val="hy-AM"/>
              </w:rPr>
            </w:pPr>
            <w:r>
              <w:rPr>
                <w:rFonts w:ascii="GHEA Grapalat" w:hAnsi="GHEA Grapalat" w:cs="Calibri"/>
                <w:color w:val="000000"/>
                <w:sz w:val="20"/>
                <w:szCs w:val="20"/>
                <w:lang w:val="es-ES"/>
              </w:rPr>
              <w:t xml:space="preserve">Դրոտավերին (դրոտավերինի հիդրոքլորիդ), </w:t>
            </w:r>
            <w:r>
              <w:rPr>
                <w:rFonts w:ascii="GHEA Grapalat" w:hAnsi="GHEA Grapalat" w:cs="Sylfaen"/>
                <w:sz w:val="20"/>
                <w:szCs w:val="20"/>
              </w:rPr>
              <w:t>դեղաձևը</w:t>
            </w:r>
            <w:r w:rsidRPr="003906B2">
              <w:rPr>
                <w:rFonts w:ascii="GHEA Grapalat" w:hAnsi="GHEA Grapalat" w:cs="Calibri"/>
                <w:color w:val="000000"/>
                <w:sz w:val="20"/>
                <w:szCs w:val="20"/>
                <w:lang w:val="es-ES"/>
              </w:rPr>
              <w:t>. լուծույթ ն/ե և մ/մ ներարկման</w:t>
            </w:r>
            <w:r>
              <w:rPr>
                <w:rFonts w:ascii="GHEA Grapalat" w:hAnsi="GHEA Grapalat" w:cs="Calibri"/>
                <w:color w:val="000000"/>
                <w:sz w:val="20"/>
                <w:szCs w:val="20"/>
                <w:lang w:val="es-ES"/>
              </w:rPr>
              <w:t>,</w:t>
            </w:r>
            <w:r w:rsidRPr="003906B2">
              <w:rPr>
                <w:rFonts w:ascii="GHEA Grapalat" w:hAnsi="GHEA Grapalat" w:cs="Calibri"/>
                <w:color w:val="000000"/>
                <w:sz w:val="20"/>
                <w:szCs w:val="20"/>
                <w:lang w:val="es-ES"/>
              </w:rPr>
              <w:t xml:space="preserve"> դեղաչափը. 20մգ/մլ 2մլ</w:t>
            </w:r>
          </w:p>
        </w:tc>
        <w:tc>
          <w:tcPr>
            <w:tcW w:w="900" w:type="dxa"/>
            <w:tcBorders>
              <w:top w:val="single" w:sz="4" w:space="0" w:color="auto"/>
              <w:left w:val="single" w:sz="4" w:space="0" w:color="auto"/>
              <w:bottom w:val="single" w:sz="4" w:space="0" w:color="auto"/>
              <w:right w:val="single" w:sz="4" w:space="0" w:color="auto"/>
            </w:tcBorders>
            <w:vAlign w:val="center"/>
          </w:tcPr>
          <w:p w14:paraId="3859E895" w14:textId="77777777" w:rsidR="007D1FEA" w:rsidRPr="00683F74" w:rsidRDefault="007D1FEA" w:rsidP="007D1FEA">
            <w:pPr>
              <w:rPr>
                <w:rFonts w:ascii="GHEA Grapalat" w:hAnsi="GHEA Grapalat" w:cs="Arial"/>
                <w:sz w:val="18"/>
                <w:szCs w:val="18"/>
                <w:lang w:val="pt-BR"/>
              </w:rPr>
            </w:pPr>
            <w:r w:rsidRPr="000D6DBD">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C3C791D" w14:textId="3A41DB86"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6FF3755" w14:textId="348DAD65"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7FAA400"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3500</w:t>
            </w:r>
          </w:p>
        </w:tc>
        <w:tc>
          <w:tcPr>
            <w:tcW w:w="990" w:type="dxa"/>
            <w:tcBorders>
              <w:top w:val="single" w:sz="4" w:space="0" w:color="auto"/>
              <w:left w:val="single" w:sz="4" w:space="0" w:color="auto"/>
              <w:bottom w:val="single" w:sz="4" w:space="0" w:color="auto"/>
              <w:right w:val="single" w:sz="4" w:space="0" w:color="auto"/>
            </w:tcBorders>
            <w:vAlign w:val="center"/>
          </w:tcPr>
          <w:p w14:paraId="157271F7"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28ABBAA"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3500</w:t>
            </w:r>
          </w:p>
        </w:tc>
        <w:tc>
          <w:tcPr>
            <w:tcW w:w="1386" w:type="dxa"/>
            <w:tcBorders>
              <w:top w:val="single" w:sz="4" w:space="0" w:color="auto"/>
              <w:left w:val="single" w:sz="4" w:space="0" w:color="auto"/>
              <w:bottom w:val="single" w:sz="4" w:space="0" w:color="auto"/>
              <w:right w:val="single" w:sz="4" w:space="0" w:color="auto"/>
            </w:tcBorders>
            <w:vAlign w:val="center"/>
          </w:tcPr>
          <w:p w14:paraId="7F4E45AA" w14:textId="77777777" w:rsidR="007D1FEA" w:rsidRPr="00327588" w:rsidRDefault="007D1FEA" w:rsidP="007D1FEA">
            <w:pPr>
              <w:rPr>
                <w:rFonts w:ascii="GHEA Grapalat" w:hAnsi="GHEA Grapalat"/>
                <w:sz w:val="16"/>
                <w:szCs w:val="16"/>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48A61D28"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7DFC198"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98</w:t>
            </w:r>
          </w:p>
        </w:tc>
        <w:tc>
          <w:tcPr>
            <w:tcW w:w="1370" w:type="dxa"/>
            <w:tcBorders>
              <w:top w:val="single" w:sz="4" w:space="0" w:color="auto"/>
              <w:left w:val="single" w:sz="4" w:space="0" w:color="auto"/>
              <w:bottom w:val="single" w:sz="4" w:space="0" w:color="auto"/>
              <w:right w:val="single" w:sz="4" w:space="0" w:color="auto"/>
            </w:tcBorders>
            <w:vAlign w:val="center"/>
          </w:tcPr>
          <w:p w14:paraId="0E12C8DA" w14:textId="77777777" w:rsidR="007D1FEA" w:rsidRPr="00F072C3" w:rsidRDefault="007D1FEA" w:rsidP="007D1FEA">
            <w:pPr>
              <w:jc w:val="center"/>
              <w:rPr>
                <w:rFonts w:ascii="GHEA Grapalat" w:hAnsi="GHEA Grapalat"/>
                <w:sz w:val="16"/>
                <w:szCs w:val="16"/>
                <w:lang w:val="hy-AM"/>
              </w:rPr>
            </w:pPr>
            <w:r w:rsidRPr="00F072C3">
              <w:rPr>
                <w:rFonts w:ascii="GHEA Grapalat" w:hAnsi="GHEA Grapalat"/>
                <w:sz w:val="16"/>
                <w:szCs w:val="16"/>
                <w:lang w:val="hy-AM"/>
              </w:rPr>
              <w:t>33611210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01B00481" w14:textId="77777777" w:rsidR="007D1FEA" w:rsidRPr="00F072C3" w:rsidRDefault="007D1FEA" w:rsidP="007D1FEA">
            <w:pPr>
              <w:rPr>
                <w:rFonts w:ascii="GHEA Grapalat" w:hAnsi="GHEA Grapalat"/>
                <w:sz w:val="20"/>
                <w:szCs w:val="20"/>
                <w:lang w:val="hy-AM"/>
              </w:rPr>
            </w:pPr>
            <w:r w:rsidRPr="00F072C3">
              <w:rPr>
                <w:rFonts w:ascii="GHEA Grapalat" w:hAnsi="GHEA Grapalat"/>
                <w:sz w:val="20"/>
                <w:szCs w:val="20"/>
                <w:lang w:val="hy-AM"/>
              </w:rPr>
              <w:t xml:space="preserve">Սուլֆասալազին </w:t>
            </w:r>
            <w:r w:rsidRPr="00F072C3">
              <w:rPr>
                <w:rFonts w:ascii="GHEA Grapalat" w:hAnsi="GHEA Grapalat"/>
                <w:sz w:val="20"/>
                <w:szCs w:val="20"/>
              </w:rPr>
              <w:t>a07ec01</w:t>
            </w:r>
          </w:p>
        </w:tc>
        <w:tc>
          <w:tcPr>
            <w:tcW w:w="923" w:type="dxa"/>
            <w:tcBorders>
              <w:top w:val="single" w:sz="4" w:space="0" w:color="auto"/>
              <w:left w:val="single" w:sz="4" w:space="0" w:color="auto"/>
              <w:bottom w:val="single" w:sz="4" w:space="0" w:color="auto"/>
              <w:right w:val="single" w:sz="4" w:space="0" w:color="auto"/>
            </w:tcBorders>
            <w:vAlign w:val="center"/>
          </w:tcPr>
          <w:p w14:paraId="58A969E8"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50C717" w14:textId="77777777" w:rsidR="007D1FEA" w:rsidRPr="00F072C3" w:rsidRDefault="007D1FEA" w:rsidP="007D1FEA">
            <w:pPr>
              <w:jc w:val="both"/>
              <w:rPr>
                <w:sz w:val="27"/>
                <w:szCs w:val="27"/>
                <w:lang w:val="hy-AM"/>
              </w:rPr>
            </w:pPr>
            <w:r w:rsidRPr="00F072C3">
              <w:rPr>
                <w:rFonts w:ascii="GHEA Grapalat" w:hAnsi="GHEA Grapalat" w:cs="Sylfaen"/>
                <w:sz w:val="20"/>
                <w:szCs w:val="20"/>
              </w:rPr>
              <w:t>Սուլֆասալազին</w:t>
            </w:r>
            <w:r>
              <w:rPr>
                <w:rFonts w:ascii="Cambria Math" w:hAnsi="Cambria Math" w:cs="Cambria Math"/>
                <w:sz w:val="20"/>
                <w:szCs w:val="20"/>
                <w:lang w:val="pt-BR"/>
              </w:rPr>
              <w:t>.</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դեղահատ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թաղանթապատ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w:t>
            </w:r>
            <w:r w:rsidRPr="00F072C3">
              <w:rPr>
                <w:lang w:val="pt-BR"/>
              </w:rPr>
              <w:t xml:space="preserve"> </w:t>
            </w:r>
            <w:r w:rsidRPr="00F072C3">
              <w:rPr>
                <w:rFonts w:ascii="GHEA Grapalat" w:hAnsi="GHEA Grapalat" w:cs="Sylfaen"/>
                <w:sz w:val="20"/>
                <w:szCs w:val="20"/>
                <w:lang w:val="hy-AM"/>
              </w:rPr>
              <w:t>500մգ</w:t>
            </w:r>
          </w:p>
          <w:p w14:paraId="13F2BE16" w14:textId="77777777" w:rsidR="007D1FEA" w:rsidRPr="00F072C3" w:rsidRDefault="007D1FEA" w:rsidP="007D1FEA">
            <w:pPr>
              <w:jc w:val="both"/>
              <w:rPr>
                <w:rFonts w:ascii="GHEA Grapalat" w:hAnsi="GHEA Grapalat"/>
                <w:sz w:val="20"/>
                <w:szCs w:val="20"/>
                <w:lang w:val="pt-BR"/>
              </w:rPr>
            </w:pPr>
          </w:p>
        </w:tc>
        <w:tc>
          <w:tcPr>
            <w:tcW w:w="900" w:type="dxa"/>
            <w:tcBorders>
              <w:top w:val="single" w:sz="4" w:space="0" w:color="auto"/>
              <w:left w:val="single" w:sz="4" w:space="0" w:color="auto"/>
              <w:bottom w:val="single" w:sz="4" w:space="0" w:color="auto"/>
              <w:right w:val="single" w:sz="4" w:space="0" w:color="auto"/>
            </w:tcBorders>
            <w:vAlign w:val="center"/>
          </w:tcPr>
          <w:p w14:paraId="627307DD" w14:textId="77777777" w:rsidR="007D1FEA" w:rsidRPr="001062D9" w:rsidRDefault="007D1FEA" w:rsidP="007D1FEA">
            <w:pPr>
              <w:jc w:val="center"/>
              <w:rPr>
                <w:rFonts w:ascii="GHEA Grapalat" w:hAnsi="GHEA Grapalat" w:cs="Arial"/>
                <w:sz w:val="18"/>
                <w:szCs w:val="18"/>
                <w:lang w:val="pt-BR"/>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2019A20" w14:textId="1CA3B3E9"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282AC98" w14:textId="0B8F89BC"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A241D82"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2500</w:t>
            </w:r>
          </w:p>
        </w:tc>
        <w:tc>
          <w:tcPr>
            <w:tcW w:w="990" w:type="dxa"/>
            <w:tcBorders>
              <w:top w:val="single" w:sz="4" w:space="0" w:color="auto"/>
              <w:left w:val="single" w:sz="4" w:space="0" w:color="auto"/>
              <w:bottom w:val="single" w:sz="4" w:space="0" w:color="auto"/>
              <w:right w:val="single" w:sz="4" w:space="0" w:color="auto"/>
            </w:tcBorders>
            <w:vAlign w:val="center"/>
          </w:tcPr>
          <w:p w14:paraId="468CD958" w14:textId="77777777" w:rsidR="007D1FEA" w:rsidRPr="009A64F0"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47AEBFF"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2500</w:t>
            </w:r>
          </w:p>
        </w:tc>
        <w:tc>
          <w:tcPr>
            <w:tcW w:w="1386" w:type="dxa"/>
            <w:tcBorders>
              <w:top w:val="single" w:sz="4" w:space="0" w:color="auto"/>
              <w:left w:val="single" w:sz="4" w:space="0" w:color="auto"/>
              <w:bottom w:val="single" w:sz="4" w:space="0" w:color="auto"/>
              <w:right w:val="single" w:sz="4" w:space="0" w:color="auto"/>
            </w:tcBorders>
            <w:vAlign w:val="center"/>
          </w:tcPr>
          <w:p w14:paraId="1ABC661D"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327588" w14:paraId="7A5F4438" w14:textId="77777777" w:rsidTr="009565A7">
        <w:trPr>
          <w:trHeight w:val="1046"/>
        </w:trPr>
        <w:tc>
          <w:tcPr>
            <w:tcW w:w="710" w:type="dxa"/>
            <w:tcBorders>
              <w:top w:val="single" w:sz="4" w:space="0" w:color="auto"/>
              <w:left w:val="single" w:sz="4" w:space="0" w:color="auto"/>
              <w:bottom w:val="single" w:sz="4" w:space="0" w:color="auto"/>
              <w:right w:val="single" w:sz="4" w:space="0" w:color="auto"/>
            </w:tcBorders>
            <w:vAlign w:val="center"/>
          </w:tcPr>
          <w:p w14:paraId="27B97155"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lastRenderedPageBreak/>
              <w:t>99</w:t>
            </w:r>
          </w:p>
        </w:tc>
        <w:tc>
          <w:tcPr>
            <w:tcW w:w="1370" w:type="dxa"/>
            <w:tcBorders>
              <w:top w:val="single" w:sz="4" w:space="0" w:color="auto"/>
              <w:left w:val="single" w:sz="4" w:space="0" w:color="auto"/>
              <w:bottom w:val="single" w:sz="4" w:space="0" w:color="auto"/>
              <w:right w:val="single" w:sz="4" w:space="0" w:color="auto"/>
            </w:tcBorders>
            <w:vAlign w:val="center"/>
          </w:tcPr>
          <w:p w14:paraId="103D8FA4" w14:textId="77777777" w:rsidR="007D1FEA" w:rsidRPr="00F072C3" w:rsidRDefault="007D1FEA" w:rsidP="007D1FEA">
            <w:pPr>
              <w:jc w:val="center"/>
              <w:rPr>
                <w:rFonts w:ascii="GHEA Grapalat" w:hAnsi="GHEA Grapalat"/>
                <w:sz w:val="16"/>
                <w:szCs w:val="16"/>
              </w:rPr>
            </w:pPr>
            <w:r w:rsidRPr="00F072C3">
              <w:rPr>
                <w:rFonts w:ascii="GHEA Grapalat" w:hAnsi="GHEA Grapalat"/>
                <w:sz w:val="16"/>
                <w:szCs w:val="16"/>
              </w:rPr>
              <w:t>33611260</w:t>
            </w:r>
            <w:r>
              <w:rPr>
                <w:rFonts w:ascii="GHEA Grapalat" w:hAnsi="GHEA Grapalat"/>
                <w:sz w:val="16"/>
                <w:szCs w:val="16"/>
              </w:rPr>
              <w:t>/1</w:t>
            </w:r>
          </w:p>
        </w:tc>
        <w:tc>
          <w:tcPr>
            <w:tcW w:w="2283" w:type="dxa"/>
            <w:tcBorders>
              <w:top w:val="single" w:sz="4" w:space="0" w:color="auto"/>
              <w:left w:val="single" w:sz="4" w:space="0" w:color="auto"/>
              <w:bottom w:val="single" w:sz="4" w:space="0" w:color="auto"/>
              <w:right w:val="single" w:sz="4" w:space="0" w:color="auto"/>
            </w:tcBorders>
            <w:vAlign w:val="center"/>
          </w:tcPr>
          <w:p w14:paraId="24BC3E2D" w14:textId="77777777" w:rsidR="007D1FEA" w:rsidRPr="00F072C3" w:rsidRDefault="007D1FEA" w:rsidP="007D1FEA">
            <w:pPr>
              <w:rPr>
                <w:rFonts w:ascii="GHEA Grapalat" w:hAnsi="GHEA Grapalat"/>
                <w:sz w:val="20"/>
                <w:szCs w:val="20"/>
                <w:lang w:val="pt-BR"/>
              </w:rPr>
            </w:pPr>
            <w:r w:rsidRPr="00F072C3">
              <w:rPr>
                <w:rFonts w:ascii="GHEA Grapalat" w:hAnsi="GHEA Grapalat" w:cs="Sylfaen"/>
                <w:sz w:val="20"/>
                <w:szCs w:val="20"/>
              </w:rPr>
              <w:t>մետֆորմին</w:t>
            </w:r>
            <w:r w:rsidRPr="00F072C3">
              <w:rPr>
                <w:rFonts w:ascii="GHEA Grapalat" w:hAnsi="GHEA Grapalat"/>
                <w:sz w:val="20"/>
                <w:szCs w:val="20"/>
              </w:rPr>
              <w:t xml:space="preserve"> a10ba02</w:t>
            </w:r>
          </w:p>
        </w:tc>
        <w:tc>
          <w:tcPr>
            <w:tcW w:w="923" w:type="dxa"/>
            <w:tcBorders>
              <w:top w:val="single" w:sz="4" w:space="0" w:color="auto"/>
              <w:left w:val="single" w:sz="4" w:space="0" w:color="auto"/>
              <w:bottom w:val="single" w:sz="4" w:space="0" w:color="auto"/>
              <w:right w:val="single" w:sz="4" w:space="0" w:color="auto"/>
            </w:tcBorders>
            <w:vAlign w:val="center"/>
          </w:tcPr>
          <w:p w14:paraId="64AA15A5"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0D37DA"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cs="Sylfaen"/>
                <w:sz w:val="20"/>
                <w:szCs w:val="20"/>
              </w:rPr>
              <w:t>Մետֆորմին</w:t>
            </w:r>
            <w:r w:rsidRPr="00F072C3">
              <w:rPr>
                <w:rFonts w:ascii="GHEA Grapalat" w:hAnsi="GHEA Grapalat"/>
                <w:sz w:val="20"/>
                <w:szCs w:val="20"/>
                <w:lang w:val="pt-BR"/>
              </w:rPr>
              <w:t xml:space="preserve"> (</w:t>
            </w:r>
            <w:r w:rsidRPr="00F072C3">
              <w:rPr>
                <w:rFonts w:ascii="GHEA Grapalat" w:hAnsi="GHEA Grapalat" w:cs="Sylfaen"/>
                <w:sz w:val="20"/>
                <w:szCs w:val="20"/>
              </w:rPr>
              <w:t>մետֆորմինի</w:t>
            </w:r>
            <w:r w:rsidRPr="00F072C3">
              <w:rPr>
                <w:rFonts w:ascii="GHEA Grapalat" w:hAnsi="GHEA Grapalat"/>
                <w:sz w:val="20"/>
                <w:szCs w:val="20"/>
                <w:lang w:val="pt-BR"/>
              </w:rPr>
              <w:t xml:space="preserve"> </w:t>
            </w:r>
            <w:r w:rsidRPr="00F072C3">
              <w:rPr>
                <w:rFonts w:ascii="GHEA Grapalat" w:hAnsi="GHEA Grapalat" w:cs="Sylfaen"/>
                <w:sz w:val="20"/>
                <w:szCs w:val="20"/>
              </w:rPr>
              <w:t>հիդրոքլորիդ</w:t>
            </w:r>
            <w:r w:rsidRPr="00F072C3">
              <w:rPr>
                <w:rFonts w:ascii="GHEA Grapalat" w:hAnsi="GHEA Grapalat"/>
                <w:sz w:val="20"/>
                <w:szCs w:val="20"/>
                <w:lang w:val="pt-BR"/>
              </w:rPr>
              <w:t xml:space="preserve">), </w:t>
            </w:r>
            <w:r w:rsidRPr="00F072C3">
              <w:rPr>
                <w:rFonts w:ascii="GHEA Grapalat" w:hAnsi="GHEA Grapalat" w:cs="Sylfaen"/>
                <w:sz w:val="20"/>
                <w:szCs w:val="20"/>
              </w:rPr>
              <w:t>դեղահատ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 xml:space="preserve"> </w:t>
            </w:r>
            <w:r w:rsidRPr="00F072C3">
              <w:rPr>
                <w:rFonts w:ascii="GHEA Grapalat" w:hAnsi="GHEA Grapalat"/>
                <w:sz w:val="20"/>
                <w:szCs w:val="20"/>
                <w:lang w:val="pt-BR"/>
              </w:rPr>
              <w:t>1000</w:t>
            </w:r>
            <w:r w:rsidRPr="00F072C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52248906" w14:textId="77777777" w:rsidR="007D1FEA" w:rsidRPr="00F072C3" w:rsidRDefault="007D1FEA" w:rsidP="007D1FEA">
            <w:pPr>
              <w:jc w:val="center"/>
              <w:rPr>
                <w:rFonts w:ascii="GHEA Grapalat" w:hAnsi="GHEA Grapalat" w:cs="Arial"/>
                <w:sz w:val="18"/>
                <w:szCs w:val="18"/>
                <w:lang w:val="pt-BR"/>
              </w:rPr>
            </w:pPr>
            <w:r w:rsidRPr="00F072C3">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EA99B7F" w14:textId="7440A83F"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BBF3BB1" w14:textId="4F39B77A"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261C5FF"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12000</w:t>
            </w:r>
          </w:p>
        </w:tc>
        <w:tc>
          <w:tcPr>
            <w:tcW w:w="990" w:type="dxa"/>
            <w:tcBorders>
              <w:top w:val="single" w:sz="4" w:space="0" w:color="auto"/>
              <w:left w:val="single" w:sz="4" w:space="0" w:color="auto"/>
              <w:bottom w:val="single" w:sz="4" w:space="0" w:color="auto"/>
              <w:right w:val="single" w:sz="4" w:space="0" w:color="auto"/>
            </w:tcBorders>
            <w:vAlign w:val="center"/>
          </w:tcPr>
          <w:p w14:paraId="5BF5B987"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CDB4D7A"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12000</w:t>
            </w:r>
          </w:p>
        </w:tc>
        <w:tc>
          <w:tcPr>
            <w:tcW w:w="1386" w:type="dxa"/>
            <w:tcBorders>
              <w:top w:val="single" w:sz="4" w:space="0" w:color="auto"/>
              <w:left w:val="single" w:sz="4" w:space="0" w:color="auto"/>
              <w:bottom w:val="single" w:sz="4" w:space="0" w:color="auto"/>
              <w:right w:val="single" w:sz="4" w:space="0" w:color="auto"/>
            </w:tcBorders>
            <w:vAlign w:val="center"/>
          </w:tcPr>
          <w:p w14:paraId="04382E92" w14:textId="77777777" w:rsidR="007D1FEA" w:rsidRPr="00327588" w:rsidRDefault="007D1FEA" w:rsidP="007D1FEA">
            <w:pPr>
              <w:rPr>
                <w:rFonts w:ascii="GHEA Grapalat" w:hAnsi="GHEA Grapalat"/>
                <w:sz w:val="16"/>
                <w:szCs w:val="16"/>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50088C" w14:paraId="471A2CAF" w14:textId="77777777" w:rsidTr="009565A7">
        <w:trPr>
          <w:trHeight w:val="282"/>
        </w:trPr>
        <w:tc>
          <w:tcPr>
            <w:tcW w:w="710" w:type="dxa"/>
            <w:tcBorders>
              <w:top w:val="single" w:sz="4" w:space="0" w:color="auto"/>
              <w:left w:val="single" w:sz="4" w:space="0" w:color="auto"/>
              <w:bottom w:val="single" w:sz="4" w:space="0" w:color="auto"/>
              <w:right w:val="single" w:sz="4" w:space="0" w:color="auto"/>
            </w:tcBorders>
            <w:vAlign w:val="center"/>
          </w:tcPr>
          <w:p w14:paraId="33C9067D"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100</w:t>
            </w:r>
          </w:p>
        </w:tc>
        <w:tc>
          <w:tcPr>
            <w:tcW w:w="1370" w:type="dxa"/>
            <w:tcBorders>
              <w:top w:val="single" w:sz="4" w:space="0" w:color="auto"/>
              <w:left w:val="single" w:sz="4" w:space="0" w:color="auto"/>
              <w:bottom w:val="single" w:sz="4" w:space="0" w:color="auto"/>
              <w:right w:val="single" w:sz="4" w:space="0" w:color="auto"/>
            </w:tcBorders>
            <w:vAlign w:val="center"/>
          </w:tcPr>
          <w:p w14:paraId="420AC3D9" w14:textId="77777777" w:rsidR="007D1FEA" w:rsidRPr="00753B2A" w:rsidRDefault="007D1FEA" w:rsidP="007D1FEA">
            <w:pPr>
              <w:jc w:val="center"/>
              <w:rPr>
                <w:rFonts w:ascii="GHEA Grapalat" w:hAnsi="GHEA Grapalat"/>
                <w:sz w:val="16"/>
                <w:szCs w:val="16"/>
                <w:lang w:val="hy-AM"/>
              </w:rPr>
            </w:pPr>
            <w:r>
              <w:rPr>
                <w:rFonts w:ascii="GHEA Grapalat" w:hAnsi="GHEA Grapalat"/>
                <w:sz w:val="16"/>
                <w:szCs w:val="16"/>
                <w:lang w:val="hy-AM"/>
              </w:rPr>
              <w:t>33611360/1</w:t>
            </w:r>
          </w:p>
        </w:tc>
        <w:tc>
          <w:tcPr>
            <w:tcW w:w="2283" w:type="dxa"/>
            <w:tcBorders>
              <w:top w:val="single" w:sz="4" w:space="0" w:color="auto"/>
              <w:left w:val="single" w:sz="4" w:space="0" w:color="auto"/>
              <w:bottom w:val="single" w:sz="4" w:space="0" w:color="auto"/>
              <w:right w:val="single" w:sz="4" w:space="0" w:color="auto"/>
            </w:tcBorders>
            <w:vAlign w:val="center"/>
          </w:tcPr>
          <w:p w14:paraId="32083EE3" w14:textId="77777777" w:rsidR="007D1FEA" w:rsidRPr="00753B2A" w:rsidRDefault="007D1FEA" w:rsidP="007D1FEA">
            <w:pPr>
              <w:rPr>
                <w:rFonts w:ascii="GHEA Grapalat" w:hAnsi="GHEA Grapalat"/>
                <w:sz w:val="20"/>
                <w:szCs w:val="20"/>
              </w:rPr>
            </w:pPr>
            <w:r>
              <w:rPr>
                <w:rFonts w:ascii="GHEA Grapalat" w:hAnsi="GHEA Grapalat"/>
                <w:sz w:val="20"/>
                <w:szCs w:val="20"/>
                <w:lang w:val="hy-AM"/>
              </w:rPr>
              <w:t xml:space="preserve">Խոլեկալցիֆերոլ </w:t>
            </w:r>
            <w:r>
              <w:rPr>
                <w:rFonts w:ascii="GHEA Grapalat" w:hAnsi="GHEA Grapalat"/>
                <w:sz w:val="20"/>
                <w:szCs w:val="20"/>
              </w:rPr>
              <w:t>a11cc</w:t>
            </w:r>
          </w:p>
        </w:tc>
        <w:tc>
          <w:tcPr>
            <w:tcW w:w="923" w:type="dxa"/>
            <w:tcBorders>
              <w:top w:val="single" w:sz="4" w:space="0" w:color="auto"/>
              <w:left w:val="single" w:sz="4" w:space="0" w:color="auto"/>
              <w:bottom w:val="single" w:sz="4" w:space="0" w:color="auto"/>
              <w:right w:val="single" w:sz="4" w:space="0" w:color="auto"/>
            </w:tcBorders>
            <w:vAlign w:val="center"/>
          </w:tcPr>
          <w:p w14:paraId="01616941" w14:textId="77777777" w:rsidR="007D1FEA" w:rsidRPr="00B94CF1"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0F8D7A" w14:textId="77777777" w:rsidR="007D1FEA" w:rsidRPr="00C578E2" w:rsidRDefault="007D1FEA" w:rsidP="007D1FEA">
            <w:pPr>
              <w:jc w:val="both"/>
              <w:rPr>
                <w:rFonts w:ascii="GHEA Grapalat" w:hAnsi="GHEA Grapalat"/>
                <w:sz w:val="20"/>
                <w:szCs w:val="20"/>
                <w:lang w:val="hy-AM"/>
              </w:rPr>
            </w:pPr>
            <w:r w:rsidRPr="00C578E2">
              <w:rPr>
                <w:rFonts w:ascii="GHEA Grapalat" w:hAnsi="GHEA Grapalat"/>
                <w:sz w:val="20"/>
                <w:szCs w:val="20"/>
                <w:lang w:val="es-ES"/>
              </w:rPr>
              <w:t xml:space="preserve">քոլեկալցիֆերոլ (վիտամին D3) </w:t>
            </w:r>
            <w:r w:rsidRPr="007217D3">
              <w:rPr>
                <w:rFonts w:ascii="GHEA Grapalat" w:hAnsi="GHEA Grapalat"/>
                <w:sz w:val="20"/>
                <w:szCs w:val="20"/>
                <w:lang w:val="es-ES"/>
              </w:rPr>
              <w:t xml:space="preserve">դեղաձևը. </w:t>
            </w:r>
            <w:r>
              <w:rPr>
                <w:rFonts w:ascii="GHEA Grapalat" w:hAnsi="GHEA Grapalat"/>
                <w:sz w:val="20"/>
                <w:szCs w:val="20"/>
                <w:lang w:val="es-ES"/>
              </w:rPr>
              <w:t>դեղա</w:t>
            </w:r>
            <w:r w:rsidRPr="00C578E2">
              <w:rPr>
                <w:rFonts w:ascii="GHEA Grapalat" w:hAnsi="GHEA Grapalat"/>
                <w:sz w:val="20"/>
                <w:szCs w:val="20"/>
                <w:lang w:val="es-ES"/>
              </w:rPr>
              <w:t>հատ</w:t>
            </w:r>
            <w:r w:rsidRPr="007217D3">
              <w:rPr>
                <w:rFonts w:ascii="GHEA Grapalat" w:hAnsi="GHEA Grapalat"/>
                <w:sz w:val="20"/>
                <w:szCs w:val="20"/>
                <w:lang w:val="es-ES"/>
              </w:rPr>
              <w:t>, դեղաչափը</w:t>
            </w:r>
            <w:r w:rsidRPr="00C578E2">
              <w:rPr>
                <w:rFonts w:ascii="GHEA Grapalat" w:hAnsi="GHEA Grapalat"/>
                <w:sz w:val="20"/>
                <w:szCs w:val="20"/>
                <w:lang w:val="es-ES"/>
              </w:rPr>
              <w:t>. 1000ՄՄ;</w:t>
            </w:r>
          </w:p>
        </w:tc>
        <w:tc>
          <w:tcPr>
            <w:tcW w:w="900" w:type="dxa"/>
            <w:tcBorders>
              <w:top w:val="single" w:sz="4" w:space="0" w:color="auto"/>
              <w:left w:val="single" w:sz="4" w:space="0" w:color="auto"/>
              <w:bottom w:val="single" w:sz="4" w:space="0" w:color="auto"/>
              <w:right w:val="single" w:sz="4" w:space="0" w:color="auto"/>
            </w:tcBorders>
            <w:vAlign w:val="center"/>
          </w:tcPr>
          <w:p w14:paraId="1CB330E7" w14:textId="77777777" w:rsidR="007D1FEA" w:rsidRPr="00C578E2" w:rsidRDefault="007D1FEA" w:rsidP="007D1FEA">
            <w:pPr>
              <w:jc w:val="cente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167DA03" w14:textId="1FE36F09"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82356E2" w14:textId="6F836C6C"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EC8D741"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2400</w:t>
            </w:r>
          </w:p>
        </w:tc>
        <w:tc>
          <w:tcPr>
            <w:tcW w:w="990" w:type="dxa"/>
            <w:tcBorders>
              <w:top w:val="single" w:sz="4" w:space="0" w:color="auto"/>
              <w:left w:val="single" w:sz="4" w:space="0" w:color="auto"/>
              <w:bottom w:val="single" w:sz="4" w:space="0" w:color="auto"/>
              <w:right w:val="single" w:sz="4" w:space="0" w:color="auto"/>
            </w:tcBorders>
            <w:vAlign w:val="center"/>
          </w:tcPr>
          <w:p w14:paraId="29F6D52F" w14:textId="77777777" w:rsidR="007D1FEA" w:rsidRPr="002B295F" w:rsidRDefault="007D1FEA" w:rsidP="007D1FEA">
            <w:pPr>
              <w:jc w:val="center"/>
              <w:rPr>
                <w:rFonts w:ascii="GHEA Grapalat" w:hAnsi="GHEA Grapalat"/>
                <w:sz w:val="18"/>
                <w:szCs w:val="18"/>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D5D31FB"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2400</w:t>
            </w:r>
          </w:p>
        </w:tc>
        <w:tc>
          <w:tcPr>
            <w:tcW w:w="1386" w:type="dxa"/>
            <w:tcBorders>
              <w:top w:val="single" w:sz="4" w:space="0" w:color="auto"/>
              <w:left w:val="single" w:sz="4" w:space="0" w:color="auto"/>
              <w:bottom w:val="single" w:sz="4" w:space="0" w:color="auto"/>
              <w:right w:val="single" w:sz="4" w:space="0" w:color="auto"/>
            </w:tcBorders>
            <w:vAlign w:val="center"/>
          </w:tcPr>
          <w:p w14:paraId="7B535614" w14:textId="77777777" w:rsidR="007D1FEA" w:rsidRPr="0050088C" w:rsidRDefault="007D1FEA" w:rsidP="007D1FEA">
            <w:pPr>
              <w:rPr>
                <w:rFonts w:ascii="GHEA Grapalat" w:hAnsi="GHEA Grapalat"/>
                <w:sz w:val="18"/>
                <w:szCs w:val="18"/>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76BFE50C"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231134F"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101</w:t>
            </w:r>
          </w:p>
        </w:tc>
        <w:tc>
          <w:tcPr>
            <w:tcW w:w="1370" w:type="dxa"/>
            <w:tcBorders>
              <w:top w:val="single" w:sz="4" w:space="0" w:color="auto"/>
              <w:left w:val="single" w:sz="4" w:space="0" w:color="auto"/>
              <w:bottom w:val="single" w:sz="4" w:space="0" w:color="auto"/>
              <w:right w:val="single" w:sz="4" w:space="0" w:color="auto"/>
            </w:tcBorders>
            <w:vAlign w:val="center"/>
          </w:tcPr>
          <w:p w14:paraId="3FBEA074" w14:textId="77777777" w:rsidR="007D1FEA" w:rsidRPr="000C4150" w:rsidRDefault="007D1FEA" w:rsidP="007D1FEA">
            <w:pPr>
              <w:spacing w:line="276" w:lineRule="auto"/>
              <w:jc w:val="center"/>
              <w:rPr>
                <w:rFonts w:ascii="GHEA Grapalat" w:hAnsi="GHEA Grapalat"/>
                <w:sz w:val="16"/>
                <w:szCs w:val="16"/>
                <w:lang w:val="hy-AM"/>
              </w:rPr>
            </w:pPr>
            <w:r>
              <w:rPr>
                <w:rFonts w:ascii="GHEA Grapalat" w:hAnsi="GHEA Grapalat"/>
                <w:sz w:val="16"/>
                <w:szCs w:val="16"/>
                <w:lang w:val="ru-RU"/>
              </w:rPr>
              <w:t>33611420/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0F1E6B6B" w14:textId="77777777" w:rsidR="007D1FEA" w:rsidRDefault="007D1FEA" w:rsidP="007D1FEA">
            <w:pPr>
              <w:spacing w:line="276" w:lineRule="auto"/>
              <w:rPr>
                <w:rFonts w:ascii="GHEA Grapalat" w:hAnsi="GHEA Grapalat"/>
                <w:sz w:val="20"/>
                <w:szCs w:val="20"/>
                <w:lang w:val="ru-RU"/>
              </w:rPr>
            </w:pPr>
            <w:r>
              <w:rPr>
                <w:rFonts w:ascii="GHEA Grapalat" w:hAnsi="GHEA Grapalat" w:cs="Sylfaen"/>
                <w:sz w:val="20"/>
                <w:szCs w:val="20"/>
                <w:lang w:val="ru-RU"/>
              </w:rPr>
              <w:t>կալցիումի</w:t>
            </w:r>
            <w:r>
              <w:rPr>
                <w:rFonts w:ascii="GHEA Grapalat" w:hAnsi="GHEA Grapalat"/>
                <w:sz w:val="20"/>
                <w:szCs w:val="20"/>
                <w:lang w:val="ru-RU"/>
              </w:rPr>
              <w:t xml:space="preserve"> </w:t>
            </w:r>
            <w:r>
              <w:rPr>
                <w:rFonts w:ascii="GHEA Grapalat" w:hAnsi="GHEA Grapalat" w:cs="Sylfaen"/>
                <w:sz w:val="20"/>
                <w:szCs w:val="20"/>
                <w:lang w:val="ru-RU"/>
              </w:rPr>
              <w:t>գլյուկոնատ</w:t>
            </w:r>
            <w:r>
              <w:rPr>
                <w:rFonts w:ascii="GHEA Grapalat" w:hAnsi="GHEA Grapalat"/>
                <w:sz w:val="20"/>
                <w:szCs w:val="20"/>
                <w:lang w:val="ru-RU"/>
              </w:rPr>
              <w:t xml:space="preserve"> a12aa03, d11ax03</w:t>
            </w:r>
          </w:p>
        </w:tc>
        <w:tc>
          <w:tcPr>
            <w:tcW w:w="923" w:type="dxa"/>
            <w:tcBorders>
              <w:top w:val="single" w:sz="4" w:space="0" w:color="auto"/>
              <w:left w:val="single" w:sz="4" w:space="0" w:color="auto"/>
              <w:bottom w:val="single" w:sz="4" w:space="0" w:color="auto"/>
              <w:right w:val="single" w:sz="4" w:space="0" w:color="auto"/>
            </w:tcBorders>
            <w:vAlign w:val="center"/>
          </w:tcPr>
          <w:p w14:paraId="1D0BA337" w14:textId="77777777" w:rsidR="007D1FEA" w:rsidRDefault="007D1FEA" w:rsidP="007D1FEA">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81496C" w14:textId="77777777" w:rsidR="007D1FEA" w:rsidRPr="00FE7B97" w:rsidRDefault="007D1FEA" w:rsidP="007D1FEA">
            <w:pPr>
              <w:spacing w:line="276" w:lineRule="auto"/>
              <w:jc w:val="both"/>
              <w:rPr>
                <w:rFonts w:ascii="GHEA Grapalat" w:hAnsi="GHEA Grapalat"/>
                <w:sz w:val="20"/>
                <w:szCs w:val="20"/>
                <w:lang w:val="hy-AM"/>
              </w:rPr>
            </w:pPr>
            <w:r>
              <w:rPr>
                <w:rFonts w:ascii="GHEA Grapalat" w:hAnsi="GHEA Grapalat" w:cs="Calibri"/>
                <w:sz w:val="20"/>
                <w:szCs w:val="20"/>
                <w:lang w:val="ru-RU"/>
              </w:rPr>
              <w:t>Կալցիումի</w:t>
            </w:r>
            <w:r w:rsidRPr="00251227">
              <w:rPr>
                <w:rFonts w:ascii="GHEA Grapalat" w:hAnsi="GHEA Grapalat" w:cs="Calibri"/>
                <w:sz w:val="20"/>
                <w:szCs w:val="20"/>
                <w:lang w:val="pt-BR"/>
              </w:rPr>
              <w:t xml:space="preserve"> </w:t>
            </w:r>
            <w:r>
              <w:rPr>
                <w:rFonts w:ascii="GHEA Grapalat" w:hAnsi="GHEA Grapalat" w:cs="Calibri"/>
                <w:sz w:val="20"/>
                <w:szCs w:val="20"/>
                <w:lang w:val="ru-RU"/>
              </w:rPr>
              <w:t>գլյուկոնատ</w:t>
            </w:r>
            <w:r w:rsidRPr="00251227">
              <w:rPr>
                <w:rFonts w:ascii="GHEA Grapalat" w:hAnsi="GHEA Grapalat" w:cs="Calibri"/>
                <w:sz w:val="20"/>
                <w:szCs w:val="20"/>
                <w:lang w:val="pt-BR"/>
              </w:rPr>
              <w:t xml:space="preserve">, </w:t>
            </w:r>
            <w:r w:rsidRPr="002114CA">
              <w:rPr>
                <w:rFonts w:ascii="GHEA Grapalat" w:hAnsi="GHEA Grapalat" w:cs="Calibri"/>
                <w:sz w:val="20"/>
                <w:szCs w:val="20"/>
                <w:lang w:val="ru-RU"/>
              </w:rPr>
              <w:t>դեղաձևը</w:t>
            </w:r>
            <w:r w:rsidRPr="00251227">
              <w:rPr>
                <w:rFonts w:ascii="GHEA Grapalat" w:hAnsi="GHEA Grapalat" w:cs="Calibri"/>
                <w:sz w:val="20"/>
                <w:szCs w:val="20"/>
                <w:lang w:val="pt-BR"/>
              </w:rPr>
              <w:t xml:space="preserve">. </w:t>
            </w:r>
            <w:r w:rsidRPr="002114CA">
              <w:rPr>
                <w:rFonts w:ascii="GHEA Grapalat" w:hAnsi="GHEA Grapalat" w:cs="Calibri"/>
                <w:sz w:val="20"/>
                <w:szCs w:val="20"/>
                <w:lang w:val="ru-RU"/>
              </w:rPr>
              <w:t>դեղահատեր</w:t>
            </w:r>
            <w:r w:rsidRPr="00251227">
              <w:rPr>
                <w:rFonts w:ascii="GHEA Grapalat" w:hAnsi="GHEA Grapalat" w:cs="Calibri"/>
                <w:sz w:val="20"/>
                <w:szCs w:val="20"/>
                <w:lang w:val="pt-BR"/>
              </w:rPr>
              <w:t xml:space="preserve">, </w:t>
            </w:r>
            <w:r w:rsidRPr="002114CA">
              <w:rPr>
                <w:rFonts w:ascii="GHEA Grapalat" w:hAnsi="GHEA Grapalat" w:cs="Calibri"/>
                <w:sz w:val="20"/>
                <w:szCs w:val="20"/>
                <w:lang w:val="ru-RU"/>
              </w:rPr>
              <w:t>դեղաչափը</w:t>
            </w:r>
            <w:r w:rsidRPr="00251227">
              <w:rPr>
                <w:rFonts w:ascii="GHEA Grapalat" w:hAnsi="GHEA Grapalat" w:cs="Calibri"/>
                <w:sz w:val="20"/>
                <w:szCs w:val="20"/>
                <w:lang w:val="pt-BR"/>
              </w:rPr>
              <w:t xml:space="preserve">. </w:t>
            </w:r>
            <w:r w:rsidRPr="002114CA">
              <w:rPr>
                <w:rFonts w:ascii="GHEA Grapalat" w:hAnsi="GHEA Grapalat" w:cs="Calibri"/>
                <w:sz w:val="20"/>
                <w:szCs w:val="20"/>
                <w:lang w:val="ru-RU"/>
              </w:rPr>
              <w:t>500մգ</w:t>
            </w:r>
          </w:p>
        </w:tc>
        <w:tc>
          <w:tcPr>
            <w:tcW w:w="900" w:type="dxa"/>
            <w:tcBorders>
              <w:top w:val="single" w:sz="4" w:space="0" w:color="auto"/>
              <w:left w:val="single" w:sz="4" w:space="0" w:color="auto"/>
              <w:bottom w:val="single" w:sz="4" w:space="0" w:color="auto"/>
              <w:right w:val="single" w:sz="4" w:space="0" w:color="auto"/>
            </w:tcBorders>
            <w:vAlign w:val="center"/>
          </w:tcPr>
          <w:p w14:paraId="14EAA946" w14:textId="77777777" w:rsidR="007D1FEA" w:rsidRDefault="007D1FEA" w:rsidP="007D1FEA">
            <w:pPr>
              <w:spacing w:line="276" w:lineRule="auto"/>
              <w:jc w:val="cente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96CB1A2" w14:textId="4B7C526F"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9E7471B" w14:textId="73277339"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89F9394"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400</w:t>
            </w:r>
          </w:p>
        </w:tc>
        <w:tc>
          <w:tcPr>
            <w:tcW w:w="990" w:type="dxa"/>
            <w:tcBorders>
              <w:top w:val="single" w:sz="4" w:space="0" w:color="auto"/>
              <w:left w:val="single" w:sz="4" w:space="0" w:color="auto"/>
              <w:bottom w:val="single" w:sz="4" w:space="0" w:color="auto"/>
              <w:right w:val="single" w:sz="4" w:space="0" w:color="auto"/>
            </w:tcBorders>
            <w:vAlign w:val="center"/>
          </w:tcPr>
          <w:p w14:paraId="0CED5429"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7C24FA3"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400</w:t>
            </w:r>
          </w:p>
        </w:tc>
        <w:tc>
          <w:tcPr>
            <w:tcW w:w="1386" w:type="dxa"/>
            <w:tcBorders>
              <w:top w:val="single" w:sz="4" w:space="0" w:color="auto"/>
              <w:left w:val="single" w:sz="4" w:space="0" w:color="auto"/>
              <w:bottom w:val="single" w:sz="4" w:space="0" w:color="auto"/>
              <w:right w:val="single" w:sz="4" w:space="0" w:color="auto"/>
            </w:tcBorders>
            <w:vAlign w:val="center"/>
          </w:tcPr>
          <w:p w14:paraId="4475D02B"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729A3CFF"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AC2FEFC"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102</w:t>
            </w:r>
          </w:p>
        </w:tc>
        <w:tc>
          <w:tcPr>
            <w:tcW w:w="1370" w:type="dxa"/>
            <w:tcBorders>
              <w:top w:val="single" w:sz="4" w:space="0" w:color="auto"/>
              <w:left w:val="single" w:sz="4" w:space="0" w:color="auto"/>
              <w:bottom w:val="single" w:sz="4" w:space="0" w:color="auto"/>
              <w:right w:val="single" w:sz="4" w:space="0" w:color="auto"/>
            </w:tcBorders>
            <w:vAlign w:val="center"/>
          </w:tcPr>
          <w:p w14:paraId="65BCECAD" w14:textId="77777777" w:rsidR="007D1FEA" w:rsidRPr="002D78A0" w:rsidRDefault="007D1FEA" w:rsidP="007D1FEA">
            <w:pPr>
              <w:jc w:val="center"/>
              <w:rPr>
                <w:rFonts w:ascii="GHEA Grapalat" w:hAnsi="GHEA Grapalat"/>
                <w:color w:val="333333"/>
                <w:sz w:val="16"/>
                <w:szCs w:val="16"/>
                <w:lang w:val="hy-AM"/>
              </w:rPr>
            </w:pPr>
            <w:r w:rsidRPr="002D78A0">
              <w:rPr>
                <w:rFonts w:ascii="GHEA Grapalat" w:hAnsi="GHEA Grapalat"/>
                <w:color w:val="333333"/>
                <w:sz w:val="16"/>
                <w:szCs w:val="16"/>
                <w:lang w:val="hy-AM"/>
              </w:rPr>
              <w:t>33611450/1</w:t>
            </w:r>
          </w:p>
        </w:tc>
        <w:tc>
          <w:tcPr>
            <w:tcW w:w="2283" w:type="dxa"/>
            <w:tcBorders>
              <w:top w:val="single" w:sz="4" w:space="0" w:color="auto"/>
              <w:left w:val="single" w:sz="4" w:space="0" w:color="auto"/>
              <w:bottom w:val="single" w:sz="4" w:space="0" w:color="auto"/>
              <w:right w:val="single" w:sz="4" w:space="0" w:color="auto"/>
            </w:tcBorders>
            <w:vAlign w:val="center"/>
          </w:tcPr>
          <w:p w14:paraId="1BD08E9A" w14:textId="77777777" w:rsidR="007D1FEA" w:rsidRPr="008F4E5A" w:rsidRDefault="007D1FEA" w:rsidP="007D1FEA">
            <w:pPr>
              <w:rPr>
                <w:rFonts w:ascii="GHEA Grapalat" w:hAnsi="GHEA Grapalat"/>
                <w:sz w:val="20"/>
                <w:szCs w:val="20"/>
                <w:lang w:val="hy-AM"/>
              </w:rPr>
            </w:pPr>
            <w:r>
              <w:rPr>
                <w:rFonts w:ascii="GHEA Grapalat" w:hAnsi="GHEA Grapalat" w:cs="Sylfaen"/>
                <w:sz w:val="20"/>
                <w:szCs w:val="20"/>
                <w:lang w:val="hy-AM"/>
              </w:rPr>
              <w:t xml:space="preserve">բիսմութի տրիկալիումական դիցիտրատ </w:t>
            </w:r>
            <w:r>
              <w:rPr>
                <w:rFonts w:ascii="GHEA Grapalat" w:hAnsi="GHEA Grapalat" w:cs="Sylfaen"/>
                <w:sz w:val="20"/>
                <w:szCs w:val="20"/>
              </w:rPr>
              <w:t>A02BX05</w:t>
            </w:r>
          </w:p>
        </w:tc>
        <w:tc>
          <w:tcPr>
            <w:tcW w:w="923" w:type="dxa"/>
            <w:tcBorders>
              <w:top w:val="single" w:sz="4" w:space="0" w:color="auto"/>
              <w:left w:val="single" w:sz="4" w:space="0" w:color="auto"/>
              <w:bottom w:val="single" w:sz="4" w:space="0" w:color="auto"/>
              <w:right w:val="single" w:sz="4" w:space="0" w:color="auto"/>
            </w:tcBorders>
            <w:vAlign w:val="center"/>
          </w:tcPr>
          <w:p w14:paraId="2AFB770C"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vAlign w:val="bottom"/>
          </w:tcPr>
          <w:p w14:paraId="0C12DDAE" w14:textId="77777777" w:rsidR="007D1FEA" w:rsidRPr="008F4E5A" w:rsidRDefault="007D1FEA" w:rsidP="007D1FEA">
            <w:pPr>
              <w:jc w:val="both"/>
              <w:rPr>
                <w:rFonts w:ascii="GHEA Grapalat" w:hAnsi="GHEA Grapalat" w:cs="Sylfaen"/>
                <w:sz w:val="20"/>
                <w:szCs w:val="20"/>
                <w:lang w:val="pt-BR"/>
              </w:rPr>
            </w:pPr>
            <w:r>
              <w:rPr>
                <w:rFonts w:ascii="GHEA Grapalat" w:hAnsi="GHEA Grapalat" w:cs="Sylfaen"/>
                <w:sz w:val="20"/>
                <w:szCs w:val="20"/>
                <w:lang w:val="hy-AM"/>
              </w:rPr>
              <w:t>Բ</w:t>
            </w:r>
            <w:r w:rsidRPr="008F4E5A">
              <w:rPr>
                <w:rFonts w:ascii="GHEA Grapalat" w:hAnsi="GHEA Grapalat" w:cs="Sylfaen"/>
                <w:sz w:val="20"/>
                <w:szCs w:val="20"/>
                <w:lang w:val="pt-BR"/>
              </w:rPr>
              <w:t>իսմութի տրիկալիումական դիցիտրատ ( բիսմութի օքսիդ)</w:t>
            </w:r>
            <w:r w:rsidRPr="0094358E">
              <w:rPr>
                <w:rFonts w:ascii="GHEA Grapalat" w:hAnsi="GHEA Grapalat" w:cs="Sylfaen"/>
                <w:sz w:val="20"/>
                <w:szCs w:val="20"/>
                <w:lang w:val="pt-BR"/>
              </w:rPr>
              <w:t xml:space="preserve">, </w:t>
            </w:r>
            <w:r w:rsidRPr="008F4E5A">
              <w:rPr>
                <w:rFonts w:ascii="GHEA Grapalat" w:hAnsi="GHEA Grapalat" w:cs="Sylfaen"/>
                <w:sz w:val="20"/>
                <w:szCs w:val="20"/>
                <w:lang w:val="pt-BR"/>
              </w:rPr>
              <w:t>դեղաձևը</w:t>
            </w:r>
            <w:r w:rsidRPr="0094358E">
              <w:rPr>
                <w:rFonts w:ascii="GHEA Grapalat" w:hAnsi="GHEA Grapalat" w:cs="Sylfaen"/>
                <w:sz w:val="20"/>
                <w:szCs w:val="20"/>
                <w:lang w:val="pt-BR"/>
              </w:rPr>
              <w:t xml:space="preserve">. </w:t>
            </w:r>
            <w:r w:rsidRPr="008F4E5A">
              <w:rPr>
                <w:rFonts w:ascii="GHEA Grapalat" w:hAnsi="GHEA Grapalat" w:cs="Sylfaen"/>
                <w:sz w:val="20"/>
                <w:szCs w:val="20"/>
                <w:lang w:val="pt-BR"/>
              </w:rPr>
              <w:t>դեղահատ թաղանթապատ, դեղաչափը. 120մգ</w:t>
            </w:r>
          </w:p>
        </w:tc>
        <w:tc>
          <w:tcPr>
            <w:tcW w:w="900" w:type="dxa"/>
            <w:tcBorders>
              <w:top w:val="single" w:sz="4" w:space="0" w:color="auto"/>
              <w:left w:val="single" w:sz="4" w:space="0" w:color="auto"/>
              <w:bottom w:val="single" w:sz="4" w:space="0" w:color="auto"/>
              <w:right w:val="single" w:sz="4" w:space="0" w:color="auto"/>
            </w:tcBorders>
            <w:vAlign w:val="center"/>
          </w:tcPr>
          <w:p w14:paraId="4ACF1947" w14:textId="77777777" w:rsidR="007D1FEA" w:rsidRPr="0094358E" w:rsidRDefault="007D1FEA" w:rsidP="007D1FEA">
            <w:pPr>
              <w:jc w:val="cente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609940F" w14:textId="10B386CB"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881C011" w14:textId="7B73488F"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4B223FD"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1680</w:t>
            </w:r>
          </w:p>
        </w:tc>
        <w:tc>
          <w:tcPr>
            <w:tcW w:w="990" w:type="dxa"/>
            <w:tcBorders>
              <w:top w:val="single" w:sz="4" w:space="0" w:color="auto"/>
              <w:left w:val="single" w:sz="4" w:space="0" w:color="auto"/>
              <w:bottom w:val="single" w:sz="4" w:space="0" w:color="auto"/>
              <w:right w:val="single" w:sz="4" w:space="0" w:color="auto"/>
            </w:tcBorders>
            <w:vAlign w:val="center"/>
          </w:tcPr>
          <w:p w14:paraId="211B9C9E" w14:textId="77777777" w:rsidR="007D1FEA" w:rsidRPr="009A64F0"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B542EF8"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1680</w:t>
            </w:r>
          </w:p>
        </w:tc>
        <w:tc>
          <w:tcPr>
            <w:tcW w:w="1386" w:type="dxa"/>
            <w:tcBorders>
              <w:top w:val="single" w:sz="4" w:space="0" w:color="auto"/>
              <w:left w:val="single" w:sz="4" w:space="0" w:color="auto"/>
              <w:bottom w:val="single" w:sz="4" w:space="0" w:color="auto"/>
              <w:right w:val="single" w:sz="4" w:space="0" w:color="auto"/>
            </w:tcBorders>
            <w:vAlign w:val="center"/>
          </w:tcPr>
          <w:p w14:paraId="279AA435"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2E319514"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223083C"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103</w:t>
            </w:r>
          </w:p>
        </w:tc>
        <w:tc>
          <w:tcPr>
            <w:tcW w:w="1370" w:type="dxa"/>
            <w:tcBorders>
              <w:top w:val="single" w:sz="4" w:space="0" w:color="auto"/>
              <w:left w:val="single" w:sz="4" w:space="0" w:color="auto"/>
              <w:bottom w:val="single" w:sz="4" w:space="0" w:color="auto"/>
              <w:right w:val="single" w:sz="4" w:space="0" w:color="auto"/>
            </w:tcBorders>
            <w:vAlign w:val="center"/>
          </w:tcPr>
          <w:p w14:paraId="34FFBA8B" w14:textId="77777777" w:rsidR="007D1FEA" w:rsidRPr="00086E85" w:rsidRDefault="007D1FEA" w:rsidP="007D1FEA">
            <w:pPr>
              <w:jc w:val="center"/>
              <w:rPr>
                <w:rFonts w:ascii="GHEA Grapalat" w:hAnsi="GHEA Grapalat"/>
                <w:sz w:val="16"/>
                <w:szCs w:val="16"/>
                <w:lang w:val="hy-AM"/>
              </w:rPr>
            </w:pPr>
            <w:r w:rsidRPr="00F016CF">
              <w:rPr>
                <w:rFonts w:ascii="GHEA Grapalat" w:hAnsi="GHEA Grapalat"/>
                <w:sz w:val="16"/>
                <w:szCs w:val="16"/>
                <w:lang w:val="hy-AM"/>
              </w:rPr>
              <w:t>33611460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51A42AAE" w14:textId="77777777" w:rsidR="007D1FEA" w:rsidRPr="00F072C3" w:rsidRDefault="007D1FEA" w:rsidP="007D1FEA">
            <w:pPr>
              <w:rPr>
                <w:rFonts w:ascii="GHEA Grapalat" w:hAnsi="GHEA Grapalat"/>
                <w:sz w:val="20"/>
                <w:szCs w:val="20"/>
                <w:lang w:val="pt-BR"/>
              </w:rPr>
            </w:pPr>
            <w:r w:rsidRPr="00F016CF">
              <w:rPr>
                <w:rFonts w:ascii="GHEA Grapalat" w:hAnsi="GHEA Grapalat"/>
                <w:sz w:val="20"/>
                <w:szCs w:val="20"/>
                <w:lang w:val="hy-AM"/>
              </w:rPr>
              <w:t>Մեբևերին (մեբևերինի հիդրոքլորիդ) A03AA04</w:t>
            </w:r>
          </w:p>
        </w:tc>
        <w:tc>
          <w:tcPr>
            <w:tcW w:w="923" w:type="dxa"/>
            <w:tcBorders>
              <w:top w:val="single" w:sz="4" w:space="0" w:color="auto"/>
              <w:left w:val="single" w:sz="4" w:space="0" w:color="auto"/>
              <w:bottom w:val="single" w:sz="4" w:space="0" w:color="auto"/>
              <w:right w:val="single" w:sz="4" w:space="0" w:color="auto"/>
            </w:tcBorders>
            <w:vAlign w:val="center"/>
          </w:tcPr>
          <w:p w14:paraId="22063A4B"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F703FE" w14:textId="77777777" w:rsidR="007D1FEA" w:rsidRPr="00F072C3" w:rsidRDefault="007D1FEA" w:rsidP="007D1FEA">
            <w:pPr>
              <w:jc w:val="both"/>
              <w:rPr>
                <w:rFonts w:ascii="GHEA Grapalat" w:hAnsi="GHEA Grapalat"/>
                <w:sz w:val="20"/>
                <w:szCs w:val="20"/>
                <w:lang w:val="hy-AM"/>
              </w:rPr>
            </w:pPr>
            <w:r w:rsidRPr="00F016CF">
              <w:rPr>
                <w:rFonts w:ascii="GHEA Grapalat" w:hAnsi="GHEA Grapalat"/>
                <w:sz w:val="20"/>
                <w:szCs w:val="20"/>
                <w:lang w:val="hy-AM"/>
              </w:rPr>
              <w:t>Մեբևերին</w:t>
            </w:r>
            <w:r w:rsidRPr="00F072C3">
              <w:rPr>
                <w:rFonts w:ascii="GHEA Grapalat" w:hAnsi="GHEA Grapalat"/>
                <w:sz w:val="20"/>
                <w:szCs w:val="20"/>
                <w:lang w:val="pt-BR"/>
              </w:rPr>
              <w:t xml:space="preserve"> (</w:t>
            </w:r>
            <w:r w:rsidRPr="00F016CF">
              <w:rPr>
                <w:rFonts w:ascii="GHEA Grapalat" w:hAnsi="GHEA Grapalat"/>
                <w:sz w:val="20"/>
                <w:szCs w:val="20"/>
                <w:lang w:val="hy-AM"/>
              </w:rPr>
              <w:t>մեբևերինի</w:t>
            </w:r>
            <w:r w:rsidRPr="00F072C3">
              <w:rPr>
                <w:rFonts w:ascii="GHEA Grapalat" w:hAnsi="GHEA Grapalat"/>
                <w:sz w:val="20"/>
                <w:szCs w:val="20"/>
                <w:lang w:val="pt-BR"/>
              </w:rPr>
              <w:t xml:space="preserve"> </w:t>
            </w:r>
            <w:r w:rsidRPr="00F016CF">
              <w:rPr>
                <w:rFonts w:ascii="GHEA Grapalat" w:hAnsi="GHEA Grapalat"/>
                <w:sz w:val="20"/>
                <w:szCs w:val="20"/>
                <w:lang w:val="hy-AM"/>
              </w:rPr>
              <w:t>հիդրոքլորիդ</w:t>
            </w:r>
            <w:r w:rsidRPr="00F072C3">
              <w:rPr>
                <w:rFonts w:ascii="GHEA Grapalat" w:hAnsi="GHEA Grapalat"/>
                <w:sz w:val="20"/>
                <w:szCs w:val="20"/>
                <w:lang w:val="pt-BR"/>
              </w:rPr>
              <w:t xml:space="preserve">), </w:t>
            </w:r>
            <w:r w:rsidRPr="00CB07F3">
              <w:rPr>
                <w:rFonts w:ascii="GHEA Grapalat" w:hAnsi="GHEA Grapalat" w:cs="Calibri"/>
                <w:sz w:val="20"/>
                <w:szCs w:val="20"/>
                <w:lang w:val="es-ES"/>
              </w:rPr>
              <w:t>դեղաձևը. դեղապատիճ</w:t>
            </w:r>
            <w:r w:rsidRPr="00F072C3">
              <w:rPr>
                <w:rFonts w:ascii="GHEA Grapalat" w:hAnsi="GHEA Grapalat" w:cs="Arial"/>
                <w:sz w:val="20"/>
                <w:szCs w:val="20"/>
                <w:lang w:val="pt-BR"/>
              </w:rPr>
              <w:t xml:space="preserve"> </w:t>
            </w:r>
            <w:r w:rsidRPr="00F016CF">
              <w:rPr>
                <w:rFonts w:ascii="GHEA Grapalat" w:hAnsi="GHEA Grapalat" w:cs="Arial"/>
                <w:sz w:val="20"/>
                <w:szCs w:val="20"/>
                <w:lang w:val="hy-AM"/>
              </w:rPr>
              <w:t>կոշտ</w:t>
            </w:r>
            <w:r w:rsidRPr="00F072C3">
              <w:rPr>
                <w:rFonts w:ascii="GHEA Grapalat" w:hAnsi="GHEA Grapalat" w:cs="Arial"/>
                <w:sz w:val="20"/>
                <w:szCs w:val="20"/>
                <w:lang w:val="pt-BR"/>
              </w:rPr>
              <w:t xml:space="preserve"> </w:t>
            </w:r>
            <w:r w:rsidRPr="00F016CF">
              <w:rPr>
                <w:rFonts w:ascii="GHEA Grapalat" w:hAnsi="GHEA Grapalat" w:cs="Arial"/>
                <w:sz w:val="20"/>
                <w:szCs w:val="20"/>
                <w:lang w:val="hy-AM"/>
              </w:rPr>
              <w:t>ե</w:t>
            </w:r>
            <w:r w:rsidRPr="00F072C3">
              <w:rPr>
                <w:rFonts w:ascii="GHEA Grapalat" w:hAnsi="GHEA Grapalat" w:cs="Arial"/>
                <w:sz w:val="20"/>
                <w:szCs w:val="20"/>
              </w:rPr>
              <w:t>րկարատև</w:t>
            </w:r>
            <w:r w:rsidRPr="00F072C3">
              <w:rPr>
                <w:rFonts w:ascii="GHEA Grapalat" w:hAnsi="GHEA Grapalat" w:cs="Arial"/>
                <w:sz w:val="20"/>
                <w:szCs w:val="20"/>
                <w:lang w:val="pt-BR"/>
              </w:rPr>
              <w:t xml:space="preserve"> </w:t>
            </w:r>
            <w:r w:rsidRPr="00F072C3">
              <w:rPr>
                <w:rFonts w:ascii="GHEA Grapalat" w:hAnsi="GHEA Grapalat" w:cs="Arial"/>
                <w:sz w:val="20"/>
                <w:szCs w:val="20"/>
              </w:rPr>
              <w:t>ձերբազատմամբ</w:t>
            </w:r>
            <w:r w:rsidRPr="00F072C3">
              <w:rPr>
                <w:rFonts w:ascii="GHEA Grapalat" w:hAnsi="GHEA Grapalat" w:cs="Arial"/>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 200մգ</w:t>
            </w:r>
          </w:p>
        </w:tc>
        <w:tc>
          <w:tcPr>
            <w:tcW w:w="900" w:type="dxa"/>
            <w:tcBorders>
              <w:top w:val="single" w:sz="4" w:space="0" w:color="auto"/>
              <w:left w:val="single" w:sz="4" w:space="0" w:color="auto"/>
              <w:bottom w:val="single" w:sz="4" w:space="0" w:color="auto"/>
              <w:right w:val="single" w:sz="4" w:space="0" w:color="auto"/>
            </w:tcBorders>
            <w:vAlign w:val="center"/>
          </w:tcPr>
          <w:p w14:paraId="166122AF" w14:textId="77777777" w:rsidR="007D1FEA" w:rsidRPr="00F072C3" w:rsidRDefault="007D1FEA" w:rsidP="007D1FEA">
            <w:pPr>
              <w:jc w:val="center"/>
              <w:rPr>
                <w:rFonts w:ascii="GHEA Grapalat" w:hAnsi="GHEA Grapalat" w:cs="Arial"/>
                <w:sz w:val="18"/>
                <w:szCs w:val="18"/>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77C4D45" w14:textId="046C30A7"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6AD24A9" w14:textId="5246E280"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B644402"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w:t>
            </w:r>
          </w:p>
        </w:tc>
        <w:tc>
          <w:tcPr>
            <w:tcW w:w="990" w:type="dxa"/>
            <w:tcBorders>
              <w:top w:val="single" w:sz="4" w:space="0" w:color="auto"/>
              <w:left w:val="single" w:sz="4" w:space="0" w:color="auto"/>
              <w:bottom w:val="single" w:sz="4" w:space="0" w:color="auto"/>
              <w:right w:val="single" w:sz="4" w:space="0" w:color="auto"/>
            </w:tcBorders>
            <w:vAlign w:val="center"/>
          </w:tcPr>
          <w:p w14:paraId="7091C7AE" w14:textId="77777777" w:rsidR="007D1FEA" w:rsidRPr="00B1784F"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3A65EF1"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w:t>
            </w:r>
          </w:p>
        </w:tc>
        <w:tc>
          <w:tcPr>
            <w:tcW w:w="1386" w:type="dxa"/>
            <w:tcBorders>
              <w:top w:val="single" w:sz="4" w:space="0" w:color="auto"/>
              <w:left w:val="single" w:sz="4" w:space="0" w:color="auto"/>
              <w:bottom w:val="single" w:sz="4" w:space="0" w:color="auto"/>
              <w:right w:val="single" w:sz="4" w:space="0" w:color="auto"/>
            </w:tcBorders>
            <w:vAlign w:val="center"/>
          </w:tcPr>
          <w:p w14:paraId="4094F96D" w14:textId="77777777" w:rsidR="007D1FEA"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1FCBC1B2"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F30E8DF" w14:textId="77777777" w:rsidR="007D1FEA" w:rsidRDefault="007D1FEA" w:rsidP="007D1FEA">
            <w:pPr>
              <w:jc w:val="center"/>
              <w:rPr>
                <w:rFonts w:ascii="GHEA Grapalat" w:hAnsi="GHEA Grapalat" w:cs="Arial LatArm"/>
                <w:lang w:val="pt-BR"/>
              </w:rPr>
            </w:pPr>
            <w:r>
              <w:rPr>
                <w:rFonts w:ascii="GHEA Grapalat" w:hAnsi="GHEA Grapalat" w:cs="Arial LatArm"/>
                <w:lang w:val="pt-BR"/>
              </w:rPr>
              <w:t>104</w:t>
            </w:r>
          </w:p>
        </w:tc>
        <w:tc>
          <w:tcPr>
            <w:tcW w:w="1370" w:type="dxa"/>
            <w:tcBorders>
              <w:top w:val="single" w:sz="4" w:space="0" w:color="auto"/>
              <w:left w:val="single" w:sz="4" w:space="0" w:color="auto"/>
              <w:bottom w:val="single" w:sz="4" w:space="0" w:color="auto"/>
              <w:right w:val="single" w:sz="4" w:space="0" w:color="auto"/>
            </w:tcBorders>
            <w:vAlign w:val="center"/>
          </w:tcPr>
          <w:p w14:paraId="52628D39" w14:textId="77777777" w:rsidR="007D1FEA" w:rsidRPr="00085CA3"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33611470/1</w:t>
            </w:r>
          </w:p>
        </w:tc>
        <w:tc>
          <w:tcPr>
            <w:tcW w:w="2283" w:type="dxa"/>
            <w:tcBorders>
              <w:top w:val="single" w:sz="4" w:space="0" w:color="auto"/>
              <w:left w:val="single" w:sz="4" w:space="0" w:color="auto"/>
              <w:bottom w:val="single" w:sz="4" w:space="0" w:color="auto"/>
              <w:right w:val="single" w:sz="4" w:space="0" w:color="auto"/>
            </w:tcBorders>
            <w:vAlign w:val="center"/>
          </w:tcPr>
          <w:p w14:paraId="29D0B839" w14:textId="77777777" w:rsidR="007D1FEA" w:rsidRPr="0038478A" w:rsidRDefault="007D1FEA" w:rsidP="007D1FEA">
            <w:pPr>
              <w:rPr>
                <w:rFonts w:ascii="GHEA Grapalat" w:hAnsi="GHEA Grapalat"/>
                <w:sz w:val="20"/>
                <w:szCs w:val="20"/>
                <w:lang w:val="pt-BR"/>
              </w:rPr>
            </w:pPr>
            <w:r>
              <w:rPr>
                <w:rFonts w:ascii="GHEA Grapalat" w:hAnsi="GHEA Grapalat"/>
                <w:sz w:val="20"/>
                <w:szCs w:val="20"/>
                <w:lang w:val="pt-BR"/>
              </w:rPr>
              <w:t>պանտոպրազոլ</w:t>
            </w:r>
          </w:p>
        </w:tc>
        <w:tc>
          <w:tcPr>
            <w:tcW w:w="923" w:type="dxa"/>
            <w:tcBorders>
              <w:top w:val="single" w:sz="4" w:space="0" w:color="auto"/>
              <w:left w:val="single" w:sz="4" w:space="0" w:color="auto"/>
              <w:bottom w:val="single" w:sz="4" w:space="0" w:color="auto"/>
              <w:right w:val="single" w:sz="4" w:space="0" w:color="auto"/>
            </w:tcBorders>
            <w:vAlign w:val="center"/>
          </w:tcPr>
          <w:p w14:paraId="4738277E"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4FDCDF" w14:textId="77777777" w:rsidR="007D1FEA" w:rsidRPr="00FE3E7B" w:rsidRDefault="007D1FEA" w:rsidP="007D1FEA">
            <w:pPr>
              <w:jc w:val="both"/>
              <w:rPr>
                <w:rFonts w:ascii="GHEA Grapalat" w:hAnsi="GHEA Grapalat"/>
                <w:sz w:val="20"/>
                <w:szCs w:val="20"/>
                <w:lang w:val="es-ES"/>
              </w:rPr>
            </w:pPr>
            <w:r>
              <w:rPr>
                <w:rFonts w:ascii="GHEA Grapalat" w:hAnsi="GHEA Grapalat" w:cs="Calibri"/>
                <w:sz w:val="20"/>
                <w:szCs w:val="20"/>
                <w:lang w:val="pt-BR"/>
              </w:rPr>
              <w:t>Պ</w:t>
            </w:r>
            <w:r w:rsidRPr="0027389E">
              <w:rPr>
                <w:rFonts w:ascii="GHEA Grapalat" w:hAnsi="GHEA Grapalat" w:cs="Calibri"/>
                <w:sz w:val="20"/>
                <w:szCs w:val="20"/>
              </w:rPr>
              <w:t>անտոպրազոլ</w:t>
            </w:r>
            <w:r w:rsidRPr="0027389E">
              <w:rPr>
                <w:rFonts w:ascii="GHEA Grapalat" w:hAnsi="GHEA Grapalat" w:cs="Calibri"/>
                <w:sz w:val="20"/>
                <w:szCs w:val="20"/>
                <w:lang w:val="pt-BR"/>
              </w:rPr>
              <w:t xml:space="preserve"> (</w:t>
            </w:r>
            <w:r w:rsidRPr="0027389E">
              <w:rPr>
                <w:rFonts w:ascii="GHEA Grapalat" w:hAnsi="GHEA Grapalat" w:cs="Calibri"/>
                <w:sz w:val="20"/>
                <w:szCs w:val="20"/>
              </w:rPr>
              <w:t>պանտոպրազոլ</w:t>
            </w:r>
            <w:r w:rsidRPr="0027389E">
              <w:rPr>
                <w:rFonts w:ascii="GHEA Grapalat" w:hAnsi="GHEA Grapalat" w:cs="Calibri"/>
                <w:sz w:val="20"/>
                <w:szCs w:val="20"/>
                <w:lang w:val="pt-BR"/>
              </w:rPr>
              <w:t xml:space="preserve"> </w:t>
            </w:r>
            <w:r w:rsidRPr="0027389E">
              <w:rPr>
                <w:rFonts w:ascii="GHEA Grapalat" w:hAnsi="GHEA Grapalat" w:cs="Calibri"/>
                <w:sz w:val="20"/>
                <w:szCs w:val="20"/>
              </w:rPr>
              <w:t>նատրիումի</w:t>
            </w:r>
            <w:r w:rsidRPr="0027389E">
              <w:rPr>
                <w:rFonts w:ascii="GHEA Grapalat" w:hAnsi="GHEA Grapalat" w:cs="Calibri"/>
                <w:sz w:val="20"/>
                <w:szCs w:val="20"/>
                <w:lang w:val="pt-BR"/>
              </w:rPr>
              <w:t xml:space="preserve"> </w:t>
            </w:r>
            <w:r w:rsidRPr="0027389E">
              <w:rPr>
                <w:rFonts w:ascii="GHEA Grapalat" w:hAnsi="GHEA Grapalat" w:cs="Calibri"/>
                <w:sz w:val="20"/>
                <w:szCs w:val="20"/>
              </w:rPr>
              <w:t>սեսկվիհիդրատ</w:t>
            </w:r>
            <w:r w:rsidRPr="0027389E">
              <w:rPr>
                <w:rFonts w:ascii="GHEA Grapalat" w:hAnsi="GHEA Grapalat" w:cs="Calibri"/>
                <w:sz w:val="20"/>
                <w:szCs w:val="20"/>
                <w:lang w:val="pt-BR"/>
              </w:rPr>
              <w:t>)</w:t>
            </w:r>
            <w:r w:rsidRPr="0027389E">
              <w:rPr>
                <w:rFonts w:ascii="GHEA Grapalat" w:hAnsi="GHEA Grapalat" w:cs="Sylfaen"/>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w:t>
            </w:r>
            <w:r w:rsidRPr="00DF3DB6">
              <w:rPr>
                <w:rFonts w:ascii="GHEA Grapalat" w:hAnsi="GHEA Grapalat" w:cs="Sylfaen"/>
                <w:sz w:val="20"/>
                <w:szCs w:val="20"/>
                <w:lang w:val="pt-BR"/>
              </w:rPr>
              <w:t xml:space="preserve"> </w:t>
            </w:r>
            <w:r w:rsidRPr="0027389E">
              <w:rPr>
                <w:rFonts w:ascii="GHEA Grapalat" w:hAnsi="GHEA Grapalat" w:cs="Sylfaen"/>
                <w:sz w:val="20"/>
                <w:szCs w:val="20"/>
              </w:rPr>
              <w:t>դեղահատեր</w:t>
            </w:r>
            <w:r w:rsidRPr="00DF3DB6">
              <w:rPr>
                <w:rFonts w:ascii="GHEA Grapalat" w:hAnsi="GHEA Grapalat" w:cs="Sylfaen"/>
                <w:sz w:val="20"/>
                <w:szCs w:val="20"/>
                <w:lang w:val="pt-BR"/>
              </w:rPr>
              <w:t xml:space="preserve"> </w:t>
            </w:r>
            <w:r w:rsidRPr="0027389E">
              <w:rPr>
                <w:rFonts w:ascii="GHEA Grapalat" w:hAnsi="GHEA Grapalat" w:cs="Sylfaen"/>
                <w:sz w:val="20"/>
                <w:szCs w:val="20"/>
              </w:rPr>
              <w:t>աղելույծ</w:t>
            </w:r>
            <w:r w:rsidRPr="00DF3DB6">
              <w:rPr>
                <w:rFonts w:ascii="GHEA Grapalat" w:hAnsi="GHEA Grapalat" w:cs="Sylfaen"/>
                <w:sz w:val="20"/>
                <w:szCs w:val="20"/>
                <w:lang w:val="pt-BR"/>
              </w:rPr>
              <w:t>,</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w:t>
            </w:r>
            <w:r w:rsidRPr="00F072C3">
              <w:rPr>
                <w:lang w:val="pt-BR"/>
              </w:rPr>
              <w:t xml:space="preserve"> </w:t>
            </w:r>
            <w:r>
              <w:rPr>
                <w:rFonts w:ascii="GHEA Grapalat" w:hAnsi="GHEA Grapalat" w:cs="Sylfaen"/>
                <w:sz w:val="20"/>
                <w:szCs w:val="20"/>
              </w:rPr>
              <w:t>20մգ</w:t>
            </w:r>
          </w:p>
        </w:tc>
        <w:tc>
          <w:tcPr>
            <w:tcW w:w="900" w:type="dxa"/>
            <w:tcBorders>
              <w:top w:val="single" w:sz="4" w:space="0" w:color="auto"/>
              <w:left w:val="single" w:sz="4" w:space="0" w:color="auto"/>
              <w:bottom w:val="single" w:sz="4" w:space="0" w:color="auto"/>
              <w:right w:val="single" w:sz="4" w:space="0" w:color="auto"/>
            </w:tcBorders>
            <w:vAlign w:val="center"/>
          </w:tcPr>
          <w:p w14:paraId="22D93785" w14:textId="77777777" w:rsidR="007D1FEA" w:rsidRPr="000D68E0"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233C15C" w14:textId="3C87BF4D"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68DAA4F" w14:textId="45933C93"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3CB61E8"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22400</w:t>
            </w:r>
          </w:p>
        </w:tc>
        <w:tc>
          <w:tcPr>
            <w:tcW w:w="990" w:type="dxa"/>
            <w:tcBorders>
              <w:top w:val="single" w:sz="4" w:space="0" w:color="auto"/>
              <w:left w:val="single" w:sz="4" w:space="0" w:color="auto"/>
              <w:bottom w:val="single" w:sz="4" w:space="0" w:color="auto"/>
              <w:right w:val="single" w:sz="4" w:space="0" w:color="auto"/>
            </w:tcBorders>
            <w:vAlign w:val="center"/>
          </w:tcPr>
          <w:p w14:paraId="3C77DD85"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D7A01CB"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22400</w:t>
            </w:r>
          </w:p>
        </w:tc>
        <w:tc>
          <w:tcPr>
            <w:tcW w:w="1386" w:type="dxa"/>
            <w:tcBorders>
              <w:top w:val="single" w:sz="4" w:space="0" w:color="auto"/>
              <w:left w:val="single" w:sz="4" w:space="0" w:color="auto"/>
              <w:bottom w:val="single" w:sz="4" w:space="0" w:color="auto"/>
              <w:right w:val="single" w:sz="4" w:space="0" w:color="auto"/>
            </w:tcBorders>
            <w:vAlign w:val="center"/>
          </w:tcPr>
          <w:p w14:paraId="2CA3B7B7"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24BAC7FA"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6D297D0"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105</w:t>
            </w:r>
          </w:p>
        </w:tc>
        <w:tc>
          <w:tcPr>
            <w:tcW w:w="1370" w:type="dxa"/>
            <w:tcBorders>
              <w:top w:val="single" w:sz="4" w:space="0" w:color="auto"/>
              <w:left w:val="single" w:sz="4" w:space="0" w:color="auto"/>
              <w:bottom w:val="single" w:sz="4" w:space="0" w:color="auto"/>
              <w:right w:val="single" w:sz="4" w:space="0" w:color="auto"/>
            </w:tcBorders>
            <w:vAlign w:val="center"/>
          </w:tcPr>
          <w:p w14:paraId="3816F1B6" w14:textId="77777777" w:rsidR="007D1FEA" w:rsidRPr="00AA2A83" w:rsidRDefault="007D1FEA" w:rsidP="007D1FEA">
            <w:pPr>
              <w:jc w:val="center"/>
              <w:rPr>
                <w:rFonts w:ascii="GHEA Grapalat" w:hAnsi="GHEA Grapalat"/>
                <w:color w:val="333333"/>
                <w:sz w:val="16"/>
                <w:szCs w:val="16"/>
                <w:lang w:val="hy-AM"/>
              </w:rPr>
            </w:pPr>
            <w:r>
              <w:rPr>
                <w:rFonts w:ascii="GHEA Grapalat" w:hAnsi="GHEA Grapalat"/>
                <w:color w:val="333333"/>
                <w:sz w:val="16"/>
                <w:szCs w:val="16"/>
                <w:lang w:val="pt-BR"/>
              </w:rPr>
              <w:t>33611470/</w:t>
            </w:r>
            <w:r>
              <w:rPr>
                <w:rFonts w:ascii="GHEA Grapalat" w:hAnsi="GHEA Grapalat"/>
                <w:color w:val="333333"/>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vAlign w:val="center"/>
          </w:tcPr>
          <w:p w14:paraId="6343A337" w14:textId="77777777" w:rsidR="007D1FEA" w:rsidRPr="0038478A" w:rsidRDefault="007D1FEA" w:rsidP="007D1FEA">
            <w:pPr>
              <w:rPr>
                <w:rFonts w:ascii="GHEA Grapalat" w:hAnsi="GHEA Grapalat"/>
                <w:sz w:val="20"/>
                <w:szCs w:val="20"/>
                <w:lang w:val="pt-BR"/>
              </w:rPr>
            </w:pPr>
            <w:r>
              <w:rPr>
                <w:rFonts w:ascii="GHEA Grapalat" w:hAnsi="GHEA Grapalat"/>
                <w:sz w:val="20"/>
                <w:szCs w:val="20"/>
                <w:lang w:val="pt-BR"/>
              </w:rPr>
              <w:t>պանտոպրազոլ</w:t>
            </w:r>
          </w:p>
        </w:tc>
        <w:tc>
          <w:tcPr>
            <w:tcW w:w="923" w:type="dxa"/>
            <w:tcBorders>
              <w:top w:val="single" w:sz="4" w:space="0" w:color="auto"/>
              <w:left w:val="single" w:sz="4" w:space="0" w:color="auto"/>
              <w:bottom w:val="single" w:sz="4" w:space="0" w:color="auto"/>
              <w:right w:val="single" w:sz="4" w:space="0" w:color="auto"/>
            </w:tcBorders>
            <w:vAlign w:val="center"/>
          </w:tcPr>
          <w:p w14:paraId="34D9557D"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B17474" w14:textId="77777777" w:rsidR="007D1FEA" w:rsidRPr="00FE3E7B" w:rsidRDefault="007D1FEA" w:rsidP="007D1FEA">
            <w:pPr>
              <w:jc w:val="both"/>
              <w:rPr>
                <w:rFonts w:ascii="GHEA Grapalat" w:hAnsi="GHEA Grapalat"/>
                <w:sz w:val="20"/>
                <w:szCs w:val="20"/>
                <w:lang w:val="es-ES"/>
              </w:rPr>
            </w:pPr>
            <w:r>
              <w:rPr>
                <w:rFonts w:ascii="GHEA Grapalat" w:hAnsi="GHEA Grapalat" w:cs="Calibri"/>
                <w:sz w:val="20"/>
                <w:szCs w:val="20"/>
                <w:lang w:val="pt-BR"/>
              </w:rPr>
              <w:t>Պ</w:t>
            </w:r>
            <w:r w:rsidRPr="0027389E">
              <w:rPr>
                <w:rFonts w:ascii="GHEA Grapalat" w:hAnsi="GHEA Grapalat" w:cs="Calibri"/>
                <w:sz w:val="20"/>
                <w:szCs w:val="20"/>
              </w:rPr>
              <w:t>անտոպրազոլ</w:t>
            </w:r>
            <w:r w:rsidRPr="0027389E">
              <w:rPr>
                <w:rFonts w:ascii="GHEA Grapalat" w:hAnsi="GHEA Grapalat" w:cs="Calibri"/>
                <w:sz w:val="20"/>
                <w:szCs w:val="20"/>
                <w:lang w:val="pt-BR"/>
              </w:rPr>
              <w:t xml:space="preserve"> (</w:t>
            </w:r>
            <w:r w:rsidRPr="0027389E">
              <w:rPr>
                <w:rFonts w:ascii="GHEA Grapalat" w:hAnsi="GHEA Grapalat" w:cs="Calibri"/>
                <w:sz w:val="20"/>
                <w:szCs w:val="20"/>
              </w:rPr>
              <w:t>պանտոպրազոլ</w:t>
            </w:r>
            <w:r w:rsidRPr="0027389E">
              <w:rPr>
                <w:rFonts w:ascii="GHEA Grapalat" w:hAnsi="GHEA Grapalat" w:cs="Calibri"/>
                <w:sz w:val="20"/>
                <w:szCs w:val="20"/>
                <w:lang w:val="pt-BR"/>
              </w:rPr>
              <w:t xml:space="preserve"> </w:t>
            </w:r>
            <w:r w:rsidRPr="00793F6A">
              <w:rPr>
                <w:rFonts w:ascii="GHEA Grapalat" w:hAnsi="GHEA Grapalat"/>
                <w:sz w:val="20"/>
                <w:szCs w:val="20"/>
                <w:lang w:val="es-ES"/>
              </w:rPr>
              <w:t>նատրիում) դեղաձևը. դեղափոշի ներարկման լուծույթի, դեղաչափը. 40մգ; (1) ապակե սրվակ,</w:t>
            </w:r>
          </w:p>
        </w:tc>
        <w:tc>
          <w:tcPr>
            <w:tcW w:w="900" w:type="dxa"/>
            <w:tcBorders>
              <w:top w:val="single" w:sz="4" w:space="0" w:color="auto"/>
              <w:left w:val="single" w:sz="4" w:space="0" w:color="auto"/>
              <w:bottom w:val="single" w:sz="4" w:space="0" w:color="auto"/>
              <w:right w:val="single" w:sz="4" w:space="0" w:color="auto"/>
            </w:tcBorders>
            <w:vAlign w:val="center"/>
          </w:tcPr>
          <w:p w14:paraId="02CD4A08" w14:textId="77777777" w:rsidR="007D1FEA" w:rsidRPr="000D68E0" w:rsidRDefault="007D1FEA" w:rsidP="007D1FEA">
            <w:pPr>
              <w:rPr>
                <w:rFonts w:ascii="GHEA Grapalat" w:hAnsi="GHEA Grapalat" w:cs="Arial"/>
                <w:sz w:val="18"/>
                <w:szCs w:val="18"/>
                <w:lang w:val="pt-BR"/>
              </w:rPr>
            </w:pPr>
            <w:r>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89DB7C0" w14:textId="4ECE0834"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59F05FC" w14:textId="3EC2B607"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0B57F18"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50</w:t>
            </w:r>
          </w:p>
        </w:tc>
        <w:tc>
          <w:tcPr>
            <w:tcW w:w="990" w:type="dxa"/>
            <w:tcBorders>
              <w:top w:val="single" w:sz="4" w:space="0" w:color="auto"/>
              <w:left w:val="single" w:sz="4" w:space="0" w:color="auto"/>
              <w:bottom w:val="single" w:sz="4" w:space="0" w:color="auto"/>
              <w:right w:val="single" w:sz="4" w:space="0" w:color="auto"/>
            </w:tcBorders>
            <w:vAlign w:val="center"/>
          </w:tcPr>
          <w:p w14:paraId="7DD9A0F2" w14:textId="77777777" w:rsidR="007D1FEA" w:rsidRPr="00B1784F"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1004D0A"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50</w:t>
            </w:r>
          </w:p>
        </w:tc>
        <w:tc>
          <w:tcPr>
            <w:tcW w:w="1386" w:type="dxa"/>
            <w:tcBorders>
              <w:top w:val="single" w:sz="4" w:space="0" w:color="auto"/>
              <w:left w:val="single" w:sz="4" w:space="0" w:color="auto"/>
              <w:bottom w:val="single" w:sz="4" w:space="0" w:color="auto"/>
              <w:right w:val="single" w:sz="4" w:space="0" w:color="auto"/>
            </w:tcBorders>
            <w:vAlign w:val="center"/>
          </w:tcPr>
          <w:p w14:paraId="23984C7B" w14:textId="77777777" w:rsidR="007D1FEA"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2D7033A4" w14:textId="77777777" w:rsidTr="009565A7">
        <w:trPr>
          <w:trHeight w:val="1182"/>
        </w:trPr>
        <w:tc>
          <w:tcPr>
            <w:tcW w:w="710" w:type="dxa"/>
            <w:tcBorders>
              <w:top w:val="single" w:sz="4" w:space="0" w:color="auto"/>
              <w:left w:val="single" w:sz="4" w:space="0" w:color="auto"/>
              <w:bottom w:val="single" w:sz="4" w:space="0" w:color="auto"/>
              <w:right w:val="single" w:sz="4" w:space="0" w:color="auto"/>
            </w:tcBorders>
            <w:vAlign w:val="center"/>
          </w:tcPr>
          <w:p w14:paraId="2C968BA0"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106</w:t>
            </w:r>
          </w:p>
        </w:tc>
        <w:tc>
          <w:tcPr>
            <w:tcW w:w="1370" w:type="dxa"/>
            <w:tcBorders>
              <w:top w:val="single" w:sz="4" w:space="0" w:color="auto"/>
              <w:left w:val="single" w:sz="4" w:space="0" w:color="auto"/>
              <w:bottom w:val="single" w:sz="4" w:space="0" w:color="auto"/>
              <w:right w:val="single" w:sz="4" w:space="0" w:color="auto"/>
            </w:tcBorders>
            <w:vAlign w:val="center"/>
          </w:tcPr>
          <w:p w14:paraId="26774FBE" w14:textId="77777777" w:rsidR="007D1FEA" w:rsidRPr="00E74E8C" w:rsidRDefault="007D1FEA" w:rsidP="007D1FEA">
            <w:pPr>
              <w:jc w:val="center"/>
              <w:rPr>
                <w:rFonts w:ascii="GHEA Grapalat" w:hAnsi="GHEA Grapalat"/>
                <w:sz w:val="16"/>
                <w:szCs w:val="16"/>
                <w:lang w:val="hy-AM"/>
              </w:rPr>
            </w:pPr>
            <w:r w:rsidRPr="00F072C3">
              <w:rPr>
                <w:rFonts w:ascii="GHEA Grapalat" w:hAnsi="GHEA Grapalat"/>
                <w:sz w:val="16"/>
                <w:szCs w:val="16"/>
              </w:rPr>
              <w:t>33621100</w:t>
            </w:r>
            <w:r>
              <w:rPr>
                <w:rFonts w:ascii="GHEA Grapalat" w:hAnsi="GHEA Grapalat"/>
                <w:sz w:val="16"/>
                <w:szCs w:val="16"/>
              </w:rPr>
              <w:t>/</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4A3B04F7" w14:textId="77777777" w:rsidR="007D1FEA" w:rsidRPr="00F072C3" w:rsidRDefault="007D1FEA" w:rsidP="007D1FEA">
            <w:pPr>
              <w:rPr>
                <w:rFonts w:ascii="GHEA Grapalat" w:hAnsi="GHEA Grapalat"/>
                <w:sz w:val="20"/>
                <w:szCs w:val="20"/>
                <w:lang w:val="hy-AM"/>
              </w:rPr>
            </w:pPr>
            <w:r w:rsidRPr="00F072C3">
              <w:rPr>
                <w:rFonts w:ascii="GHEA Grapalat" w:hAnsi="GHEA Grapalat"/>
                <w:sz w:val="20"/>
                <w:szCs w:val="20"/>
                <w:lang w:val="es-ES"/>
              </w:rPr>
              <w:t>հեպարին նատրիում b01ab01, c05ba03, s01xa14</w:t>
            </w:r>
          </w:p>
        </w:tc>
        <w:tc>
          <w:tcPr>
            <w:tcW w:w="923" w:type="dxa"/>
            <w:tcBorders>
              <w:top w:val="single" w:sz="4" w:space="0" w:color="auto"/>
              <w:left w:val="single" w:sz="4" w:space="0" w:color="auto"/>
              <w:bottom w:val="single" w:sz="4" w:space="0" w:color="auto"/>
              <w:right w:val="single" w:sz="4" w:space="0" w:color="auto"/>
            </w:tcBorders>
            <w:vAlign w:val="center"/>
          </w:tcPr>
          <w:p w14:paraId="553A4282"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1659B5" w14:textId="77777777" w:rsidR="007D1FEA" w:rsidRPr="004902A6" w:rsidRDefault="007D1FEA" w:rsidP="007D1FEA">
            <w:pPr>
              <w:spacing w:line="276" w:lineRule="auto"/>
              <w:jc w:val="both"/>
              <w:rPr>
                <w:rFonts w:ascii="GHEA Grapalat" w:hAnsi="GHEA Grapalat" w:cs="Sylfaen"/>
                <w:sz w:val="20"/>
                <w:szCs w:val="20"/>
                <w:lang w:val="pt-BR"/>
              </w:rPr>
            </w:pPr>
            <w:r w:rsidRPr="00AA2B73">
              <w:rPr>
                <w:rFonts w:ascii="GHEA Grapalat" w:hAnsi="GHEA Grapalat" w:cs="Sylfaen"/>
                <w:sz w:val="20"/>
                <w:szCs w:val="20"/>
              </w:rPr>
              <w:t>Հեպարին</w:t>
            </w:r>
            <w:r w:rsidRPr="004902A6">
              <w:rPr>
                <w:rFonts w:ascii="GHEA Grapalat" w:hAnsi="GHEA Grapalat" w:cs="Sylfaen"/>
                <w:sz w:val="20"/>
                <w:szCs w:val="20"/>
                <w:lang w:val="pt-BR"/>
              </w:rPr>
              <w:t xml:space="preserve"> (</w:t>
            </w:r>
            <w:r w:rsidRPr="00AA2B73">
              <w:rPr>
                <w:rFonts w:ascii="GHEA Grapalat" w:hAnsi="GHEA Grapalat" w:cs="Sylfaen"/>
                <w:sz w:val="20"/>
                <w:szCs w:val="20"/>
              </w:rPr>
              <w:t>հեպարին</w:t>
            </w:r>
            <w:r w:rsidRPr="004902A6">
              <w:rPr>
                <w:rFonts w:ascii="GHEA Grapalat" w:hAnsi="GHEA Grapalat" w:cs="Sylfaen"/>
                <w:sz w:val="20"/>
                <w:szCs w:val="20"/>
                <w:lang w:val="pt-BR"/>
              </w:rPr>
              <w:t xml:space="preserve"> </w:t>
            </w:r>
            <w:r w:rsidRPr="00AA2B73">
              <w:rPr>
                <w:rFonts w:ascii="GHEA Grapalat" w:hAnsi="GHEA Grapalat" w:cs="Sylfaen"/>
                <w:sz w:val="20"/>
                <w:szCs w:val="20"/>
              </w:rPr>
              <w:t>նատրիում</w:t>
            </w:r>
            <w:r w:rsidRPr="004902A6">
              <w:rPr>
                <w:rFonts w:ascii="GHEA Grapalat" w:hAnsi="GHEA Grapalat" w:cs="Sylfaen"/>
                <w:sz w:val="20"/>
                <w:szCs w:val="20"/>
                <w:lang w:val="pt-BR"/>
              </w:rPr>
              <w:t>),</w:t>
            </w:r>
            <w:r>
              <w:rPr>
                <w:rFonts w:ascii="GHEA Grapalat" w:hAnsi="GHEA Grapalat" w:cs="Sylfaen"/>
                <w:sz w:val="20"/>
                <w:szCs w:val="20"/>
                <w:lang w:val="pt-BR"/>
              </w:rPr>
              <w:t xml:space="preserve"> </w:t>
            </w:r>
            <w:r w:rsidRPr="002C2EAA">
              <w:rPr>
                <w:rFonts w:ascii="GHEA Grapalat" w:hAnsi="GHEA Grapalat" w:cs="Sylfaen"/>
                <w:sz w:val="20"/>
                <w:szCs w:val="20"/>
              </w:rPr>
              <w:t>բենզոկային</w:t>
            </w:r>
            <w:r w:rsidRPr="002A05AA">
              <w:rPr>
                <w:rFonts w:ascii="GHEA Grapalat" w:hAnsi="GHEA Grapalat" w:cs="Sylfaen"/>
                <w:sz w:val="20"/>
                <w:szCs w:val="20"/>
                <w:lang w:val="pt-BR"/>
              </w:rPr>
              <w:t xml:space="preserve">, </w:t>
            </w:r>
            <w:r w:rsidRPr="002C2EAA">
              <w:rPr>
                <w:rFonts w:ascii="GHEA Grapalat" w:hAnsi="GHEA Grapalat" w:cs="Sylfaen"/>
                <w:sz w:val="20"/>
                <w:szCs w:val="20"/>
              </w:rPr>
              <w:t>բենզիլ</w:t>
            </w:r>
            <w:r w:rsidRPr="002A05AA">
              <w:rPr>
                <w:rFonts w:ascii="GHEA Grapalat" w:hAnsi="GHEA Grapalat" w:cs="Sylfaen"/>
                <w:sz w:val="20"/>
                <w:szCs w:val="20"/>
                <w:lang w:val="pt-BR"/>
              </w:rPr>
              <w:t xml:space="preserve"> </w:t>
            </w:r>
            <w:r w:rsidRPr="002C2EAA">
              <w:rPr>
                <w:rFonts w:ascii="GHEA Grapalat" w:hAnsi="GHEA Grapalat" w:cs="Sylfaen"/>
                <w:sz w:val="20"/>
                <w:szCs w:val="20"/>
              </w:rPr>
              <w:t>նիկոտինատ</w:t>
            </w:r>
            <w:r w:rsidRPr="004902A6">
              <w:rPr>
                <w:rFonts w:ascii="GHEA Grapalat" w:hAnsi="GHEA Grapalat" w:cs="Sylfaen"/>
                <w:sz w:val="20"/>
                <w:szCs w:val="20"/>
                <w:lang w:val="pt-BR"/>
              </w:rPr>
              <w:t xml:space="preserve"> </w:t>
            </w:r>
          </w:p>
          <w:p w14:paraId="6F7C3E7B" w14:textId="77777777" w:rsidR="007D1FEA" w:rsidRPr="002C2EAA" w:rsidRDefault="007D1FEA" w:rsidP="007D1FEA">
            <w:pPr>
              <w:jc w:val="both"/>
              <w:rPr>
                <w:rFonts w:ascii="GHEA Grapalat" w:hAnsi="GHEA Grapalat" w:cs="Sylfaen"/>
                <w:sz w:val="20"/>
                <w:szCs w:val="20"/>
                <w:lang w:val="pt-BR"/>
              </w:rPr>
            </w:pPr>
            <w:r w:rsidRPr="00F072C3">
              <w:rPr>
                <w:rFonts w:ascii="GHEA Grapalat" w:hAnsi="GHEA Grapalat" w:cs="Sylfaen"/>
                <w:sz w:val="20"/>
                <w:szCs w:val="20"/>
              </w:rPr>
              <w:t>դեղաձևը</w:t>
            </w:r>
            <w:r w:rsidRPr="004902A6">
              <w:rPr>
                <w:rFonts w:ascii="GHEA Grapalat" w:hAnsi="GHEA Grapalat" w:cs="Sylfaen"/>
                <w:sz w:val="20"/>
                <w:szCs w:val="20"/>
                <w:lang w:val="pt-BR"/>
              </w:rPr>
              <w:t xml:space="preserve">. </w:t>
            </w:r>
            <w:r>
              <w:rPr>
                <w:rFonts w:ascii="GHEA Grapalat" w:hAnsi="GHEA Grapalat" w:cs="Sylfaen"/>
                <w:sz w:val="20"/>
                <w:szCs w:val="20"/>
              </w:rPr>
              <w:t>քսուք</w:t>
            </w:r>
            <w:r w:rsidRPr="004902A6">
              <w:rPr>
                <w:rFonts w:ascii="GHEA Grapalat" w:hAnsi="GHEA Grapalat" w:cs="Sylfaen"/>
                <w:sz w:val="20"/>
                <w:szCs w:val="20"/>
                <w:lang w:val="pt-BR"/>
              </w:rPr>
              <w:t xml:space="preserve"> </w:t>
            </w:r>
            <w:r w:rsidRPr="00F072C3">
              <w:rPr>
                <w:rFonts w:ascii="GHEA Grapalat" w:hAnsi="GHEA Grapalat" w:cs="Sylfaen"/>
                <w:sz w:val="20"/>
                <w:szCs w:val="20"/>
              </w:rPr>
              <w:t>արտաքին</w:t>
            </w:r>
            <w:r w:rsidRPr="004902A6">
              <w:rPr>
                <w:rFonts w:ascii="GHEA Grapalat" w:hAnsi="GHEA Grapalat" w:cs="Sylfaen"/>
                <w:sz w:val="20"/>
                <w:szCs w:val="20"/>
                <w:lang w:val="pt-BR"/>
              </w:rPr>
              <w:t xml:space="preserve"> </w:t>
            </w:r>
            <w:r w:rsidRPr="00F072C3">
              <w:rPr>
                <w:rFonts w:ascii="GHEA Grapalat" w:hAnsi="GHEA Grapalat" w:cs="Sylfaen"/>
                <w:sz w:val="20"/>
                <w:szCs w:val="20"/>
              </w:rPr>
              <w:t>կիրառման</w:t>
            </w:r>
            <w:r w:rsidRPr="004902A6">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4902A6">
              <w:rPr>
                <w:rFonts w:ascii="GHEA Grapalat" w:hAnsi="GHEA Grapalat" w:cs="Sylfaen"/>
                <w:sz w:val="20"/>
                <w:szCs w:val="20"/>
                <w:lang w:val="pt-BR"/>
              </w:rPr>
              <w:t xml:space="preserve">. </w:t>
            </w:r>
            <w:r w:rsidRPr="002A05AA">
              <w:rPr>
                <w:rFonts w:ascii="GHEA Grapalat" w:hAnsi="GHEA Grapalat" w:cs="Sylfaen"/>
                <w:sz w:val="20"/>
                <w:szCs w:val="20"/>
                <w:lang w:val="pt-BR"/>
              </w:rPr>
              <w:t>100</w:t>
            </w:r>
            <w:r w:rsidRPr="007D68C8">
              <w:rPr>
                <w:rFonts w:ascii="GHEA Grapalat" w:hAnsi="GHEA Grapalat" w:cs="Sylfaen"/>
                <w:sz w:val="20"/>
                <w:szCs w:val="20"/>
              </w:rPr>
              <w:t>ՄՄ</w:t>
            </w:r>
            <w:r w:rsidRPr="002A05AA">
              <w:rPr>
                <w:rFonts w:ascii="GHEA Grapalat" w:hAnsi="GHEA Grapalat" w:cs="Sylfaen"/>
                <w:sz w:val="20"/>
                <w:szCs w:val="20"/>
                <w:lang w:val="pt-BR"/>
              </w:rPr>
              <w:t>/</w:t>
            </w:r>
            <w:r w:rsidRPr="007D68C8">
              <w:rPr>
                <w:rFonts w:ascii="GHEA Grapalat" w:hAnsi="GHEA Grapalat" w:cs="Sylfaen"/>
                <w:sz w:val="20"/>
                <w:szCs w:val="20"/>
              </w:rPr>
              <w:t>գ</w:t>
            </w:r>
            <w:r w:rsidRPr="002A05AA">
              <w:rPr>
                <w:rFonts w:ascii="GHEA Grapalat" w:hAnsi="GHEA Grapalat" w:cs="Sylfaen"/>
                <w:sz w:val="20"/>
                <w:szCs w:val="20"/>
                <w:lang w:val="pt-BR"/>
              </w:rPr>
              <w:t>+40</w:t>
            </w:r>
            <w:r w:rsidRPr="007D68C8">
              <w:rPr>
                <w:rFonts w:ascii="GHEA Grapalat" w:hAnsi="GHEA Grapalat" w:cs="Sylfaen"/>
                <w:sz w:val="20"/>
                <w:szCs w:val="20"/>
              </w:rPr>
              <w:t>մգ</w:t>
            </w:r>
            <w:r w:rsidRPr="002A05AA">
              <w:rPr>
                <w:rFonts w:ascii="GHEA Grapalat" w:hAnsi="GHEA Grapalat" w:cs="Sylfaen"/>
                <w:sz w:val="20"/>
                <w:szCs w:val="20"/>
                <w:lang w:val="pt-BR"/>
              </w:rPr>
              <w:t>/</w:t>
            </w:r>
            <w:r w:rsidRPr="007D68C8">
              <w:rPr>
                <w:rFonts w:ascii="GHEA Grapalat" w:hAnsi="GHEA Grapalat" w:cs="Sylfaen"/>
                <w:sz w:val="20"/>
                <w:szCs w:val="20"/>
              </w:rPr>
              <w:t>գ</w:t>
            </w:r>
            <w:r w:rsidRPr="002A05AA">
              <w:rPr>
                <w:rFonts w:ascii="GHEA Grapalat" w:hAnsi="GHEA Grapalat" w:cs="Sylfaen"/>
                <w:sz w:val="20"/>
                <w:szCs w:val="20"/>
                <w:lang w:val="pt-BR"/>
              </w:rPr>
              <w:t>+0,8</w:t>
            </w:r>
            <w:r w:rsidRPr="007D68C8">
              <w:rPr>
                <w:rFonts w:ascii="GHEA Grapalat" w:hAnsi="GHEA Grapalat" w:cs="Sylfaen"/>
                <w:sz w:val="20"/>
                <w:szCs w:val="20"/>
              </w:rPr>
              <w:t>մգ</w:t>
            </w:r>
            <w:r w:rsidRPr="002A05AA">
              <w:rPr>
                <w:rFonts w:ascii="GHEA Grapalat" w:hAnsi="GHEA Grapalat" w:cs="Sylfaen"/>
                <w:sz w:val="20"/>
                <w:szCs w:val="20"/>
                <w:lang w:val="pt-BR"/>
              </w:rPr>
              <w:t>/</w:t>
            </w:r>
            <w:r w:rsidRPr="007D68C8">
              <w:rPr>
                <w:rFonts w:ascii="GHEA Grapalat" w:hAnsi="GHEA Grapalat" w:cs="Sylfaen"/>
                <w:sz w:val="20"/>
                <w:szCs w:val="20"/>
              </w:rPr>
              <w:t>գ</w:t>
            </w:r>
            <w:r w:rsidRPr="002A05AA">
              <w:rPr>
                <w:rFonts w:ascii="GHEA Grapalat" w:hAnsi="GHEA Grapalat" w:cs="Sylfaen"/>
                <w:sz w:val="20"/>
                <w:szCs w:val="20"/>
                <w:lang w:val="pt-BR"/>
              </w:rPr>
              <w:t>; 25</w:t>
            </w:r>
            <w:r w:rsidRPr="007D68C8">
              <w:rPr>
                <w:rFonts w:ascii="GHEA Grapalat" w:hAnsi="GHEA Grapalat" w:cs="Sylfaen"/>
                <w:sz w:val="20"/>
                <w:szCs w:val="20"/>
              </w:rPr>
              <w:t>գ</w:t>
            </w:r>
          </w:p>
        </w:tc>
        <w:tc>
          <w:tcPr>
            <w:tcW w:w="900" w:type="dxa"/>
            <w:tcBorders>
              <w:top w:val="single" w:sz="4" w:space="0" w:color="auto"/>
              <w:left w:val="single" w:sz="4" w:space="0" w:color="auto"/>
              <w:bottom w:val="single" w:sz="4" w:space="0" w:color="auto"/>
              <w:right w:val="single" w:sz="4" w:space="0" w:color="auto"/>
            </w:tcBorders>
            <w:vAlign w:val="center"/>
          </w:tcPr>
          <w:p w14:paraId="0C75EAB3" w14:textId="77777777" w:rsidR="007D1FEA" w:rsidRPr="00F072C3" w:rsidRDefault="007D1FEA" w:rsidP="007D1FEA">
            <w:pPr>
              <w:jc w:val="center"/>
              <w:rPr>
                <w:rFonts w:ascii="GHEA Grapalat" w:hAnsi="GHEA Grapalat" w:cs="Arial"/>
                <w:sz w:val="18"/>
                <w:szCs w:val="18"/>
                <w:lang w:val="pt-BR"/>
              </w:rPr>
            </w:pPr>
            <w:r w:rsidRPr="00F072C3">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2B98BCD" w14:textId="75F7703D"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33508D8" w14:textId="511D8EAD"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4A12A59"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200</w:t>
            </w:r>
          </w:p>
        </w:tc>
        <w:tc>
          <w:tcPr>
            <w:tcW w:w="990" w:type="dxa"/>
            <w:tcBorders>
              <w:top w:val="single" w:sz="4" w:space="0" w:color="auto"/>
              <w:left w:val="single" w:sz="4" w:space="0" w:color="auto"/>
              <w:bottom w:val="single" w:sz="4" w:space="0" w:color="auto"/>
              <w:right w:val="single" w:sz="4" w:space="0" w:color="auto"/>
            </w:tcBorders>
            <w:vAlign w:val="center"/>
          </w:tcPr>
          <w:p w14:paraId="15E2770B"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BFDAB40"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200</w:t>
            </w:r>
          </w:p>
        </w:tc>
        <w:tc>
          <w:tcPr>
            <w:tcW w:w="1386" w:type="dxa"/>
            <w:tcBorders>
              <w:top w:val="single" w:sz="4" w:space="0" w:color="auto"/>
              <w:left w:val="single" w:sz="4" w:space="0" w:color="auto"/>
              <w:bottom w:val="single" w:sz="4" w:space="0" w:color="auto"/>
              <w:right w:val="single" w:sz="4" w:space="0" w:color="auto"/>
            </w:tcBorders>
            <w:vAlign w:val="center"/>
          </w:tcPr>
          <w:p w14:paraId="3D9F9050" w14:textId="77777777" w:rsidR="007D1FEA" w:rsidRPr="00B94CF1" w:rsidRDefault="007D1FEA" w:rsidP="007D1FEA">
            <w:pPr>
              <w:rPr>
                <w:rFonts w:ascii="GHEA Grapalat" w:hAnsi="GHEA Grapalat"/>
                <w:sz w:val="18"/>
                <w:szCs w:val="18"/>
                <w:highlight w:val="yellow"/>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55CB3A02"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479E79B"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107</w:t>
            </w:r>
          </w:p>
        </w:tc>
        <w:tc>
          <w:tcPr>
            <w:tcW w:w="1370" w:type="dxa"/>
            <w:tcBorders>
              <w:top w:val="single" w:sz="4" w:space="0" w:color="auto"/>
              <w:left w:val="single" w:sz="4" w:space="0" w:color="auto"/>
              <w:bottom w:val="single" w:sz="4" w:space="0" w:color="auto"/>
              <w:right w:val="single" w:sz="4" w:space="0" w:color="auto"/>
            </w:tcBorders>
            <w:vAlign w:val="center"/>
          </w:tcPr>
          <w:p w14:paraId="13B6F4A9" w14:textId="77777777" w:rsidR="007D1FEA" w:rsidRPr="00E74E8C" w:rsidRDefault="007D1FEA" w:rsidP="007D1FEA">
            <w:pPr>
              <w:jc w:val="center"/>
              <w:rPr>
                <w:rFonts w:ascii="GHEA Grapalat" w:hAnsi="GHEA Grapalat"/>
                <w:sz w:val="16"/>
                <w:szCs w:val="16"/>
                <w:lang w:val="hy-AM"/>
              </w:rPr>
            </w:pPr>
            <w:r w:rsidRPr="00F072C3">
              <w:rPr>
                <w:rFonts w:ascii="GHEA Grapalat" w:hAnsi="GHEA Grapalat"/>
                <w:sz w:val="16"/>
                <w:szCs w:val="16"/>
              </w:rPr>
              <w:t>33621100</w:t>
            </w:r>
            <w:r>
              <w:rPr>
                <w:rFonts w:ascii="GHEA Grapalat" w:hAnsi="GHEA Grapalat"/>
                <w:sz w:val="16"/>
                <w:szCs w:val="16"/>
              </w:rPr>
              <w:t>/</w:t>
            </w:r>
            <w:r>
              <w:rPr>
                <w:rFonts w:ascii="GHEA Grapalat" w:hAnsi="GHEA Grapalat"/>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vAlign w:val="center"/>
          </w:tcPr>
          <w:p w14:paraId="6CD4B894" w14:textId="77777777" w:rsidR="007D1FEA" w:rsidRPr="00F072C3" w:rsidRDefault="007D1FEA" w:rsidP="007D1FEA">
            <w:pPr>
              <w:rPr>
                <w:rFonts w:ascii="GHEA Grapalat" w:hAnsi="GHEA Grapalat"/>
                <w:sz w:val="20"/>
                <w:szCs w:val="20"/>
                <w:lang w:val="hy-AM"/>
              </w:rPr>
            </w:pPr>
            <w:r w:rsidRPr="00F072C3">
              <w:rPr>
                <w:rFonts w:ascii="GHEA Grapalat" w:hAnsi="GHEA Grapalat"/>
                <w:sz w:val="20"/>
                <w:szCs w:val="20"/>
                <w:lang w:val="es-ES"/>
              </w:rPr>
              <w:t>հեպարին նատրիում b01ab01, c05ba03, s01xa14</w:t>
            </w:r>
          </w:p>
        </w:tc>
        <w:tc>
          <w:tcPr>
            <w:tcW w:w="923" w:type="dxa"/>
            <w:tcBorders>
              <w:top w:val="single" w:sz="4" w:space="0" w:color="auto"/>
              <w:left w:val="single" w:sz="4" w:space="0" w:color="auto"/>
              <w:bottom w:val="single" w:sz="4" w:space="0" w:color="auto"/>
              <w:right w:val="single" w:sz="4" w:space="0" w:color="auto"/>
            </w:tcBorders>
            <w:vAlign w:val="center"/>
          </w:tcPr>
          <w:p w14:paraId="37BA0705"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AC0B07" w14:textId="77777777" w:rsidR="007D1FEA" w:rsidRPr="004902A6" w:rsidRDefault="007D1FEA" w:rsidP="007D1FEA">
            <w:pPr>
              <w:spacing w:line="276" w:lineRule="auto"/>
              <w:jc w:val="both"/>
              <w:rPr>
                <w:rFonts w:ascii="GHEA Grapalat" w:hAnsi="GHEA Grapalat" w:cs="Sylfaen"/>
                <w:sz w:val="20"/>
                <w:szCs w:val="20"/>
                <w:lang w:val="pt-BR"/>
              </w:rPr>
            </w:pPr>
            <w:r w:rsidRPr="00AA2B73">
              <w:rPr>
                <w:rFonts w:ascii="GHEA Grapalat" w:hAnsi="GHEA Grapalat" w:cs="Sylfaen"/>
                <w:sz w:val="20"/>
                <w:szCs w:val="20"/>
              </w:rPr>
              <w:t>Հեպարին</w:t>
            </w:r>
            <w:r w:rsidRPr="004902A6">
              <w:rPr>
                <w:rFonts w:ascii="GHEA Grapalat" w:hAnsi="GHEA Grapalat" w:cs="Sylfaen"/>
                <w:sz w:val="20"/>
                <w:szCs w:val="20"/>
                <w:lang w:val="pt-BR"/>
              </w:rPr>
              <w:t xml:space="preserve"> (</w:t>
            </w:r>
            <w:r w:rsidRPr="00AA2B73">
              <w:rPr>
                <w:rFonts w:ascii="GHEA Grapalat" w:hAnsi="GHEA Grapalat" w:cs="Sylfaen"/>
                <w:sz w:val="20"/>
                <w:szCs w:val="20"/>
              </w:rPr>
              <w:t>հեպարին</w:t>
            </w:r>
            <w:r w:rsidRPr="004902A6">
              <w:rPr>
                <w:rFonts w:ascii="GHEA Grapalat" w:hAnsi="GHEA Grapalat" w:cs="Sylfaen"/>
                <w:sz w:val="20"/>
                <w:szCs w:val="20"/>
                <w:lang w:val="pt-BR"/>
              </w:rPr>
              <w:t xml:space="preserve"> </w:t>
            </w:r>
            <w:r w:rsidRPr="00AA2B73">
              <w:rPr>
                <w:rFonts w:ascii="GHEA Grapalat" w:hAnsi="GHEA Grapalat" w:cs="Sylfaen"/>
                <w:sz w:val="20"/>
                <w:szCs w:val="20"/>
              </w:rPr>
              <w:t>նատրիում</w:t>
            </w:r>
            <w:r w:rsidRPr="004902A6">
              <w:rPr>
                <w:rFonts w:ascii="GHEA Grapalat" w:hAnsi="GHEA Grapalat" w:cs="Sylfaen"/>
                <w:sz w:val="20"/>
                <w:szCs w:val="20"/>
                <w:lang w:val="pt-BR"/>
              </w:rPr>
              <w:t>),</w:t>
            </w:r>
            <w:r>
              <w:rPr>
                <w:rFonts w:ascii="GHEA Grapalat" w:hAnsi="GHEA Grapalat" w:cs="Sylfaen"/>
                <w:sz w:val="20"/>
                <w:szCs w:val="20"/>
                <w:lang w:val="pt-BR"/>
              </w:rPr>
              <w:t xml:space="preserve"> </w:t>
            </w:r>
          </w:p>
          <w:p w14:paraId="412FFEEF" w14:textId="77777777" w:rsidR="007D1FEA" w:rsidRPr="002C2EAA" w:rsidRDefault="007D1FEA" w:rsidP="007D1FEA">
            <w:pPr>
              <w:jc w:val="both"/>
              <w:rPr>
                <w:rFonts w:ascii="GHEA Grapalat" w:hAnsi="GHEA Grapalat" w:cs="Sylfaen"/>
                <w:sz w:val="20"/>
                <w:szCs w:val="20"/>
                <w:lang w:val="pt-BR"/>
              </w:rPr>
            </w:pPr>
            <w:r w:rsidRPr="00F072C3">
              <w:rPr>
                <w:rFonts w:ascii="GHEA Grapalat" w:hAnsi="GHEA Grapalat" w:cs="Sylfaen"/>
                <w:sz w:val="20"/>
                <w:szCs w:val="20"/>
              </w:rPr>
              <w:t>դեղաձևը</w:t>
            </w:r>
            <w:r w:rsidRPr="00251227">
              <w:rPr>
                <w:rFonts w:ascii="GHEA Grapalat" w:hAnsi="GHEA Grapalat" w:cs="Sylfaen"/>
                <w:sz w:val="20"/>
                <w:szCs w:val="20"/>
                <w:lang w:val="pt-BR"/>
              </w:rPr>
              <w:t xml:space="preserve">. </w:t>
            </w:r>
            <w:r w:rsidRPr="00AC2B67">
              <w:rPr>
                <w:rFonts w:ascii="GHEA Grapalat" w:hAnsi="GHEA Grapalat" w:cs="Sylfaen"/>
                <w:sz w:val="20"/>
                <w:szCs w:val="20"/>
              </w:rPr>
              <w:t>լուծույթ</w:t>
            </w:r>
            <w:r w:rsidRPr="00251227">
              <w:rPr>
                <w:rFonts w:ascii="GHEA Grapalat" w:hAnsi="GHEA Grapalat" w:cs="Sylfaen"/>
                <w:sz w:val="20"/>
                <w:szCs w:val="20"/>
                <w:lang w:val="pt-BR"/>
              </w:rPr>
              <w:t xml:space="preserve"> </w:t>
            </w:r>
            <w:r w:rsidRPr="00AC2B67">
              <w:rPr>
                <w:rFonts w:ascii="GHEA Grapalat" w:hAnsi="GHEA Grapalat" w:cs="Sylfaen"/>
                <w:sz w:val="20"/>
                <w:szCs w:val="20"/>
              </w:rPr>
              <w:t>ն</w:t>
            </w:r>
            <w:r w:rsidRPr="00251227">
              <w:rPr>
                <w:rFonts w:ascii="GHEA Grapalat" w:hAnsi="GHEA Grapalat" w:cs="Sylfaen"/>
                <w:sz w:val="20"/>
                <w:szCs w:val="20"/>
                <w:lang w:val="pt-BR"/>
              </w:rPr>
              <w:t>/</w:t>
            </w:r>
            <w:r w:rsidRPr="00AC2B67">
              <w:rPr>
                <w:rFonts w:ascii="GHEA Grapalat" w:hAnsi="GHEA Grapalat" w:cs="Sylfaen"/>
                <w:sz w:val="20"/>
                <w:szCs w:val="20"/>
              </w:rPr>
              <w:t>ե</w:t>
            </w:r>
            <w:r w:rsidRPr="00251227">
              <w:rPr>
                <w:rFonts w:ascii="GHEA Grapalat" w:hAnsi="GHEA Grapalat" w:cs="Sylfaen"/>
                <w:sz w:val="20"/>
                <w:szCs w:val="20"/>
                <w:lang w:val="pt-BR"/>
              </w:rPr>
              <w:t xml:space="preserve"> </w:t>
            </w:r>
            <w:r w:rsidRPr="00AC2B67">
              <w:rPr>
                <w:rFonts w:ascii="GHEA Grapalat" w:hAnsi="GHEA Grapalat" w:cs="Sylfaen"/>
                <w:sz w:val="20"/>
                <w:szCs w:val="20"/>
              </w:rPr>
              <w:t>և</w:t>
            </w:r>
            <w:r w:rsidRPr="00251227">
              <w:rPr>
                <w:rFonts w:ascii="GHEA Grapalat" w:hAnsi="GHEA Grapalat" w:cs="Sylfaen"/>
                <w:sz w:val="20"/>
                <w:szCs w:val="20"/>
                <w:lang w:val="pt-BR"/>
              </w:rPr>
              <w:t xml:space="preserve"> </w:t>
            </w:r>
            <w:r w:rsidRPr="00AC2B67">
              <w:rPr>
                <w:rFonts w:ascii="GHEA Grapalat" w:hAnsi="GHEA Grapalat" w:cs="Sylfaen"/>
                <w:sz w:val="20"/>
                <w:szCs w:val="20"/>
              </w:rPr>
              <w:t>ե</w:t>
            </w:r>
            <w:r w:rsidRPr="00251227">
              <w:rPr>
                <w:rFonts w:ascii="GHEA Grapalat" w:hAnsi="GHEA Grapalat" w:cs="Sylfaen"/>
                <w:sz w:val="20"/>
                <w:szCs w:val="20"/>
                <w:lang w:val="pt-BR"/>
              </w:rPr>
              <w:t>/</w:t>
            </w:r>
            <w:r w:rsidRPr="00AC2B67">
              <w:rPr>
                <w:rFonts w:ascii="GHEA Grapalat" w:hAnsi="GHEA Grapalat" w:cs="Sylfaen"/>
                <w:sz w:val="20"/>
                <w:szCs w:val="20"/>
              </w:rPr>
              <w:t>մ</w:t>
            </w:r>
            <w:r w:rsidRPr="00251227">
              <w:rPr>
                <w:rFonts w:ascii="GHEA Grapalat" w:hAnsi="GHEA Grapalat" w:cs="Sylfaen"/>
                <w:sz w:val="20"/>
                <w:szCs w:val="20"/>
                <w:lang w:val="pt-BR"/>
              </w:rPr>
              <w:t xml:space="preserve"> </w:t>
            </w:r>
            <w:r w:rsidRPr="00AC2B67">
              <w:rPr>
                <w:rFonts w:ascii="GHEA Grapalat" w:hAnsi="GHEA Grapalat" w:cs="Sylfaen"/>
                <w:sz w:val="20"/>
                <w:szCs w:val="20"/>
              </w:rPr>
              <w:t>ներարկման</w:t>
            </w:r>
            <w:r w:rsidRPr="00251227">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251227">
              <w:rPr>
                <w:rFonts w:ascii="GHEA Grapalat" w:hAnsi="GHEA Grapalat" w:cs="Sylfaen"/>
                <w:sz w:val="20"/>
                <w:szCs w:val="20"/>
                <w:lang w:val="pt-BR"/>
              </w:rPr>
              <w:t>. 5000</w:t>
            </w:r>
            <w:r w:rsidRPr="00AC2B67">
              <w:rPr>
                <w:rFonts w:ascii="GHEA Grapalat" w:hAnsi="GHEA Grapalat" w:cs="Sylfaen"/>
                <w:sz w:val="20"/>
                <w:szCs w:val="20"/>
              </w:rPr>
              <w:t>ՄՄ</w:t>
            </w:r>
            <w:r w:rsidRPr="00251227">
              <w:rPr>
                <w:rFonts w:ascii="GHEA Grapalat" w:hAnsi="GHEA Grapalat" w:cs="Sylfaen"/>
                <w:sz w:val="20"/>
                <w:szCs w:val="20"/>
                <w:lang w:val="pt-BR"/>
              </w:rPr>
              <w:t>/</w:t>
            </w:r>
            <w:r w:rsidRPr="00AC2B67">
              <w:rPr>
                <w:rFonts w:ascii="GHEA Grapalat" w:hAnsi="GHEA Grapalat" w:cs="Sylfaen"/>
                <w:sz w:val="20"/>
                <w:szCs w:val="20"/>
              </w:rPr>
              <w:t>մլ</w:t>
            </w:r>
            <w:r w:rsidRPr="00251227">
              <w:rPr>
                <w:rFonts w:ascii="GHEA Grapalat" w:hAnsi="GHEA Grapalat" w:cs="Sylfaen"/>
                <w:sz w:val="20"/>
                <w:szCs w:val="20"/>
                <w:lang w:val="pt-BR"/>
              </w:rPr>
              <w:t xml:space="preserve"> </w:t>
            </w:r>
            <w:r w:rsidRPr="00AC2B67">
              <w:rPr>
                <w:rFonts w:ascii="GHEA Grapalat" w:hAnsi="GHEA Grapalat" w:cs="Sylfaen"/>
                <w:sz w:val="20"/>
                <w:szCs w:val="20"/>
              </w:rPr>
              <w:t>ապակե</w:t>
            </w:r>
            <w:r w:rsidRPr="00251227">
              <w:rPr>
                <w:rFonts w:ascii="GHEA Grapalat" w:hAnsi="GHEA Grapalat" w:cs="Sylfaen"/>
                <w:sz w:val="20"/>
                <w:szCs w:val="20"/>
                <w:lang w:val="pt-BR"/>
              </w:rPr>
              <w:t xml:space="preserve"> </w:t>
            </w:r>
            <w:r w:rsidRPr="00AC2B67">
              <w:rPr>
                <w:rFonts w:ascii="GHEA Grapalat" w:hAnsi="GHEA Grapalat" w:cs="Sylfaen"/>
                <w:sz w:val="20"/>
                <w:szCs w:val="20"/>
              </w:rPr>
              <w:t>սրվակ</w:t>
            </w:r>
            <w:r w:rsidRPr="00251227">
              <w:rPr>
                <w:rFonts w:ascii="GHEA Grapalat" w:hAnsi="GHEA Grapalat" w:cs="Sylfaen"/>
                <w:sz w:val="20"/>
                <w:szCs w:val="20"/>
                <w:lang w:val="pt-BR"/>
              </w:rPr>
              <w:t xml:space="preserve"> 5</w:t>
            </w:r>
            <w:r w:rsidRPr="00AC2B67">
              <w:rPr>
                <w:rFonts w:ascii="GHEA Grapalat" w:hAnsi="GHEA Grapalat" w:cs="Sylfaen"/>
                <w:sz w:val="20"/>
                <w:szCs w:val="20"/>
              </w:rPr>
              <w:t>մլ</w:t>
            </w:r>
            <w:r w:rsidRPr="00251227">
              <w:rPr>
                <w:rFonts w:ascii="GHEA Grapalat" w:hAnsi="GHEA Grapalat" w:cs="Sylfaen"/>
                <w:sz w:val="20"/>
                <w:szCs w:val="20"/>
                <w:lang w:val="pt-BR"/>
              </w:rPr>
              <w:t>,</w:t>
            </w:r>
          </w:p>
        </w:tc>
        <w:tc>
          <w:tcPr>
            <w:tcW w:w="900" w:type="dxa"/>
            <w:tcBorders>
              <w:top w:val="single" w:sz="4" w:space="0" w:color="auto"/>
              <w:left w:val="single" w:sz="4" w:space="0" w:color="auto"/>
              <w:bottom w:val="single" w:sz="4" w:space="0" w:color="auto"/>
              <w:right w:val="single" w:sz="4" w:space="0" w:color="auto"/>
            </w:tcBorders>
            <w:vAlign w:val="center"/>
          </w:tcPr>
          <w:p w14:paraId="6953E62C" w14:textId="77777777" w:rsidR="007D1FEA" w:rsidRPr="00F072C3" w:rsidRDefault="007D1FEA" w:rsidP="007D1FEA">
            <w:pPr>
              <w:jc w:val="center"/>
              <w:rPr>
                <w:rFonts w:ascii="GHEA Grapalat" w:hAnsi="GHEA Grapalat" w:cs="Arial"/>
                <w:sz w:val="18"/>
                <w:szCs w:val="18"/>
                <w:lang w:val="pt-BR"/>
              </w:rPr>
            </w:pPr>
            <w:r w:rsidRPr="00F072C3">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2B20D89" w14:textId="1994389A"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3BE1BA9" w14:textId="3099DBDB"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F37E288"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20</w:t>
            </w:r>
          </w:p>
        </w:tc>
        <w:tc>
          <w:tcPr>
            <w:tcW w:w="990" w:type="dxa"/>
            <w:tcBorders>
              <w:top w:val="single" w:sz="4" w:space="0" w:color="auto"/>
              <w:left w:val="single" w:sz="4" w:space="0" w:color="auto"/>
              <w:bottom w:val="single" w:sz="4" w:space="0" w:color="auto"/>
              <w:right w:val="single" w:sz="4" w:space="0" w:color="auto"/>
            </w:tcBorders>
            <w:vAlign w:val="center"/>
          </w:tcPr>
          <w:p w14:paraId="1DFA67D4"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A6E0390"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20</w:t>
            </w:r>
          </w:p>
        </w:tc>
        <w:tc>
          <w:tcPr>
            <w:tcW w:w="1386" w:type="dxa"/>
            <w:tcBorders>
              <w:top w:val="single" w:sz="4" w:space="0" w:color="auto"/>
              <w:left w:val="single" w:sz="4" w:space="0" w:color="auto"/>
              <w:bottom w:val="single" w:sz="4" w:space="0" w:color="auto"/>
              <w:right w:val="single" w:sz="4" w:space="0" w:color="auto"/>
            </w:tcBorders>
            <w:vAlign w:val="center"/>
          </w:tcPr>
          <w:p w14:paraId="598B7318" w14:textId="77777777" w:rsidR="007D1FEA" w:rsidRPr="00B94CF1" w:rsidRDefault="007D1FEA" w:rsidP="007D1FEA">
            <w:pPr>
              <w:rPr>
                <w:rFonts w:ascii="GHEA Grapalat" w:hAnsi="GHEA Grapalat"/>
                <w:sz w:val="18"/>
                <w:szCs w:val="18"/>
                <w:highlight w:val="yellow"/>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56B2B61D" w14:textId="77777777" w:rsidTr="009565A7">
        <w:trPr>
          <w:trHeight w:val="858"/>
        </w:trPr>
        <w:tc>
          <w:tcPr>
            <w:tcW w:w="710" w:type="dxa"/>
            <w:tcBorders>
              <w:top w:val="single" w:sz="4" w:space="0" w:color="auto"/>
              <w:left w:val="single" w:sz="4" w:space="0" w:color="auto"/>
              <w:bottom w:val="single" w:sz="4" w:space="0" w:color="auto"/>
              <w:right w:val="single" w:sz="4" w:space="0" w:color="auto"/>
            </w:tcBorders>
            <w:vAlign w:val="center"/>
          </w:tcPr>
          <w:p w14:paraId="707D33D8"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108</w:t>
            </w:r>
          </w:p>
        </w:tc>
        <w:tc>
          <w:tcPr>
            <w:tcW w:w="1370" w:type="dxa"/>
            <w:tcBorders>
              <w:top w:val="single" w:sz="4" w:space="0" w:color="auto"/>
              <w:left w:val="single" w:sz="4" w:space="0" w:color="auto"/>
              <w:bottom w:val="single" w:sz="4" w:space="0" w:color="auto"/>
              <w:right w:val="single" w:sz="4" w:space="0" w:color="auto"/>
            </w:tcBorders>
            <w:vAlign w:val="center"/>
          </w:tcPr>
          <w:p w14:paraId="0E3ACC80" w14:textId="77777777" w:rsidR="007D1FEA" w:rsidRPr="00086E85" w:rsidRDefault="007D1FEA" w:rsidP="007D1FEA">
            <w:pPr>
              <w:jc w:val="center"/>
              <w:rPr>
                <w:rFonts w:ascii="GHEA Grapalat" w:hAnsi="GHEA Grapalat"/>
                <w:sz w:val="16"/>
                <w:szCs w:val="16"/>
                <w:lang w:val="hy-AM"/>
              </w:rPr>
            </w:pPr>
            <w:r w:rsidRPr="00F072C3">
              <w:rPr>
                <w:rFonts w:ascii="GHEA Grapalat" w:hAnsi="GHEA Grapalat"/>
                <w:sz w:val="16"/>
                <w:szCs w:val="16"/>
              </w:rPr>
              <w:t>33621100</w:t>
            </w:r>
            <w:r>
              <w:rPr>
                <w:rFonts w:ascii="GHEA Grapalat" w:hAnsi="GHEA Grapalat"/>
                <w:sz w:val="16"/>
                <w:szCs w:val="16"/>
                <w:lang w:val="hy-AM"/>
              </w:rPr>
              <w:t>/3</w:t>
            </w:r>
          </w:p>
        </w:tc>
        <w:tc>
          <w:tcPr>
            <w:tcW w:w="2283" w:type="dxa"/>
            <w:tcBorders>
              <w:top w:val="single" w:sz="4" w:space="0" w:color="auto"/>
              <w:left w:val="single" w:sz="4" w:space="0" w:color="auto"/>
              <w:bottom w:val="single" w:sz="4" w:space="0" w:color="auto"/>
              <w:right w:val="single" w:sz="4" w:space="0" w:color="auto"/>
            </w:tcBorders>
            <w:vAlign w:val="center"/>
          </w:tcPr>
          <w:p w14:paraId="00C3F4B0" w14:textId="77777777" w:rsidR="007D1FEA" w:rsidRPr="00F072C3" w:rsidRDefault="007D1FEA" w:rsidP="007D1FEA">
            <w:pPr>
              <w:rPr>
                <w:rFonts w:ascii="GHEA Grapalat" w:hAnsi="GHEA Grapalat"/>
                <w:sz w:val="20"/>
                <w:szCs w:val="20"/>
                <w:lang w:val="hy-AM"/>
              </w:rPr>
            </w:pPr>
            <w:r w:rsidRPr="00F072C3">
              <w:rPr>
                <w:rFonts w:ascii="GHEA Grapalat" w:hAnsi="GHEA Grapalat"/>
                <w:sz w:val="20"/>
                <w:szCs w:val="20"/>
                <w:lang w:val="es-ES"/>
              </w:rPr>
              <w:t>հեպարին նատրիում b01ab01, c05ba03, s01xa14</w:t>
            </w:r>
          </w:p>
        </w:tc>
        <w:tc>
          <w:tcPr>
            <w:tcW w:w="923" w:type="dxa"/>
            <w:tcBorders>
              <w:top w:val="single" w:sz="4" w:space="0" w:color="auto"/>
              <w:left w:val="single" w:sz="4" w:space="0" w:color="auto"/>
              <w:bottom w:val="single" w:sz="4" w:space="0" w:color="auto"/>
              <w:right w:val="single" w:sz="4" w:space="0" w:color="auto"/>
            </w:tcBorders>
            <w:vAlign w:val="center"/>
          </w:tcPr>
          <w:p w14:paraId="788EC187"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A33DBA" w14:textId="77777777" w:rsidR="007D1FEA" w:rsidRPr="004902A6" w:rsidRDefault="007D1FEA" w:rsidP="007D1FEA">
            <w:pPr>
              <w:spacing w:line="276" w:lineRule="auto"/>
              <w:jc w:val="both"/>
              <w:rPr>
                <w:rFonts w:ascii="GHEA Grapalat" w:hAnsi="GHEA Grapalat" w:cs="Sylfaen"/>
                <w:sz w:val="20"/>
                <w:szCs w:val="20"/>
                <w:lang w:val="pt-BR"/>
              </w:rPr>
            </w:pPr>
            <w:r w:rsidRPr="00AA2B73">
              <w:rPr>
                <w:rFonts w:ascii="GHEA Grapalat" w:hAnsi="GHEA Grapalat" w:cs="Sylfaen"/>
                <w:sz w:val="20"/>
                <w:szCs w:val="20"/>
              </w:rPr>
              <w:t>Հեպարին</w:t>
            </w:r>
            <w:r w:rsidRPr="004902A6">
              <w:rPr>
                <w:rFonts w:ascii="GHEA Grapalat" w:hAnsi="GHEA Grapalat" w:cs="Sylfaen"/>
                <w:sz w:val="20"/>
                <w:szCs w:val="20"/>
                <w:lang w:val="pt-BR"/>
              </w:rPr>
              <w:t xml:space="preserve"> (</w:t>
            </w:r>
            <w:r w:rsidRPr="00AA2B73">
              <w:rPr>
                <w:rFonts w:ascii="GHEA Grapalat" w:hAnsi="GHEA Grapalat" w:cs="Sylfaen"/>
                <w:sz w:val="20"/>
                <w:szCs w:val="20"/>
              </w:rPr>
              <w:t>հեպարին</w:t>
            </w:r>
            <w:r w:rsidRPr="004902A6">
              <w:rPr>
                <w:rFonts w:ascii="GHEA Grapalat" w:hAnsi="GHEA Grapalat" w:cs="Sylfaen"/>
                <w:sz w:val="20"/>
                <w:szCs w:val="20"/>
                <w:lang w:val="pt-BR"/>
              </w:rPr>
              <w:t xml:space="preserve"> </w:t>
            </w:r>
            <w:r w:rsidRPr="00AA2B73">
              <w:rPr>
                <w:rFonts w:ascii="GHEA Grapalat" w:hAnsi="GHEA Grapalat" w:cs="Sylfaen"/>
                <w:sz w:val="20"/>
                <w:szCs w:val="20"/>
              </w:rPr>
              <w:t>նատրիում</w:t>
            </w:r>
            <w:r w:rsidRPr="004902A6">
              <w:rPr>
                <w:rFonts w:ascii="GHEA Grapalat" w:hAnsi="GHEA Grapalat" w:cs="Sylfaen"/>
                <w:sz w:val="20"/>
                <w:szCs w:val="20"/>
                <w:lang w:val="pt-BR"/>
              </w:rPr>
              <w:t xml:space="preserve">), </w:t>
            </w:r>
          </w:p>
          <w:p w14:paraId="6C83B3F4" w14:textId="77777777" w:rsidR="007D1FEA" w:rsidRPr="00AA2B73" w:rsidRDefault="007D1FEA" w:rsidP="007D1FEA">
            <w:pPr>
              <w:jc w:val="both"/>
              <w:rPr>
                <w:rFonts w:ascii="GHEA Grapalat" w:hAnsi="GHEA Grapalat" w:cs="Sylfaen"/>
                <w:sz w:val="20"/>
                <w:szCs w:val="20"/>
              </w:rPr>
            </w:pPr>
            <w:r w:rsidRPr="00F072C3">
              <w:rPr>
                <w:rFonts w:ascii="GHEA Grapalat" w:hAnsi="GHEA Grapalat" w:cs="Sylfaen"/>
                <w:sz w:val="20"/>
                <w:szCs w:val="20"/>
              </w:rPr>
              <w:lastRenderedPageBreak/>
              <w:t>դեղաձևը</w:t>
            </w:r>
            <w:r w:rsidRPr="004902A6">
              <w:rPr>
                <w:rFonts w:ascii="GHEA Grapalat" w:hAnsi="GHEA Grapalat" w:cs="Sylfaen"/>
                <w:sz w:val="20"/>
                <w:szCs w:val="20"/>
                <w:lang w:val="pt-BR"/>
              </w:rPr>
              <w:t xml:space="preserve">. </w:t>
            </w:r>
            <w:r w:rsidRPr="00F072C3">
              <w:rPr>
                <w:rFonts w:ascii="GHEA Grapalat" w:hAnsi="GHEA Grapalat" w:cs="Sylfaen"/>
                <w:sz w:val="20"/>
                <w:szCs w:val="20"/>
              </w:rPr>
              <w:t>դոնդող</w:t>
            </w:r>
            <w:r w:rsidRPr="004902A6">
              <w:rPr>
                <w:rFonts w:ascii="GHEA Grapalat" w:hAnsi="GHEA Grapalat" w:cs="Sylfaen"/>
                <w:sz w:val="20"/>
                <w:szCs w:val="20"/>
                <w:lang w:val="pt-BR"/>
              </w:rPr>
              <w:t xml:space="preserve"> </w:t>
            </w:r>
            <w:r w:rsidRPr="00F072C3">
              <w:rPr>
                <w:rFonts w:ascii="GHEA Grapalat" w:hAnsi="GHEA Grapalat" w:cs="Sylfaen"/>
                <w:sz w:val="20"/>
                <w:szCs w:val="20"/>
              </w:rPr>
              <w:t>արտաքին</w:t>
            </w:r>
            <w:r w:rsidRPr="004902A6">
              <w:rPr>
                <w:rFonts w:ascii="GHEA Grapalat" w:hAnsi="GHEA Grapalat" w:cs="Sylfaen"/>
                <w:sz w:val="20"/>
                <w:szCs w:val="20"/>
                <w:lang w:val="pt-BR"/>
              </w:rPr>
              <w:t xml:space="preserve"> </w:t>
            </w:r>
            <w:r w:rsidRPr="00F072C3">
              <w:rPr>
                <w:rFonts w:ascii="GHEA Grapalat" w:hAnsi="GHEA Grapalat" w:cs="Sylfaen"/>
                <w:sz w:val="20"/>
                <w:szCs w:val="20"/>
              </w:rPr>
              <w:t>կիրառման</w:t>
            </w:r>
            <w:r w:rsidRPr="004902A6">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4902A6">
              <w:rPr>
                <w:rFonts w:ascii="GHEA Grapalat" w:hAnsi="GHEA Grapalat" w:cs="Sylfaen"/>
                <w:sz w:val="20"/>
                <w:szCs w:val="20"/>
                <w:lang w:val="pt-BR"/>
              </w:rPr>
              <w:t xml:space="preserve">. </w:t>
            </w:r>
            <w:r w:rsidRPr="00AA2B73">
              <w:rPr>
                <w:rFonts w:ascii="GHEA Grapalat" w:hAnsi="GHEA Grapalat" w:cs="Sylfaen"/>
                <w:sz w:val="20"/>
                <w:szCs w:val="20"/>
              </w:rPr>
              <w:t xml:space="preserve">100ՄՄ/գ </w:t>
            </w:r>
            <w:r w:rsidRPr="00F072C3">
              <w:rPr>
                <w:rFonts w:ascii="GHEA Grapalat" w:hAnsi="GHEA Grapalat" w:cs="Sylfaen"/>
                <w:sz w:val="20"/>
                <w:szCs w:val="20"/>
              </w:rPr>
              <w:t>50գ</w:t>
            </w:r>
          </w:p>
        </w:tc>
        <w:tc>
          <w:tcPr>
            <w:tcW w:w="900" w:type="dxa"/>
            <w:tcBorders>
              <w:top w:val="single" w:sz="4" w:space="0" w:color="auto"/>
              <w:left w:val="single" w:sz="4" w:space="0" w:color="auto"/>
              <w:bottom w:val="single" w:sz="4" w:space="0" w:color="auto"/>
              <w:right w:val="single" w:sz="4" w:space="0" w:color="auto"/>
            </w:tcBorders>
            <w:vAlign w:val="center"/>
          </w:tcPr>
          <w:p w14:paraId="139B7800" w14:textId="77777777" w:rsidR="007D1FEA" w:rsidRPr="00F072C3" w:rsidRDefault="007D1FEA" w:rsidP="007D1FEA">
            <w:pPr>
              <w:jc w:val="center"/>
              <w:rPr>
                <w:rFonts w:ascii="GHEA Grapalat" w:hAnsi="GHEA Grapalat" w:cs="Arial"/>
                <w:sz w:val="18"/>
                <w:szCs w:val="18"/>
                <w:lang w:val="pt-BR"/>
              </w:rPr>
            </w:pPr>
            <w:r w:rsidRPr="00F072C3">
              <w:rPr>
                <w:rFonts w:ascii="GHEA Grapalat" w:hAnsi="GHEA Grapalat" w:cs="Arial"/>
                <w:sz w:val="18"/>
                <w:szCs w:val="18"/>
                <w:lang w:val="pt-BR"/>
              </w:rPr>
              <w:lastRenderedPageBreak/>
              <w:t>հատ</w:t>
            </w:r>
          </w:p>
        </w:tc>
        <w:tc>
          <w:tcPr>
            <w:tcW w:w="900" w:type="dxa"/>
            <w:tcBorders>
              <w:top w:val="single" w:sz="4" w:space="0" w:color="auto"/>
              <w:left w:val="single" w:sz="4" w:space="0" w:color="auto"/>
              <w:bottom w:val="single" w:sz="4" w:space="0" w:color="auto"/>
              <w:right w:val="single" w:sz="4" w:space="0" w:color="auto"/>
            </w:tcBorders>
            <w:vAlign w:val="center"/>
          </w:tcPr>
          <w:p w14:paraId="4E576241" w14:textId="13D3C796"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96131AE" w14:textId="664C2FD4"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0BBA06C"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w:t>
            </w:r>
          </w:p>
        </w:tc>
        <w:tc>
          <w:tcPr>
            <w:tcW w:w="990" w:type="dxa"/>
            <w:tcBorders>
              <w:top w:val="single" w:sz="4" w:space="0" w:color="auto"/>
              <w:left w:val="single" w:sz="4" w:space="0" w:color="auto"/>
              <w:bottom w:val="single" w:sz="4" w:space="0" w:color="auto"/>
              <w:right w:val="single" w:sz="4" w:space="0" w:color="auto"/>
            </w:tcBorders>
            <w:vAlign w:val="center"/>
          </w:tcPr>
          <w:p w14:paraId="6906429F" w14:textId="77777777" w:rsidR="007D1FEA" w:rsidRPr="00B1784F"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036C37A"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w:t>
            </w:r>
          </w:p>
        </w:tc>
        <w:tc>
          <w:tcPr>
            <w:tcW w:w="1386" w:type="dxa"/>
            <w:tcBorders>
              <w:top w:val="single" w:sz="4" w:space="0" w:color="auto"/>
              <w:left w:val="single" w:sz="4" w:space="0" w:color="auto"/>
              <w:bottom w:val="single" w:sz="4" w:space="0" w:color="auto"/>
              <w:right w:val="single" w:sz="4" w:space="0" w:color="auto"/>
            </w:tcBorders>
            <w:vAlign w:val="center"/>
          </w:tcPr>
          <w:p w14:paraId="3FF5E082" w14:textId="77777777" w:rsidR="007D1FEA"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0A533574"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1015D0A"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109</w:t>
            </w:r>
          </w:p>
        </w:tc>
        <w:tc>
          <w:tcPr>
            <w:tcW w:w="1370" w:type="dxa"/>
            <w:tcBorders>
              <w:top w:val="single" w:sz="4" w:space="0" w:color="auto"/>
              <w:left w:val="single" w:sz="4" w:space="0" w:color="auto"/>
              <w:bottom w:val="single" w:sz="4" w:space="0" w:color="auto"/>
              <w:right w:val="single" w:sz="4" w:space="0" w:color="auto"/>
            </w:tcBorders>
            <w:vAlign w:val="center"/>
          </w:tcPr>
          <w:p w14:paraId="4C5B0EB1" w14:textId="77777777" w:rsidR="007D1FEA" w:rsidRPr="00086E85" w:rsidRDefault="007D1FEA" w:rsidP="007D1FEA">
            <w:pPr>
              <w:jc w:val="center"/>
              <w:rPr>
                <w:rFonts w:ascii="GHEA Grapalat" w:hAnsi="GHEA Grapalat"/>
                <w:sz w:val="16"/>
                <w:szCs w:val="16"/>
                <w:lang w:val="hy-AM"/>
              </w:rPr>
            </w:pPr>
            <w:r w:rsidRPr="00F072C3">
              <w:rPr>
                <w:rFonts w:ascii="GHEA Grapalat" w:hAnsi="GHEA Grapalat"/>
                <w:sz w:val="16"/>
                <w:szCs w:val="16"/>
              </w:rPr>
              <w:t>33621140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5C4F6FC5" w14:textId="77777777" w:rsidR="007D1FEA" w:rsidRPr="00F072C3" w:rsidRDefault="007D1FEA" w:rsidP="007D1FEA">
            <w:pPr>
              <w:rPr>
                <w:rFonts w:ascii="GHEA Grapalat" w:hAnsi="GHEA Grapalat"/>
                <w:sz w:val="20"/>
                <w:szCs w:val="20"/>
                <w:lang w:val="pt-BR"/>
              </w:rPr>
            </w:pPr>
            <w:r w:rsidRPr="00F072C3">
              <w:rPr>
                <w:rFonts w:ascii="GHEA Grapalat" w:hAnsi="GHEA Grapalat" w:cs="Arial"/>
                <w:sz w:val="20"/>
                <w:szCs w:val="20"/>
              </w:rPr>
              <w:t>կլոպիդոգրել b01ac04</w:t>
            </w:r>
          </w:p>
        </w:tc>
        <w:tc>
          <w:tcPr>
            <w:tcW w:w="923" w:type="dxa"/>
            <w:tcBorders>
              <w:top w:val="single" w:sz="4" w:space="0" w:color="auto"/>
              <w:left w:val="single" w:sz="4" w:space="0" w:color="auto"/>
              <w:bottom w:val="single" w:sz="4" w:space="0" w:color="auto"/>
              <w:right w:val="single" w:sz="4" w:space="0" w:color="auto"/>
            </w:tcBorders>
            <w:vAlign w:val="center"/>
          </w:tcPr>
          <w:p w14:paraId="6E7FBFBD"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EBBA6F"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cs="Calibri"/>
                <w:sz w:val="20"/>
                <w:szCs w:val="20"/>
              </w:rPr>
              <w:t>Կլոպիդոգրել</w:t>
            </w:r>
            <w:r w:rsidRPr="00F072C3">
              <w:rPr>
                <w:rFonts w:ascii="GHEA Grapalat" w:hAnsi="GHEA Grapalat" w:cs="Calibri"/>
                <w:sz w:val="20"/>
                <w:szCs w:val="20"/>
                <w:lang w:val="pt-BR"/>
              </w:rPr>
              <w:t xml:space="preserve"> (</w:t>
            </w:r>
            <w:r w:rsidRPr="00F072C3">
              <w:rPr>
                <w:rFonts w:ascii="GHEA Grapalat" w:hAnsi="GHEA Grapalat" w:cs="Calibri"/>
                <w:sz w:val="20"/>
                <w:szCs w:val="20"/>
              </w:rPr>
              <w:t>կլոպիդոգրելի</w:t>
            </w:r>
            <w:r w:rsidRPr="00F072C3">
              <w:rPr>
                <w:rFonts w:ascii="GHEA Grapalat" w:hAnsi="GHEA Grapalat" w:cs="Calibri"/>
                <w:sz w:val="20"/>
                <w:szCs w:val="20"/>
                <w:lang w:val="pt-BR"/>
              </w:rPr>
              <w:t xml:space="preserve"> </w:t>
            </w:r>
            <w:r w:rsidRPr="00F072C3">
              <w:rPr>
                <w:rFonts w:ascii="GHEA Grapalat" w:hAnsi="GHEA Grapalat" w:cs="Calibri"/>
                <w:sz w:val="20"/>
                <w:szCs w:val="20"/>
              </w:rPr>
              <w:t>հիդրոսուլֆատ</w:t>
            </w:r>
            <w:r w:rsidRPr="00F072C3">
              <w:rPr>
                <w:rFonts w:ascii="GHEA Grapalat" w:hAnsi="GHEA Grapalat" w:cs="Calibri"/>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w:t>
            </w:r>
            <w:r w:rsidRPr="00F072C3">
              <w:rPr>
                <w:rFonts w:ascii="GHEA Grapalat" w:hAnsi="GHEA Grapalat" w:cs="Calibri"/>
                <w:sz w:val="20"/>
                <w:szCs w:val="20"/>
                <w:lang w:val="es-ES"/>
              </w:rPr>
              <w:t xml:space="preserve"> դեղահատ</w:t>
            </w:r>
            <w:r w:rsidRPr="00F072C3">
              <w:rPr>
                <w:lang w:val="pt-BR"/>
              </w:rPr>
              <w:t xml:space="preserve"> </w:t>
            </w:r>
            <w:r w:rsidRPr="00F072C3">
              <w:rPr>
                <w:rFonts w:ascii="GHEA Grapalat" w:hAnsi="GHEA Grapalat" w:cs="Calibri"/>
                <w:sz w:val="20"/>
                <w:szCs w:val="20"/>
                <w:lang w:val="es-ES"/>
              </w:rPr>
              <w:t>թաղանթապատ,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 xml:space="preserve">. </w:t>
            </w:r>
            <w:r w:rsidRPr="00F072C3">
              <w:rPr>
                <w:rFonts w:ascii="GHEA Grapalat" w:hAnsi="GHEA Grapalat" w:cs="Sylfaen"/>
                <w:sz w:val="20"/>
                <w:szCs w:val="20"/>
              </w:rPr>
              <w:t>75մգ</w:t>
            </w:r>
          </w:p>
        </w:tc>
        <w:tc>
          <w:tcPr>
            <w:tcW w:w="900" w:type="dxa"/>
            <w:tcBorders>
              <w:top w:val="single" w:sz="4" w:space="0" w:color="auto"/>
              <w:left w:val="single" w:sz="4" w:space="0" w:color="auto"/>
              <w:bottom w:val="single" w:sz="4" w:space="0" w:color="auto"/>
              <w:right w:val="single" w:sz="4" w:space="0" w:color="auto"/>
            </w:tcBorders>
            <w:vAlign w:val="center"/>
          </w:tcPr>
          <w:p w14:paraId="2F5C0912" w14:textId="77777777" w:rsidR="007D1FEA" w:rsidRPr="00F072C3" w:rsidRDefault="007D1FEA" w:rsidP="007D1FEA">
            <w:pPr>
              <w:jc w:val="center"/>
              <w:rPr>
                <w:rFonts w:ascii="GHEA Grapalat" w:hAnsi="GHEA Grapalat" w:cs="Arial"/>
                <w:sz w:val="18"/>
                <w:szCs w:val="18"/>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8D4BBB8" w14:textId="1682D51E"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4328D4A" w14:textId="3E9C8ABA"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26304B4"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5BB86FC4"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DA48E24"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3CEDD00C" w14:textId="77777777" w:rsidR="007D1FEA" w:rsidRPr="00B94CF1"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327588" w14:paraId="238AB5AD"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536557E" w14:textId="77777777" w:rsidR="007D1FEA" w:rsidRDefault="007D1FEA" w:rsidP="007D1FEA">
            <w:pPr>
              <w:jc w:val="center"/>
              <w:rPr>
                <w:rFonts w:ascii="GHEA Grapalat" w:hAnsi="GHEA Grapalat" w:cs="Arial LatArm"/>
                <w:lang w:val="pt-BR"/>
              </w:rPr>
            </w:pPr>
            <w:r>
              <w:rPr>
                <w:rFonts w:ascii="GHEA Grapalat" w:hAnsi="GHEA Grapalat" w:cs="Arial LatArm"/>
                <w:lang w:val="pt-BR"/>
              </w:rPr>
              <w:t>110</w:t>
            </w:r>
          </w:p>
        </w:tc>
        <w:tc>
          <w:tcPr>
            <w:tcW w:w="1370" w:type="dxa"/>
            <w:tcBorders>
              <w:top w:val="single" w:sz="4" w:space="0" w:color="auto"/>
              <w:left w:val="single" w:sz="4" w:space="0" w:color="auto"/>
              <w:bottom w:val="single" w:sz="4" w:space="0" w:color="auto"/>
              <w:right w:val="single" w:sz="4" w:space="0" w:color="auto"/>
            </w:tcBorders>
            <w:vAlign w:val="center"/>
          </w:tcPr>
          <w:p w14:paraId="007A9F04" w14:textId="77777777" w:rsidR="007D1FEA" w:rsidRPr="00085CA3"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33611200/1</w:t>
            </w:r>
          </w:p>
        </w:tc>
        <w:tc>
          <w:tcPr>
            <w:tcW w:w="2283" w:type="dxa"/>
            <w:tcBorders>
              <w:top w:val="single" w:sz="4" w:space="0" w:color="auto"/>
              <w:left w:val="single" w:sz="4" w:space="0" w:color="auto"/>
              <w:bottom w:val="single" w:sz="4" w:space="0" w:color="auto"/>
              <w:right w:val="single" w:sz="4" w:space="0" w:color="auto"/>
            </w:tcBorders>
            <w:vAlign w:val="center"/>
          </w:tcPr>
          <w:p w14:paraId="7B330091" w14:textId="77777777" w:rsidR="007D1FEA" w:rsidRPr="00930ACC" w:rsidRDefault="007D1FEA" w:rsidP="007D1FEA">
            <w:pPr>
              <w:rPr>
                <w:rFonts w:ascii="GHEA Grapalat" w:hAnsi="GHEA Grapalat"/>
                <w:sz w:val="20"/>
                <w:szCs w:val="20"/>
              </w:rPr>
            </w:pPr>
            <w:r w:rsidRPr="00930ACC">
              <w:rPr>
                <w:rFonts w:ascii="GHEA Grapalat" w:hAnsi="GHEA Grapalat" w:cs="Sylfaen"/>
                <w:sz w:val="20"/>
                <w:szCs w:val="20"/>
              </w:rPr>
              <w:t>լոպերամիդ</w:t>
            </w:r>
            <w:r w:rsidRPr="00930ACC">
              <w:rPr>
                <w:rFonts w:ascii="GHEA Grapalat" w:hAnsi="GHEA Grapalat"/>
                <w:sz w:val="20"/>
                <w:szCs w:val="20"/>
              </w:rPr>
              <w:t xml:space="preserve"> a07da03</w:t>
            </w:r>
          </w:p>
        </w:tc>
        <w:tc>
          <w:tcPr>
            <w:tcW w:w="923" w:type="dxa"/>
            <w:tcBorders>
              <w:top w:val="single" w:sz="4" w:space="0" w:color="auto"/>
              <w:left w:val="single" w:sz="4" w:space="0" w:color="auto"/>
              <w:bottom w:val="single" w:sz="4" w:space="0" w:color="auto"/>
              <w:right w:val="single" w:sz="4" w:space="0" w:color="auto"/>
            </w:tcBorders>
            <w:vAlign w:val="center"/>
          </w:tcPr>
          <w:p w14:paraId="6EA9A9A5"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DE04C4" w14:textId="77777777" w:rsidR="007D1FEA" w:rsidRPr="000F3FC1" w:rsidRDefault="007D1FEA" w:rsidP="007D1FEA">
            <w:pPr>
              <w:jc w:val="both"/>
              <w:rPr>
                <w:rFonts w:ascii="GHEA Grapalat" w:hAnsi="GHEA Grapalat"/>
                <w:sz w:val="20"/>
                <w:szCs w:val="20"/>
                <w:lang w:val="es-ES"/>
              </w:rPr>
            </w:pPr>
            <w:r>
              <w:rPr>
                <w:rFonts w:ascii="GHEA Grapalat" w:hAnsi="GHEA Grapalat"/>
                <w:sz w:val="20"/>
                <w:szCs w:val="20"/>
              </w:rPr>
              <w:t>Լ</w:t>
            </w:r>
            <w:r w:rsidRPr="00F74B76">
              <w:rPr>
                <w:rFonts w:ascii="GHEA Grapalat" w:hAnsi="GHEA Grapalat"/>
                <w:sz w:val="20"/>
                <w:szCs w:val="20"/>
              </w:rPr>
              <w:t>ոպերամիդ</w:t>
            </w:r>
            <w:r w:rsidRPr="00023D0A">
              <w:rPr>
                <w:rFonts w:ascii="GHEA Grapalat" w:hAnsi="GHEA Grapalat"/>
                <w:sz w:val="20"/>
                <w:szCs w:val="20"/>
                <w:lang w:val="pt-BR"/>
              </w:rPr>
              <w:t xml:space="preserve"> (</w:t>
            </w:r>
            <w:r w:rsidRPr="00F74B76">
              <w:rPr>
                <w:rFonts w:ascii="GHEA Grapalat" w:hAnsi="GHEA Grapalat"/>
                <w:sz w:val="20"/>
                <w:szCs w:val="20"/>
              </w:rPr>
              <w:t>լոպերամիդի</w:t>
            </w:r>
            <w:r w:rsidRPr="00023D0A">
              <w:rPr>
                <w:rFonts w:ascii="GHEA Grapalat" w:hAnsi="GHEA Grapalat"/>
                <w:sz w:val="20"/>
                <w:szCs w:val="20"/>
                <w:lang w:val="pt-BR"/>
              </w:rPr>
              <w:t xml:space="preserve"> </w:t>
            </w:r>
            <w:r w:rsidRPr="00F74B76">
              <w:rPr>
                <w:rFonts w:ascii="GHEA Grapalat" w:hAnsi="GHEA Grapalat"/>
                <w:sz w:val="20"/>
                <w:szCs w:val="20"/>
              </w:rPr>
              <w:t>հիդրոքլորիդ</w:t>
            </w:r>
            <w:r w:rsidRPr="00023D0A">
              <w:rPr>
                <w:rFonts w:ascii="GHEA Grapalat" w:hAnsi="GHEA Grapalat"/>
                <w:sz w:val="20"/>
                <w:szCs w:val="20"/>
                <w:lang w:val="pt-BR"/>
              </w:rPr>
              <w:t xml:space="preserve">), </w:t>
            </w:r>
            <w:r w:rsidRPr="003F5109">
              <w:rPr>
                <w:rFonts w:ascii="GHEA Grapalat" w:hAnsi="GHEA Grapalat" w:cs="Sylfaen"/>
                <w:sz w:val="20"/>
                <w:szCs w:val="20"/>
              </w:rPr>
              <w:t>դեղաձևը</w:t>
            </w:r>
            <w:r w:rsidRPr="00023D0A">
              <w:rPr>
                <w:rFonts w:ascii="GHEA Grapalat" w:hAnsi="GHEA Grapalat" w:cs="Sylfaen"/>
                <w:sz w:val="20"/>
                <w:szCs w:val="20"/>
                <w:lang w:val="pt-BR"/>
              </w:rPr>
              <w:t xml:space="preserve"> </w:t>
            </w:r>
            <w:r w:rsidRPr="007471A5">
              <w:rPr>
                <w:rFonts w:ascii="GHEA Grapalat" w:hAnsi="GHEA Grapalat" w:cs="Sylfaen"/>
                <w:sz w:val="20"/>
                <w:szCs w:val="20"/>
              </w:rPr>
              <w:t>դեղապատիճ</w:t>
            </w:r>
            <w:r w:rsidRPr="00023D0A">
              <w:rPr>
                <w:rFonts w:ascii="GHEA Grapalat" w:hAnsi="GHEA Grapalat"/>
                <w:sz w:val="20"/>
                <w:szCs w:val="20"/>
                <w:lang w:val="pt-BR"/>
              </w:rPr>
              <w:t xml:space="preserve">, </w:t>
            </w:r>
            <w:r w:rsidRPr="003F5109">
              <w:rPr>
                <w:rFonts w:ascii="GHEA Grapalat" w:hAnsi="GHEA Grapalat" w:cs="Sylfaen"/>
                <w:sz w:val="20"/>
                <w:szCs w:val="20"/>
              </w:rPr>
              <w:t>դեղաչափը</w:t>
            </w:r>
            <w:r w:rsidRPr="00023D0A">
              <w:rPr>
                <w:rFonts w:ascii="GHEA Grapalat" w:hAnsi="GHEA Grapalat" w:cs="Sylfaen"/>
                <w:sz w:val="20"/>
                <w:szCs w:val="20"/>
                <w:lang w:val="pt-BR"/>
              </w:rPr>
              <w:t xml:space="preserve">. </w:t>
            </w:r>
            <w:r>
              <w:rPr>
                <w:rFonts w:ascii="GHEA Grapalat" w:hAnsi="GHEA Grapalat"/>
                <w:sz w:val="20"/>
                <w:szCs w:val="20"/>
              </w:rPr>
              <w:t>2</w:t>
            </w:r>
            <w:r w:rsidRPr="003F5109">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4969CDB6" w14:textId="77777777" w:rsidR="007D1FEA" w:rsidRPr="00116BDD" w:rsidRDefault="007D1FEA" w:rsidP="007D1FEA">
            <w:pPr>
              <w:rPr>
                <w:rFonts w:ascii="GHEA Grapalat" w:hAnsi="GHEA Grapalat" w:cs="Arial"/>
                <w:sz w:val="18"/>
                <w:szCs w:val="18"/>
              </w:rPr>
            </w:pPr>
            <w:r w:rsidRPr="00EC545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B05985A" w14:textId="2FCB9880"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0B2C1B6" w14:textId="3436A7AE"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4BE3744"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7000</w:t>
            </w:r>
          </w:p>
        </w:tc>
        <w:tc>
          <w:tcPr>
            <w:tcW w:w="990" w:type="dxa"/>
            <w:tcBorders>
              <w:top w:val="single" w:sz="4" w:space="0" w:color="auto"/>
              <w:left w:val="single" w:sz="4" w:space="0" w:color="auto"/>
              <w:bottom w:val="single" w:sz="4" w:space="0" w:color="auto"/>
              <w:right w:val="single" w:sz="4" w:space="0" w:color="auto"/>
            </w:tcBorders>
            <w:vAlign w:val="center"/>
          </w:tcPr>
          <w:p w14:paraId="105ADE82" w14:textId="77777777" w:rsidR="007D1FEA" w:rsidRPr="00B1784F"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916DA8D"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7000</w:t>
            </w:r>
          </w:p>
        </w:tc>
        <w:tc>
          <w:tcPr>
            <w:tcW w:w="1386" w:type="dxa"/>
            <w:tcBorders>
              <w:top w:val="single" w:sz="4" w:space="0" w:color="auto"/>
              <w:left w:val="single" w:sz="4" w:space="0" w:color="auto"/>
              <w:bottom w:val="single" w:sz="4" w:space="0" w:color="auto"/>
              <w:right w:val="single" w:sz="4" w:space="0" w:color="auto"/>
            </w:tcBorders>
            <w:vAlign w:val="center"/>
          </w:tcPr>
          <w:p w14:paraId="4CCB04F9" w14:textId="77777777" w:rsidR="007D1FEA" w:rsidRPr="00327588" w:rsidRDefault="007D1FEA" w:rsidP="007D1FEA">
            <w:pPr>
              <w:rPr>
                <w:rFonts w:ascii="GHEA Grapalat" w:hAnsi="GHEA Grapalat"/>
                <w:sz w:val="16"/>
                <w:szCs w:val="16"/>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378CF426"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B6872EF" w14:textId="77777777" w:rsidR="007D1FEA" w:rsidRPr="00187B6A" w:rsidRDefault="007D1FEA" w:rsidP="007D1FEA">
            <w:pPr>
              <w:jc w:val="center"/>
              <w:rPr>
                <w:rFonts w:ascii="GHEA Grapalat" w:hAnsi="GHEA Grapalat" w:cs="Arial LatArm"/>
                <w:lang w:val="pt-BR"/>
              </w:rPr>
            </w:pPr>
            <w:r>
              <w:rPr>
                <w:rFonts w:ascii="GHEA Grapalat" w:hAnsi="GHEA Grapalat" w:cs="Arial LatArm"/>
                <w:lang w:val="pt-BR"/>
              </w:rPr>
              <w:t>111</w:t>
            </w:r>
          </w:p>
        </w:tc>
        <w:tc>
          <w:tcPr>
            <w:tcW w:w="1370" w:type="dxa"/>
            <w:tcBorders>
              <w:top w:val="single" w:sz="4" w:space="0" w:color="auto"/>
              <w:left w:val="single" w:sz="4" w:space="0" w:color="auto"/>
              <w:bottom w:val="single" w:sz="4" w:space="0" w:color="auto"/>
              <w:right w:val="single" w:sz="4" w:space="0" w:color="auto"/>
            </w:tcBorders>
            <w:vAlign w:val="center"/>
          </w:tcPr>
          <w:p w14:paraId="110E0070" w14:textId="77777777" w:rsidR="007D1FEA" w:rsidRPr="000D6DBD" w:rsidRDefault="007D1FEA" w:rsidP="007D1FEA">
            <w:pPr>
              <w:jc w:val="center"/>
              <w:rPr>
                <w:rFonts w:ascii="GHEA Grapalat" w:hAnsi="GHEA Grapalat"/>
                <w:sz w:val="16"/>
                <w:szCs w:val="16"/>
                <w:lang w:val="hy-AM"/>
              </w:rPr>
            </w:pPr>
            <w:r w:rsidRPr="000D6DBD">
              <w:rPr>
                <w:rFonts w:ascii="GHEA Grapalat" w:hAnsi="GHEA Grapalat"/>
                <w:sz w:val="16"/>
                <w:szCs w:val="16"/>
                <w:lang w:val="hy-AM"/>
              </w:rPr>
              <w:t>33621230/1</w:t>
            </w:r>
          </w:p>
        </w:tc>
        <w:tc>
          <w:tcPr>
            <w:tcW w:w="2283" w:type="dxa"/>
            <w:tcBorders>
              <w:top w:val="single" w:sz="4" w:space="0" w:color="auto"/>
              <w:left w:val="single" w:sz="4" w:space="0" w:color="auto"/>
              <w:bottom w:val="single" w:sz="4" w:space="0" w:color="auto"/>
              <w:right w:val="single" w:sz="4" w:space="0" w:color="auto"/>
            </w:tcBorders>
            <w:vAlign w:val="center"/>
          </w:tcPr>
          <w:p w14:paraId="61337259" w14:textId="77777777" w:rsidR="007D1FEA" w:rsidRPr="000D6DBD" w:rsidRDefault="007D1FEA" w:rsidP="007D1FEA">
            <w:pPr>
              <w:rPr>
                <w:rFonts w:ascii="GHEA Grapalat" w:hAnsi="GHEA Grapalat"/>
                <w:sz w:val="20"/>
                <w:szCs w:val="20"/>
              </w:rPr>
            </w:pPr>
            <w:r w:rsidRPr="000D6DBD">
              <w:rPr>
                <w:rFonts w:ascii="GHEA Grapalat" w:hAnsi="GHEA Grapalat"/>
                <w:sz w:val="20"/>
                <w:szCs w:val="20"/>
              </w:rPr>
              <w:t>ֆոլաթթու b03bb01</w:t>
            </w:r>
          </w:p>
        </w:tc>
        <w:tc>
          <w:tcPr>
            <w:tcW w:w="923" w:type="dxa"/>
            <w:tcBorders>
              <w:top w:val="single" w:sz="4" w:space="0" w:color="auto"/>
              <w:left w:val="single" w:sz="4" w:space="0" w:color="auto"/>
              <w:bottom w:val="single" w:sz="4" w:space="0" w:color="auto"/>
              <w:right w:val="single" w:sz="4" w:space="0" w:color="auto"/>
            </w:tcBorders>
            <w:vAlign w:val="center"/>
          </w:tcPr>
          <w:p w14:paraId="0DB699E0" w14:textId="77777777" w:rsidR="007D1FEA" w:rsidRPr="000D6DBD" w:rsidRDefault="007D1FEA" w:rsidP="007D1FEA">
            <w:pPr>
              <w:jc w:val="center"/>
              <w:rPr>
                <w:rFonts w:ascii="GHEA Grapalat" w:hAnsi="GHEA Grapalat"/>
                <w:sz w:val="20"/>
                <w:szCs w:val="20"/>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39DC2D" w14:textId="77777777" w:rsidR="007D1FEA" w:rsidRPr="000D6DBD" w:rsidRDefault="007D1FEA" w:rsidP="007D1FEA">
            <w:pPr>
              <w:jc w:val="both"/>
              <w:rPr>
                <w:rFonts w:ascii="GHEA Grapalat" w:hAnsi="GHEA Grapalat"/>
                <w:sz w:val="20"/>
                <w:szCs w:val="20"/>
                <w:lang w:val="hy-AM"/>
              </w:rPr>
            </w:pPr>
            <w:r w:rsidRPr="000D6DBD">
              <w:rPr>
                <w:rFonts w:ascii="GHEA Grapalat" w:hAnsi="GHEA Grapalat" w:cs="Calibri"/>
                <w:sz w:val="20"/>
                <w:szCs w:val="20"/>
              </w:rPr>
              <w:t>Ֆոլաթթու</w:t>
            </w:r>
            <w:r w:rsidRPr="000D6DBD">
              <w:rPr>
                <w:rFonts w:ascii="GHEA Grapalat" w:hAnsi="GHEA Grapalat" w:cs="Calibri"/>
                <w:sz w:val="20"/>
                <w:szCs w:val="20"/>
                <w:lang w:val="pt-BR"/>
              </w:rPr>
              <w:t xml:space="preserve">, </w:t>
            </w:r>
            <w:r w:rsidRPr="000D6DBD">
              <w:rPr>
                <w:rFonts w:ascii="GHEA Grapalat" w:hAnsi="GHEA Grapalat" w:cs="Sylfaen"/>
                <w:sz w:val="20"/>
                <w:szCs w:val="20"/>
              </w:rPr>
              <w:t>դեղաձևը</w:t>
            </w:r>
            <w:r w:rsidRPr="000D6DBD">
              <w:rPr>
                <w:rFonts w:ascii="GHEA Grapalat" w:hAnsi="GHEA Grapalat" w:cs="Sylfaen"/>
                <w:sz w:val="20"/>
                <w:szCs w:val="20"/>
                <w:lang w:val="pt-BR"/>
              </w:rPr>
              <w:t>.</w:t>
            </w:r>
            <w:r w:rsidRPr="000D6DBD">
              <w:rPr>
                <w:rFonts w:ascii="GHEA Grapalat" w:hAnsi="GHEA Grapalat" w:cs="Calibri"/>
                <w:sz w:val="20"/>
                <w:szCs w:val="20"/>
                <w:lang w:val="es-ES"/>
              </w:rPr>
              <w:t xml:space="preserve"> դեղահատ,</w:t>
            </w:r>
            <w:r w:rsidRPr="000D6DBD">
              <w:rPr>
                <w:rFonts w:ascii="GHEA Grapalat" w:hAnsi="GHEA Grapalat" w:cs="Calibri"/>
                <w:sz w:val="20"/>
                <w:szCs w:val="20"/>
                <w:lang w:val="hy-AM"/>
              </w:rPr>
              <w:t xml:space="preserve"> </w:t>
            </w:r>
            <w:r w:rsidRPr="000D6DBD">
              <w:rPr>
                <w:rFonts w:ascii="GHEA Grapalat" w:hAnsi="GHEA Grapalat" w:cs="Sylfaen"/>
                <w:sz w:val="20"/>
                <w:szCs w:val="20"/>
              </w:rPr>
              <w:t>դեղաչափը</w:t>
            </w:r>
            <w:r w:rsidRPr="000D6DBD">
              <w:rPr>
                <w:rFonts w:ascii="GHEA Grapalat" w:hAnsi="GHEA Grapalat" w:cs="Sylfaen"/>
                <w:sz w:val="20"/>
                <w:szCs w:val="20"/>
                <w:lang w:val="pt-BR"/>
              </w:rPr>
              <w:t>. 5</w:t>
            </w:r>
            <w:r w:rsidRPr="000D6DBD">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13C06DDC" w14:textId="77777777" w:rsidR="007D1FEA" w:rsidRPr="000D6DBD" w:rsidRDefault="007D1FEA" w:rsidP="007D1FEA">
            <w:pPr>
              <w:jc w:val="center"/>
              <w:rPr>
                <w:rFonts w:ascii="GHEA Grapalat" w:hAnsi="GHEA Grapalat" w:cs="Arial"/>
                <w:sz w:val="18"/>
                <w:szCs w:val="18"/>
                <w:lang w:val="hy-AM"/>
              </w:rPr>
            </w:pPr>
            <w:r w:rsidRPr="000D6DBD">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8435DA6" w14:textId="744A036C"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B6C8325" w14:textId="30A63B9F"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CEFF41C"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1920</w:t>
            </w:r>
          </w:p>
        </w:tc>
        <w:tc>
          <w:tcPr>
            <w:tcW w:w="990" w:type="dxa"/>
            <w:tcBorders>
              <w:top w:val="single" w:sz="4" w:space="0" w:color="auto"/>
              <w:left w:val="single" w:sz="4" w:space="0" w:color="auto"/>
              <w:bottom w:val="single" w:sz="4" w:space="0" w:color="auto"/>
              <w:right w:val="single" w:sz="4" w:space="0" w:color="auto"/>
            </w:tcBorders>
            <w:vAlign w:val="center"/>
          </w:tcPr>
          <w:p w14:paraId="1C74D5ED" w14:textId="77777777" w:rsidR="007D1FEA" w:rsidRPr="00B1784F"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93FB366"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1920</w:t>
            </w:r>
          </w:p>
        </w:tc>
        <w:tc>
          <w:tcPr>
            <w:tcW w:w="1386" w:type="dxa"/>
            <w:tcBorders>
              <w:top w:val="single" w:sz="4" w:space="0" w:color="auto"/>
              <w:left w:val="single" w:sz="4" w:space="0" w:color="auto"/>
              <w:bottom w:val="single" w:sz="4" w:space="0" w:color="auto"/>
              <w:right w:val="single" w:sz="4" w:space="0" w:color="auto"/>
            </w:tcBorders>
            <w:vAlign w:val="center"/>
          </w:tcPr>
          <w:p w14:paraId="2BD222C7" w14:textId="77777777" w:rsidR="007D1FEA"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327588" w14:paraId="00604721"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57F3710" w14:textId="77777777" w:rsidR="007D1FEA" w:rsidRPr="00371969" w:rsidRDefault="007D1FEA" w:rsidP="007D1FEA">
            <w:pPr>
              <w:jc w:val="center"/>
              <w:rPr>
                <w:rFonts w:ascii="GHEA Grapalat" w:hAnsi="GHEA Grapalat" w:cs="Arial LatArm"/>
                <w:lang w:val="hy-AM"/>
              </w:rPr>
            </w:pPr>
            <w:r>
              <w:rPr>
                <w:rFonts w:ascii="GHEA Grapalat" w:hAnsi="GHEA Grapalat" w:cs="Arial LatArm"/>
                <w:lang w:val="hy-AM"/>
              </w:rPr>
              <w:t>112</w:t>
            </w:r>
          </w:p>
        </w:tc>
        <w:tc>
          <w:tcPr>
            <w:tcW w:w="1370" w:type="dxa"/>
            <w:tcBorders>
              <w:top w:val="single" w:sz="4" w:space="0" w:color="auto"/>
              <w:left w:val="single" w:sz="4" w:space="0" w:color="auto"/>
              <w:bottom w:val="single" w:sz="4" w:space="0" w:color="auto"/>
              <w:right w:val="single" w:sz="4" w:space="0" w:color="auto"/>
            </w:tcBorders>
            <w:vAlign w:val="center"/>
          </w:tcPr>
          <w:p w14:paraId="6C7031CF" w14:textId="77777777" w:rsidR="007D1FEA" w:rsidRDefault="007D1FEA" w:rsidP="007D1FEA">
            <w:pPr>
              <w:jc w:val="center"/>
              <w:rPr>
                <w:rFonts w:ascii="GHEA Grapalat" w:hAnsi="GHEA Grapalat"/>
                <w:sz w:val="16"/>
                <w:szCs w:val="16"/>
              </w:rPr>
            </w:pPr>
            <w:r>
              <w:rPr>
                <w:rFonts w:ascii="GHEA Grapalat" w:hAnsi="GHEA Grapalat"/>
                <w:sz w:val="16"/>
                <w:szCs w:val="16"/>
              </w:rPr>
              <w:t>33621240/1</w:t>
            </w:r>
          </w:p>
        </w:tc>
        <w:tc>
          <w:tcPr>
            <w:tcW w:w="2283" w:type="dxa"/>
            <w:tcBorders>
              <w:top w:val="single" w:sz="4" w:space="0" w:color="auto"/>
              <w:left w:val="single" w:sz="4" w:space="0" w:color="auto"/>
              <w:bottom w:val="single" w:sz="4" w:space="0" w:color="auto"/>
              <w:right w:val="single" w:sz="4" w:space="0" w:color="auto"/>
            </w:tcBorders>
            <w:vAlign w:val="center"/>
          </w:tcPr>
          <w:p w14:paraId="2733B99A" w14:textId="77777777" w:rsidR="007D1FEA" w:rsidRDefault="007D1FEA" w:rsidP="007D1FEA">
            <w:pPr>
              <w:rPr>
                <w:rFonts w:ascii="GHEA Grapalat" w:hAnsi="GHEA Grapalat"/>
                <w:sz w:val="20"/>
                <w:szCs w:val="20"/>
                <w:lang w:val="pt-BR"/>
              </w:rPr>
            </w:pPr>
            <w:r>
              <w:rPr>
                <w:rFonts w:ascii="GHEA Grapalat" w:hAnsi="GHEA Grapalat" w:cs="Sylfaen"/>
                <w:sz w:val="20"/>
                <w:szCs w:val="20"/>
              </w:rPr>
              <w:t>ցիանոկոբալամին</w:t>
            </w:r>
            <w:r>
              <w:rPr>
                <w:rFonts w:ascii="GHEA Grapalat" w:hAnsi="GHEA Grapalat"/>
                <w:sz w:val="20"/>
                <w:szCs w:val="20"/>
              </w:rPr>
              <w:t xml:space="preserve"> b03ba01</w:t>
            </w:r>
          </w:p>
        </w:tc>
        <w:tc>
          <w:tcPr>
            <w:tcW w:w="923" w:type="dxa"/>
            <w:tcBorders>
              <w:top w:val="single" w:sz="4" w:space="0" w:color="auto"/>
              <w:left w:val="single" w:sz="4" w:space="0" w:color="auto"/>
              <w:bottom w:val="single" w:sz="4" w:space="0" w:color="auto"/>
              <w:right w:val="single" w:sz="4" w:space="0" w:color="auto"/>
            </w:tcBorders>
            <w:vAlign w:val="center"/>
          </w:tcPr>
          <w:p w14:paraId="066415E7" w14:textId="77777777" w:rsidR="007D1FEA"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A8E0EF" w14:textId="77777777" w:rsidR="007D1FEA" w:rsidRDefault="007D1FEA" w:rsidP="007D1FEA">
            <w:pPr>
              <w:jc w:val="both"/>
              <w:rPr>
                <w:rFonts w:ascii="GHEA Grapalat" w:hAnsi="GHEA Grapalat"/>
                <w:sz w:val="20"/>
                <w:szCs w:val="20"/>
                <w:lang w:val="hy-AM"/>
              </w:rPr>
            </w:pPr>
            <w:r>
              <w:rPr>
                <w:rFonts w:ascii="GHEA Grapalat" w:hAnsi="GHEA Grapalat" w:cs="Calibri"/>
                <w:sz w:val="20"/>
                <w:szCs w:val="20"/>
                <w:lang w:val="es-ES"/>
              </w:rPr>
              <w:t xml:space="preserve">Ցիանոկոբալամին, </w:t>
            </w:r>
            <w:r>
              <w:rPr>
                <w:rFonts w:ascii="GHEA Grapalat" w:hAnsi="GHEA Grapalat" w:cs="Sylfaen"/>
                <w:sz w:val="20"/>
                <w:szCs w:val="20"/>
              </w:rPr>
              <w:t>դեղաձևը</w:t>
            </w:r>
            <w:r>
              <w:rPr>
                <w:rFonts w:ascii="GHEA Grapalat" w:hAnsi="GHEA Grapalat" w:cs="Sylfaen"/>
                <w:sz w:val="20"/>
                <w:szCs w:val="20"/>
                <w:lang w:val="pt-BR"/>
              </w:rPr>
              <w:t>.</w:t>
            </w:r>
            <w:r>
              <w:rPr>
                <w:lang w:val="pt-BR"/>
              </w:rPr>
              <w:t xml:space="preserve"> </w:t>
            </w:r>
            <w:r>
              <w:rPr>
                <w:rFonts w:ascii="GHEA Grapalat" w:hAnsi="GHEA Grapalat" w:cs="Sylfaen"/>
                <w:sz w:val="20"/>
                <w:szCs w:val="20"/>
              </w:rPr>
              <w:t>լուծույթ</w:t>
            </w:r>
            <w:r>
              <w:rPr>
                <w:rFonts w:ascii="GHEA Grapalat" w:hAnsi="GHEA Grapalat" w:cs="Sylfaen"/>
                <w:sz w:val="20"/>
                <w:szCs w:val="20"/>
                <w:lang w:val="pt-BR"/>
              </w:rPr>
              <w:t xml:space="preserve"> </w:t>
            </w:r>
            <w:r>
              <w:rPr>
                <w:rFonts w:ascii="GHEA Grapalat" w:hAnsi="GHEA Grapalat" w:cs="Sylfaen"/>
                <w:sz w:val="20"/>
                <w:szCs w:val="20"/>
              </w:rPr>
              <w:t>մ</w:t>
            </w:r>
            <w:r>
              <w:rPr>
                <w:rFonts w:ascii="GHEA Grapalat" w:hAnsi="GHEA Grapalat" w:cs="Sylfaen"/>
                <w:sz w:val="20"/>
                <w:szCs w:val="20"/>
                <w:lang w:val="pt-BR"/>
              </w:rPr>
              <w:t>/</w:t>
            </w:r>
            <w:r>
              <w:rPr>
                <w:rFonts w:ascii="GHEA Grapalat" w:hAnsi="GHEA Grapalat" w:cs="Sylfaen"/>
                <w:sz w:val="20"/>
                <w:szCs w:val="20"/>
              </w:rPr>
              <w:t>մ</w:t>
            </w:r>
            <w:r>
              <w:rPr>
                <w:rFonts w:ascii="GHEA Grapalat" w:hAnsi="GHEA Grapalat" w:cs="Sylfaen"/>
                <w:sz w:val="20"/>
                <w:szCs w:val="20"/>
                <w:lang w:val="pt-BR"/>
              </w:rPr>
              <w:t xml:space="preserve"> </w:t>
            </w:r>
            <w:r>
              <w:rPr>
                <w:rFonts w:ascii="GHEA Grapalat" w:hAnsi="GHEA Grapalat" w:cs="Sylfaen"/>
                <w:sz w:val="20"/>
                <w:szCs w:val="20"/>
              </w:rPr>
              <w:t>կամ</w:t>
            </w:r>
            <w:r>
              <w:rPr>
                <w:rFonts w:ascii="GHEA Grapalat" w:hAnsi="GHEA Grapalat" w:cs="Sylfaen"/>
                <w:sz w:val="20"/>
                <w:szCs w:val="20"/>
                <w:lang w:val="pt-BR"/>
              </w:rPr>
              <w:t xml:space="preserve"> </w:t>
            </w:r>
            <w:r>
              <w:rPr>
                <w:rFonts w:ascii="GHEA Grapalat" w:hAnsi="GHEA Grapalat" w:cs="Sylfaen"/>
                <w:sz w:val="20"/>
                <w:szCs w:val="20"/>
              </w:rPr>
              <w:t>ե</w:t>
            </w:r>
            <w:r>
              <w:rPr>
                <w:rFonts w:ascii="GHEA Grapalat" w:hAnsi="GHEA Grapalat" w:cs="Sylfaen"/>
                <w:sz w:val="20"/>
                <w:szCs w:val="20"/>
                <w:lang w:val="pt-BR"/>
              </w:rPr>
              <w:t>/</w:t>
            </w:r>
            <w:r>
              <w:rPr>
                <w:rFonts w:ascii="GHEA Grapalat" w:hAnsi="GHEA Grapalat" w:cs="Sylfaen"/>
                <w:sz w:val="20"/>
                <w:szCs w:val="20"/>
              </w:rPr>
              <w:t>մ</w:t>
            </w:r>
            <w:r>
              <w:rPr>
                <w:rFonts w:ascii="GHEA Grapalat" w:hAnsi="GHEA Grapalat" w:cs="Sylfaen"/>
                <w:sz w:val="20"/>
                <w:szCs w:val="20"/>
                <w:lang w:val="pt-BR"/>
              </w:rPr>
              <w:t xml:space="preserve"> </w:t>
            </w:r>
            <w:r>
              <w:rPr>
                <w:rFonts w:ascii="GHEA Grapalat" w:hAnsi="GHEA Grapalat" w:cs="Sylfaen"/>
                <w:sz w:val="20"/>
                <w:szCs w:val="20"/>
              </w:rPr>
              <w:t>ներարկման</w:t>
            </w:r>
            <w:r>
              <w:rPr>
                <w:rFonts w:ascii="GHEA Grapalat" w:hAnsi="GHEA Grapalat" w:cs="Sylfaen"/>
                <w:sz w:val="20"/>
                <w:szCs w:val="20"/>
                <w:lang w:val="pt-BR"/>
              </w:rPr>
              <w:t xml:space="preserve">, </w:t>
            </w:r>
            <w:r>
              <w:rPr>
                <w:rFonts w:ascii="GHEA Grapalat" w:hAnsi="GHEA Grapalat" w:cs="Sylfaen"/>
                <w:sz w:val="20"/>
                <w:szCs w:val="20"/>
              </w:rPr>
              <w:t>դեղաչափը</w:t>
            </w:r>
            <w:r>
              <w:rPr>
                <w:rFonts w:ascii="GHEA Grapalat" w:hAnsi="GHEA Grapalat" w:cs="Sylfaen"/>
                <w:sz w:val="20"/>
                <w:szCs w:val="20"/>
                <w:lang w:val="pt-BR"/>
              </w:rPr>
              <w:t xml:space="preserve">. </w:t>
            </w:r>
            <w:r w:rsidRPr="00786B35">
              <w:rPr>
                <w:rFonts w:ascii="GHEA Grapalat" w:hAnsi="GHEA Grapalat" w:cs="Sylfaen"/>
                <w:sz w:val="20"/>
                <w:szCs w:val="20"/>
                <w:lang w:val="pt-BR"/>
              </w:rPr>
              <w:t>0,5</w:t>
            </w:r>
            <w:r>
              <w:rPr>
                <w:rFonts w:ascii="GHEA Grapalat" w:hAnsi="GHEA Grapalat" w:cs="Sylfaen"/>
                <w:sz w:val="20"/>
                <w:szCs w:val="20"/>
              </w:rPr>
              <w:t>մգ</w:t>
            </w:r>
            <w:r w:rsidRPr="00786B35">
              <w:rPr>
                <w:rFonts w:ascii="GHEA Grapalat" w:hAnsi="GHEA Grapalat" w:cs="Sylfaen"/>
                <w:sz w:val="20"/>
                <w:szCs w:val="20"/>
                <w:lang w:val="pt-BR"/>
              </w:rPr>
              <w:t>/</w:t>
            </w:r>
            <w:r>
              <w:rPr>
                <w:rFonts w:ascii="GHEA Grapalat" w:hAnsi="GHEA Grapalat" w:cs="Sylfaen"/>
                <w:sz w:val="20"/>
                <w:szCs w:val="20"/>
              </w:rPr>
              <w:t>մլ</w:t>
            </w:r>
            <w:r w:rsidRPr="00786B35">
              <w:rPr>
                <w:rFonts w:ascii="GHEA Grapalat" w:hAnsi="GHEA Grapalat" w:cs="Sylfaen"/>
                <w:sz w:val="20"/>
                <w:szCs w:val="20"/>
                <w:lang w:val="pt-BR"/>
              </w:rPr>
              <w:t>, 1</w:t>
            </w:r>
            <w:r>
              <w:rPr>
                <w:rFonts w:ascii="GHEA Grapalat" w:hAnsi="GHEA Grapalat" w:cs="Sylfaen"/>
                <w:sz w:val="20"/>
                <w:szCs w:val="20"/>
              </w:rPr>
              <w:t>մլ</w:t>
            </w:r>
          </w:p>
        </w:tc>
        <w:tc>
          <w:tcPr>
            <w:tcW w:w="900" w:type="dxa"/>
            <w:tcBorders>
              <w:top w:val="single" w:sz="4" w:space="0" w:color="auto"/>
              <w:left w:val="single" w:sz="4" w:space="0" w:color="auto"/>
              <w:bottom w:val="single" w:sz="4" w:space="0" w:color="auto"/>
              <w:right w:val="single" w:sz="4" w:space="0" w:color="auto"/>
            </w:tcBorders>
            <w:vAlign w:val="center"/>
          </w:tcPr>
          <w:p w14:paraId="11CA1C80" w14:textId="77777777" w:rsidR="007D1FEA" w:rsidRDefault="007D1FEA" w:rsidP="007D1FEA">
            <w:pPr>
              <w:rPr>
                <w:rFonts w:ascii="GHEA Grapalat" w:hAnsi="GHEA Grapalat" w:cs="Arial"/>
                <w:sz w:val="18"/>
                <w:szCs w:val="18"/>
                <w:lang w:val="pt-BR"/>
              </w:rPr>
            </w:pPr>
            <w:r>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1B40EA7" w14:textId="779DB8AC"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3A2E054" w14:textId="56723D12"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A84D12D"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2000</w:t>
            </w:r>
          </w:p>
        </w:tc>
        <w:tc>
          <w:tcPr>
            <w:tcW w:w="990" w:type="dxa"/>
            <w:tcBorders>
              <w:top w:val="single" w:sz="4" w:space="0" w:color="auto"/>
              <w:left w:val="single" w:sz="4" w:space="0" w:color="auto"/>
              <w:bottom w:val="single" w:sz="4" w:space="0" w:color="auto"/>
              <w:right w:val="single" w:sz="4" w:space="0" w:color="auto"/>
            </w:tcBorders>
            <w:vAlign w:val="center"/>
          </w:tcPr>
          <w:p w14:paraId="3459A34F" w14:textId="77777777" w:rsidR="007D1FEA" w:rsidRPr="00B1784F"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DDAE01E"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2000</w:t>
            </w:r>
          </w:p>
        </w:tc>
        <w:tc>
          <w:tcPr>
            <w:tcW w:w="1386" w:type="dxa"/>
            <w:tcBorders>
              <w:top w:val="single" w:sz="4" w:space="0" w:color="auto"/>
              <w:left w:val="single" w:sz="4" w:space="0" w:color="auto"/>
              <w:bottom w:val="single" w:sz="4" w:space="0" w:color="auto"/>
              <w:right w:val="single" w:sz="4" w:space="0" w:color="auto"/>
            </w:tcBorders>
            <w:vAlign w:val="center"/>
          </w:tcPr>
          <w:p w14:paraId="00D4D79D" w14:textId="77777777" w:rsidR="007D1FEA" w:rsidRPr="00327588" w:rsidRDefault="007D1FEA" w:rsidP="007D1FEA">
            <w:pPr>
              <w:rPr>
                <w:rFonts w:ascii="GHEA Grapalat" w:hAnsi="GHEA Grapalat"/>
                <w:sz w:val="16"/>
                <w:szCs w:val="16"/>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0135BD81" w14:textId="77777777" w:rsidTr="009565A7">
        <w:trPr>
          <w:trHeight w:val="629"/>
        </w:trPr>
        <w:tc>
          <w:tcPr>
            <w:tcW w:w="710" w:type="dxa"/>
            <w:tcBorders>
              <w:top w:val="single" w:sz="4" w:space="0" w:color="auto"/>
              <w:left w:val="single" w:sz="4" w:space="0" w:color="auto"/>
              <w:bottom w:val="single" w:sz="4" w:space="0" w:color="auto"/>
              <w:right w:val="single" w:sz="4" w:space="0" w:color="auto"/>
            </w:tcBorders>
            <w:vAlign w:val="center"/>
          </w:tcPr>
          <w:p w14:paraId="08956D19" w14:textId="77777777" w:rsidR="007D1FEA" w:rsidRPr="00371969" w:rsidRDefault="007D1FEA" w:rsidP="007D1FEA">
            <w:pPr>
              <w:jc w:val="center"/>
              <w:rPr>
                <w:rFonts w:ascii="GHEA Grapalat" w:hAnsi="GHEA Grapalat" w:cs="Arial LatArm"/>
                <w:lang w:val="hy-AM"/>
              </w:rPr>
            </w:pPr>
            <w:r>
              <w:rPr>
                <w:rFonts w:ascii="GHEA Grapalat" w:hAnsi="GHEA Grapalat" w:cs="Arial LatArm"/>
                <w:lang w:val="hy-AM"/>
              </w:rPr>
              <w:t>113</w:t>
            </w:r>
          </w:p>
        </w:tc>
        <w:tc>
          <w:tcPr>
            <w:tcW w:w="1370" w:type="dxa"/>
            <w:tcBorders>
              <w:top w:val="single" w:sz="4" w:space="0" w:color="auto"/>
              <w:left w:val="single" w:sz="4" w:space="0" w:color="auto"/>
              <w:bottom w:val="single" w:sz="4" w:space="0" w:color="auto"/>
              <w:right w:val="single" w:sz="4" w:space="0" w:color="auto"/>
            </w:tcBorders>
            <w:vAlign w:val="center"/>
          </w:tcPr>
          <w:p w14:paraId="67870838" w14:textId="77777777" w:rsidR="007D1FEA" w:rsidRPr="001021F5" w:rsidRDefault="007D1FEA" w:rsidP="007D1FEA">
            <w:pPr>
              <w:spacing w:line="276" w:lineRule="auto"/>
              <w:jc w:val="center"/>
              <w:rPr>
                <w:rFonts w:ascii="GHEA Grapalat" w:hAnsi="GHEA Grapalat"/>
                <w:sz w:val="16"/>
                <w:szCs w:val="16"/>
                <w:lang w:val="hy-AM"/>
              </w:rPr>
            </w:pPr>
            <w:r>
              <w:rPr>
                <w:rFonts w:ascii="GHEA Grapalat" w:hAnsi="GHEA Grapalat"/>
                <w:sz w:val="16"/>
                <w:szCs w:val="16"/>
                <w:lang w:val="hy-AM"/>
              </w:rPr>
              <w:t>33621270/1</w:t>
            </w:r>
          </w:p>
        </w:tc>
        <w:tc>
          <w:tcPr>
            <w:tcW w:w="2283" w:type="dxa"/>
            <w:tcBorders>
              <w:top w:val="single" w:sz="4" w:space="0" w:color="auto"/>
              <w:left w:val="single" w:sz="4" w:space="0" w:color="auto"/>
              <w:bottom w:val="single" w:sz="4" w:space="0" w:color="auto"/>
              <w:right w:val="single" w:sz="4" w:space="0" w:color="auto"/>
            </w:tcBorders>
            <w:vAlign w:val="center"/>
          </w:tcPr>
          <w:p w14:paraId="42534042" w14:textId="77777777" w:rsidR="007D1FEA" w:rsidRDefault="007D1FEA" w:rsidP="007D1FEA">
            <w:pPr>
              <w:spacing w:line="276" w:lineRule="auto"/>
              <w:rPr>
                <w:rFonts w:ascii="GHEA Grapalat" w:hAnsi="GHEA Grapalat"/>
                <w:sz w:val="20"/>
                <w:szCs w:val="20"/>
                <w:lang w:val="hy-AM"/>
              </w:rPr>
            </w:pPr>
            <w:r>
              <w:rPr>
                <w:rFonts w:ascii="GHEA Grapalat" w:hAnsi="GHEA Grapalat" w:cs="Arial"/>
                <w:sz w:val="20"/>
                <w:szCs w:val="20"/>
                <w:lang w:val="hy-AM"/>
              </w:rPr>
              <w:t>մենթոլի լուծույթ մենթիլ իզովալերաթթվում C01EX</w:t>
            </w:r>
          </w:p>
        </w:tc>
        <w:tc>
          <w:tcPr>
            <w:tcW w:w="923" w:type="dxa"/>
            <w:tcBorders>
              <w:top w:val="single" w:sz="4" w:space="0" w:color="auto"/>
              <w:left w:val="single" w:sz="4" w:space="0" w:color="auto"/>
              <w:bottom w:val="single" w:sz="4" w:space="0" w:color="auto"/>
              <w:right w:val="single" w:sz="4" w:space="0" w:color="auto"/>
            </w:tcBorders>
            <w:vAlign w:val="center"/>
          </w:tcPr>
          <w:p w14:paraId="0ED4FDBE" w14:textId="77777777" w:rsidR="007D1FEA" w:rsidRDefault="007D1FEA" w:rsidP="007D1FEA">
            <w:pPr>
              <w:spacing w:line="276" w:lineRule="auto"/>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172CBB" w14:textId="77777777" w:rsidR="007D1FEA" w:rsidRDefault="007D1FEA" w:rsidP="007D1FEA">
            <w:pPr>
              <w:spacing w:line="276" w:lineRule="auto"/>
              <w:jc w:val="both"/>
              <w:rPr>
                <w:rFonts w:ascii="GHEA Grapalat" w:hAnsi="GHEA Grapalat"/>
                <w:sz w:val="20"/>
                <w:szCs w:val="20"/>
                <w:lang w:val="hy-AM"/>
              </w:rPr>
            </w:pPr>
            <w:r>
              <w:rPr>
                <w:rFonts w:ascii="GHEA Grapalat" w:hAnsi="GHEA Grapalat" w:cs="Calibri"/>
                <w:sz w:val="20"/>
                <w:szCs w:val="20"/>
                <w:lang w:val="hy-AM"/>
              </w:rPr>
              <w:t>Մ</w:t>
            </w:r>
            <w:r>
              <w:rPr>
                <w:rFonts w:ascii="GHEA Grapalat" w:hAnsi="GHEA Grapalat" w:cs="Calibri"/>
                <w:sz w:val="20"/>
                <w:szCs w:val="20"/>
                <w:lang w:val="es-ES"/>
              </w:rPr>
              <w:t xml:space="preserve">ենթոլի լուծույթ մենթիլ իզովալերաթթվում, </w:t>
            </w:r>
            <w:r>
              <w:rPr>
                <w:rFonts w:ascii="GHEA Grapalat" w:hAnsi="GHEA Grapalat" w:cs="Sylfaen"/>
                <w:sz w:val="20"/>
                <w:szCs w:val="20"/>
                <w:lang w:val="ru-RU"/>
              </w:rPr>
              <w:t>դեղաձևը</w:t>
            </w:r>
            <w:r>
              <w:rPr>
                <w:rFonts w:ascii="GHEA Grapalat" w:hAnsi="GHEA Grapalat" w:cs="Sylfaen"/>
                <w:sz w:val="20"/>
                <w:szCs w:val="20"/>
                <w:lang w:val="pt-BR"/>
              </w:rPr>
              <w:t xml:space="preserve">. </w:t>
            </w:r>
            <w:r>
              <w:rPr>
                <w:rFonts w:ascii="GHEA Grapalat" w:hAnsi="GHEA Grapalat" w:cs="Sylfaen"/>
                <w:sz w:val="20"/>
                <w:szCs w:val="20"/>
                <w:lang w:val="ru-RU"/>
              </w:rPr>
              <w:t>դեղահատ</w:t>
            </w:r>
            <w:r>
              <w:rPr>
                <w:rFonts w:ascii="GHEA Grapalat" w:hAnsi="GHEA Grapalat" w:cs="Sylfaen"/>
                <w:sz w:val="20"/>
                <w:szCs w:val="20"/>
                <w:lang w:val="pt-BR"/>
              </w:rPr>
              <w:t xml:space="preserve"> </w:t>
            </w:r>
            <w:r>
              <w:rPr>
                <w:rFonts w:ascii="GHEA Grapalat" w:hAnsi="GHEA Grapalat" w:cs="Sylfaen"/>
                <w:sz w:val="20"/>
                <w:szCs w:val="20"/>
                <w:lang w:val="ru-RU"/>
              </w:rPr>
              <w:t>ենթալեզվային</w:t>
            </w:r>
            <w:r>
              <w:rPr>
                <w:rFonts w:ascii="GHEA Grapalat" w:hAnsi="GHEA Grapalat" w:cs="Sylfaen"/>
                <w:sz w:val="20"/>
                <w:szCs w:val="20"/>
                <w:lang w:val="pt-BR"/>
              </w:rPr>
              <w:t xml:space="preserve">, </w:t>
            </w:r>
            <w:r>
              <w:rPr>
                <w:rFonts w:ascii="GHEA Grapalat" w:hAnsi="GHEA Grapalat" w:cs="Sylfaen"/>
                <w:sz w:val="20"/>
                <w:szCs w:val="20"/>
                <w:lang w:val="ru-RU"/>
              </w:rPr>
              <w:t>դեղաչափը</w:t>
            </w:r>
            <w:r>
              <w:rPr>
                <w:rFonts w:ascii="GHEA Grapalat" w:hAnsi="GHEA Grapalat" w:cs="Sylfaen"/>
                <w:sz w:val="20"/>
                <w:szCs w:val="20"/>
                <w:lang w:val="pt-BR"/>
              </w:rPr>
              <w:t>. 60</w:t>
            </w:r>
            <w:r>
              <w:rPr>
                <w:rFonts w:ascii="GHEA Grapalat" w:hAnsi="GHEA Grapalat" w:cs="Sylfaen"/>
                <w:sz w:val="20"/>
                <w:szCs w:val="20"/>
                <w:lang w:val="ru-RU"/>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401BB915" w14:textId="77777777" w:rsidR="007D1FEA" w:rsidRDefault="007D1FEA" w:rsidP="007D1FEA">
            <w:pPr>
              <w:spacing w:line="276" w:lineRule="auto"/>
              <w:jc w:val="cente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298287C" w14:textId="5C09C65F"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255C5F6" w14:textId="78C29637"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F982897"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10000</w:t>
            </w:r>
          </w:p>
        </w:tc>
        <w:tc>
          <w:tcPr>
            <w:tcW w:w="990" w:type="dxa"/>
            <w:tcBorders>
              <w:top w:val="single" w:sz="4" w:space="0" w:color="auto"/>
              <w:left w:val="single" w:sz="4" w:space="0" w:color="auto"/>
              <w:bottom w:val="single" w:sz="4" w:space="0" w:color="auto"/>
              <w:right w:val="single" w:sz="4" w:space="0" w:color="auto"/>
            </w:tcBorders>
            <w:vAlign w:val="center"/>
          </w:tcPr>
          <w:p w14:paraId="1B59F882"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59F49EC"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10000</w:t>
            </w:r>
          </w:p>
        </w:tc>
        <w:tc>
          <w:tcPr>
            <w:tcW w:w="1386" w:type="dxa"/>
            <w:tcBorders>
              <w:top w:val="single" w:sz="4" w:space="0" w:color="auto"/>
              <w:left w:val="single" w:sz="4" w:space="0" w:color="auto"/>
              <w:bottom w:val="single" w:sz="4" w:space="0" w:color="auto"/>
              <w:right w:val="single" w:sz="4" w:space="0" w:color="auto"/>
            </w:tcBorders>
            <w:vAlign w:val="center"/>
          </w:tcPr>
          <w:p w14:paraId="2AE3D381"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5431C8DC"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5B3B5D7" w14:textId="77777777" w:rsidR="007D1FEA" w:rsidRPr="00FE3F82" w:rsidRDefault="007D1FEA" w:rsidP="007D1FEA">
            <w:pPr>
              <w:jc w:val="center"/>
              <w:rPr>
                <w:rFonts w:ascii="GHEA Grapalat" w:hAnsi="GHEA Grapalat" w:cs="Arial LatArm"/>
                <w:lang w:val="hy-AM"/>
              </w:rPr>
            </w:pPr>
            <w:r>
              <w:rPr>
                <w:rFonts w:ascii="GHEA Grapalat" w:hAnsi="GHEA Grapalat" w:cs="Arial LatArm"/>
                <w:lang w:val="hy-AM"/>
              </w:rPr>
              <w:t>114</w:t>
            </w:r>
          </w:p>
        </w:tc>
        <w:tc>
          <w:tcPr>
            <w:tcW w:w="1370" w:type="dxa"/>
            <w:tcBorders>
              <w:top w:val="single" w:sz="4" w:space="0" w:color="auto"/>
              <w:left w:val="single" w:sz="4" w:space="0" w:color="auto"/>
              <w:bottom w:val="single" w:sz="4" w:space="0" w:color="auto"/>
              <w:right w:val="single" w:sz="4" w:space="0" w:color="auto"/>
            </w:tcBorders>
            <w:vAlign w:val="center"/>
          </w:tcPr>
          <w:p w14:paraId="5A53A085" w14:textId="77777777" w:rsidR="007D1FEA" w:rsidRPr="00F072C3" w:rsidRDefault="007D1FEA" w:rsidP="007D1FEA">
            <w:pPr>
              <w:jc w:val="center"/>
              <w:rPr>
                <w:rFonts w:ascii="GHEA Grapalat" w:hAnsi="GHEA Grapalat"/>
                <w:sz w:val="16"/>
                <w:szCs w:val="16"/>
              </w:rPr>
            </w:pPr>
            <w:r w:rsidRPr="00F072C3">
              <w:rPr>
                <w:rFonts w:ascii="GHEA Grapalat" w:hAnsi="GHEA Grapalat"/>
                <w:sz w:val="16"/>
                <w:szCs w:val="16"/>
              </w:rPr>
              <w:t>33621280</w:t>
            </w:r>
            <w:r>
              <w:rPr>
                <w:rFonts w:ascii="GHEA Grapalat" w:hAnsi="GHEA Grapalat"/>
                <w:sz w:val="16"/>
                <w:szCs w:val="16"/>
              </w:rPr>
              <w:t>/1</w:t>
            </w:r>
          </w:p>
        </w:tc>
        <w:tc>
          <w:tcPr>
            <w:tcW w:w="2283" w:type="dxa"/>
            <w:tcBorders>
              <w:top w:val="single" w:sz="4" w:space="0" w:color="auto"/>
              <w:left w:val="single" w:sz="4" w:space="0" w:color="auto"/>
              <w:bottom w:val="single" w:sz="4" w:space="0" w:color="auto"/>
              <w:right w:val="single" w:sz="4" w:space="0" w:color="auto"/>
            </w:tcBorders>
            <w:vAlign w:val="center"/>
          </w:tcPr>
          <w:p w14:paraId="5541E21E" w14:textId="77777777" w:rsidR="007D1FEA" w:rsidRPr="00F072C3" w:rsidRDefault="007D1FEA" w:rsidP="007D1FEA">
            <w:pPr>
              <w:rPr>
                <w:rFonts w:ascii="GHEA Grapalat" w:hAnsi="GHEA Grapalat"/>
                <w:sz w:val="20"/>
                <w:szCs w:val="20"/>
              </w:rPr>
            </w:pPr>
            <w:r w:rsidRPr="00F072C3">
              <w:rPr>
                <w:rFonts w:ascii="GHEA Grapalat" w:hAnsi="GHEA Grapalat"/>
                <w:sz w:val="20"/>
                <w:szCs w:val="20"/>
              </w:rPr>
              <w:t>ֆենոբարբիտալէթիլբրոմիզովալերիանաթթու N05CB02</w:t>
            </w:r>
          </w:p>
        </w:tc>
        <w:tc>
          <w:tcPr>
            <w:tcW w:w="923" w:type="dxa"/>
            <w:tcBorders>
              <w:top w:val="single" w:sz="4" w:space="0" w:color="auto"/>
              <w:left w:val="single" w:sz="4" w:space="0" w:color="auto"/>
              <w:bottom w:val="single" w:sz="4" w:space="0" w:color="auto"/>
              <w:right w:val="single" w:sz="4" w:space="0" w:color="auto"/>
            </w:tcBorders>
            <w:vAlign w:val="center"/>
          </w:tcPr>
          <w:p w14:paraId="5B8C84A5"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C98F6D" w14:textId="77777777" w:rsidR="007D1FEA" w:rsidRPr="00F072C3" w:rsidRDefault="007D1FEA" w:rsidP="007D1FEA">
            <w:pPr>
              <w:jc w:val="both"/>
              <w:rPr>
                <w:rFonts w:ascii="GHEA Grapalat" w:hAnsi="GHEA Grapalat"/>
                <w:sz w:val="20"/>
                <w:szCs w:val="20"/>
                <w:lang w:val="pt-BR"/>
              </w:rPr>
            </w:pPr>
            <w:r>
              <w:rPr>
                <w:rFonts w:ascii="GHEA Grapalat" w:hAnsi="GHEA Grapalat" w:cs="Calibri"/>
                <w:sz w:val="20"/>
                <w:szCs w:val="20"/>
                <w:lang w:val="es-ES"/>
              </w:rPr>
              <w:t>Էթիլբրոմիզովալերատ,</w:t>
            </w:r>
            <w:r w:rsidRPr="00F072C3">
              <w:rPr>
                <w:rFonts w:ascii="GHEA Grapalat" w:hAnsi="GHEA Grapalat" w:cs="Calibri"/>
                <w:sz w:val="20"/>
                <w:szCs w:val="20"/>
                <w:lang w:val="es-ES"/>
              </w:rPr>
              <w:t xml:space="preserve"> Ֆենոբար</w:t>
            </w:r>
            <w:r>
              <w:rPr>
                <w:rFonts w:ascii="GHEA Grapalat" w:hAnsi="GHEA Grapalat" w:cs="Calibri"/>
                <w:sz w:val="20"/>
                <w:szCs w:val="20"/>
                <w:lang w:val="es-ES"/>
              </w:rPr>
              <w:t>բիտալ,</w:t>
            </w:r>
            <w:r w:rsidRPr="00F072C3">
              <w:rPr>
                <w:rFonts w:ascii="GHEA Grapalat" w:hAnsi="GHEA Grapalat" w:cs="Calibri"/>
                <w:sz w:val="20"/>
                <w:szCs w:val="20"/>
                <w:lang w:val="es-ES"/>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w:t>
            </w:r>
            <w:r w:rsidRPr="0004156E">
              <w:rPr>
                <w:rFonts w:ascii="GHEA Grapalat" w:hAnsi="GHEA Grapalat" w:cs="Sylfaen"/>
                <w:sz w:val="20"/>
                <w:szCs w:val="20"/>
                <w:lang w:val="pt-BR"/>
              </w:rPr>
              <w:t xml:space="preserve"> </w:t>
            </w:r>
            <w:r w:rsidRPr="00F072C3">
              <w:rPr>
                <w:rFonts w:ascii="GHEA Grapalat" w:hAnsi="GHEA Grapalat" w:cs="Sylfaen"/>
                <w:sz w:val="20"/>
                <w:szCs w:val="20"/>
              </w:rPr>
              <w:t>կաթիլներ</w:t>
            </w:r>
            <w:r w:rsidRPr="00681D45">
              <w:rPr>
                <w:rFonts w:ascii="GHEA Grapalat" w:hAnsi="GHEA Grapalat" w:cs="Sylfaen"/>
                <w:sz w:val="20"/>
                <w:szCs w:val="20"/>
                <w:lang w:val="pt-BR"/>
              </w:rPr>
              <w:t xml:space="preserve"> </w:t>
            </w:r>
            <w:r w:rsidRPr="00F072C3">
              <w:rPr>
                <w:rFonts w:ascii="GHEA Grapalat" w:hAnsi="GHEA Grapalat" w:cs="Sylfaen"/>
                <w:sz w:val="20"/>
                <w:szCs w:val="20"/>
              </w:rPr>
              <w:t>ներքին</w:t>
            </w:r>
            <w:r w:rsidRPr="00681D45">
              <w:rPr>
                <w:rFonts w:ascii="GHEA Grapalat" w:hAnsi="GHEA Grapalat" w:cs="Sylfaen"/>
                <w:sz w:val="20"/>
                <w:szCs w:val="20"/>
                <w:lang w:val="pt-BR"/>
              </w:rPr>
              <w:t xml:space="preserve"> </w:t>
            </w:r>
            <w:r w:rsidRPr="00F072C3">
              <w:rPr>
                <w:rFonts w:ascii="GHEA Grapalat" w:hAnsi="GHEA Grapalat" w:cs="Sylfaen"/>
                <w:sz w:val="20"/>
                <w:szCs w:val="20"/>
              </w:rPr>
              <w:t>ընդունման</w:t>
            </w:r>
            <w:r w:rsidRPr="00F072C3">
              <w:rPr>
                <w:lang w:val="pt-BR"/>
              </w:rPr>
              <w:t xml:space="preserve"> </w:t>
            </w:r>
            <w:r w:rsidRPr="0004156E">
              <w:rPr>
                <w:lang w:val="pt-BR"/>
              </w:rPr>
              <w:t>(</w:t>
            </w:r>
            <w:r w:rsidRPr="00F072C3">
              <w:rPr>
                <w:rFonts w:ascii="GHEA Grapalat" w:hAnsi="GHEA Grapalat" w:cs="Sylfaen"/>
                <w:sz w:val="20"/>
                <w:szCs w:val="20"/>
              </w:rPr>
              <w:t>լուծույթ</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 xml:space="preserve">. </w:t>
            </w:r>
            <w:r w:rsidRPr="00681D45">
              <w:rPr>
                <w:rFonts w:ascii="GHEA Grapalat" w:hAnsi="GHEA Grapalat" w:cs="Sylfaen"/>
                <w:sz w:val="20"/>
                <w:szCs w:val="20"/>
                <w:lang w:val="pt-BR"/>
              </w:rPr>
              <w:t>18,4</w:t>
            </w:r>
            <w:r w:rsidRPr="00F072C3">
              <w:rPr>
                <w:rFonts w:ascii="GHEA Grapalat" w:hAnsi="GHEA Grapalat" w:cs="Sylfaen"/>
                <w:sz w:val="20"/>
                <w:szCs w:val="20"/>
              </w:rPr>
              <w:t>մգ</w:t>
            </w:r>
            <w:r w:rsidRPr="00681D45">
              <w:rPr>
                <w:rFonts w:ascii="GHEA Grapalat" w:hAnsi="GHEA Grapalat" w:cs="Sylfaen"/>
                <w:sz w:val="20"/>
                <w:szCs w:val="20"/>
                <w:lang w:val="pt-BR"/>
              </w:rPr>
              <w:t>/</w:t>
            </w:r>
            <w:r w:rsidRPr="00F072C3">
              <w:rPr>
                <w:rFonts w:ascii="GHEA Grapalat" w:hAnsi="GHEA Grapalat" w:cs="Sylfaen"/>
                <w:sz w:val="20"/>
                <w:szCs w:val="20"/>
              </w:rPr>
              <w:t>մլ</w:t>
            </w:r>
            <w:r w:rsidRPr="00681D45">
              <w:rPr>
                <w:rFonts w:ascii="GHEA Grapalat" w:hAnsi="GHEA Grapalat" w:cs="Sylfaen"/>
                <w:sz w:val="20"/>
                <w:szCs w:val="20"/>
                <w:lang w:val="pt-BR"/>
              </w:rPr>
              <w:t>+ 18,4</w:t>
            </w:r>
            <w:r w:rsidRPr="00F072C3">
              <w:rPr>
                <w:rFonts w:ascii="GHEA Grapalat" w:hAnsi="GHEA Grapalat" w:cs="Sylfaen"/>
                <w:sz w:val="20"/>
                <w:szCs w:val="20"/>
              </w:rPr>
              <w:t>մգ</w:t>
            </w:r>
            <w:r w:rsidRPr="00681D45">
              <w:rPr>
                <w:rFonts w:ascii="GHEA Grapalat" w:hAnsi="GHEA Grapalat" w:cs="Sylfaen"/>
                <w:sz w:val="20"/>
                <w:szCs w:val="20"/>
                <w:lang w:val="pt-BR"/>
              </w:rPr>
              <w:t>/</w:t>
            </w:r>
            <w:r w:rsidRPr="00F072C3">
              <w:rPr>
                <w:rFonts w:ascii="GHEA Grapalat" w:hAnsi="GHEA Grapalat" w:cs="Sylfaen"/>
                <w:sz w:val="20"/>
                <w:szCs w:val="20"/>
              </w:rPr>
              <w:t>մլ</w:t>
            </w:r>
            <w:r w:rsidRPr="00681D45">
              <w:rPr>
                <w:rFonts w:ascii="GHEA Grapalat" w:hAnsi="GHEA Grapalat" w:cs="Sylfaen"/>
                <w:sz w:val="20"/>
                <w:szCs w:val="20"/>
                <w:lang w:val="pt-BR"/>
              </w:rPr>
              <w:t xml:space="preserve">, </w:t>
            </w:r>
            <w:r>
              <w:rPr>
                <w:rFonts w:ascii="GHEA Grapalat" w:hAnsi="GHEA Grapalat" w:cs="Sylfaen"/>
                <w:sz w:val="20"/>
                <w:szCs w:val="20"/>
                <w:lang w:val="pt-BR"/>
              </w:rPr>
              <w:t>2</w:t>
            </w:r>
            <w:r w:rsidRPr="00681D45">
              <w:rPr>
                <w:rFonts w:ascii="GHEA Grapalat" w:hAnsi="GHEA Grapalat" w:cs="Sylfaen"/>
                <w:sz w:val="20"/>
                <w:szCs w:val="20"/>
                <w:lang w:val="pt-BR"/>
              </w:rPr>
              <w:t>0</w:t>
            </w:r>
            <w:r w:rsidRPr="00F072C3">
              <w:rPr>
                <w:rFonts w:ascii="GHEA Grapalat" w:hAnsi="GHEA Grapalat" w:cs="Sylfaen"/>
                <w:sz w:val="20"/>
                <w:szCs w:val="20"/>
              </w:rPr>
              <w:t>մլ</w:t>
            </w:r>
          </w:p>
        </w:tc>
        <w:tc>
          <w:tcPr>
            <w:tcW w:w="900" w:type="dxa"/>
            <w:tcBorders>
              <w:top w:val="single" w:sz="4" w:space="0" w:color="auto"/>
              <w:left w:val="single" w:sz="4" w:space="0" w:color="auto"/>
              <w:bottom w:val="single" w:sz="4" w:space="0" w:color="auto"/>
              <w:right w:val="single" w:sz="4" w:space="0" w:color="auto"/>
            </w:tcBorders>
            <w:vAlign w:val="center"/>
          </w:tcPr>
          <w:p w14:paraId="27900823" w14:textId="77777777" w:rsidR="007D1FEA" w:rsidRPr="00F072C3" w:rsidRDefault="007D1FEA" w:rsidP="007D1FEA">
            <w:pPr>
              <w:jc w:val="center"/>
              <w:rPr>
                <w:rFonts w:ascii="GHEA Grapalat" w:hAnsi="GHEA Grapalat" w:cs="Arial"/>
                <w:sz w:val="18"/>
                <w:szCs w:val="18"/>
                <w:lang w:val="pt-BR"/>
              </w:rPr>
            </w:pPr>
            <w:r w:rsidRPr="00F072C3">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B9501C0" w14:textId="30E421C7"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E71172F" w14:textId="7E0C173B"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393709E"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300</w:t>
            </w:r>
          </w:p>
        </w:tc>
        <w:tc>
          <w:tcPr>
            <w:tcW w:w="990" w:type="dxa"/>
            <w:tcBorders>
              <w:top w:val="single" w:sz="4" w:space="0" w:color="auto"/>
              <w:left w:val="single" w:sz="4" w:space="0" w:color="auto"/>
              <w:bottom w:val="single" w:sz="4" w:space="0" w:color="auto"/>
              <w:right w:val="single" w:sz="4" w:space="0" w:color="auto"/>
            </w:tcBorders>
            <w:vAlign w:val="center"/>
          </w:tcPr>
          <w:p w14:paraId="5A5431B1" w14:textId="77777777" w:rsidR="007D1FEA" w:rsidRPr="00B94CF1"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B033A66"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300</w:t>
            </w:r>
          </w:p>
        </w:tc>
        <w:tc>
          <w:tcPr>
            <w:tcW w:w="1386" w:type="dxa"/>
            <w:tcBorders>
              <w:top w:val="single" w:sz="4" w:space="0" w:color="auto"/>
              <w:left w:val="single" w:sz="4" w:space="0" w:color="auto"/>
              <w:bottom w:val="single" w:sz="4" w:space="0" w:color="auto"/>
              <w:right w:val="single" w:sz="4" w:space="0" w:color="auto"/>
            </w:tcBorders>
            <w:vAlign w:val="center"/>
          </w:tcPr>
          <w:p w14:paraId="75E458DB" w14:textId="77777777" w:rsidR="007D1FEA"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73D71D5A"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4F39124" w14:textId="77777777" w:rsidR="007D1FEA" w:rsidRPr="00001638" w:rsidRDefault="007D1FEA" w:rsidP="007D1FEA">
            <w:pPr>
              <w:jc w:val="center"/>
              <w:rPr>
                <w:rFonts w:ascii="GHEA Grapalat" w:hAnsi="GHEA Grapalat" w:cs="Arial LatArm"/>
                <w:lang w:val="hy-AM"/>
              </w:rPr>
            </w:pPr>
            <w:r>
              <w:rPr>
                <w:rFonts w:ascii="GHEA Grapalat" w:hAnsi="GHEA Grapalat" w:cs="Arial LatArm"/>
                <w:lang w:val="hy-AM"/>
              </w:rPr>
              <w:t>115</w:t>
            </w:r>
          </w:p>
        </w:tc>
        <w:tc>
          <w:tcPr>
            <w:tcW w:w="1370" w:type="dxa"/>
            <w:tcBorders>
              <w:top w:val="single" w:sz="4" w:space="0" w:color="auto"/>
              <w:left w:val="single" w:sz="4" w:space="0" w:color="auto"/>
              <w:bottom w:val="single" w:sz="4" w:space="0" w:color="auto"/>
              <w:right w:val="single" w:sz="4" w:space="0" w:color="auto"/>
            </w:tcBorders>
            <w:vAlign w:val="center"/>
          </w:tcPr>
          <w:p w14:paraId="5F13D729" w14:textId="77777777" w:rsidR="007D1FEA" w:rsidRPr="00454750" w:rsidRDefault="007D1FEA" w:rsidP="007D1FEA">
            <w:pPr>
              <w:jc w:val="center"/>
              <w:rPr>
                <w:rFonts w:ascii="GHEA Grapalat" w:hAnsi="GHEA Grapalat"/>
                <w:sz w:val="16"/>
                <w:szCs w:val="16"/>
                <w:lang w:val="hy-AM"/>
              </w:rPr>
            </w:pPr>
            <w:r>
              <w:rPr>
                <w:rFonts w:ascii="GHEA Grapalat" w:hAnsi="GHEA Grapalat"/>
                <w:sz w:val="16"/>
                <w:szCs w:val="16"/>
                <w:lang w:val="pt-BR"/>
              </w:rPr>
              <w:t>33621300/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17322BDE" w14:textId="77777777" w:rsidR="007D1FEA" w:rsidRPr="00F072C3" w:rsidRDefault="007D1FEA" w:rsidP="007D1FEA">
            <w:pPr>
              <w:rPr>
                <w:rFonts w:ascii="GHEA Grapalat" w:hAnsi="GHEA Grapalat"/>
                <w:sz w:val="20"/>
                <w:szCs w:val="20"/>
                <w:lang w:val="pt-BR"/>
              </w:rPr>
            </w:pPr>
            <w:r w:rsidRPr="008609A1">
              <w:rPr>
                <w:rFonts w:ascii="GHEA Grapalat" w:hAnsi="GHEA Grapalat"/>
                <w:sz w:val="20"/>
                <w:szCs w:val="20"/>
                <w:lang w:val="hy-AM"/>
              </w:rPr>
              <w:t>էթիլբրոմիզովալերիանատ</w:t>
            </w:r>
            <w:r w:rsidRPr="00F072C3">
              <w:rPr>
                <w:rFonts w:ascii="GHEA Grapalat" w:hAnsi="GHEA Grapalat"/>
                <w:sz w:val="20"/>
                <w:szCs w:val="20"/>
                <w:lang w:val="pt-BR"/>
              </w:rPr>
              <w:t xml:space="preserve">, </w:t>
            </w:r>
            <w:r w:rsidRPr="008609A1">
              <w:rPr>
                <w:rFonts w:ascii="GHEA Grapalat" w:hAnsi="GHEA Grapalat"/>
                <w:sz w:val="20"/>
                <w:szCs w:val="20"/>
                <w:lang w:val="hy-AM"/>
              </w:rPr>
              <w:t>ֆենոբարբիտալ</w:t>
            </w:r>
            <w:r w:rsidRPr="00F072C3">
              <w:rPr>
                <w:rFonts w:ascii="GHEA Grapalat" w:hAnsi="GHEA Grapalat"/>
                <w:sz w:val="20"/>
                <w:szCs w:val="20"/>
                <w:lang w:val="pt-BR"/>
              </w:rPr>
              <w:t xml:space="preserve"> </w:t>
            </w:r>
            <w:r w:rsidRPr="008609A1">
              <w:rPr>
                <w:rFonts w:ascii="GHEA Grapalat" w:hAnsi="GHEA Grapalat"/>
                <w:sz w:val="20"/>
                <w:szCs w:val="20"/>
                <w:lang w:val="hy-AM"/>
              </w:rPr>
              <w:t>պղպեղային</w:t>
            </w:r>
            <w:r w:rsidRPr="00F072C3">
              <w:rPr>
                <w:rFonts w:ascii="GHEA Grapalat" w:hAnsi="GHEA Grapalat"/>
                <w:sz w:val="20"/>
                <w:szCs w:val="20"/>
                <w:lang w:val="pt-BR"/>
              </w:rPr>
              <w:t xml:space="preserve"> </w:t>
            </w:r>
            <w:r w:rsidRPr="008609A1">
              <w:rPr>
                <w:rFonts w:ascii="GHEA Grapalat" w:hAnsi="GHEA Grapalat"/>
                <w:sz w:val="20"/>
                <w:szCs w:val="20"/>
                <w:lang w:val="hy-AM"/>
              </w:rPr>
              <w:t>անանուխի</w:t>
            </w:r>
            <w:r w:rsidRPr="00F072C3">
              <w:rPr>
                <w:rFonts w:ascii="GHEA Grapalat" w:hAnsi="GHEA Grapalat"/>
                <w:sz w:val="20"/>
                <w:szCs w:val="20"/>
                <w:lang w:val="pt-BR"/>
              </w:rPr>
              <w:t xml:space="preserve"> </w:t>
            </w:r>
            <w:r w:rsidRPr="008609A1">
              <w:rPr>
                <w:rFonts w:ascii="GHEA Grapalat" w:hAnsi="GHEA Grapalat"/>
                <w:sz w:val="20"/>
                <w:szCs w:val="20"/>
                <w:lang w:val="hy-AM"/>
              </w:rPr>
              <w:t>յուղ</w:t>
            </w:r>
            <w:r w:rsidRPr="00F072C3">
              <w:rPr>
                <w:rFonts w:ascii="GHEA Grapalat" w:hAnsi="GHEA Grapalat"/>
                <w:sz w:val="20"/>
                <w:szCs w:val="20"/>
                <w:lang w:val="pt-BR"/>
              </w:rPr>
              <w:t xml:space="preserve">   N05CM</w:t>
            </w:r>
          </w:p>
        </w:tc>
        <w:tc>
          <w:tcPr>
            <w:tcW w:w="923" w:type="dxa"/>
            <w:tcBorders>
              <w:top w:val="single" w:sz="4" w:space="0" w:color="auto"/>
              <w:left w:val="single" w:sz="4" w:space="0" w:color="auto"/>
              <w:bottom w:val="single" w:sz="4" w:space="0" w:color="auto"/>
              <w:right w:val="single" w:sz="4" w:space="0" w:color="auto"/>
            </w:tcBorders>
            <w:vAlign w:val="center"/>
          </w:tcPr>
          <w:p w14:paraId="7AC9B3AB"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FEA707" w14:textId="77777777" w:rsidR="007D1FEA" w:rsidRPr="0082610B" w:rsidRDefault="007D1FEA" w:rsidP="007D1FEA">
            <w:pPr>
              <w:jc w:val="both"/>
              <w:rPr>
                <w:rFonts w:ascii="GHEA Grapalat" w:hAnsi="GHEA Grapalat" w:cs="Sylfaen"/>
                <w:sz w:val="20"/>
                <w:szCs w:val="20"/>
              </w:rPr>
            </w:pPr>
            <w:r w:rsidRPr="00F072C3">
              <w:rPr>
                <w:rFonts w:ascii="GHEA Grapalat" w:hAnsi="GHEA Grapalat" w:cs="Sylfaen"/>
                <w:sz w:val="20"/>
                <w:szCs w:val="20"/>
              </w:rPr>
              <w:t>ալֆա</w:t>
            </w:r>
            <w:r w:rsidRPr="004902A6">
              <w:rPr>
                <w:rFonts w:ascii="GHEA Grapalat" w:hAnsi="GHEA Grapalat" w:cs="Sylfaen"/>
                <w:sz w:val="20"/>
                <w:szCs w:val="20"/>
                <w:lang w:val="pt-BR"/>
              </w:rPr>
              <w:t>-</w:t>
            </w:r>
            <w:r w:rsidRPr="00F072C3">
              <w:rPr>
                <w:rFonts w:ascii="GHEA Grapalat" w:hAnsi="GHEA Grapalat" w:cs="Sylfaen"/>
                <w:sz w:val="20"/>
                <w:szCs w:val="20"/>
              </w:rPr>
              <w:t>բրոմիզովալերիանաթթվի</w:t>
            </w:r>
            <w:r w:rsidRPr="004902A6">
              <w:rPr>
                <w:rFonts w:ascii="GHEA Grapalat" w:hAnsi="GHEA Grapalat" w:cs="Sylfaen"/>
                <w:sz w:val="20"/>
                <w:szCs w:val="20"/>
                <w:lang w:val="pt-BR"/>
              </w:rPr>
              <w:t xml:space="preserve"> </w:t>
            </w:r>
            <w:r w:rsidRPr="00F072C3">
              <w:rPr>
                <w:rFonts w:ascii="GHEA Grapalat" w:hAnsi="GHEA Grapalat" w:cs="Sylfaen"/>
                <w:sz w:val="20"/>
                <w:szCs w:val="20"/>
              </w:rPr>
              <w:t>էթիլ</w:t>
            </w:r>
            <w:r w:rsidRPr="004902A6">
              <w:rPr>
                <w:rFonts w:ascii="GHEA Grapalat" w:hAnsi="GHEA Grapalat" w:cs="Sylfaen"/>
                <w:sz w:val="20"/>
                <w:szCs w:val="20"/>
                <w:lang w:val="pt-BR"/>
              </w:rPr>
              <w:t xml:space="preserve"> </w:t>
            </w:r>
            <w:r w:rsidRPr="00F072C3">
              <w:rPr>
                <w:rFonts w:ascii="GHEA Grapalat" w:hAnsi="GHEA Grapalat" w:cs="Sylfaen"/>
                <w:sz w:val="20"/>
                <w:szCs w:val="20"/>
              </w:rPr>
              <w:t>էսթեր</w:t>
            </w:r>
            <w:r w:rsidRPr="004902A6">
              <w:rPr>
                <w:rFonts w:ascii="GHEA Grapalat" w:hAnsi="GHEA Grapalat" w:cs="Sylfaen"/>
                <w:sz w:val="20"/>
                <w:szCs w:val="20"/>
                <w:lang w:val="pt-BR"/>
              </w:rPr>
              <w:t xml:space="preserve">, </w:t>
            </w:r>
            <w:r w:rsidRPr="00F072C3">
              <w:rPr>
                <w:rFonts w:ascii="GHEA Grapalat" w:hAnsi="GHEA Grapalat" w:cs="Sylfaen"/>
                <w:sz w:val="20"/>
                <w:szCs w:val="20"/>
              </w:rPr>
              <w:t>ֆենոբարբիտալ</w:t>
            </w:r>
            <w:r w:rsidRPr="004902A6">
              <w:rPr>
                <w:rFonts w:ascii="GHEA Grapalat" w:hAnsi="GHEA Grapalat" w:cs="Sylfaen"/>
                <w:sz w:val="20"/>
                <w:szCs w:val="20"/>
                <w:lang w:val="pt-BR"/>
              </w:rPr>
              <w:t xml:space="preserve">, </w:t>
            </w:r>
            <w:r w:rsidRPr="00F072C3">
              <w:rPr>
                <w:rFonts w:ascii="GHEA Grapalat" w:hAnsi="GHEA Grapalat" w:cs="Sylfaen"/>
                <w:sz w:val="20"/>
                <w:szCs w:val="20"/>
              </w:rPr>
              <w:t>անանուխի</w:t>
            </w:r>
            <w:r w:rsidRPr="004902A6">
              <w:rPr>
                <w:rFonts w:ascii="GHEA Grapalat" w:hAnsi="GHEA Grapalat" w:cs="Sylfaen"/>
                <w:sz w:val="20"/>
                <w:szCs w:val="20"/>
                <w:lang w:val="pt-BR"/>
              </w:rPr>
              <w:t xml:space="preserve"> </w:t>
            </w:r>
            <w:r w:rsidRPr="00F072C3">
              <w:rPr>
                <w:rFonts w:ascii="GHEA Grapalat" w:hAnsi="GHEA Grapalat" w:cs="Sylfaen"/>
                <w:sz w:val="20"/>
                <w:szCs w:val="20"/>
              </w:rPr>
              <w:t>յուղ</w:t>
            </w:r>
            <w:r w:rsidRPr="004902A6">
              <w:rPr>
                <w:rFonts w:ascii="GHEA Grapalat" w:hAnsi="GHEA Grapalat" w:cs="Sylfaen"/>
                <w:sz w:val="20"/>
                <w:szCs w:val="20"/>
                <w:lang w:val="pt-BR"/>
              </w:rPr>
              <w:t xml:space="preserve">, </w:t>
            </w:r>
            <w:r w:rsidRPr="00F072C3">
              <w:rPr>
                <w:rFonts w:ascii="GHEA Grapalat" w:hAnsi="GHEA Grapalat" w:cs="Sylfaen"/>
                <w:sz w:val="20"/>
                <w:szCs w:val="20"/>
              </w:rPr>
              <w:t>դեղաձևը</w:t>
            </w:r>
            <w:r w:rsidRPr="004902A6">
              <w:rPr>
                <w:rFonts w:ascii="GHEA Grapalat" w:hAnsi="GHEA Grapalat" w:cs="Sylfaen"/>
                <w:sz w:val="20"/>
                <w:szCs w:val="20"/>
                <w:lang w:val="pt-BR"/>
              </w:rPr>
              <w:t xml:space="preserve">. </w:t>
            </w:r>
            <w:r w:rsidRPr="00F072C3">
              <w:rPr>
                <w:rFonts w:ascii="GHEA Grapalat" w:hAnsi="GHEA Grapalat" w:cs="Sylfaen"/>
                <w:sz w:val="20"/>
                <w:szCs w:val="20"/>
              </w:rPr>
              <w:t>դեղահատ</w:t>
            </w:r>
            <w:r w:rsidRPr="004902A6">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4902A6">
              <w:rPr>
                <w:rFonts w:ascii="GHEA Grapalat" w:hAnsi="GHEA Grapalat" w:cs="Sylfaen"/>
                <w:sz w:val="20"/>
                <w:szCs w:val="20"/>
                <w:lang w:val="pt-BR"/>
              </w:rPr>
              <w:t xml:space="preserve">. </w:t>
            </w:r>
            <w:r w:rsidRPr="00F072C3">
              <w:rPr>
                <w:rFonts w:ascii="GHEA Grapalat" w:hAnsi="GHEA Grapalat" w:cs="Sylfaen"/>
                <w:sz w:val="20"/>
                <w:szCs w:val="20"/>
              </w:rPr>
              <w:t>8,2մգ+7,5մգ+0,58մգ</w:t>
            </w:r>
          </w:p>
        </w:tc>
        <w:tc>
          <w:tcPr>
            <w:tcW w:w="900" w:type="dxa"/>
            <w:tcBorders>
              <w:top w:val="single" w:sz="4" w:space="0" w:color="auto"/>
              <w:left w:val="single" w:sz="4" w:space="0" w:color="auto"/>
              <w:bottom w:val="single" w:sz="4" w:space="0" w:color="auto"/>
              <w:right w:val="single" w:sz="4" w:space="0" w:color="auto"/>
            </w:tcBorders>
            <w:vAlign w:val="center"/>
          </w:tcPr>
          <w:p w14:paraId="125A6D6B" w14:textId="77777777" w:rsidR="007D1FEA" w:rsidRPr="00F072C3" w:rsidRDefault="007D1FEA" w:rsidP="007D1FEA">
            <w:pPr>
              <w:jc w:val="center"/>
              <w:rPr>
                <w:rFonts w:ascii="GHEA Grapalat" w:hAnsi="GHEA Grapalat" w:cs="Arial"/>
                <w:sz w:val="18"/>
                <w:szCs w:val="18"/>
                <w:lang w:val="hy-AM"/>
              </w:rPr>
            </w:pPr>
            <w:r w:rsidRPr="00F072C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2246C5A" w14:textId="3D225432"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A5D814D" w14:textId="3AF0A623"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0364130"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10000</w:t>
            </w:r>
          </w:p>
        </w:tc>
        <w:tc>
          <w:tcPr>
            <w:tcW w:w="990" w:type="dxa"/>
            <w:tcBorders>
              <w:top w:val="single" w:sz="4" w:space="0" w:color="auto"/>
              <w:left w:val="single" w:sz="4" w:space="0" w:color="auto"/>
              <w:bottom w:val="single" w:sz="4" w:space="0" w:color="auto"/>
              <w:right w:val="single" w:sz="4" w:space="0" w:color="auto"/>
            </w:tcBorders>
            <w:vAlign w:val="center"/>
          </w:tcPr>
          <w:p w14:paraId="2C6F9C97"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0D711A4"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10000</w:t>
            </w:r>
          </w:p>
        </w:tc>
        <w:tc>
          <w:tcPr>
            <w:tcW w:w="1386" w:type="dxa"/>
            <w:tcBorders>
              <w:top w:val="single" w:sz="4" w:space="0" w:color="auto"/>
              <w:left w:val="single" w:sz="4" w:space="0" w:color="auto"/>
              <w:bottom w:val="single" w:sz="4" w:space="0" w:color="auto"/>
              <w:right w:val="single" w:sz="4" w:space="0" w:color="auto"/>
            </w:tcBorders>
            <w:vAlign w:val="center"/>
          </w:tcPr>
          <w:p w14:paraId="65CC90AD" w14:textId="77777777" w:rsidR="007D1FEA"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517FC8" w14:paraId="28645743"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E8E041A" w14:textId="77777777" w:rsidR="007D1FEA" w:rsidRPr="00001638" w:rsidRDefault="007D1FEA" w:rsidP="007D1FEA">
            <w:pPr>
              <w:jc w:val="center"/>
              <w:rPr>
                <w:rFonts w:ascii="GHEA Grapalat" w:hAnsi="GHEA Grapalat" w:cs="Arial LatArm"/>
                <w:lang w:val="hy-AM"/>
              </w:rPr>
            </w:pPr>
            <w:r>
              <w:rPr>
                <w:rFonts w:ascii="GHEA Grapalat" w:hAnsi="GHEA Grapalat" w:cs="Arial LatArm"/>
                <w:lang w:val="hy-AM"/>
              </w:rPr>
              <w:t>116</w:t>
            </w:r>
          </w:p>
        </w:tc>
        <w:tc>
          <w:tcPr>
            <w:tcW w:w="1370" w:type="dxa"/>
            <w:tcBorders>
              <w:top w:val="single" w:sz="4" w:space="0" w:color="auto"/>
              <w:left w:val="single" w:sz="4" w:space="0" w:color="auto"/>
              <w:bottom w:val="single" w:sz="4" w:space="0" w:color="auto"/>
              <w:right w:val="single" w:sz="4" w:space="0" w:color="auto"/>
            </w:tcBorders>
            <w:vAlign w:val="center"/>
          </w:tcPr>
          <w:p w14:paraId="49401D68" w14:textId="77777777" w:rsidR="007D1FEA" w:rsidRDefault="007D1FEA" w:rsidP="007D1FEA">
            <w:pPr>
              <w:jc w:val="center"/>
              <w:rPr>
                <w:rFonts w:ascii="GHEA Grapalat" w:hAnsi="GHEA Grapalat"/>
                <w:color w:val="333333"/>
                <w:sz w:val="16"/>
                <w:szCs w:val="16"/>
                <w:lang w:val="pt-BR"/>
              </w:rPr>
            </w:pPr>
            <w:r>
              <w:rPr>
                <w:rFonts w:ascii="GHEA Grapalat" w:hAnsi="GHEA Grapalat"/>
                <w:color w:val="333333"/>
                <w:sz w:val="16"/>
                <w:szCs w:val="16"/>
                <w:lang w:val="pt-BR"/>
              </w:rPr>
              <w:t>33621380/1</w:t>
            </w:r>
          </w:p>
        </w:tc>
        <w:tc>
          <w:tcPr>
            <w:tcW w:w="2283" w:type="dxa"/>
            <w:tcBorders>
              <w:top w:val="single" w:sz="4" w:space="0" w:color="auto"/>
              <w:left w:val="single" w:sz="4" w:space="0" w:color="auto"/>
              <w:bottom w:val="single" w:sz="4" w:space="0" w:color="auto"/>
              <w:right w:val="single" w:sz="4" w:space="0" w:color="auto"/>
            </w:tcBorders>
            <w:vAlign w:val="center"/>
          </w:tcPr>
          <w:p w14:paraId="3BB4EEF5" w14:textId="77777777" w:rsidR="007D1FEA" w:rsidRPr="00654BF0" w:rsidRDefault="007D1FEA" w:rsidP="007D1FEA">
            <w:pPr>
              <w:rPr>
                <w:rFonts w:ascii="GHEA Grapalat" w:hAnsi="GHEA Grapalat"/>
                <w:sz w:val="20"/>
                <w:szCs w:val="20"/>
              </w:rPr>
            </w:pPr>
            <w:r>
              <w:rPr>
                <w:rFonts w:ascii="GHEA Grapalat" w:hAnsi="GHEA Grapalat"/>
                <w:sz w:val="20"/>
                <w:szCs w:val="20"/>
                <w:lang w:val="hy-AM"/>
              </w:rPr>
              <w:t xml:space="preserve">դիգօքսին </w:t>
            </w:r>
            <w:r>
              <w:rPr>
                <w:rFonts w:ascii="GHEA Grapalat" w:hAnsi="GHEA Grapalat"/>
                <w:sz w:val="20"/>
                <w:szCs w:val="20"/>
              </w:rPr>
              <w:t>c01aa05</w:t>
            </w:r>
          </w:p>
        </w:tc>
        <w:tc>
          <w:tcPr>
            <w:tcW w:w="923" w:type="dxa"/>
            <w:tcBorders>
              <w:top w:val="single" w:sz="4" w:space="0" w:color="auto"/>
              <w:left w:val="single" w:sz="4" w:space="0" w:color="auto"/>
              <w:bottom w:val="single" w:sz="4" w:space="0" w:color="auto"/>
              <w:right w:val="single" w:sz="4" w:space="0" w:color="auto"/>
            </w:tcBorders>
            <w:vAlign w:val="center"/>
          </w:tcPr>
          <w:p w14:paraId="273FEE1E" w14:textId="77777777" w:rsidR="007D1FEA" w:rsidRDefault="007D1FEA" w:rsidP="007D1FEA">
            <w:pPr>
              <w:jc w:val="center"/>
              <w:rPr>
                <w:rFonts w:ascii="GHEA Grapalat" w:hAnsi="GHEA Grapalat"/>
                <w:sz w:val="18"/>
                <w:szCs w:val="18"/>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FFFFFF"/>
            <w:vAlign w:val="bottom"/>
          </w:tcPr>
          <w:p w14:paraId="5A9EC8D1" w14:textId="77777777" w:rsidR="007D1FEA" w:rsidRPr="00251227" w:rsidRDefault="007D1FEA" w:rsidP="007D1FEA">
            <w:pPr>
              <w:jc w:val="both"/>
              <w:rPr>
                <w:rFonts w:ascii="GHEA Grapalat" w:hAnsi="GHEA Grapalat"/>
                <w:sz w:val="20"/>
                <w:szCs w:val="20"/>
                <w:lang w:val="hy-AM"/>
              </w:rPr>
            </w:pPr>
            <w:r>
              <w:rPr>
                <w:rFonts w:ascii="GHEA Grapalat" w:hAnsi="GHEA Grapalat" w:cs="Sylfaen"/>
                <w:sz w:val="20"/>
                <w:szCs w:val="20"/>
                <w:lang w:val="hy-AM"/>
              </w:rPr>
              <w:t>Դ</w:t>
            </w:r>
            <w:r w:rsidRPr="00B15054">
              <w:rPr>
                <w:rFonts w:ascii="GHEA Grapalat" w:hAnsi="GHEA Grapalat" w:cs="Sylfaen"/>
                <w:sz w:val="20"/>
                <w:szCs w:val="20"/>
                <w:lang w:val="pt-BR"/>
              </w:rPr>
              <w:t>իգօքսին</w:t>
            </w:r>
            <w:r w:rsidRPr="00251227">
              <w:rPr>
                <w:rFonts w:ascii="GHEA Grapalat" w:hAnsi="GHEA Grapalat" w:cs="Sylfaen"/>
                <w:sz w:val="20"/>
                <w:szCs w:val="20"/>
                <w:lang w:val="hy-AM"/>
              </w:rPr>
              <w:t xml:space="preserve"> դեղաձևը</w:t>
            </w:r>
            <w:r w:rsidRPr="00287FA9">
              <w:rPr>
                <w:rFonts w:ascii="GHEA Grapalat" w:hAnsi="GHEA Grapalat" w:cs="Sylfaen"/>
                <w:sz w:val="20"/>
                <w:szCs w:val="20"/>
                <w:lang w:val="pt-BR"/>
              </w:rPr>
              <w:t xml:space="preserve">. </w:t>
            </w:r>
            <w:r w:rsidRPr="00251227">
              <w:rPr>
                <w:rFonts w:ascii="GHEA Grapalat" w:hAnsi="GHEA Grapalat" w:cs="Sylfaen"/>
                <w:sz w:val="20"/>
                <w:szCs w:val="20"/>
                <w:lang w:val="hy-AM"/>
              </w:rPr>
              <w:t>դեղա</w:t>
            </w:r>
            <w:r>
              <w:rPr>
                <w:rFonts w:ascii="GHEA Grapalat" w:hAnsi="GHEA Grapalat" w:cs="Sylfaen"/>
                <w:sz w:val="20"/>
                <w:szCs w:val="20"/>
                <w:lang w:val="hy-AM"/>
              </w:rPr>
              <w:t>հատ</w:t>
            </w:r>
            <w:r w:rsidRPr="00287FA9">
              <w:rPr>
                <w:rFonts w:ascii="GHEA Grapalat" w:hAnsi="GHEA Grapalat" w:cs="Sylfaen"/>
                <w:sz w:val="20"/>
                <w:szCs w:val="20"/>
                <w:lang w:val="pt-BR"/>
              </w:rPr>
              <w:t xml:space="preserve">, </w:t>
            </w:r>
            <w:r w:rsidRPr="00251227">
              <w:rPr>
                <w:rFonts w:ascii="GHEA Grapalat" w:hAnsi="GHEA Grapalat" w:cs="Sylfaen"/>
                <w:sz w:val="20"/>
                <w:szCs w:val="20"/>
                <w:lang w:val="hy-AM"/>
              </w:rPr>
              <w:t>դեղաչափը</w:t>
            </w:r>
            <w:r w:rsidRPr="00287FA9">
              <w:rPr>
                <w:rFonts w:ascii="GHEA Grapalat" w:hAnsi="GHEA Grapalat" w:cs="Sylfaen"/>
                <w:sz w:val="20"/>
                <w:szCs w:val="20"/>
                <w:lang w:val="pt-BR"/>
              </w:rPr>
              <w:t>.</w:t>
            </w:r>
            <w:r>
              <w:rPr>
                <w:rFonts w:ascii="GHEA Grapalat" w:hAnsi="GHEA Grapalat" w:cs="Sylfaen"/>
                <w:sz w:val="20"/>
                <w:szCs w:val="20"/>
                <w:lang w:val="hy-AM"/>
              </w:rPr>
              <w:t xml:space="preserve"> 0,25մգ</w:t>
            </w:r>
          </w:p>
        </w:tc>
        <w:tc>
          <w:tcPr>
            <w:tcW w:w="900" w:type="dxa"/>
            <w:tcBorders>
              <w:top w:val="single" w:sz="4" w:space="0" w:color="auto"/>
              <w:left w:val="single" w:sz="4" w:space="0" w:color="auto"/>
              <w:bottom w:val="single" w:sz="4" w:space="0" w:color="auto"/>
              <w:right w:val="single" w:sz="4" w:space="0" w:color="auto"/>
            </w:tcBorders>
            <w:vAlign w:val="center"/>
          </w:tcPr>
          <w:p w14:paraId="188AE48D" w14:textId="77777777" w:rsidR="007D1FEA" w:rsidRDefault="007D1FEA" w:rsidP="007D1FEA">
            <w:pPr>
              <w:jc w:val="cente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36EBAE8" w14:textId="7C1C9126"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A052D45" w14:textId="6904E6F1"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3A6ABD9"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200</w:t>
            </w:r>
          </w:p>
        </w:tc>
        <w:tc>
          <w:tcPr>
            <w:tcW w:w="990" w:type="dxa"/>
            <w:tcBorders>
              <w:top w:val="single" w:sz="4" w:space="0" w:color="auto"/>
              <w:left w:val="single" w:sz="4" w:space="0" w:color="auto"/>
              <w:bottom w:val="single" w:sz="4" w:space="0" w:color="auto"/>
              <w:right w:val="single" w:sz="4" w:space="0" w:color="auto"/>
            </w:tcBorders>
            <w:vAlign w:val="center"/>
          </w:tcPr>
          <w:p w14:paraId="0C1B805F" w14:textId="77777777" w:rsidR="007D1FEA" w:rsidRPr="00B94CF1"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6187C81"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200</w:t>
            </w:r>
          </w:p>
        </w:tc>
        <w:tc>
          <w:tcPr>
            <w:tcW w:w="1386" w:type="dxa"/>
            <w:tcBorders>
              <w:top w:val="single" w:sz="4" w:space="0" w:color="auto"/>
              <w:left w:val="single" w:sz="4" w:space="0" w:color="auto"/>
              <w:bottom w:val="single" w:sz="4" w:space="0" w:color="auto"/>
              <w:right w:val="single" w:sz="4" w:space="0" w:color="auto"/>
            </w:tcBorders>
            <w:vAlign w:val="center"/>
          </w:tcPr>
          <w:p w14:paraId="446D18FC" w14:textId="77777777" w:rsidR="007D1FEA" w:rsidRPr="00517FC8" w:rsidRDefault="007D1FEA" w:rsidP="007D1FEA">
            <w:pPr>
              <w:rPr>
                <w:rFonts w:ascii="GHEA Grapalat" w:hAnsi="GHEA Grapalat"/>
                <w:sz w:val="18"/>
                <w:szCs w:val="18"/>
                <w:lang w:val="pt-BR"/>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69E1A33E"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C746568" w14:textId="77777777" w:rsidR="007D1FEA" w:rsidRPr="00EC3C73" w:rsidRDefault="007D1FEA" w:rsidP="007D1FEA">
            <w:pPr>
              <w:jc w:val="center"/>
              <w:rPr>
                <w:rFonts w:ascii="GHEA Grapalat" w:hAnsi="GHEA Grapalat" w:cs="Arial LatArm"/>
                <w:lang w:val="hy-AM"/>
              </w:rPr>
            </w:pPr>
            <w:r>
              <w:rPr>
                <w:rFonts w:ascii="GHEA Grapalat" w:hAnsi="GHEA Grapalat" w:cs="Arial LatArm"/>
                <w:lang w:val="hy-AM"/>
              </w:rPr>
              <w:t>117</w:t>
            </w:r>
          </w:p>
        </w:tc>
        <w:tc>
          <w:tcPr>
            <w:tcW w:w="1370" w:type="dxa"/>
            <w:tcBorders>
              <w:top w:val="single" w:sz="4" w:space="0" w:color="auto"/>
              <w:left w:val="single" w:sz="4" w:space="0" w:color="auto"/>
              <w:bottom w:val="single" w:sz="4" w:space="0" w:color="auto"/>
              <w:right w:val="single" w:sz="4" w:space="0" w:color="auto"/>
            </w:tcBorders>
            <w:vAlign w:val="center"/>
          </w:tcPr>
          <w:p w14:paraId="086305E0" w14:textId="77777777" w:rsidR="007D1FEA" w:rsidRPr="00B21442" w:rsidRDefault="007D1FEA" w:rsidP="007D1FEA">
            <w:pPr>
              <w:jc w:val="center"/>
              <w:rPr>
                <w:rFonts w:ascii="GHEA Grapalat" w:hAnsi="GHEA Grapalat"/>
                <w:color w:val="333333"/>
                <w:sz w:val="16"/>
                <w:szCs w:val="16"/>
              </w:rPr>
            </w:pPr>
            <w:r>
              <w:rPr>
                <w:rFonts w:ascii="GHEA Grapalat" w:hAnsi="GHEA Grapalat"/>
                <w:color w:val="333333"/>
                <w:sz w:val="16"/>
                <w:szCs w:val="16"/>
                <w:lang w:val="hy-AM"/>
              </w:rPr>
              <w:t>33621390/</w:t>
            </w:r>
            <w:r>
              <w:rPr>
                <w:rFonts w:ascii="GHEA Grapalat" w:hAnsi="GHEA Grapalat"/>
                <w:color w:val="333333"/>
                <w:sz w:val="16"/>
                <w:szCs w:val="16"/>
              </w:rPr>
              <w:t>1</w:t>
            </w:r>
          </w:p>
        </w:tc>
        <w:tc>
          <w:tcPr>
            <w:tcW w:w="2283" w:type="dxa"/>
            <w:tcBorders>
              <w:top w:val="single" w:sz="4" w:space="0" w:color="auto"/>
              <w:left w:val="single" w:sz="4" w:space="0" w:color="auto"/>
              <w:bottom w:val="single" w:sz="4" w:space="0" w:color="auto"/>
              <w:right w:val="single" w:sz="4" w:space="0" w:color="auto"/>
            </w:tcBorders>
            <w:vAlign w:val="center"/>
          </w:tcPr>
          <w:p w14:paraId="59E5139A" w14:textId="77777777" w:rsidR="007D1FEA" w:rsidRPr="006E6A13" w:rsidRDefault="007D1FEA" w:rsidP="007D1FEA">
            <w:pPr>
              <w:pStyle w:val="BodyTextIndent2"/>
              <w:spacing w:line="240" w:lineRule="auto"/>
              <w:ind w:firstLine="0"/>
              <w:jc w:val="center"/>
              <w:rPr>
                <w:rFonts w:ascii="GHEA Grapalat" w:hAnsi="GHEA Grapalat"/>
                <w:sz w:val="16"/>
                <w:szCs w:val="16"/>
                <w:lang w:val="en-US"/>
              </w:rPr>
            </w:pPr>
            <w:r w:rsidRPr="00F600DE">
              <w:rPr>
                <w:rFonts w:ascii="GHEA Grapalat" w:hAnsi="GHEA Grapalat"/>
                <w:lang w:val="hy-AM"/>
              </w:rPr>
              <w:t>ամիոդարոն c01bd01</w:t>
            </w:r>
          </w:p>
        </w:tc>
        <w:tc>
          <w:tcPr>
            <w:tcW w:w="923" w:type="dxa"/>
            <w:tcBorders>
              <w:top w:val="single" w:sz="4" w:space="0" w:color="auto"/>
              <w:left w:val="single" w:sz="4" w:space="0" w:color="auto"/>
              <w:bottom w:val="single" w:sz="4" w:space="0" w:color="auto"/>
              <w:right w:val="single" w:sz="4" w:space="0" w:color="auto"/>
            </w:tcBorders>
            <w:vAlign w:val="center"/>
          </w:tcPr>
          <w:p w14:paraId="442DE1BF" w14:textId="77777777" w:rsidR="007D1FEA" w:rsidRPr="00D22F80" w:rsidRDefault="007D1FEA" w:rsidP="007D1FEA">
            <w:pPr>
              <w:jc w:val="center"/>
              <w:rPr>
                <w:rFonts w:ascii="GHEA Grapalat" w:hAnsi="GHEA Grapalat"/>
                <w:sz w:val="18"/>
                <w:szCs w:val="18"/>
                <w:lang w:val="af-ZA"/>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2F3A3E52" w14:textId="77777777" w:rsidR="007D1FEA" w:rsidRPr="00303BC8" w:rsidRDefault="007D1FEA" w:rsidP="007D1FEA">
            <w:pPr>
              <w:jc w:val="both"/>
              <w:rPr>
                <w:rFonts w:ascii="GHEA Grapalat" w:hAnsi="GHEA Grapalat"/>
                <w:b/>
                <w:i/>
                <w:lang w:val="hy-AM"/>
              </w:rPr>
            </w:pPr>
            <w:r w:rsidRPr="006E6A13">
              <w:rPr>
                <w:rFonts w:ascii="GHEA Grapalat" w:hAnsi="GHEA Grapalat" w:cs="Sylfaen"/>
                <w:sz w:val="20"/>
                <w:szCs w:val="20"/>
                <w:lang w:val="pt-BR"/>
              </w:rPr>
              <w:t>Ամիոդարոն (ամիոդարոնի հիդրոքլորիդ). դեղաձևը</w:t>
            </w:r>
            <w:r w:rsidRPr="00681D45">
              <w:rPr>
                <w:rFonts w:ascii="GHEA Grapalat" w:hAnsi="GHEA Grapalat" w:cs="Sylfaen"/>
                <w:sz w:val="20"/>
                <w:szCs w:val="20"/>
                <w:lang w:val="pt-BR"/>
              </w:rPr>
              <w:t xml:space="preserve">. </w:t>
            </w:r>
            <w:r w:rsidRPr="00303BC8">
              <w:rPr>
                <w:rFonts w:ascii="GHEA Grapalat" w:hAnsi="GHEA Grapalat" w:cs="Sylfaen"/>
                <w:sz w:val="20"/>
                <w:szCs w:val="20"/>
              </w:rPr>
              <w:t>դեղահատեր</w:t>
            </w:r>
            <w:r w:rsidRPr="00BD6838">
              <w:rPr>
                <w:rFonts w:ascii="GHEA Grapalat" w:hAnsi="GHEA Grapalat" w:cs="Sylfaen"/>
                <w:sz w:val="20"/>
                <w:szCs w:val="20"/>
                <w:lang w:val="af-ZA"/>
              </w:rPr>
              <w:t>,</w:t>
            </w:r>
            <w:r w:rsidRPr="00681D45">
              <w:rPr>
                <w:rFonts w:ascii="GHEA Grapalat" w:hAnsi="GHEA Grapalat" w:cs="Sylfaen"/>
                <w:sz w:val="20"/>
                <w:szCs w:val="20"/>
                <w:lang w:val="pt-BR"/>
              </w:rPr>
              <w:t xml:space="preserve"> </w:t>
            </w:r>
            <w:r w:rsidRPr="006E6A13">
              <w:rPr>
                <w:rFonts w:ascii="GHEA Grapalat" w:hAnsi="GHEA Grapalat" w:cs="Sylfaen"/>
                <w:sz w:val="20"/>
                <w:szCs w:val="20"/>
                <w:lang w:val="pt-BR"/>
              </w:rPr>
              <w:t>դեղաչափը</w:t>
            </w:r>
            <w:r w:rsidRPr="00681D45">
              <w:rPr>
                <w:rFonts w:ascii="GHEA Grapalat" w:hAnsi="GHEA Grapalat" w:cs="Sylfaen"/>
                <w:sz w:val="20"/>
                <w:szCs w:val="20"/>
                <w:lang w:val="pt-BR"/>
              </w:rPr>
              <w:t>.</w:t>
            </w:r>
            <w:r w:rsidRPr="006E6A13">
              <w:rPr>
                <w:rFonts w:ascii="GHEA Grapalat" w:hAnsi="GHEA Grapalat" w:cs="Sylfaen"/>
                <w:sz w:val="20"/>
                <w:szCs w:val="20"/>
                <w:lang w:val="pt-BR"/>
              </w:rPr>
              <w:t xml:space="preserve"> </w:t>
            </w:r>
            <w:r>
              <w:rPr>
                <w:rFonts w:ascii="GHEA Grapalat" w:hAnsi="GHEA Grapalat" w:cs="Sylfaen"/>
                <w:sz w:val="20"/>
                <w:szCs w:val="20"/>
                <w:lang w:val="hy-AM"/>
              </w:rPr>
              <w:t>200մգ</w:t>
            </w:r>
          </w:p>
        </w:tc>
        <w:tc>
          <w:tcPr>
            <w:tcW w:w="900" w:type="dxa"/>
            <w:tcBorders>
              <w:top w:val="single" w:sz="4" w:space="0" w:color="auto"/>
              <w:left w:val="single" w:sz="4" w:space="0" w:color="auto"/>
              <w:bottom w:val="single" w:sz="4" w:space="0" w:color="auto"/>
              <w:right w:val="single" w:sz="4" w:space="0" w:color="auto"/>
            </w:tcBorders>
            <w:vAlign w:val="center"/>
          </w:tcPr>
          <w:p w14:paraId="687592C6" w14:textId="77777777" w:rsidR="007D1FEA" w:rsidRPr="006E6A13" w:rsidRDefault="007D1FEA" w:rsidP="007D1FEA">
            <w:pP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18C9E9C" w14:textId="717F0D4C"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AAD70A3" w14:textId="6EF96AB1"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AC6C5E7"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76A30618" w14:textId="77777777" w:rsidR="007D1FEA" w:rsidRDefault="007D1FEA" w:rsidP="007D1FEA">
            <w:pPr>
              <w:spacing w:line="276" w:lineRule="auto"/>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72DC0B3"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61468823"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327588" w14:paraId="44C87518"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0407D62" w14:textId="77777777" w:rsidR="007D1FEA" w:rsidRPr="00EC3C73" w:rsidRDefault="007D1FEA" w:rsidP="007D1FEA">
            <w:pPr>
              <w:jc w:val="center"/>
              <w:rPr>
                <w:rFonts w:ascii="GHEA Grapalat" w:hAnsi="GHEA Grapalat" w:cs="Arial LatArm"/>
                <w:lang w:val="hy-AM"/>
              </w:rPr>
            </w:pPr>
            <w:r>
              <w:rPr>
                <w:rFonts w:ascii="GHEA Grapalat" w:hAnsi="GHEA Grapalat" w:cs="Arial LatArm"/>
                <w:lang w:val="hy-AM"/>
              </w:rPr>
              <w:lastRenderedPageBreak/>
              <w:t>118</w:t>
            </w:r>
          </w:p>
        </w:tc>
        <w:tc>
          <w:tcPr>
            <w:tcW w:w="1370" w:type="dxa"/>
            <w:tcBorders>
              <w:top w:val="single" w:sz="4" w:space="0" w:color="auto"/>
              <w:left w:val="single" w:sz="4" w:space="0" w:color="auto"/>
              <w:bottom w:val="single" w:sz="4" w:space="0" w:color="auto"/>
              <w:right w:val="single" w:sz="4" w:space="0" w:color="auto"/>
            </w:tcBorders>
            <w:vAlign w:val="center"/>
          </w:tcPr>
          <w:p w14:paraId="1516D5BF" w14:textId="77777777" w:rsidR="007D1FEA" w:rsidRPr="004C1AD8" w:rsidRDefault="007D1FEA" w:rsidP="007D1FEA">
            <w:pPr>
              <w:jc w:val="center"/>
              <w:rPr>
                <w:rFonts w:ascii="GHEA Grapalat" w:hAnsi="GHEA Grapalat"/>
                <w:sz w:val="16"/>
                <w:szCs w:val="16"/>
                <w:lang w:val="hy-AM"/>
              </w:rPr>
            </w:pPr>
            <w:r>
              <w:rPr>
                <w:rFonts w:ascii="GHEA Grapalat" w:hAnsi="GHEA Grapalat"/>
                <w:sz w:val="16"/>
                <w:szCs w:val="16"/>
                <w:lang w:val="hy-AM"/>
              </w:rPr>
              <w:t>33621420/1</w:t>
            </w:r>
          </w:p>
        </w:tc>
        <w:tc>
          <w:tcPr>
            <w:tcW w:w="2283" w:type="dxa"/>
            <w:tcBorders>
              <w:top w:val="single" w:sz="4" w:space="0" w:color="auto"/>
              <w:left w:val="single" w:sz="4" w:space="0" w:color="auto"/>
              <w:bottom w:val="single" w:sz="4" w:space="0" w:color="auto"/>
              <w:right w:val="single" w:sz="4" w:space="0" w:color="auto"/>
            </w:tcBorders>
            <w:vAlign w:val="center"/>
          </w:tcPr>
          <w:p w14:paraId="2812BC42" w14:textId="77777777" w:rsidR="007D1FEA" w:rsidRPr="00F072C3" w:rsidRDefault="007D1FEA" w:rsidP="007D1FEA">
            <w:pPr>
              <w:rPr>
                <w:rFonts w:ascii="GHEA Grapalat" w:hAnsi="GHEA Grapalat"/>
                <w:sz w:val="20"/>
                <w:szCs w:val="20"/>
              </w:rPr>
            </w:pPr>
            <w:r w:rsidRPr="00F072C3">
              <w:rPr>
                <w:rFonts w:ascii="GHEA Grapalat" w:hAnsi="GHEA Grapalat"/>
                <w:sz w:val="20"/>
                <w:szCs w:val="20"/>
              </w:rPr>
              <w:t>ատորվաստատին c10aa05</w:t>
            </w:r>
          </w:p>
        </w:tc>
        <w:tc>
          <w:tcPr>
            <w:tcW w:w="923" w:type="dxa"/>
            <w:tcBorders>
              <w:top w:val="single" w:sz="4" w:space="0" w:color="auto"/>
              <w:left w:val="single" w:sz="4" w:space="0" w:color="auto"/>
              <w:bottom w:val="single" w:sz="4" w:space="0" w:color="auto"/>
              <w:right w:val="single" w:sz="4" w:space="0" w:color="auto"/>
            </w:tcBorders>
            <w:vAlign w:val="center"/>
          </w:tcPr>
          <w:p w14:paraId="71CCE878"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FF4225" w14:textId="77777777" w:rsidR="007D1FEA" w:rsidRPr="00F072C3" w:rsidRDefault="007D1FEA" w:rsidP="007D1FEA">
            <w:pPr>
              <w:jc w:val="both"/>
              <w:rPr>
                <w:rFonts w:ascii="GHEA Grapalat" w:hAnsi="GHEA Grapalat"/>
                <w:sz w:val="20"/>
                <w:szCs w:val="20"/>
                <w:lang w:val="es-ES"/>
              </w:rPr>
            </w:pPr>
            <w:r w:rsidRPr="00F072C3">
              <w:rPr>
                <w:rFonts w:ascii="GHEA Grapalat" w:hAnsi="GHEA Grapalat"/>
                <w:sz w:val="20"/>
                <w:szCs w:val="20"/>
              </w:rPr>
              <w:t>Ատորվաստատին</w:t>
            </w:r>
            <w:r w:rsidRPr="00F072C3">
              <w:rPr>
                <w:rFonts w:ascii="GHEA Grapalat" w:hAnsi="GHEA Grapalat"/>
                <w:sz w:val="20"/>
                <w:szCs w:val="20"/>
                <w:lang w:val="pt-BR"/>
              </w:rPr>
              <w:t xml:space="preserve"> (</w:t>
            </w:r>
            <w:r w:rsidRPr="00F072C3">
              <w:rPr>
                <w:rFonts w:ascii="GHEA Grapalat" w:hAnsi="GHEA Grapalat"/>
                <w:sz w:val="20"/>
                <w:szCs w:val="20"/>
              </w:rPr>
              <w:t>ատորվաստատինի</w:t>
            </w:r>
            <w:r w:rsidRPr="00C1715B">
              <w:rPr>
                <w:rFonts w:ascii="GHEA Grapalat" w:hAnsi="GHEA Grapalat"/>
                <w:sz w:val="20"/>
                <w:szCs w:val="20"/>
                <w:lang w:val="pt-BR"/>
              </w:rPr>
              <w:t xml:space="preserve"> </w:t>
            </w:r>
            <w:r w:rsidRPr="00F072C3">
              <w:rPr>
                <w:rFonts w:ascii="GHEA Grapalat" w:hAnsi="GHEA Grapalat"/>
                <w:sz w:val="20"/>
                <w:szCs w:val="20"/>
              </w:rPr>
              <w:t>կալցիում</w:t>
            </w:r>
            <w:r w:rsidRPr="00F072C3">
              <w:rPr>
                <w:rFonts w:ascii="GHEA Grapalat" w:hAnsi="GHEA Grapalat"/>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դեղահատ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թաղանթապատ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w:t>
            </w:r>
            <w:r>
              <w:rPr>
                <w:rFonts w:ascii="GHEA Grapalat" w:hAnsi="GHEA Grapalat" w:cs="Sylfaen"/>
                <w:sz w:val="20"/>
                <w:szCs w:val="20"/>
                <w:lang w:val="pt-BR"/>
              </w:rPr>
              <w:t>1</w:t>
            </w:r>
            <w:r w:rsidRPr="00F072C3">
              <w:rPr>
                <w:rFonts w:ascii="GHEA Grapalat" w:hAnsi="GHEA Grapalat" w:cs="Sylfaen"/>
                <w:sz w:val="20"/>
                <w:szCs w:val="20"/>
                <w:lang w:val="pt-BR"/>
              </w:rPr>
              <w:t>0</w:t>
            </w:r>
            <w:r w:rsidRPr="00F072C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47997DB4" w14:textId="77777777" w:rsidR="007D1FEA" w:rsidRPr="00F072C3" w:rsidRDefault="007D1FEA" w:rsidP="007D1FEA">
            <w:pPr>
              <w:jc w:val="center"/>
              <w:rPr>
                <w:rFonts w:ascii="GHEA Grapalat" w:hAnsi="GHEA Grapalat" w:cs="Arial"/>
                <w:sz w:val="18"/>
                <w:szCs w:val="18"/>
                <w:lang w:val="es-ES"/>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6782A52" w14:textId="2AB5D01C"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AFC7404" w14:textId="322E0656"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1FB8A55"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7500</w:t>
            </w:r>
          </w:p>
        </w:tc>
        <w:tc>
          <w:tcPr>
            <w:tcW w:w="990" w:type="dxa"/>
            <w:tcBorders>
              <w:top w:val="single" w:sz="4" w:space="0" w:color="auto"/>
              <w:left w:val="single" w:sz="4" w:space="0" w:color="auto"/>
              <w:bottom w:val="single" w:sz="4" w:space="0" w:color="auto"/>
              <w:right w:val="single" w:sz="4" w:space="0" w:color="auto"/>
            </w:tcBorders>
            <w:vAlign w:val="center"/>
          </w:tcPr>
          <w:p w14:paraId="19F6A04B"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57026AE"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7500</w:t>
            </w:r>
          </w:p>
        </w:tc>
        <w:tc>
          <w:tcPr>
            <w:tcW w:w="1386" w:type="dxa"/>
            <w:tcBorders>
              <w:top w:val="single" w:sz="4" w:space="0" w:color="auto"/>
              <w:left w:val="single" w:sz="4" w:space="0" w:color="auto"/>
              <w:bottom w:val="single" w:sz="4" w:space="0" w:color="auto"/>
              <w:right w:val="single" w:sz="4" w:space="0" w:color="auto"/>
            </w:tcBorders>
            <w:vAlign w:val="center"/>
          </w:tcPr>
          <w:p w14:paraId="5A8894FC" w14:textId="77777777" w:rsidR="007D1FEA" w:rsidRPr="00327588" w:rsidRDefault="007D1FEA" w:rsidP="007D1FEA">
            <w:pPr>
              <w:rPr>
                <w:rFonts w:ascii="GHEA Grapalat" w:hAnsi="GHEA Grapalat"/>
                <w:sz w:val="16"/>
                <w:szCs w:val="16"/>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327588" w14:paraId="331929F5"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940E29F" w14:textId="77777777" w:rsidR="007D1FEA" w:rsidRPr="00D16EA9" w:rsidRDefault="007D1FEA" w:rsidP="007D1FEA">
            <w:pPr>
              <w:jc w:val="center"/>
              <w:rPr>
                <w:rFonts w:ascii="GHEA Grapalat" w:hAnsi="GHEA Grapalat" w:cs="Arial LatArm"/>
                <w:lang w:val="hy-AM"/>
              </w:rPr>
            </w:pPr>
            <w:r>
              <w:rPr>
                <w:rFonts w:ascii="GHEA Grapalat" w:hAnsi="GHEA Grapalat" w:cs="Arial LatArm"/>
                <w:lang w:val="hy-AM"/>
              </w:rPr>
              <w:t>119</w:t>
            </w:r>
          </w:p>
        </w:tc>
        <w:tc>
          <w:tcPr>
            <w:tcW w:w="1370" w:type="dxa"/>
            <w:tcBorders>
              <w:top w:val="single" w:sz="4" w:space="0" w:color="auto"/>
              <w:left w:val="single" w:sz="4" w:space="0" w:color="auto"/>
              <w:bottom w:val="single" w:sz="4" w:space="0" w:color="auto"/>
              <w:right w:val="single" w:sz="4" w:space="0" w:color="auto"/>
            </w:tcBorders>
            <w:vAlign w:val="center"/>
          </w:tcPr>
          <w:p w14:paraId="2942E3DA" w14:textId="77777777" w:rsidR="007D1FEA" w:rsidRPr="00987D02" w:rsidRDefault="007D1FEA" w:rsidP="007D1FEA">
            <w:pPr>
              <w:jc w:val="center"/>
              <w:rPr>
                <w:rFonts w:ascii="GHEA Grapalat" w:hAnsi="GHEA Grapalat"/>
                <w:sz w:val="16"/>
                <w:szCs w:val="16"/>
                <w:lang w:val="hy-AM"/>
              </w:rPr>
            </w:pPr>
            <w:r>
              <w:rPr>
                <w:rFonts w:ascii="GHEA Grapalat" w:hAnsi="GHEA Grapalat"/>
                <w:sz w:val="16"/>
                <w:szCs w:val="16"/>
                <w:lang w:val="hy-AM"/>
              </w:rPr>
              <w:t>33621420/2</w:t>
            </w:r>
          </w:p>
        </w:tc>
        <w:tc>
          <w:tcPr>
            <w:tcW w:w="2283" w:type="dxa"/>
            <w:tcBorders>
              <w:top w:val="single" w:sz="4" w:space="0" w:color="auto"/>
              <w:left w:val="single" w:sz="4" w:space="0" w:color="auto"/>
              <w:bottom w:val="single" w:sz="4" w:space="0" w:color="auto"/>
              <w:right w:val="single" w:sz="4" w:space="0" w:color="auto"/>
            </w:tcBorders>
            <w:vAlign w:val="center"/>
          </w:tcPr>
          <w:p w14:paraId="062BDFDD" w14:textId="77777777" w:rsidR="007D1FEA" w:rsidRPr="00F072C3" w:rsidRDefault="007D1FEA" w:rsidP="007D1FEA">
            <w:pPr>
              <w:rPr>
                <w:rFonts w:ascii="GHEA Grapalat" w:hAnsi="GHEA Grapalat"/>
                <w:sz w:val="20"/>
                <w:szCs w:val="20"/>
              </w:rPr>
            </w:pPr>
            <w:r w:rsidRPr="00F072C3">
              <w:rPr>
                <w:rFonts w:ascii="GHEA Grapalat" w:hAnsi="GHEA Grapalat"/>
                <w:sz w:val="20"/>
                <w:szCs w:val="20"/>
              </w:rPr>
              <w:t>ատորվաստատին c10aa05</w:t>
            </w:r>
          </w:p>
        </w:tc>
        <w:tc>
          <w:tcPr>
            <w:tcW w:w="923" w:type="dxa"/>
            <w:tcBorders>
              <w:top w:val="single" w:sz="4" w:space="0" w:color="auto"/>
              <w:left w:val="single" w:sz="4" w:space="0" w:color="auto"/>
              <w:bottom w:val="single" w:sz="4" w:space="0" w:color="auto"/>
              <w:right w:val="single" w:sz="4" w:space="0" w:color="auto"/>
            </w:tcBorders>
            <w:vAlign w:val="center"/>
          </w:tcPr>
          <w:p w14:paraId="5C37E791"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BB8E0C" w14:textId="77777777" w:rsidR="007D1FEA" w:rsidRPr="00F072C3" w:rsidRDefault="007D1FEA" w:rsidP="007D1FEA">
            <w:pPr>
              <w:jc w:val="both"/>
              <w:rPr>
                <w:rFonts w:ascii="GHEA Grapalat" w:hAnsi="GHEA Grapalat"/>
                <w:sz w:val="20"/>
                <w:szCs w:val="20"/>
                <w:lang w:val="es-ES"/>
              </w:rPr>
            </w:pPr>
            <w:r w:rsidRPr="00F072C3">
              <w:rPr>
                <w:rFonts w:ascii="GHEA Grapalat" w:hAnsi="GHEA Grapalat"/>
                <w:sz w:val="20"/>
                <w:szCs w:val="20"/>
              </w:rPr>
              <w:t>Ատորվաստատին</w:t>
            </w:r>
            <w:r w:rsidRPr="00F072C3">
              <w:rPr>
                <w:rFonts w:ascii="GHEA Grapalat" w:hAnsi="GHEA Grapalat"/>
                <w:sz w:val="20"/>
                <w:szCs w:val="20"/>
                <w:lang w:val="pt-BR"/>
              </w:rPr>
              <w:t xml:space="preserve"> (</w:t>
            </w:r>
            <w:r w:rsidRPr="00F072C3">
              <w:rPr>
                <w:rFonts w:ascii="GHEA Grapalat" w:hAnsi="GHEA Grapalat"/>
                <w:sz w:val="20"/>
                <w:szCs w:val="20"/>
              </w:rPr>
              <w:t>ատորվաստատինի</w:t>
            </w:r>
            <w:r w:rsidRPr="00C1715B">
              <w:rPr>
                <w:rFonts w:ascii="GHEA Grapalat" w:hAnsi="GHEA Grapalat"/>
                <w:sz w:val="20"/>
                <w:szCs w:val="20"/>
                <w:lang w:val="pt-BR"/>
              </w:rPr>
              <w:t xml:space="preserve"> </w:t>
            </w:r>
            <w:r w:rsidRPr="00F072C3">
              <w:rPr>
                <w:rFonts w:ascii="GHEA Grapalat" w:hAnsi="GHEA Grapalat"/>
                <w:sz w:val="20"/>
                <w:szCs w:val="20"/>
              </w:rPr>
              <w:t>կալցիում</w:t>
            </w:r>
            <w:r w:rsidRPr="00F072C3">
              <w:rPr>
                <w:rFonts w:ascii="GHEA Grapalat" w:hAnsi="GHEA Grapalat"/>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դեղահատ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թաղանթապատ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Pr>
                <w:rFonts w:ascii="GHEA Grapalat" w:hAnsi="GHEA Grapalat" w:cs="Sylfaen"/>
                <w:sz w:val="20"/>
                <w:szCs w:val="20"/>
                <w:lang w:val="pt-BR"/>
              </w:rPr>
              <w:t>.2</w:t>
            </w:r>
            <w:r w:rsidRPr="00F072C3">
              <w:rPr>
                <w:rFonts w:ascii="GHEA Grapalat" w:hAnsi="GHEA Grapalat" w:cs="Sylfaen"/>
                <w:sz w:val="20"/>
                <w:szCs w:val="20"/>
                <w:lang w:val="pt-BR"/>
              </w:rPr>
              <w:t>0</w:t>
            </w:r>
            <w:r w:rsidRPr="00F072C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2145638A" w14:textId="77777777" w:rsidR="007D1FEA" w:rsidRPr="00F072C3" w:rsidRDefault="007D1FEA" w:rsidP="007D1FEA">
            <w:pPr>
              <w:jc w:val="center"/>
              <w:rPr>
                <w:rFonts w:ascii="GHEA Grapalat" w:hAnsi="GHEA Grapalat" w:cs="Arial"/>
                <w:sz w:val="18"/>
                <w:szCs w:val="18"/>
                <w:lang w:val="es-ES"/>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E085E4D" w14:textId="67DEB8B9"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216A084" w14:textId="1BFD84DC"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918BB32"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6000</w:t>
            </w:r>
          </w:p>
        </w:tc>
        <w:tc>
          <w:tcPr>
            <w:tcW w:w="990" w:type="dxa"/>
            <w:tcBorders>
              <w:top w:val="single" w:sz="4" w:space="0" w:color="auto"/>
              <w:left w:val="single" w:sz="4" w:space="0" w:color="auto"/>
              <w:bottom w:val="single" w:sz="4" w:space="0" w:color="auto"/>
              <w:right w:val="single" w:sz="4" w:space="0" w:color="auto"/>
            </w:tcBorders>
            <w:vAlign w:val="center"/>
          </w:tcPr>
          <w:p w14:paraId="24D265CD"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6982DE2"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6000</w:t>
            </w:r>
          </w:p>
        </w:tc>
        <w:tc>
          <w:tcPr>
            <w:tcW w:w="1386" w:type="dxa"/>
            <w:tcBorders>
              <w:top w:val="single" w:sz="4" w:space="0" w:color="auto"/>
              <w:left w:val="single" w:sz="4" w:space="0" w:color="auto"/>
              <w:bottom w:val="single" w:sz="4" w:space="0" w:color="auto"/>
              <w:right w:val="single" w:sz="4" w:space="0" w:color="auto"/>
            </w:tcBorders>
            <w:vAlign w:val="center"/>
          </w:tcPr>
          <w:p w14:paraId="07250ABA" w14:textId="77777777" w:rsidR="007D1FEA" w:rsidRPr="00327588" w:rsidRDefault="007D1FEA" w:rsidP="007D1FEA">
            <w:pPr>
              <w:rPr>
                <w:rFonts w:ascii="GHEA Grapalat" w:hAnsi="GHEA Grapalat"/>
                <w:sz w:val="16"/>
                <w:szCs w:val="16"/>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68593BE1"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76B722B" w14:textId="77777777" w:rsidR="007D1FEA" w:rsidRPr="00D16EA9" w:rsidRDefault="007D1FEA" w:rsidP="007D1FEA">
            <w:pPr>
              <w:jc w:val="center"/>
              <w:rPr>
                <w:rFonts w:ascii="GHEA Grapalat" w:hAnsi="GHEA Grapalat" w:cs="Arial LatArm"/>
                <w:lang w:val="hy-AM"/>
              </w:rPr>
            </w:pPr>
            <w:r>
              <w:rPr>
                <w:rFonts w:ascii="GHEA Grapalat" w:hAnsi="GHEA Grapalat" w:cs="Arial LatArm"/>
                <w:lang w:val="hy-AM"/>
              </w:rPr>
              <w:t>120</w:t>
            </w:r>
          </w:p>
        </w:tc>
        <w:tc>
          <w:tcPr>
            <w:tcW w:w="1370" w:type="dxa"/>
            <w:tcBorders>
              <w:top w:val="single" w:sz="4" w:space="0" w:color="auto"/>
              <w:left w:val="single" w:sz="4" w:space="0" w:color="auto"/>
              <w:bottom w:val="single" w:sz="4" w:space="0" w:color="auto"/>
              <w:right w:val="single" w:sz="4" w:space="0" w:color="auto"/>
            </w:tcBorders>
            <w:vAlign w:val="center"/>
          </w:tcPr>
          <w:p w14:paraId="2007D77B" w14:textId="77777777" w:rsidR="007D1FEA" w:rsidRPr="007638B6" w:rsidRDefault="007D1FEA" w:rsidP="007D1FEA">
            <w:pPr>
              <w:jc w:val="center"/>
              <w:rPr>
                <w:rFonts w:ascii="GHEA Grapalat" w:hAnsi="GHEA Grapalat"/>
                <w:sz w:val="16"/>
                <w:szCs w:val="16"/>
              </w:rPr>
            </w:pPr>
            <w:r>
              <w:rPr>
                <w:rFonts w:ascii="GHEA Grapalat" w:hAnsi="GHEA Grapalat"/>
                <w:sz w:val="16"/>
                <w:szCs w:val="16"/>
                <w:lang w:val="hy-AM"/>
              </w:rPr>
              <w:t>33621420/</w:t>
            </w:r>
            <w:r>
              <w:rPr>
                <w:rFonts w:ascii="GHEA Grapalat" w:hAnsi="GHEA Grapalat"/>
                <w:sz w:val="16"/>
                <w:szCs w:val="16"/>
              </w:rPr>
              <w:t>3</w:t>
            </w:r>
          </w:p>
        </w:tc>
        <w:tc>
          <w:tcPr>
            <w:tcW w:w="2283" w:type="dxa"/>
            <w:tcBorders>
              <w:top w:val="single" w:sz="4" w:space="0" w:color="auto"/>
              <w:left w:val="single" w:sz="4" w:space="0" w:color="auto"/>
              <w:bottom w:val="single" w:sz="4" w:space="0" w:color="auto"/>
              <w:right w:val="single" w:sz="4" w:space="0" w:color="auto"/>
            </w:tcBorders>
            <w:vAlign w:val="center"/>
          </w:tcPr>
          <w:p w14:paraId="67E246D3" w14:textId="77777777" w:rsidR="007D1FEA" w:rsidRPr="00F072C3" w:rsidRDefault="007D1FEA" w:rsidP="007D1FEA">
            <w:pPr>
              <w:rPr>
                <w:rFonts w:ascii="GHEA Grapalat" w:hAnsi="GHEA Grapalat"/>
                <w:sz w:val="20"/>
                <w:szCs w:val="20"/>
              </w:rPr>
            </w:pPr>
            <w:r w:rsidRPr="00F072C3">
              <w:rPr>
                <w:rFonts w:ascii="GHEA Grapalat" w:hAnsi="GHEA Grapalat"/>
                <w:sz w:val="20"/>
                <w:szCs w:val="20"/>
              </w:rPr>
              <w:t>ատորվաստատին c10aa05</w:t>
            </w:r>
          </w:p>
        </w:tc>
        <w:tc>
          <w:tcPr>
            <w:tcW w:w="923" w:type="dxa"/>
            <w:tcBorders>
              <w:top w:val="single" w:sz="4" w:space="0" w:color="auto"/>
              <w:left w:val="single" w:sz="4" w:space="0" w:color="auto"/>
              <w:bottom w:val="single" w:sz="4" w:space="0" w:color="auto"/>
              <w:right w:val="single" w:sz="4" w:space="0" w:color="auto"/>
            </w:tcBorders>
            <w:vAlign w:val="center"/>
          </w:tcPr>
          <w:p w14:paraId="6EC3EEE1"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B032F5" w14:textId="77777777" w:rsidR="007D1FEA" w:rsidRPr="00F072C3" w:rsidRDefault="007D1FEA" w:rsidP="007D1FEA">
            <w:pPr>
              <w:jc w:val="both"/>
              <w:rPr>
                <w:rFonts w:ascii="GHEA Grapalat" w:hAnsi="GHEA Grapalat"/>
                <w:sz w:val="20"/>
                <w:szCs w:val="20"/>
                <w:lang w:val="es-ES"/>
              </w:rPr>
            </w:pPr>
            <w:r w:rsidRPr="00F072C3">
              <w:rPr>
                <w:rFonts w:ascii="GHEA Grapalat" w:hAnsi="GHEA Grapalat"/>
                <w:sz w:val="20"/>
                <w:szCs w:val="20"/>
              </w:rPr>
              <w:t>Ատորվաստատին</w:t>
            </w:r>
            <w:r w:rsidRPr="00F072C3">
              <w:rPr>
                <w:rFonts w:ascii="GHEA Grapalat" w:hAnsi="GHEA Grapalat"/>
                <w:sz w:val="20"/>
                <w:szCs w:val="20"/>
                <w:lang w:val="pt-BR"/>
              </w:rPr>
              <w:t xml:space="preserve"> (</w:t>
            </w:r>
            <w:r w:rsidRPr="00F072C3">
              <w:rPr>
                <w:rFonts w:ascii="GHEA Grapalat" w:hAnsi="GHEA Grapalat"/>
                <w:sz w:val="20"/>
                <w:szCs w:val="20"/>
              </w:rPr>
              <w:t>ատորվաստատինի</w:t>
            </w:r>
            <w:r w:rsidRPr="00C1715B">
              <w:rPr>
                <w:rFonts w:ascii="GHEA Grapalat" w:hAnsi="GHEA Grapalat"/>
                <w:sz w:val="20"/>
                <w:szCs w:val="20"/>
                <w:lang w:val="pt-BR"/>
              </w:rPr>
              <w:t xml:space="preserve"> </w:t>
            </w:r>
            <w:r w:rsidRPr="00F072C3">
              <w:rPr>
                <w:rFonts w:ascii="GHEA Grapalat" w:hAnsi="GHEA Grapalat"/>
                <w:sz w:val="20"/>
                <w:szCs w:val="20"/>
              </w:rPr>
              <w:t>կալցիում</w:t>
            </w:r>
            <w:r w:rsidRPr="00F072C3">
              <w:rPr>
                <w:rFonts w:ascii="GHEA Grapalat" w:hAnsi="GHEA Grapalat"/>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դեղահատ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թաղանթապատ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Pr>
                <w:rFonts w:ascii="GHEA Grapalat" w:hAnsi="GHEA Grapalat" w:cs="Sylfaen"/>
                <w:sz w:val="20"/>
                <w:szCs w:val="20"/>
                <w:lang w:val="pt-BR"/>
              </w:rPr>
              <w:t>.4</w:t>
            </w:r>
            <w:r w:rsidRPr="00F072C3">
              <w:rPr>
                <w:rFonts w:ascii="GHEA Grapalat" w:hAnsi="GHEA Grapalat" w:cs="Sylfaen"/>
                <w:sz w:val="20"/>
                <w:szCs w:val="20"/>
                <w:lang w:val="pt-BR"/>
              </w:rPr>
              <w:t>0</w:t>
            </w:r>
            <w:r w:rsidRPr="00F072C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1B9FDFB6" w14:textId="77777777" w:rsidR="007D1FEA" w:rsidRPr="00F072C3" w:rsidRDefault="007D1FEA" w:rsidP="007D1FEA">
            <w:pPr>
              <w:jc w:val="center"/>
              <w:rPr>
                <w:rFonts w:ascii="GHEA Grapalat" w:hAnsi="GHEA Grapalat" w:cs="Arial"/>
                <w:sz w:val="18"/>
                <w:szCs w:val="18"/>
                <w:lang w:val="es-ES"/>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F560296" w14:textId="435FD101"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1AE1A8C" w14:textId="66617203"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F3D2F79"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3952FACB"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F6C1351"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302DCE89"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7BBAAE6D"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25B05F9" w14:textId="77777777" w:rsidR="007D1FEA" w:rsidRPr="00D16EA9" w:rsidRDefault="007D1FEA" w:rsidP="007D1FEA">
            <w:pPr>
              <w:jc w:val="center"/>
              <w:rPr>
                <w:rFonts w:ascii="GHEA Grapalat" w:hAnsi="GHEA Grapalat" w:cs="Arial LatArm"/>
                <w:lang w:val="hy-AM"/>
              </w:rPr>
            </w:pPr>
            <w:r>
              <w:rPr>
                <w:rFonts w:ascii="GHEA Grapalat" w:hAnsi="GHEA Grapalat" w:cs="Arial LatArm"/>
                <w:lang w:val="hy-AM"/>
              </w:rPr>
              <w:t>121</w:t>
            </w:r>
          </w:p>
        </w:tc>
        <w:tc>
          <w:tcPr>
            <w:tcW w:w="1370" w:type="dxa"/>
            <w:tcBorders>
              <w:top w:val="single" w:sz="4" w:space="0" w:color="auto"/>
              <w:left w:val="single" w:sz="4" w:space="0" w:color="auto"/>
              <w:bottom w:val="single" w:sz="4" w:space="0" w:color="auto"/>
              <w:right w:val="single" w:sz="4" w:space="0" w:color="auto"/>
            </w:tcBorders>
            <w:vAlign w:val="center"/>
          </w:tcPr>
          <w:p w14:paraId="3900F620" w14:textId="77777777" w:rsidR="007D1FEA" w:rsidRPr="008E0D48" w:rsidRDefault="007D1FEA" w:rsidP="007D1FEA">
            <w:pPr>
              <w:jc w:val="center"/>
              <w:rPr>
                <w:rFonts w:ascii="GHEA Grapalat" w:hAnsi="GHEA Grapalat"/>
                <w:sz w:val="16"/>
                <w:szCs w:val="16"/>
                <w:lang w:val="hy-AM"/>
              </w:rPr>
            </w:pPr>
            <w:r w:rsidRPr="00F072C3">
              <w:rPr>
                <w:rFonts w:ascii="GHEA Grapalat" w:hAnsi="GHEA Grapalat"/>
                <w:sz w:val="16"/>
                <w:szCs w:val="16"/>
                <w:lang w:val="hy-AM"/>
              </w:rPr>
              <w:t>33621460/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74EF0D34" w14:textId="77777777" w:rsidR="007D1FEA" w:rsidRPr="00F072C3" w:rsidRDefault="007D1FEA" w:rsidP="007D1FEA">
            <w:pPr>
              <w:rPr>
                <w:rFonts w:ascii="GHEA Grapalat" w:hAnsi="GHEA Grapalat"/>
                <w:sz w:val="20"/>
                <w:szCs w:val="20"/>
                <w:lang w:val="hy-AM"/>
              </w:rPr>
            </w:pPr>
            <w:r w:rsidRPr="00F072C3">
              <w:rPr>
                <w:rFonts w:ascii="GHEA Grapalat" w:hAnsi="GHEA Grapalat" w:cs="Sylfaen"/>
                <w:sz w:val="20"/>
                <w:szCs w:val="20"/>
                <w:lang w:val="hy-AM"/>
              </w:rPr>
              <w:t>պերինդոպրիլ</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պերինդոպրիլիարգինին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ամլոդիպինբեզիլատ</w:t>
            </w:r>
            <w:r w:rsidRPr="00F072C3">
              <w:rPr>
                <w:rFonts w:ascii="GHEA Grapalat" w:hAnsi="GHEA Grapalat"/>
                <w:sz w:val="20"/>
                <w:szCs w:val="20"/>
                <w:lang w:val="pt-BR"/>
              </w:rPr>
              <w:t xml:space="preserve">)  </w:t>
            </w:r>
          </w:p>
        </w:tc>
        <w:tc>
          <w:tcPr>
            <w:tcW w:w="923" w:type="dxa"/>
            <w:tcBorders>
              <w:top w:val="single" w:sz="4" w:space="0" w:color="auto"/>
              <w:left w:val="single" w:sz="4" w:space="0" w:color="auto"/>
              <w:bottom w:val="single" w:sz="4" w:space="0" w:color="auto"/>
              <w:right w:val="single" w:sz="4" w:space="0" w:color="auto"/>
            </w:tcBorders>
            <w:vAlign w:val="center"/>
          </w:tcPr>
          <w:p w14:paraId="11DA6D18" w14:textId="77777777" w:rsidR="007D1FEA" w:rsidRPr="00F072C3" w:rsidRDefault="007D1FEA" w:rsidP="007D1FEA">
            <w:pPr>
              <w:jc w:val="center"/>
              <w:rPr>
                <w:rFonts w:ascii="GHEA Grapalat" w:hAnsi="GHEA Grapalat"/>
                <w:sz w:val="18"/>
                <w:szCs w:val="18"/>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97E619" w14:textId="77777777" w:rsidR="007D1FEA" w:rsidRPr="00F072C3" w:rsidRDefault="007D1FEA" w:rsidP="007D1FEA">
            <w:pPr>
              <w:jc w:val="both"/>
              <w:rPr>
                <w:rFonts w:ascii="GHEA Grapalat" w:hAnsi="GHEA Grapalat"/>
                <w:sz w:val="20"/>
                <w:szCs w:val="20"/>
                <w:lang w:val="pt-BR"/>
              </w:rPr>
            </w:pPr>
            <w:r>
              <w:rPr>
                <w:rFonts w:ascii="GHEA Grapalat" w:hAnsi="GHEA Grapalat" w:cs="Sylfaen"/>
                <w:sz w:val="20"/>
                <w:szCs w:val="20"/>
                <w:lang w:val="hy-AM"/>
              </w:rPr>
              <w:t>Ա</w:t>
            </w:r>
            <w:r w:rsidRPr="00F072C3">
              <w:rPr>
                <w:rFonts w:ascii="GHEA Grapalat" w:hAnsi="GHEA Grapalat" w:cs="Sylfaen"/>
                <w:sz w:val="20"/>
                <w:szCs w:val="20"/>
                <w:lang w:val="hy-AM"/>
              </w:rPr>
              <w:t>մլոդիպին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w:t>
            </w:r>
            <w:r w:rsidRPr="00C1715B">
              <w:rPr>
                <w:rFonts w:ascii="GHEA Grapalat" w:hAnsi="GHEA Grapalat" w:cs="Sylfaen"/>
                <w:sz w:val="20"/>
                <w:szCs w:val="20"/>
                <w:lang w:val="hy-AM"/>
              </w:rPr>
              <w:t xml:space="preserve"> </w:t>
            </w:r>
            <w:r w:rsidRPr="00F072C3">
              <w:rPr>
                <w:rFonts w:ascii="GHEA Grapalat" w:hAnsi="GHEA Grapalat" w:cs="Sylfaen"/>
                <w:sz w:val="20"/>
                <w:szCs w:val="20"/>
                <w:lang w:val="hy-AM"/>
              </w:rPr>
              <w:t>բեզիլատ</w:t>
            </w:r>
            <w:r w:rsidRPr="00F072C3">
              <w:rPr>
                <w:rFonts w:ascii="GHEA Grapalat" w:hAnsi="GHEA Grapalat"/>
                <w:sz w:val="20"/>
                <w:szCs w:val="20"/>
                <w:lang w:val="pt-BR"/>
              </w:rPr>
              <w:t>),</w:t>
            </w:r>
            <w:r>
              <w:rPr>
                <w:rFonts w:ascii="GHEA Grapalat" w:hAnsi="GHEA Grapalat"/>
                <w:sz w:val="20"/>
                <w:szCs w:val="20"/>
                <w:lang w:val="hy-AM"/>
              </w:rPr>
              <w:t xml:space="preserve"> պ</w:t>
            </w:r>
            <w:r w:rsidRPr="00F072C3">
              <w:rPr>
                <w:rFonts w:ascii="GHEA Grapalat" w:hAnsi="GHEA Grapalat" w:cs="Sylfaen"/>
                <w:sz w:val="20"/>
                <w:szCs w:val="20"/>
                <w:lang w:val="hy-AM"/>
              </w:rPr>
              <w:t>երինդոպրիլ</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պերինդոպրիլի</w:t>
            </w:r>
            <w:r w:rsidRPr="00C1715B">
              <w:rPr>
                <w:rFonts w:ascii="GHEA Grapalat" w:hAnsi="GHEA Grapalat" w:cs="Sylfaen"/>
                <w:sz w:val="20"/>
                <w:szCs w:val="20"/>
                <w:lang w:val="hy-AM"/>
              </w:rPr>
              <w:t xml:space="preserve"> </w:t>
            </w:r>
            <w:r w:rsidRPr="00F072C3">
              <w:rPr>
                <w:rFonts w:ascii="GHEA Grapalat" w:hAnsi="GHEA Grapalat" w:cs="Sylfaen"/>
                <w:sz w:val="20"/>
                <w:szCs w:val="20"/>
                <w:lang w:val="hy-AM"/>
              </w:rPr>
              <w:t>արգինին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դեղաձևը</w:t>
            </w:r>
            <w:r>
              <w:rPr>
                <w:rFonts w:ascii="GHEA Grapalat" w:hAnsi="GHEA Grapalat"/>
                <w:sz w:val="20"/>
                <w:szCs w:val="20"/>
                <w:lang w:val="hy-AM"/>
              </w:rPr>
              <w:t xml:space="preserve"> </w:t>
            </w:r>
            <w:r w:rsidRPr="00F072C3">
              <w:rPr>
                <w:rFonts w:ascii="GHEA Grapalat" w:hAnsi="GHEA Grapalat" w:cs="Sylfaen"/>
                <w:sz w:val="20"/>
                <w:szCs w:val="20"/>
                <w:lang w:val="hy-AM"/>
              </w:rPr>
              <w:t>դեղահատ</w:t>
            </w:r>
            <w:r w:rsidRPr="00F072C3">
              <w:rPr>
                <w:rFonts w:ascii="GHEA Grapalat" w:hAnsi="GHEA Grapalat" w:cs="Sylfaen"/>
                <w:sz w:val="20"/>
                <w:szCs w:val="20"/>
                <w:lang w:val="pt-BR"/>
              </w:rPr>
              <w:t>,</w:t>
            </w:r>
            <w:r w:rsidRPr="00F072C3">
              <w:rPr>
                <w:rFonts w:ascii="GHEA Grapalat" w:hAnsi="GHEA Grapalat" w:cs="Sylfaen"/>
                <w:sz w:val="20"/>
                <w:szCs w:val="20"/>
                <w:lang w:val="hy-AM"/>
              </w:rPr>
              <w:t>դեղաչափը</w:t>
            </w:r>
            <w:r w:rsidRPr="00F072C3">
              <w:rPr>
                <w:rFonts w:ascii="GHEA Grapalat" w:hAnsi="GHEA Grapalat"/>
                <w:sz w:val="20"/>
                <w:szCs w:val="20"/>
                <w:lang w:val="pt-BR"/>
              </w:rPr>
              <w:tab/>
            </w:r>
            <w:r>
              <w:rPr>
                <w:rFonts w:ascii="GHEA Grapalat" w:hAnsi="GHEA Grapalat"/>
                <w:sz w:val="20"/>
                <w:szCs w:val="20"/>
                <w:lang w:val="hy-AM"/>
              </w:rPr>
              <w:t>10</w:t>
            </w:r>
            <w:r w:rsidRPr="00F072C3">
              <w:rPr>
                <w:rFonts w:ascii="GHEA Grapalat" w:hAnsi="GHEA Grapalat" w:cs="Sylfaen"/>
                <w:sz w:val="20"/>
                <w:szCs w:val="20"/>
                <w:lang w:val="hy-AM"/>
              </w:rPr>
              <w:t>մգ</w:t>
            </w:r>
            <w:r w:rsidRPr="00F072C3">
              <w:rPr>
                <w:rFonts w:ascii="GHEA Grapalat" w:hAnsi="GHEA Grapalat"/>
                <w:sz w:val="20"/>
                <w:szCs w:val="20"/>
                <w:lang w:val="pt-BR"/>
              </w:rPr>
              <w:t>+</w:t>
            </w:r>
            <w:r>
              <w:rPr>
                <w:rFonts w:ascii="GHEA Grapalat" w:hAnsi="GHEA Grapalat"/>
                <w:sz w:val="20"/>
                <w:szCs w:val="20"/>
                <w:lang w:val="hy-AM"/>
              </w:rPr>
              <w:t>5</w:t>
            </w:r>
            <w:r w:rsidRPr="00F072C3">
              <w:rPr>
                <w:rFonts w:ascii="GHEA Grapalat" w:hAnsi="GHEA Grapalat" w:cs="Sylfaen"/>
                <w:sz w:val="20"/>
                <w:szCs w:val="20"/>
                <w:lang w:val="hy-AM"/>
              </w:rPr>
              <w:t>մգ</w:t>
            </w:r>
          </w:p>
          <w:p w14:paraId="7562FF48" w14:textId="77777777" w:rsidR="007D1FEA" w:rsidRPr="00F072C3" w:rsidRDefault="007D1FEA" w:rsidP="007D1FEA">
            <w:pPr>
              <w:jc w:val="both"/>
              <w:rPr>
                <w:rFonts w:ascii="GHEA Grapalat" w:hAnsi="GHEA Grapalat"/>
                <w:sz w:val="20"/>
                <w:szCs w:val="20"/>
                <w:lang w:val="pt-BR"/>
              </w:rPr>
            </w:pPr>
          </w:p>
        </w:tc>
        <w:tc>
          <w:tcPr>
            <w:tcW w:w="900" w:type="dxa"/>
            <w:tcBorders>
              <w:top w:val="single" w:sz="4" w:space="0" w:color="auto"/>
              <w:left w:val="single" w:sz="4" w:space="0" w:color="auto"/>
              <w:bottom w:val="single" w:sz="4" w:space="0" w:color="auto"/>
              <w:right w:val="single" w:sz="4" w:space="0" w:color="auto"/>
            </w:tcBorders>
            <w:vAlign w:val="center"/>
          </w:tcPr>
          <w:p w14:paraId="71E861D1" w14:textId="77777777" w:rsidR="007D1FEA" w:rsidRPr="00F072C3" w:rsidRDefault="007D1FEA" w:rsidP="007D1FEA">
            <w:pPr>
              <w:jc w:val="center"/>
              <w:rPr>
                <w:rFonts w:ascii="GHEA Grapalat" w:hAnsi="GHEA Grapalat" w:cs="Arial"/>
                <w:sz w:val="18"/>
                <w:szCs w:val="18"/>
                <w:lang w:val="pt-BR"/>
              </w:rPr>
            </w:pPr>
            <w:r w:rsidRPr="008E0D48">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AFD8815" w14:textId="6F52D5B0"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B5A82E4" w14:textId="4DE1ED20"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A5C4903"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9000</w:t>
            </w:r>
          </w:p>
        </w:tc>
        <w:tc>
          <w:tcPr>
            <w:tcW w:w="990" w:type="dxa"/>
            <w:tcBorders>
              <w:top w:val="single" w:sz="4" w:space="0" w:color="auto"/>
              <w:left w:val="single" w:sz="4" w:space="0" w:color="auto"/>
              <w:bottom w:val="single" w:sz="4" w:space="0" w:color="auto"/>
              <w:right w:val="single" w:sz="4" w:space="0" w:color="auto"/>
            </w:tcBorders>
            <w:vAlign w:val="center"/>
          </w:tcPr>
          <w:p w14:paraId="1169A606"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D12F4EC"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9000</w:t>
            </w:r>
          </w:p>
        </w:tc>
        <w:tc>
          <w:tcPr>
            <w:tcW w:w="1386" w:type="dxa"/>
            <w:tcBorders>
              <w:top w:val="single" w:sz="4" w:space="0" w:color="auto"/>
              <w:left w:val="single" w:sz="4" w:space="0" w:color="auto"/>
              <w:bottom w:val="single" w:sz="4" w:space="0" w:color="auto"/>
              <w:right w:val="single" w:sz="4" w:space="0" w:color="auto"/>
            </w:tcBorders>
            <w:vAlign w:val="center"/>
          </w:tcPr>
          <w:p w14:paraId="7B4AB2CF"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5DFE81C6"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3C275EC" w14:textId="77777777" w:rsidR="007D1FEA" w:rsidRPr="002A645E" w:rsidRDefault="007D1FEA" w:rsidP="007D1FEA">
            <w:pPr>
              <w:jc w:val="center"/>
              <w:rPr>
                <w:rFonts w:ascii="GHEA Grapalat" w:hAnsi="GHEA Grapalat" w:cs="Arial LatArm"/>
                <w:lang w:val="hy-AM"/>
              </w:rPr>
            </w:pPr>
            <w:r>
              <w:rPr>
                <w:rFonts w:ascii="GHEA Grapalat" w:hAnsi="GHEA Grapalat" w:cs="Arial LatArm"/>
                <w:lang w:val="hy-AM"/>
              </w:rPr>
              <w:t>122</w:t>
            </w:r>
          </w:p>
        </w:tc>
        <w:tc>
          <w:tcPr>
            <w:tcW w:w="1370" w:type="dxa"/>
            <w:tcBorders>
              <w:top w:val="single" w:sz="4" w:space="0" w:color="auto"/>
              <w:left w:val="single" w:sz="4" w:space="0" w:color="auto"/>
              <w:bottom w:val="single" w:sz="4" w:space="0" w:color="auto"/>
              <w:right w:val="single" w:sz="4" w:space="0" w:color="auto"/>
            </w:tcBorders>
            <w:vAlign w:val="center"/>
          </w:tcPr>
          <w:p w14:paraId="1632AEFC" w14:textId="77777777" w:rsidR="007D1FEA" w:rsidRPr="008E0D48" w:rsidRDefault="007D1FEA" w:rsidP="007D1FEA">
            <w:pPr>
              <w:jc w:val="center"/>
              <w:rPr>
                <w:rFonts w:ascii="GHEA Grapalat" w:hAnsi="GHEA Grapalat"/>
                <w:sz w:val="16"/>
                <w:szCs w:val="16"/>
                <w:lang w:val="hy-AM"/>
              </w:rPr>
            </w:pPr>
            <w:r w:rsidRPr="00F072C3">
              <w:rPr>
                <w:rFonts w:ascii="GHEA Grapalat" w:hAnsi="GHEA Grapalat"/>
                <w:sz w:val="16"/>
                <w:szCs w:val="16"/>
                <w:lang w:val="hy-AM"/>
              </w:rPr>
              <w:t>33621460/</w:t>
            </w:r>
            <w:r>
              <w:rPr>
                <w:rFonts w:ascii="GHEA Grapalat" w:hAnsi="GHEA Grapalat"/>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vAlign w:val="center"/>
          </w:tcPr>
          <w:p w14:paraId="316FC1A1" w14:textId="77777777" w:rsidR="007D1FEA" w:rsidRPr="00F072C3" w:rsidRDefault="007D1FEA" w:rsidP="007D1FEA">
            <w:pPr>
              <w:rPr>
                <w:rFonts w:ascii="GHEA Grapalat" w:hAnsi="GHEA Grapalat"/>
                <w:sz w:val="20"/>
                <w:szCs w:val="20"/>
                <w:lang w:val="hy-AM"/>
              </w:rPr>
            </w:pPr>
            <w:r w:rsidRPr="00F072C3">
              <w:rPr>
                <w:rFonts w:ascii="GHEA Grapalat" w:hAnsi="GHEA Grapalat" w:cs="Sylfaen"/>
                <w:sz w:val="20"/>
                <w:szCs w:val="20"/>
                <w:lang w:val="hy-AM"/>
              </w:rPr>
              <w:t>պերինդոպրիլ</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պերինդոպրիլիարգինին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ամլոդիպինբեզիլատ</w:t>
            </w:r>
            <w:r w:rsidRPr="00F072C3">
              <w:rPr>
                <w:rFonts w:ascii="GHEA Grapalat" w:hAnsi="GHEA Grapalat"/>
                <w:sz w:val="20"/>
                <w:szCs w:val="20"/>
                <w:lang w:val="pt-BR"/>
              </w:rPr>
              <w:t xml:space="preserve">)  </w:t>
            </w:r>
          </w:p>
        </w:tc>
        <w:tc>
          <w:tcPr>
            <w:tcW w:w="923" w:type="dxa"/>
            <w:tcBorders>
              <w:top w:val="single" w:sz="4" w:space="0" w:color="auto"/>
              <w:left w:val="single" w:sz="4" w:space="0" w:color="auto"/>
              <w:bottom w:val="single" w:sz="4" w:space="0" w:color="auto"/>
              <w:right w:val="single" w:sz="4" w:space="0" w:color="auto"/>
            </w:tcBorders>
            <w:vAlign w:val="center"/>
          </w:tcPr>
          <w:p w14:paraId="27640D4A" w14:textId="77777777" w:rsidR="007D1FEA" w:rsidRPr="00F072C3" w:rsidRDefault="007D1FEA" w:rsidP="007D1FEA">
            <w:pPr>
              <w:jc w:val="center"/>
              <w:rPr>
                <w:rFonts w:ascii="GHEA Grapalat" w:hAnsi="GHEA Grapalat"/>
                <w:sz w:val="18"/>
                <w:szCs w:val="18"/>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5E9484" w14:textId="77777777" w:rsidR="007D1FEA" w:rsidRPr="00F072C3" w:rsidRDefault="007D1FEA" w:rsidP="007D1FEA">
            <w:pPr>
              <w:jc w:val="both"/>
              <w:rPr>
                <w:rFonts w:ascii="GHEA Grapalat" w:hAnsi="GHEA Grapalat"/>
                <w:sz w:val="20"/>
                <w:szCs w:val="20"/>
                <w:lang w:val="pt-BR"/>
              </w:rPr>
            </w:pPr>
            <w:r>
              <w:rPr>
                <w:rFonts w:ascii="GHEA Grapalat" w:hAnsi="GHEA Grapalat" w:cs="Sylfaen"/>
                <w:sz w:val="20"/>
                <w:szCs w:val="20"/>
                <w:lang w:val="hy-AM"/>
              </w:rPr>
              <w:t>Ա</w:t>
            </w:r>
            <w:r w:rsidRPr="00F072C3">
              <w:rPr>
                <w:rFonts w:ascii="GHEA Grapalat" w:hAnsi="GHEA Grapalat" w:cs="Sylfaen"/>
                <w:sz w:val="20"/>
                <w:szCs w:val="20"/>
                <w:lang w:val="hy-AM"/>
              </w:rPr>
              <w:t>մլոդիպին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w:t>
            </w:r>
            <w:r w:rsidRPr="00C1715B">
              <w:rPr>
                <w:rFonts w:ascii="GHEA Grapalat" w:hAnsi="GHEA Grapalat" w:cs="Sylfaen"/>
                <w:sz w:val="20"/>
                <w:szCs w:val="20"/>
                <w:lang w:val="hy-AM"/>
              </w:rPr>
              <w:t xml:space="preserve"> </w:t>
            </w:r>
            <w:r w:rsidRPr="00F072C3">
              <w:rPr>
                <w:rFonts w:ascii="GHEA Grapalat" w:hAnsi="GHEA Grapalat" w:cs="Sylfaen"/>
                <w:sz w:val="20"/>
                <w:szCs w:val="20"/>
                <w:lang w:val="hy-AM"/>
              </w:rPr>
              <w:t>բեզիլատ</w:t>
            </w:r>
            <w:r w:rsidRPr="00F072C3">
              <w:rPr>
                <w:rFonts w:ascii="GHEA Grapalat" w:hAnsi="GHEA Grapalat"/>
                <w:sz w:val="20"/>
                <w:szCs w:val="20"/>
                <w:lang w:val="pt-BR"/>
              </w:rPr>
              <w:t>),</w:t>
            </w:r>
            <w:r>
              <w:rPr>
                <w:rFonts w:ascii="GHEA Grapalat" w:hAnsi="GHEA Grapalat"/>
                <w:sz w:val="20"/>
                <w:szCs w:val="20"/>
                <w:lang w:val="hy-AM"/>
              </w:rPr>
              <w:t xml:space="preserve"> պ</w:t>
            </w:r>
            <w:r w:rsidRPr="00F072C3">
              <w:rPr>
                <w:rFonts w:ascii="GHEA Grapalat" w:hAnsi="GHEA Grapalat" w:cs="Sylfaen"/>
                <w:sz w:val="20"/>
                <w:szCs w:val="20"/>
                <w:lang w:val="hy-AM"/>
              </w:rPr>
              <w:t>երինդոպրիլ</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պերինդոպրիլի</w:t>
            </w:r>
            <w:r w:rsidRPr="00C1715B">
              <w:rPr>
                <w:rFonts w:ascii="GHEA Grapalat" w:hAnsi="GHEA Grapalat" w:cs="Sylfaen"/>
                <w:sz w:val="20"/>
                <w:szCs w:val="20"/>
                <w:lang w:val="hy-AM"/>
              </w:rPr>
              <w:t xml:space="preserve"> </w:t>
            </w:r>
            <w:r w:rsidRPr="00F072C3">
              <w:rPr>
                <w:rFonts w:ascii="GHEA Grapalat" w:hAnsi="GHEA Grapalat" w:cs="Sylfaen"/>
                <w:sz w:val="20"/>
                <w:szCs w:val="20"/>
                <w:lang w:val="hy-AM"/>
              </w:rPr>
              <w:t>արգինին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դեղաձևը</w:t>
            </w:r>
            <w:r w:rsidRPr="00F072C3">
              <w:rPr>
                <w:rFonts w:ascii="GHEA Grapalat" w:hAnsi="GHEA Grapalat"/>
                <w:sz w:val="20"/>
                <w:szCs w:val="20"/>
                <w:lang w:val="pt-BR"/>
              </w:rPr>
              <w:tab/>
            </w:r>
            <w:r w:rsidRPr="00F072C3">
              <w:rPr>
                <w:rFonts w:ascii="GHEA Grapalat" w:hAnsi="GHEA Grapalat" w:cs="Sylfaen"/>
                <w:sz w:val="20"/>
                <w:szCs w:val="20"/>
                <w:lang w:val="hy-AM"/>
              </w:rPr>
              <w:t>դեղահատ</w:t>
            </w:r>
            <w:r w:rsidRPr="00F072C3">
              <w:rPr>
                <w:rFonts w:ascii="GHEA Grapalat" w:hAnsi="GHEA Grapalat" w:cs="Sylfaen"/>
                <w:sz w:val="20"/>
                <w:szCs w:val="20"/>
                <w:lang w:val="pt-BR"/>
              </w:rPr>
              <w:t>,</w:t>
            </w:r>
            <w:r>
              <w:rPr>
                <w:rFonts w:ascii="GHEA Grapalat" w:hAnsi="GHEA Grapalat" w:cs="Sylfaen"/>
                <w:sz w:val="20"/>
                <w:szCs w:val="20"/>
                <w:lang w:val="hy-AM"/>
              </w:rPr>
              <w:t xml:space="preserve"> </w:t>
            </w:r>
            <w:r w:rsidRPr="00F072C3">
              <w:rPr>
                <w:rFonts w:ascii="GHEA Grapalat" w:hAnsi="GHEA Grapalat" w:cs="Sylfaen"/>
                <w:sz w:val="20"/>
                <w:szCs w:val="20"/>
                <w:lang w:val="hy-AM"/>
              </w:rPr>
              <w:t>դեղաչափը</w:t>
            </w:r>
            <w:r w:rsidRPr="00F072C3">
              <w:rPr>
                <w:rFonts w:ascii="GHEA Grapalat" w:hAnsi="GHEA Grapalat"/>
                <w:sz w:val="20"/>
                <w:szCs w:val="20"/>
                <w:lang w:val="pt-BR"/>
              </w:rPr>
              <w:tab/>
            </w:r>
            <w:r>
              <w:rPr>
                <w:rFonts w:ascii="GHEA Grapalat" w:hAnsi="GHEA Grapalat"/>
                <w:sz w:val="20"/>
                <w:szCs w:val="20"/>
                <w:lang w:val="hy-AM"/>
              </w:rPr>
              <w:t>5</w:t>
            </w:r>
            <w:r w:rsidRPr="00F072C3">
              <w:rPr>
                <w:rFonts w:ascii="GHEA Grapalat" w:hAnsi="GHEA Grapalat" w:cs="Sylfaen"/>
                <w:sz w:val="20"/>
                <w:szCs w:val="20"/>
                <w:lang w:val="hy-AM"/>
              </w:rPr>
              <w:t>մգ</w:t>
            </w:r>
            <w:r w:rsidRPr="00F072C3">
              <w:rPr>
                <w:rFonts w:ascii="GHEA Grapalat" w:hAnsi="GHEA Grapalat"/>
                <w:sz w:val="20"/>
                <w:szCs w:val="20"/>
                <w:lang w:val="pt-BR"/>
              </w:rPr>
              <w:t>+</w:t>
            </w:r>
            <w:r>
              <w:rPr>
                <w:rFonts w:ascii="GHEA Grapalat" w:hAnsi="GHEA Grapalat"/>
                <w:sz w:val="20"/>
                <w:szCs w:val="20"/>
                <w:lang w:val="hy-AM"/>
              </w:rPr>
              <w:t>10</w:t>
            </w:r>
            <w:r w:rsidRPr="00F072C3">
              <w:rPr>
                <w:rFonts w:ascii="GHEA Grapalat" w:hAnsi="GHEA Grapalat" w:cs="Sylfaen"/>
                <w:sz w:val="20"/>
                <w:szCs w:val="20"/>
                <w:lang w:val="hy-AM"/>
              </w:rPr>
              <w:t>մգ</w:t>
            </w:r>
          </w:p>
          <w:p w14:paraId="7B74747A" w14:textId="77777777" w:rsidR="007D1FEA" w:rsidRPr="00F072C3" w:rsidRDefault="007D1FEA" w:rsidP="007D1FEA">
            <w:pPr>
              <w:jc w:val="both"/>
              <w:rPr>
                <w:rFonts w:ascii="GHEA Grapalat" w:hAnsi="GHEA Grapalat"/>
                <w:sz w:val="20"/>
                <w:szCs w:val="20"/>
                <w:lang w:val="pt-BR"/>
              </w:rPr>
            </w:pPr>
          </w:p>
        </w:tc>
        <w:tc>
          <w:tcPr>
            <w:tcW w:w="900" w:type="dxa"/>
            <w:tcBorders>
              <w:top w:val="single" w:sz="4" w:space="0" w:color="auto"/>
              <w:left w:val="single" w:sz="4" w:space="0" w:color="auto"/>
              <w:bottom w:val="single" w:sz="4" w:space="0" w:color="auto"/>
              <w:right w:val="single" w:sz="4" w:space="0" w:color="auto"/>
            </w:tcBorders>
            <w:vAlign w:val="center"/>
          </w:tcPr>
          <w:p w14:paraId="3DA55512" w14:textId="77777777" w:rsidR="007D1FEA" w:rsidRPr="00F072C3" w:rsidRDefault="007D1FEA" w:rsidP="007D1FEA">
            <w:pPr>
              <w:jc w:val="center"/>
              <w:rPr>
                <w:rFonts w:ascii="GHEA Grapalat" w:hAnsi="GHEA Grapalat" w:cs="Arial"/>
                <w:sz w:val="18"/>
                <w:szCs w:val="18"/>
                <w:lang w:val="pt-BR"/>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ABD6AFC" w14:textId="4B772D6A"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FBDF80D" w14:textId="57DCC4CF"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5E1CE88"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9000</w:t>
            </w:r>
          </w:p>
        </w:tc>
        <w:tc>
          <w:tcPr>
            <w:tcW w:w="990" w:type="dxa"/>
            <w:tcBorders>
              <w:top w:val="single" w:sz="4" w:space="0" w:color="auto"/>
              <w:left w:val="single" w:sz="4" w:space="0" w:color="auto"/>
              <w:bottom w:val="single" w:sz="4" w:space="0" w:color="auto"/>
              <w:right w:val="single" w:sz="4" w:space="0" w:color="auto"/>
            </w:tcBorders>
            <w:vAlign w:val="center"/>
          </w:tcPr>
          <w:p w14:paraId="52BD2001" w14:textId="77777777" w:rsidR="007D1FEA" w:rsidRPr="000D6DBD" w:rsidRDefault="007D1FEA" w:rsidP="007D1FEA">
            <w:pPr>
              <w:jc w:val="center"/>
              <w:rPr>
                <w:rFonts w:ascii="GHEA Grapalat" w:hAnsi="GHEA Grapalat"/>
                <w:sz w:val="16"/>
                <w:szCs w:val="16"/>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C81B615"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9000</w:t>
            </w:r>
          </w:p>
        </w:tc>
        <w:tc>
          <w:tcPr>
            <w:tcW w:w="1386" w:type="dxa"/>
            <w:tcBorders>
              <w:top w:val="single" w:sz="4" w:space="0" w:color="auto"/>
              <w:left w:val="single" w:sz="4" w:space="0" w:color="auto"/>
              <w:bottom w:val="single" w:sz="4" w:space="0" w:color="auto"/>
              <w:right w:val="single" w:sz="4" w:space="0" w:color="auto"/>
            </w:tcBorders>
            <w:vAlign w:val="center"/>
          </w:tcPr>
          <w:p w14:paraId="573316CC"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04AB5CE8"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7C577D4" w14:textId="77777777" w:rsidR="007D1FEA" w:rsidRPr="00962FC9" w:rsidRDefault="007D1FEA" w:rsidP="007D1FEA">
            <w:pPr>
              <w:jc w:val="center"/>
              <w:rPr>
                <w:rFonts w:ascii="GHEA Grapalat" w:hAnsi="GHEA Grapalat" w:cs="Arial LatArm"/>
                <w:lang w:val="hy-AM"/>
              </w:rPr>
            </w:pPr>
            <w:r>
              <w:rPr>
                <w:rFonts w:ascii="GHEA Grapalat" w:hAnsi="GHEA Grapalat" w:cs="Arial LatArm"/>
                <w:lang w:val="hy-AM"/>
              </w:rPr>
              <w:t>123</w:t>
            </w:r>
          </w:p>
        </w:tc>
        <w:tc>
          <w:tcPr>
            <w:tcW w:w="1370" w:type="dxa"/>
            <w:tcBorders>
              <w:top w:val="single" w:sz="4" w:space="0" w:color="auto"/>
              <w:left w:val="single" w:sz="4" w:space="0" w:color="auto"/>
              <w:bottom w:val="single" w:sz="4" w:space="0" w:color="auto"/>
              <w:right w:val="single" w:sz="4" w:space="0" w:color="auto"/>
            </w:tcBorders>
            <w:vAlign w:val="center"/>
          </w:tcPr>
          <w:p w14:paraId="3D92ACE6" w14:textId="77777777" w:rsidR="007D1FEA" w:rsidRPr="008E0D48" w:rsidRDefault="007D1FEA" w:rsidP="007D1FEA">
            <w:pPr>
              <w:jc w:val="center"/>
              <w:rPr>
                <w:rFonts w:ascii="GHEA Grapalat" w:hAnsi="GHEA Grapalat"/>
                <w:sz w:val="16"/>
                <w:szCs w:val="16"/>
                <w:lang w:val="hy-AM"/>
              </w:rPr>
            </w:pPr>
            <w:r w:rsidRPr="00F072C3">
              <w:rPr>
                <w:rFonts w:ascii="GHEA Grapalat" w:hAnsi="GHEA Grapalat"/>
                <w:sz w:val="16"/>
                <w:szCs w:val="16"/>
                <w:lang w:val="hy-AM"/>
              </w:rPr>
              <w:t>33621460/</w:t>
            </w:r>
            <w:r>
              <w:rPr>
                <w:rFonts w:ascii="GHEA Grapalat" w:hAnsi="GHEA Grapalat"/>
                <w:sz w:val="16"/>
                <w:szCs w:val="16"/>
                <w:lang w:val="hy-AM"/>
              </w:rPr>
              <w:t>3</w:t>
            </w:r>
          </w:p>
        </w:tc>
        <w:tc>
          <w:tcPr>
            <w:tcW w:w="2283" w:type="dxa"/>
            <w:tcBorders>
              <w:top w:val="single" w:sz="4" w:space="0" w:color="auto"/>
              <w:left w:val="single" w:sz="4" w:space="0" w:color="auto"/>
              <w:bottom w:val="single" w:sz="4" w:space="0" w:color="auto"/>
              <w:right w:val="single" w:sz="4" w:space="0" w:color="auto"/>
            </w:tcBorders>
            <w:vAlign w:val="center"/>
          </w:tcPr>
          <w:p w14:paraId="3EFFC5D4" w14:textId="77777777" w:rsidR="007D1FEA" w:rsidRPr="00F072C3" w:rsidRDefault="007D1FEA" w:rsidP="007D1FEA">
            <w:pPr>
              <w:rPr>
                <w:rFonts w:ascii="GHEA Grapalat" w:hAnsi="GHEA Grapalat"/>
                <w:sz w:val="20"/>
                <w:szCs w:val="20"/>
                <w:lang w:val="hy-AM"/>
              </w:rPr>
            </w:pPr>
            <w:r w:rsidRPr="00F072C3">
              <w:rPr>
                <w:rFonts w:ascii="GHEA Grapalat" w:hAnsi="GHEA Grapalat" w:cs="Sylfaen"/>
                <w:sz w:val="20"/>
                <w:szCs w:val="20"/>
                <w:lang w:val="hy-AM"/>
              </w:rPr>
              <w:t>պերինդոպրիլ</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պերինդոպրիլիարգինին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ամլոդիպինբեզիլատ</w:t>
            </w:r>
            <w:r w:rsidRPr="00F072C3">
              <w:rPr>
                <w:rFonts w:ascii="GHEA Grapalat" w:hAnsi="GHEA Grapalat"/>
                <w:sz w:val="20"/>
                <w:szCs w:val="20"/>
                <w:lang w:val="pt-BR"/>
              </w:rPr>
              <w:t xml:space="preserve">)  </w:t>
            </w:r>
          </w:p>
        </w:tc>
        <w:tc>
          <w:tcPr>
            <w:tcW w:w="923" w:type="dxa"/>
            <w:tcBorders>
              <w:top w:val="single" w:sz="4" w:space="0" w:color="auto"/>
              <w:left w:val="single" w:sz="4" w:space="0" w:color="auto"/>
              <w:bottom w:val="single" w:sz="4" w:space="0" w:color="auto"/>
              <w:right w:val="single" w:sz="4" w:space="0" w:color="auto"/>
            </w:tcBorders>
            <w:vAlign w:val="center"/>
          </w:tcPr>
          <w:p w14:paraId="75551A6C" w14:textId="77777777" w:rsidR="007D1FEA" w:rsidRPr="00F072C3" w:rsidRDefault="007D1FEA" w:rsidP="007D1FEA">
            <w:pPr>
              <w:jc w:val="center"/>
              <w:rPr>
                <w:rFonts w:ascii="GHEA Grapalat" w:hAnsi="GHEA Grapalat"/>
                <w:sz w:val="18"/>
                <w:szCs w:val="18"/>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E39B37" w14:textId="77777777" w:rsidR="007D1FEA" w:rsidRPr="00F072C3" w:rsidRDefault="007D1FEA" w:rsidP="007D1FEA">
            <w:pPr>
              <w:jc w:val="both"/>
              <w:rPr>
                <w:rFonts w:ascii="GHEA Grapalat" w:hAnsi="GHEA Grapalat"/>
                <w:sz w:val="20"/>
                <w:szCs w:val="20"/>
                <w:lang w:val="pt-BR"/>
              </w:rPr>
            </w:pPr>
            <w:r>
              <w:rPr>
                <w:rFonts w:ascii="GHEA Grapalat" w:hAnsi="GHEA Grapalat" w:cs="Sylfaen"/>
                <w:sz w:val="20"/>
                <w:szCs w:val="20"/>
                <w:lang w:val="hy-AM"/>
              </w:rPr>
              <w:t>Ա</w:t>
            </w:r>
            <w:r w:rsidRPr="00F072C3">
              <w:rPr>
                <w:rFonts w:ascii="GHEA Grapalat" w:hAnsi="GHEA Grapalat" w:cs="Sylfaen"/>
                <w:sz w:val="20"/>
                <w:szCs w:val="20"/>
                <w:lang w:val="hy-AM"/>
              </w:rPr>
              <w:t>մլոդիպին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w:t>
            </w:r>
            <w:r w:rsidRPr="00C1715B">
              <w:rPr>
                <w:rFonts w:ascii="GHEA Grapalat" w:hAnsi="GHEA Grapalat" w:cs="Sylfaen"/>
                <w:sz w:val="20"/>
                <w:szCs w:val="20"/>
                <w:lang w:val="hy-AM"/>
              </w:rPr>
              <w:t xml:space="preserve"> </w:t>
            </w:r>
            <w:r w:rsidRPr="00F072C3">
              <w:rPr>
                <w:rFonts w:ascii="GHEA Grapalat" w:hAnsi="GHEA Grapalat" w:cs="Sylfaen"/>
                <w:sz w:val="20"/>
                <w:szCs w:val="20"/>
                <w:lang w:val="hy-AM"/>
              </w:rPr>
              <w:t>բեզիլատ</w:t>
            </w:r>
            <w:r w:rsidRPr="00F072C3">
              <w:rPr>
                <w:rFonts w:ascii="GHEA Grapalat" w:hAnsi="GHEA Grapalat"/>
                <w:sz w:val="20"/>
                <w:szCs w:val="20"/>
                <w:lang w:val="pt-BR"/>
              </w:rPr>
              <w:t>),</w:t>
            </w:r>
            <w:r>
              <w:rPr>
                <w:rFonts w:ascii="GHEA Grapalat" w:hAnsi="GHEA Grapalat"/>
                <w:sz w:val="20"/>
                <w:szCs w:val="20"/>
                <w:lang w:val="hy-AM"/>
              </w:rPr>
              <w:t xml:space="preserve"> պ</w:t>
            </w:r>
            <w:r w:rsidRPr="00F072C3">
              <w:rPr>
                <w:rFonts w:ascii="GHEA Grapalat" w:hAnsi="GHEA Grapalat" w:cs="Sylfaen"/>
                <w:sz w:val="20"/>
                <w:szCs w:val="20"/>
                <w:lang w:val="hy-AM"/>
              </w:rPr>
              <w:t>երինդոպրիլ</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պերինդոպրիլի</w:t>
            </w:r>
            <w:r w:rsidRPr="00C1715B">
              <w:rPr>
                <w:rFonts w:ascii="GHEA Grapalat" w:hAnsi="GHEA Grapalat" w:cs="Sylfaen"/>
                <w:sz w:val="20"/>
                <w:szCs w:val="20"/>
                <w:lang w:val="hy-AM"/>
              </w:rPr>
              <w:t xml:space="preserve"> </w:t>
            </w:r>
            <w:r w:rsidRPr="00F072C3">
              <w:rPr>
                <w:rFonts w:ascii="GHEA Grapalat" w:hAnsi="GHEA Grapalat" w:cs="Sylfaen"/>
                <w:sz w:val="20"/>
                <w:szCs w:val="20"/>
                <w:lang w:val="hy-AM"/>
              </w:rPr>
              <w:t>արգինին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դեղաձևը</w:t>
            </w:r>
            <w:r w:rsidRPr="00F072C3">
              <w:rPr>
                <w:rFonts w:ascii="GHEA Grapalat" w:hAnsi="GHEA Grapalat"/>
                <w:sz w:val="20"/>
                <w:szCs w:val="20"/>
                <w:lang w:val="pt-BR"/>
              </w:rPr>
              <w:tab/>
            </w:r>
            <w:r w:rsidRPr="00F072C3">
              <w:rPr>
                <w:rFonts w:ascii="GHEA Grapalat" w:hAnsi="GHEA Grapalat" w:cs="Sylfaen"/>
                <w:sz w:val="20"/>
                <w:szCs w:val="20"/>
                <w:lang w:val="hy-AM"/>
              </w:rPr>
              <w:t>դեղահատ</w:t>
            </w:r>
            <w:r w:rsidRPr="00F072C3">
              <w:rPr>
                <w:rFonts w:ascii="GHEA Grapalat" w:hAnsi="GHEA Grapalat" w:cs="Sylfaen"/>
                <w:sz w:val="20"/>
                <w:szCs w:val="20"/>
                <w:lang w:val="pt-BR"/>
              </w:rPr>
              <w:t>,</w:t>
            </w:r>
            <w:r>
              <w:rPr>
                <w:rFonts w:ascii="GHEA Grapalat" w:hAnsi="GHEA Grapalat" w:cs="Sylfaen"/>
                <w:sz w:val="20"/>
                <w:szCs w:val="20"/>
                <w:lang w:val="hy-AM"/>
              </w:rPr>
              <w:t xml:space="preserve"> </w:t>
            </w:r>
            <w:r w:rsidRPr="00F072C3">
              <w:rPr>
                <w:rFonts w:ascii="GHEA Grapalat" w:hAnsi="GHEA Grapalat" w:cs="Sylfaen"/>
                <w:sz w:val="20"/>
                <w:szCs w:val="20"/>
                <w:lang w:val="hy-AM"/>
              </w:rPr>
              <w:t>դեղաչափը</w:t>
            </w:r>
            <w:r w:rsidRPr="00F072C3">
              <w:rPr>
                <w:rFonts w:ascii="GHEA Grapalat" w:hAnsi="GHEA Grapalat"/>
                <w:sz w:val="20"/>
                <w:szCs w:val="20"/>
                <w:lang w:val="pt-BR"/>
              </w:rPr>
              <w:tab/>
            </w:r>
            <w:r>
              <w:rPr>
                <w:rFonts w:ascii="GHEA Grapalat" w:hAnsi="GHEA Grapalat"/>
                <w:sz w:val="20"/>
                <w:szCs w:val="20"/>
                <w:lang w:val="hy-AM"/>
              </w:rPr>
              <w:t>5</w:t>
            </w:r>
            <w:r w:rsidRPr="00F072C3">
              <w:rPr>
                <w:rFonts w:ascii="GHEA Grapalat" w:hAnsi="GHEA Grapalat" w:cs="Sylfaen"/>
                <w:sz w:val="20"/>
                <w:szCs w:val="20"/>
                <w:lang w:val="hy-AM"/>
              </w:rPr>
              <w:t>մգ</w:t>
            </w:r>
            <w:r w:rsidRPr="00F072C3">
              <w:rPr>
                <w:rFonts w:ascii="GHEA Grapalat" w:hAnsi="GHEA Grapalat"/>
                <w:sz w:val="20"/>
                <w:szCs w:val="20"/>
                <w:lang w:val="pt-BR"/>
              </w:rPr>
              <w:t>+</w:t>
            </w:r>
            <w:r>
              <w:rPr>
                <w:rFonts w:ascii="GHEA Grapalat" w:hAnsi="GHEA Grapalat"/>
                <w:sz w:val="20"/>
                <w:szCs w:val="20"/>
                <w:lang w:val="hy-AM"/>
              </w:rPr>
              <w:t>5</w:t>
            </w:r>
            <w:r w:rsidRPr="00F072C3">
              <w:rPr>
                <w:rFonts w:ascii="GHEA Grapalat" w:hAnsi="GHEA Grapalat" w:cs="Sylfaen"/>
                <w:sz w:val="20"/>
                <w:szCs w:val="20"/>
                <w:lang w:val="hy-AM"/>
              </w:rPr>
              <w:t>մգ</w:t>
            </w:r>
          </w:p>
          <w:p w14:paraId="22C68218" w14:textId="77777777" w:rsidR="007D1FEA" w:rsidRPr="00F072C3" w:rsidRDefault="007D1FEA" w:rsidP="007D1FEA">
            <w:pPr>
              <w:jc w:val="both"/>
              <w:rPr>
                <w:rFonts w:ascii="GHEA Grapalat" w:hAnsi="GHEA Grapalat"/>
                <w:sz w:val="20"/>
                <w:szCs w:val="20"/>
                <w:lang w:val="pt-BR"/>
              </w:rPr>
            </w:pPr>
          </w:p>
        </w:tc>
        <w:tc>
          <w:tcPr>
            <w:tcW w:w="900" w:type="dxa"/>
            <w:tcBorders>
              <w:top w:val="single" w:sz="4" w:space="0" w:color="auto"/>
              <w:left w:val="single" w:sz="4" w:space="0" w:color="auto"/>
              <w:bottom w:val="single" w:sz="4" w:space="0" w:color="auto"/>
              <w:right w:val="single" w:sz="4" w:space="0" w:color="auto"/>
            </w:tcBorders>
            <w:vAlign w:val="center"/>
          </w:tcPr>
          <w:p w14:paraId="3479A8E3" w14:textId="77777777" w:rsidR="007D1FEA" w:rsidRPr="00F072C3" w:rsidRDefault="007D1FEA" w:rsidP="007D1FEA">
            <w:pPr>
              <w:jc w:val="center"/>
              <w:rPr>
                <w:rFonts w:ascii="GHEA Grapalat" w:hAnsi="GHEA Grapalat" w:cs="Arial"/>
                <w:sz w:val="18"/>
                <w:szCs w:val="18"/>
                <w:lang w:val="pt-BR"/>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A50E1F5" w14:textId="06A87B3E"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BF95782" w14:textId="36160AC8"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79EF875"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4500</w:t>
            </w:r>
          </w:p>
        </w:tc>
        <w:tc>
          <w:tcPr>
            <w:tcW w:w="990" w:type="dxa"/>
            <w:tcBorders>
              <w:top w:val="single" w:sz="4" w:space="0" w:color="auto"/>
              <w:left w:val="single" w:sz="4" w:space="0" w:color="auto"/>
              <w:bottom w:val="single" w:sz="4" w:space="0" w:color="auto"/>
              <w:right w:val="single" w:sz="4" w:space="0" w:color="auto"/>
            </w:tcBorders>
            <w:vAlign w:val="center"/>
          </w:tcPr>
          <w:p w14:paraId="68AE7F5C" w14:textId="77777777" w:rsidR="007D1FEA" w:rsidRPr="000D6DBD" w:rsidRDefault="007D1FEA" w:rsidP="007D1FEA">
            <w:pPr>
              <w:jc w:val="center"/>
              <w:rPr>
                <w:rFonts w:ascii="GHEA Grapalat" w:hAnsi="GHEA Grapalat"/>
                <w:sz w:val="16"/>
                <w:szCs w:val="16"/>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958EAFB"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4500</w:t>
            </w:r>
          </w:p>
        </w:tc>
        <w:tc>
          <w:tcPr>
            <w:tcW w:w="1386" w:type="dxa"/>
            <w:tcBorders>
              <w:top w:val="single" w:sz="4" w:space="0" w:color="auto"/>
              <w:left w:val="single" w:sz="4" w:space="0" w:color="auto"/>
              <w:bottom w:val="single" w:sz="4" w:space="0" w:color="auto"/>
              <w:right w:val="single" w:sz="4" w:space="0" w:color="auto"/>
            </w:tcBorders>
            <w:vAlign w:val="center"/>
          </w:tcPr>
          <w:p w14:paraId="333B4AA5"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14:paraId="54B1414D"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D17F644" w14:textId="77777777" w:rsidR="007D1FEA" w:rsidRPr="00323F02" w:rsidRDefault="007D1FEA" w:rsidP="007D1FEA">
            <w:pPr>
              <w:jc w:val="center"/>
              <w:rPr>
                <w:rFonts w:ascii="GHEA Grapalat" w:hAnsi="GHEA Grapalat" w:cs="Arial LatArm"/>
                <w:lang w:val="hy-AM"/>
              </w:rPr>
            </w:pPr>
            <w:r>
              <w:rPr>
                <w:rFonts w:ascii="GHEA Grapalat" w:hAnsi="GHEA Grapalat" w:cs="Arial LatArm"/>
                <w:lang w:val="hy-AM"/>
              </w:rPr>
              <w:t>124</w:t>
            </w:r>
          </w:p>
        </w:tc>
        <w:tc>
          <w:tcPr>
            <w:tcW w:w="1370" w:type="dxa"/>
            <w:tcBorders>
              <w:top w:val="single" w:sz="4" w:space="0" w:color="auto"/>
              <w:left w:val="single" w:sz="4" w:space="0" w:color="auto"/>
              <w:bottom w:val="single" w:sz="4" w:space="0" w:color="auto"/>
              <w:right w:val="single" w:sz="4" w:space="0" w:color="auto"/>
            </w:tcBorders>
            <w:vAlign w:val="center"/>
          </w:tcPr>
          <w:p w14:paraId="5B4F5B34" w14:textId="77777777" w:rsidR="007D1FEA" w:rsidRPr="00A2501A" w:rsidRDefault="007D1FEA" w:rsidP="007D1FEA">
            <w:pPr>
              <w:jc w:val="center"/>
              <w:rPr>
                <w:rFonts w:ascii="GHEA Grapalat" w:hAnsi="GHEA Grapalat"/>
                <w:sz w:val="16"/>
                <w:szCs w:val="16"/>
              </w:rPr>
            </w:pPr>
            <w:r w:rsidRPr="00F072C3">
              <w:rPr>
                <w:rFonts w:ascii="GHEA Grapalat" w:hAnsi="GHEA Grapalat"/>
                <w:sz w:val="16"/>
                <w:szCs w:val="16"/>
                <w:lang w:val="hy-AM"/>
              </w:rPr>
              <w:t>33621460/</w:t>
            </w:r>
            <w:r>
              <w:rPr>
                <w:rFonts w:ascii="GHEA Grapalat" w:hAnsi="GHEA Grapalat"/>
                <w:sz w:val="16"/>
                <w:szCs w:val="16"/>
              </w:rPr>
              <w:t>4</w:t>
            </w:r>
          </w:p>
        </w:tc>
        <w:tc>
          <w:tcPr>
            <w:tcW w:w="2283" w:type="dxa"/>
            <w:tcBorders>
              <w:top w:val="single" w:sz="4" w:space="0" w:color="auto"/>
              <w:left w:val="single" w:sz="4" w:space="0" w:color="auto"/>
              <w:bottom w:val="single" w:sz="4" w:space="0" w:color="auto"/>
              <w:right w:val="single" w:sz="4" w:space="0" w:color="auto"/>
            </w:tcBorders>
            <w:vAlign w:val="center"/>
          </w:tcPr>
          <w:p w14:paraId="0E6AC531" w14:textId="77777777" w:rsidR="007D1FEA" w:rsidRPr="00F072C3" w:rsidRDefault="007D1FEA" w:rsidP="007D1FEA">
            <w:pPr>
              <w:rPr>
                <w:rFonts w:ascii="GHEA Grapalat" w:hAnsi="GHEA Grapalat"/>
                <w:sz w:val="20"/>
                <w:szCs w:val="20"/>
                <w:lang w:val="hy-AM"/>
              </w:rPr>
            </w:pPr>
            <w:r w:rsidRPr="00F072C3">
              <w:rPr>
                <w:rFonts w:ascii="GHEA Grapalat" w:hAnsi="GHEA Grapalat" w:cs="Sylfaen"/>
                <w:sz w:val="20"/>
                <w:szCs w:val="20"/>
                <w:lang w:val="hy-AM"/>
              </w:rPr>
              <w:t>պերինդոպրիլ</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պերինդոպրիլիարգինին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ամլոդիպինբեզիլատ</w:t>
            </w:r>
            <w:r w:rsidRPr="00F072C3">
              <w:rPr>
                <w:rFonts w:ascii="GHEA Grapalat" w:hAnsi="GHEA Grapalat"/>
                <w:sz w:val="20"/>
                <w:szCs w:val="20"/>
                <w:lang w:val="pt-BR"/>
              </w:rPr>
              <w:t xml:space="preserve">)  </w:t>
            </w:r>
          </w:p>
        </w:tc>
        <w:tc>
          <w:tcPr>
            <w:tcW w:w="923" w:type="dxa"/>
            <w:tcBorders>
              <w:top w:val="single" w:sz="4" w:space="0" w:color="auto"/>
              <w:left w:val="single" w:sz="4" w:space="0" w:color="auto"/>
              <w:bottom w:val="single" w:sz="4" w:space="0" w:color="auto"/>
              <w:right w:val="single" w:sz="4" w:space="0" w:color="auto"/>
            </w:tcBorders>
            <w:vAlign w:val="center"/>
          </w:tcPr>
          <w:p w14:paraId="311BA079" w14:textId="77777777" w:rsidR="007D1FEA" w:rsidRPr="00F072C3" w:rsidRDefault="007D1FEA" w:rsidP="007D1FEA">
            <w:pPr>
              <w:jc w:val="center"/>
              <w:rPr>
                <w:rFonts w:ascii="GHEA Grapalat" w:hAnsi="GHEA Grapalat"/>
                <w:sz w:val="18"/>
                <w:szCs w:val="18"/>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E81A3A" w14:textId="77777777" w:rsidR="007D1FEA" w:rsidRPr="00F072C3" w:rsidRDefault="007D1FEA" w:rsidP="007D1FEA">
            <w:pPr>
              <w:jc w:val="both"/>
              <w:rPr>
                <w:rFonts w:ascii="GHEA Grapalat" w:hAnsi="GHEA Grapalat"/>
                <w:sz w:val="20"/>
                <w:szCs w:val="20"/>
                <w:lang w:val="pt-BR"/>
              </w:rPr>
            </w:pPr>
            <w:r>
              <w:rPr>
                <w:rFonts w:ascii="GHEA Grapalat" w:hAnsi="GHEA Grapalat" w:cs="Sylfaen"/>
                <w:sz w:val="20"/>
                <w:szCs w:val="20"/>
                <w:lang w:val="hy-AM"/>
              </w:rPr>
              <w:t>Ա</w:t>
            </w:r>
            <w:r w:rsidRPr="00F072C3">
              <w:rPr>
                <w:rFonts w:ascii="GHEA Grapalat" w:hAnsi="GHEA Grapalat" w:cs="Sylfaen"/>
                <w:sz w:val="20"/>
                <w:szCs w:val="20"/>
                <w:lang w:val="hy-AM"/>
              </w:rPr>
              <w:t>մլոդիպին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w:t>
            </w:r>
            <w:r w:rsidRPr="00C1715B">
              <w:rPr>
                <w:rFonts w:ascii="GHEA Grapalat" w:hAnsi="GHEA Grapalat" w:cs="Sylfaen"/>
                <w:sz w:val="20"/>
                <w:szCs w:val="20"/>
                <w:lang w:val="hy-AM"/>
              </w:rPr>
              <w:t xml:space="preserve"> </w:t>
            </w:r>
            <w:r w:rsidRPr="00F072C3">
              <w:rPr>
                <w:rFonts w:ascii="GHEA Grapalat" w:hAnsi="GHEA Grapalat" w:cs="Sylfaen"/>
                <w:sz w:val="20"/>
                <w:szCs w:val="20"/>
                <w:lang w:val="hy-AM"/>
              </w:rPr>
              <w:t>բեզիլատ</w:t>
            </w:r>
            <w:r w:rsidRPr="00F072C3">
              <w:rPr>
                <w:rFonts w:ascii="GHEA Grapalat" w:hAnsi="GHEA Grapalat"/>
                <w:sz w:val="20"/>
                <w:szCs w:val="20"/>
                <w:lang w:val="pt-BR"/>
              </w:rPr>
              <w:t>),</w:t>
            </w:r>
            <w:r>
              <w:rPr>
                <w:rFonts w:ascii="GHEA Grapalat" w:hAnsi="GHEA Grapalat"/>
                <w:sz w:val="20"/>
                <w:szCs w:val="20"/>
                <w:lang w:val="hy-AM"/>
              </w:rPr>
              <w:t xml:space="preserve"> պ</w:t>
            </w:r>
            <w:r w:rsidRPr="00F072C3">
              <w:rPr>
                <w:rFonts w:ascii="GHEA Grapalat" w:hAnsi="GHEA Grapalat" w:cs="Sylfaen"/>
                <w:sz w:val="20"/>
                <w:szCs w:val="20"/>
                <w:lang w:val="hy-AM"/>
              </w:rPr>
              <w:t>երինդոպրիլ</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պերինդոպրիլի</w:t>
            </w:r>
            <w:r w:rsidRPr="00C1715B">
              <w:rPr>
                <w:rFonts w:ascii="GHEA Grapalat" w:hAnsi="GHEA Grapalat" w:cs="Sylfaen"/>
                <w:sz w:val="20"/>
                <w:szCs w:val="20"/>
                <w:lang w:val="hy-AM"/>
              </w:rPr>
              <w:t xml:space="preserve"> </w:t>
            </w:r>
            <w:r w:rsidRPr="00F072C3">
              <w:rPr>
                <w:rFonts w:ascii="GHEA Grapalat" w:hAnsi="GHEA Grapalat" w:cs="Sylfaen"/>
                <w:sz w:val="20"/>
                <w:szCs w:val="20"/>
                <w:lang w:val="hy-AM"/>
              </w:rPr>
              <w:t>արգինին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դեղաձևը</w:t>
            </w:r>
            <w:r w:rsidRPr="00F072C3">
              <w:rPr>
                <w:rFonts w:ascii="GHEA Grapalat" w:hAnsi="GHEA Grapalat"/>
                <w:sz w:val="20"/>
                <w:szCs w:val="20"/>
                <w:lang w:val="pt-BR"/>
              </w:rPr>
              <w:tab/>
            </w:r>
            <w:r w:rsidRPr="00F072C3">
              <w:rPr>
                <w:rFonts w:ascii="GHEA Grapalat" w:hAnsi="GHEA Grapalat" w:cs="Sylfaen"/>
                <w:sz w:val="20"/>
                <w:szCs w:val="20"/>
                <w:lang w:val="hy-AM"/>
              </w:rPr>
              <w:t>դեղահատ</w:t>
            </w:r>
            <w:r w:rsidRPr="00F072C3">
              <w:rPr>
                <w:rFonts w:ascii="GHEA Grapalat" w:hAnsi="GHEA Grapalat" w:cs="Sylfaen"/>
                <w:sz w:val="20"/>
                <w:szCs w:val="20"/>
                <w:lang w:val="pt-BR"/>
              </w:rPr>
              <w:t>,</w:t>
            </w:r>
            <w:r>
              <w:rPr>
                <w:rFonts w:ascii="GHEA Grapalat" w:hAnsi="GHEA Grapalat" w:cs="Sylfaen"/>
                <w:sz w:val="20"/>
                <w:szCs w:val="20"/>
                <w:lang w:val="hy-AM"/>
              </w:rPr>
              <w:t xml:space="preserve"> </w:t>
            </w:r>
            <w:r w:rsidRPr="00F072C3">
              <w:rPr>
                <w:rFonts w:ascii="GHEA Grapalat" w:hAnsi="GHEA Grapalat" w:cs="Sylfaen"/>
                <w:sz w:val="20"/>
                <w:szCs w:val="20"/>
                <w:lang w:val="hy-AM"/>
              </w:rPr>
              <w:t>դեղաչափը</w:t>
            </w:r>
            <w:r w:rsidRPr="00F072C3">
              <w:rPr>
                <w:rFonts w:ascii="GHEA Grapalat" w:hAnsi="GHEA Grapalat"/>
                <w:sz w:val="20"/>
                <w:szCs w:val="20"/>
                <w:lang w:val="pt-BR"/>
              </w:rPr>
              <w:tab/>
            </w:r>
            <w:r w:rsidRPr="00251227">
              <w:rPr>
                <w:rFonts w:ascii="GHEA Grapalat" w:hAnsi="GHEA Grapalat"/>
                <w:sz w:val="20"/>
                <w:szCs w:val="20"/>
                <w:lang w:val="hy-AM"/>
              </w:rPr>
              <w:t>10</w:t>
            </w:r>
            <w:r w:rsidRPr="00F072C3">
              <w:rPr>
                <w:rFonts w:ascii="GHEA Grapalat" w:hAnsi="GHEA Grapalat" w:cs="Sylfaen"/>
                <w:sz w:val="20"/>
                <w:szCs w:val="20"/>
                <w:lang w:val="hy-AM"/>
              </w:rPr>
              <w:t>մգ</w:t>
            </w:r>
            <w:r w:rsidRPr="00F072C3">
              <w:rPr>
                <w:rFonts w:ascii="GHEA Grapalat" w:hAnsi="GHEA Grapalat"/>
                <w:sz w:val="20"/>
                <w:szCs w:val="20"/>
                <w:lang w:val="pt-BR"/>
              </w:rPr>
              <w:t>+</w:t>
            </w:r>
            <w:r>
              <w:rPr>
                <w:rFonts w:ascii="GHEA Grapalat" w:hAnsi="GHEA Grapalat"/>
                <w:sz w:val="20"/>
                <w:szCs w:val="20"/>
                <w:lang w:val="pt-BR"/>
              </w:rPr>
              <w:t>10</w:t>
            </w:r>
            <w:r w:rsidRPr="00F072C3">
              <w:rPr>
                <w:rFonts w:ascii="GHEA Grapalat" w:hAnsi="GHEA Grapalat" w:cs="Sylfaen"/>
                <w:sz w:val="20"/>
                <w:szCs w:val="20"/>
                <w:lang w:val="hy-AM"/>
              </w:rPr>
              <w:t>մգ</w:t>
            </w:r>
          </w:p>
          <w:p w14:paraId="6242D57F" w14:textId="77777777" w:rsidR="007D1FEA" w:rsidRPr="00F072C3" w:rsidRDefault="007D1FEA" w:rsidP="007D1FEA">
            <w:pPr>
              <w:jc w:val="both"/>
              <w:rPr>
                <w:rFonts w:ascii="GHEA Grapalat" w:hAnsi="GHEA Grapalat"/>
                <w:sz w:val="20"/>
                <w:szCs w:val="20"/>
                <w:lang w:val="pt-BR"/>
              </w:rPr>
            </w:pPr>
          </w:p>
        </w:tc>
        <w:tc>
          <w:tcPr>
            <w:tcW w:w="900" w:type="dxa"/>
            <w:tcBorders>
              <w:top w:val="single" w:sz="4" w:space="0" w:color="auto"/>
              <w:left w:val="single" w:sz="4" w:space="0" w:color="auto"/>
              <w:bottom w:val="single" w:sz="4" w:space="0" w:color="auto"/>
              <w:right w:val="single" w:sz="4" w:space="0" w:color="auto"/>
            </w:tcBorders>
            <w:vAlign w:val="center"/>
          </w:tcPr>
          <w:p w14:paraId="39054C58" w14:textId="77777777" w:rsidR="007D1FEA" w:rsidRPr="00F072C3" w:rsidRDefault="007D1FEA" w:rsidP="007D1FEA">
            <w:pPr>
              <w:jc w:val="center"/>
              <w:rPr>
                <w:rFonts w:ascii="GHEA Grapalat" w:hAnsi="GHEA Grapalat" w:cs="Arial"/>
                <w:sz w:val="18"/>
                <w:szCs w:val="18"/>
                <w:lang w:val="pt-BR"/>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B4E9254" w14:textId="189C01C0"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050697F" w14:textId="088CB22C"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7EC03D5"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1200</w:t>
            </w:r>
          </w:p>
        </w:tc>
        <w:tc>
          <w:tcPr>
            <w:tcW w:w="990" w:type="dxa"/>
            <w:tcBorders>
              <w:top w:val="single" w:sz="4" w:space="0" w:color="auto"/>
              <w:left w:val="single" w:sz="4" w:space="0" w:color="auto"/>
              <w:bottom w:val="single" w:sz="4" w:space="0" w:color="auto"/>
              <w:right w:val="single" w:sz="4" w:space="0" w:color="auto"/>
            </w:tcBorders>
            <w:vAlign w:val="center"/>
          </w:tcPr>
          <w:p w14:paraId="545BBBEC" w14:textId="77777777" w:rsidR="007D1FEA" w:rsidRPr="00B94CF1" w:rsidRDefault="007D1FEA" w:rsidP="007D1FEA">
            <w:pPr>
              <w:jc w:val="center"/>
              <w:rPr>
                <w:rFonts w:ascii="GHEA Grapalat" w:hAnsi="GHEA Grapalat"/>
                <w:sz w:val="18"/>
                <w:szCs w:val="18"/>
                <w:lang w:val="pt-BR"/>
              </w:rPr>
            </w:pPr>
            <w:r>
              <w:rPr>
                <w:rFonts w:ascii="GHEA Grapalat" w:hAnsi="GHEA Grapalat"/>
                <w:sz w:val="18"/>
                <w:szCs w:val="18"/>
              </w:rPr>
              <w:t>ք</w:t>
            </w:r>
            <w:r w:rsidRPr="00C578E2">
              <w:rPr>
                <w:rFonts w:ascii="GHEA Grapalat" w:hAnsi="GHEA Grapalat"/>
                <w:sz w:val="18"/>
                <w:szCs w:val="18"/>
                <w:lang w:val="pt-BR"/>
              </w:rPr>
              <w:t>.</w:t>
            </w:r>
            <w:r>
              <w:rPr>
                <w:rFonts w:ascii="GHEA Grapalat" w:hAnsi="GHEA Grapalat"/>
                <w:sz w:val="18"/>
                <w:szCs w:val="18"/>
              </w:rPr>
              <w:t>Երևան</w:t>
            </w:r>
            <w:r w:rsidRPr="00C578E2">
              <w:rPr>
                <w:rFonts w:ascii="GHEA Grapalat" w:hAnsi="GHEA Grapalat"/>
                <w:sz w:val="18"/>
                <w:szCs w:val="18"/>
                <w:lang w:val="pt-BR"/>
              </w:rPr>
              <w:t xml:space="preserve">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E4539C1"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rPr>
              <w:t>1200</w:t>
            </w:r>
          </w:p>
        </w:tc>
        <w:tc>
          <w:tcPr>
            <w:tcW w:w="1386" w:type="dxa"/>
            <w:tcBorders>
              <w:top w:val="single" w:sz="4" w:space="0" w:color="auto"/>
              <w:left w:val="single" w:sz="4" w:space="0" w:color="auto"/>
              <w:bottom w:val="single" w:sz="4" w:space="0" w:color="auto"/>
              <w:right w:val="single" w:sz="4" w:space="0" w:color="auto"/>
            </w:tcBorders>
            <w:vAlign w:val="center"/>
          </w:tcPr>
          <w:p w14:paraId="20C585F8" w14:textId="77777777" w:rsidR="007D1FEA"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3F8E524B"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F230861" w14:textId="77777777" w:rsidR="007D1FEA" w:rsidRPr="006245AB" w:rsidRDefault="007D1FEA" w:rsidP="007D1FEA">
            <w:pPr>
              <w:jc w:val="center"/>
              <w:rPr>
                <w:rFonts w:ascii="GHEA Grapalat" w:hAnsi="GHEA Grapalat" w:cs="Arial LatArm"/>
                <w:lang w:val="hy-AM"/>
              </w:rPr>
            </w:pPr>
            <w:r>
              <w:rPr>
                <w:rFonts w:ascii="GHEA Grapalat" w:hAnsi="GHEA Grapalat" w:cs="Arial LatArm"/>
                <w:lang w:val="hy-AM"/>
              </w:rPr>
              <w:t>125</w:t>
            </w:r>
          </w:p>
        </w:tc>
        <w:tc>
          <w:tcPr>
            <w:tcW w:w="1370" w:type="dxa"/>
            <w:tcBorders>
              <w:top w:val="single" w:sz="4" w:space="0" w:color="auto"/>
              <w:left w:val="single" w:sz="4" w:space="0" w:color="auto"/>
              <w:bottom w:val="single" w:sz="4" w:space="0" w:color="auto"/>
              <w:right w:val="single" w:sz="4" w:space="0" w:color="auto"/>
            </w:tcBorders>
            <w:vAlign w:val="center"/>
          </w:tcPr>
          <w:p w14:paraId="6E05502C" w14:textId="77777777" w:rsidR="007D1FEA" w:rsidRPr="00692140" w:rsidRDefault="007D1FEA" w:rsidP="007D1FEA">
            <w:pPr>
              <w:jc w:val="center"/>
              <w:rPr>
                <w:rFonts w:ascii="GHEA Grapalat" w:hAnsi="GHEA Grapalat"/>
                <w:sz w:val="16"/>
                <w:szCs w:val="16"/>
                <w:lang w:val="hy-AM"/>
              </w:rPr>
            </w:pPr>
            <w:r w:rsidRPr="00F072C3">
              <w:rPr>
                <w:rFonts w:ascii="GHEA Grapalat" w:hAnsi="GHEA Grapalat"/>
                <w:sz w:val="16"/>
                <w:szCs w:val="16"/>
                <w:lang w:val="pt-BR"/>
              </w:rPr>
              <w:t>33621480/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5CE18724" w14:textId="77777777" w:rsidR="007D1FEA" w:rsidRPr="00F072C3" w:rsidRDefault="007D1FEA" w:rsidP="007D1FEA">
            <w:pPr>
              <w:rPr>
                <w:rFonts w:ascii="GHEA Grapalat" w:hAnsi="GHEA Grapalat"/>
                <w:sz w:val="20"/>
                <w:szCs w:val="20"/>
              </w:rPr>
            </w:pPr>
            <w:r w:rsidRPr="00F072C3">
              <w:rPr>
                <w:rFonts w:ascii="GHEA Grapalat" w:hAnsi="GHEA Grapalat" w:cs="Sylfaen"/>
                <w:sz w:val="20"/>
                <w:szCs w:val="20"/>
              </w:rPr>
              <w:t>պերինդոպրիլ</w:t>
            </w:r>
            <w:r w:rsidRPr="00F072C3">
              <w:rPr>
                <w:rFonts w:ascii="GHEA Grapalat" w:hAnsi="GHEA Grapalat"/>
                <w:sz w:val="20"/>
                <w:szCs w:val="20"/>
              </w:rPr>
              <w:t xml:space="preserve"> (</w:t>
            </w:r>
            <w:r w:rsidRPr="00F072C3">
              <w:rPr>
                <w:rFonts w:ascii="GHEA Grapalat" w:hAnsi="GHEA Grapalat" w:cs="Sylfaen"/>
                <w:sz w:val="20"/>
                <w:szCs w:val="20"/>
              </w:rPr>
              <w:t>պերինդոպրիլի</w:t>
            </w:r>
            <w:r w:rsidRPr="00F072C3">
              <w:rPr>
                <w:rFonts w:ascii="GHEA Grapalat" w:hAnsi="GHEA Grapalat"/>
                <w:sz w:val="20"/>
                <w:szCs w:val="20"/>
              </w:rPr>
              <w:t xml:space="preserve"> </w:t>
            </w:r>
            <w:r w:rsidRPr="00F072C3">
              <w:rPr>
                <w:rFonts w:ascii="GHEA Grapalat" w:hAnsi="GHEA Grapalat" w:cs="Sylfaen"/>
                <w:sz w:val="20"/>
                <w:szCs w:val="20"/>
              </w:rPr>
              <w:t>ար</w:t>
            </w:r>
            <w:r w:rsidRPr="00F072C3">
              <w:rPr>
                <w:rFonts w:ascii="GHEA Grapalat" w:hAnsi="GHEA Grapalat"/>
                <w:sz w:val="20"/>
                <w:szCs w:val="20"/>
              </w:rPr>
              <w:t>գ</w:t>
            </w:r>
            <w:r w:rsidRPr="00F072C3">
              <w:rPr>
                <w:rFonts w:ascii="GHEA Grapalat" w:hAnsi="GHEA Grapalat" w:cs="Sylfaen"/>
                <w:sz w:val="20"/>
                <w:szCs w:val="20"/>
              </w:rPr>
              <w:t>ինին</w:t>
            </w:r>
            <w:r w:rsidRPr="00F072C3">
              <w:rPr>
                <w:rFonts w:ascii="GHEA Grapalat" w:hAnsi="GHEA Grapalat"/>
                <w:sz w:val="20"/>
                <w:szCs w:val="20"/>
              </w:rPr>
              <w:t xml:space="preserve">)  C09AA04  </w:t>
            </w:r>
          </w:p>
        </w:tc>
        <w:tc>
          <w:tcPr>
            <w:tcW w:w="923" w:type="dxa"/>
            <w:tcBorders>
              <w:top w:val="single" w:sz="4" w:space="0" w:color="auto"/>
              <w:left w:val="single" w:sz="4" w:space="0" w:color="auto"/>
              <w:bottom w:val="single" w:sz="4" w:space="0" w:color="auto"/>
              <w:right w:val="single" w:sz="4" w:space="0" w:color="auto"/>
            </w:tcBorders>
            <w:vAlign w:val="center"/>
          </w:tcPr>
          <w:p w14:paraId="530A644B"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B66085" w14:textId="77777777" w:rsidR="007D1FEA" w:rsidRDefault="007D1FEA" w:rsidP="007D1FEA">
            <w:pPr>
              <w:jc w:val="both"/>
              <w:rPr>
                <w:rFonts w:ascii="GHEA Grapalat" w:hAnsi="GHEA Grapalat" w:cs="Sylfaen"/>
                <w:sz w:val="20"/>
                <w:szCs w:val="20"/>
              </w:rPr>
            </w:pPr>
            <w:r w:rsidRPr="00F072C3">
              <w:rPr>
                <w:rFonts w:ascii="GHEA Grapalat" w:hAnsi="GHEA Grapalat"/>
                <w:sz w:val="20"/>
                <w:szCs w:val="20"/>
              </w:rPr>
              <w:t>Պերինդոպրիլ</w:t>
            </w:r>
            <w:r w:rsidRPr="00F072C3">
              <w:rPr>
                <w:rFonts w:ascii="GHEA Grapalat" w:hAnsi="GHEA Grapalat"/>
                <w:sz w:val="20"/>
                <w:szCs w:val="20"/>
                <w:lang w:val="pt-BR"/>
              </w:rPr>
              <w:t xml:space="preserve"> (</w:t>
            </w:r>
            <w:r w:rsidRPr="00F072C3">
              <w:rPr>
                <w:rFonts w:ascii="GHEA Grapalat" w:hAnsi="GHEA Grapalat"/>
                <w:sz w:val="20"/>
                <w:szCs w:val="20"/>
              </w:rPr>
              <w:t>պերինդոպրիլի</w:t>
            </w:r>
            <w:r w:rsidRPr="00F072C3">
              <w:rPr>
                <w:rFonts w:ascii="GHEA Grapalat" w:hAnsi="GHEA Grapalat"/>
                <w:sz w:val="20"/>
                <w:szCs w:val="20"/>
                <w:lang w:val="pt-BR"/>
              </w:rPr>
              <w:t xml:space="preserve"> </w:t>
            </w:r>
            <w:r w:rsidRPr="00F072C3">
              <w:rPr>
                <w:rFonts w:ascii="GHEA Grapalat" w:hAnsi="GHEA Grapalat"/>
                <w:sz w:val="20"/>
                <w:szCs w:val="20"/>
              </w:rPr>
              <w:t>արգինին</w:t>
            </w:r>
            <w:r w:rsidRPr="00F072C3">
              <w:rPr>
                <w:rFonts w:ascii="GHEA Grapalat" w:hAnsi="GHEA Grapalat"/>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դեղահատ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թաղանթապատ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w:t>
            </w:r>
            <w:r w:rsidRPr="00F072C3">
              <w:rPr>
                <w:lang w:val="pt-BR"/>
              </w:rPr>
              <w:t xml:space="preserve"> </w:t>
            </w:r>
            <w:r>
              <w:rPr>
                <w:rFonts w:ascii="GHEA Grapalat" w:hAnsi="GHEA Grapalat" w:cs="Sylfaen"/>
                <w:sz w:val="20"/>
                <w:szCs w:val="20"/>
              </w:rPr>
              <w:t>5</w:t>
            </w:r>
            <w:r w:rsidRPr="00F072C3">
              <w:rPr>
                <w:rFonts w:ascii="GHEA Grapalat" w:hAnsi="GHEA Grapalat" w:cs="Sylfaen"/>
                <w:sz w:val="20"/>
                <w:szCs w:val="20"/>
              </w:rPr>
              <w:t>մգ</w:t>
            </w:r>
          </w:p>
          <w:p w14:paraId="7FA1AEE5" w14:textId="77777777" w:rsidR="007D1FEA" w:rsidRPr="00F072C3" w:rsidRDefault="007D1FEA" w:rsidP="007D1FEA">
            <w:pPr>
              <w:jc w:val="both"/>
              <w:rPr>
                <w:rFonts w:ascii="GHEA Grapalat" w:hAnsi="GHEA Grapalat"/>
                <w:sz w:val="20"/>
                <w:szCs w:val="20"/>
                <w:lang w:val="es-ES"/>
              </w:rPr>
            </w:pPr>
          </w:p>
        </w:tc>
        <w:tc>
          <w:tcPr>
            <w:tcW w:w="900" w:type="dxa"/>
            <w:tcBorders>
              <w:top w:val="single" w:sz="4" w:space="0" w:color="auto"/>
              <w:left w:val="single" w:sz="4" w:space="0" w:color="auto"/>
              <w:bottom w:val="single" w:sz="4" w:space="0" w:color="auto"/>
              <w:right w:val="single" w:sz="4" w:space="0" w:color="auto"/>
            </w:tcBorders>
            <w:vAlign w:val="center"/>
          </w:tcPr>
          <w:p w14:paraId="78BF8C90" w14:textId="77777777" w:rsidR="007D1FEA" w:rsidRPr="00F072C3" w:rsidRDefault="007D1FEA" w:rsidP="007D1FEA">
            <w:pPr>
              <w:rPr>
                <w:rFonts w:ascii="GHEA Grapalat" w:hAnsi="GHEA Grapalat" w:cs="Arial"/>
                <w:sz w:val="18"/>
                <w:szCs w:val="18"/>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7805670" w14:textId="62A63A97"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180F6B5" w14:textId="33FBEC55"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B854670"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990" w:type="dxa"/>
            <w:tcBorders>
              <w:top w:val="single" w:sz="4" w:space="0" w:color="auto"/>
              <w:left w:val="single" w:sz="4" w:space="0" w:color="auto"/>
              <w:bottom w:val="single" w:sz="4" w:space="0" w:color="auto"/>
              <w:right w:val="single" w:sz="4" w:space="0" w:color="auto"/>
            </w:tcBorders>
            <w:vAlign w:val="center"/>
          </w:tcPr>
          <w:p w14:paraId="12EBF182" w14:textId="77777777" w:rsidR="007D1FEA" w:rsidRDefault="007D1FEA" w:rsidP="007D1FEA">
            <w:pPr>
              <w:spacing w:line="276" w:lineRule="auto"/>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09CD243"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1386" w:type="dxa"/>
            <w:tcBorders>
              <w:top w:val="single" w:sz="4" w:space="0" w:color="auto"/>
              <w:left w:val="single" w:sz="4" w:space="0" w:color="auto"/>
              <w:bottom w:val="single" w:sz="4" w:space="0" w:color="auto"/>
              <w:right w:val="single" w:sz="4" w:space="0" w:color="auto"/>
            </w:tcBorders>
            <w:vAlign w:val="center"/>
          </w:tcPr>
          <w:p w14:paraId="1B3AF323"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043D1248"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1F7DEA6" w14:textId="77777777" w:rsidR="007D1FEA" w:rsidRPr="006F4A73" w:rsidRDefault="007D1FEA" w:rsidP="007D1FEA">
            <w:pPr>
              <w:jc w:val="center"/>
              <w:rPr>
                <w:rFonts w:ascii="GHEA Grapalat" w:hAnsi="GHEA Grapalat" w:cs="Arial LatArm"/>
                <w:lang w:val="hy-AM"/>
              </w:rPr>
            </w:pPr>
            <w:r>
              <w:rPr>
                <w:rFonts w:ascii="GHEA Grapalat" w:hAnsi="GHEA Grapalat" w:cs="Arial LatArm"/>
                <w:lang w:val="hy-AM"/>
              </w:rPr>
              <w:t>126</w:t>
            </w:r>
          </w:p>
        </w:tc>
        <w:tc>
          <w:tcPr>
            <w:tcW w:w="1370" w:type="dxa"/>
            <w:tcBorders>
              <w:top w:val="single" w:sz="4" w:space="0" w:color="auto"/>
              <w:left w:val="single" w:sz="4" w:space="0" w:color="auto"/>
              <w:bottom w:val="single" w:sz="4" w:space="0" w:color="auto"/>
              <w:right w:val="single" w:sz="4" w:space="0" w:color="auto"/>
            </w:tcBorders>
            <w:vAlign w:val="center"/>
          </w:tcPr>
          <w:p w14:paraId="2D256EE8" w14:textId="77777777" w:rsidR="007D1FEA" w:rsidRPr="007D678C" w:rsidRDefault="007D1FEA" w:rsidP="007D1FEA">
            <w:pPr>
              <w:jc w:val="center"/>
              <w:rPr>
                <w:rFonts w:ascii="GHEA Grapalat" w:hAnsi="GHEA Grapalat"/>
                <w:sz w:val="16"/>
                <w:szCs w:val="16"/>
                <w:lang w:val="hy-AM"/>
              </w:rPr>
            </w:pPr>
            <w:r>
              <w:rPr>
                <w:rFonts w:ascii="GHEA Grapalat" w:hAnsi="GHEA Grapalat"/>
                <w:sz w:val="16"/>
                <w:szCs w:val="16"/>
                <w:lang w:val="pt-BR"/>
              </w:rPr>
              <w:t>33621480/</w:t>
            </w:r>
            <w:r>
              <w:rPr>
                <w:rFonts w:ascii="GHEA Grapalat" w:hAnsi="GHEA Grapalat"/>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vAlign w:val="center"/>
          </w:tcPr>
          <w:p w14:paraId="101C83A4" w14:textId="77777777" w:rsidR="007D1FEA" w:rsidRPr="00F072C3" w:rsidRDefault="007D1FEA" w:rsidP="007D1FEA">
            <w:pPr>
              <w:rPr>
                <w:rFonts w:ascii="GHEA Grapalat" w:hAnsi="GHEA Grapalat"/>
                <w:sz w:val="20"/>
                <w:szCs w:val="20"/>
              </w:rPr>
            </w:pPr>
            <w:r w:rsidRPr="00F072C3">
              <w:rPr>
                <w:rFonts w:ascii="GHEA Grapalat" w:hAnsi="GHEA Grapalat" w:cs="Sylfaen"/>
                <w:sz w:val="20"/>
                <w:szCs w:val="20"/>
              </w:rPr>
              <w:t>պերինդոպրիլ</w:t>
            </w:r>
            <w:r w:rsidRPr="00F072C3">
              <w:rPr>
                <w:rFonts w:ascii="GHEA Grapalat" w:hAnsi="GHEA Grapalat"/>
                <w:sz w:val="20"/>
                <w:szCs w:val="20"/>
              </w:rPr>
              <w:t xml:space="preserve"> (</w:t>
            </w:r>
            <w:r w:rsidRPr="00F072C3">
              <w:rPr>
                <w:rFonts w:ascii="GHEA Grapalat" w:hAnsi="GHEA Grapalat" w:cs="Sylfaen"/>
                <w:sz w:val="20"/>
                <w:szCs w:val="20"/>
              </w:rPr>
              <w:t>պերինդոպրիլի</w:t>
            </w:r>
            <w:r w:rsidRPr="00F072C3">
              <w:rPr>
                <w:rFonts w:ascii="GHEA Grapalat" w:hAnsi="GHEA Grapalat"/>
                <w:sz w:val="20"/>
                <w:szCs w:val="20"/>
              </w:rPr>
              <w:t xml:space="preserve"> </w:t>
            </w:r>
            <w:r w:rsidRPr="00F072C3">
              <w:rPr>
                <w:rFonts w:ascii="GHEA Grapalat" w:hAnsi="GHEA Grapalat" w:cs="Sylfaen"/>
                <w:sz w:val="20"/>
                <w:szCs w:val="20"/>
              </w:rPr>
              <w:t>ար</w:t>
            </w:r>
            <w:r w:rsidRPr="00F072C3">
              <w:rPr>
                <w:rFonts w:ascii="GHEA Grapalat" w:hAnsi="GHEA Grapalat"/>
                <w:sz w:val="20"/>
                <w:szCs w:val="20"/>
              </w:rPr>
              <w:t>գ</w:t>
            </w:r>
            <w:r w:rsidRPr="00F072C3">
              <w:rPr>
                <w:rFonts w:ascii="GHEA Grapalat" w:hAnsi="GHEA Grapalat" w:cs="Sylfaen"/>
                <w:sz w:val="20"/>
                <w:szCs w:val="20"/>
              </w:rPr>
              <w:t>ինին</w:t>
            </w:r>
            <w:r w:rsidRPr="00F072C3">
              <w:rPr>
                <w:rFonts w:ascii="GHEA Grapalat" w:hAnsi="GHEA Grapalat"/>
                <w:sz w:val="20"/>
                <w:szCs w:val="20"/>
              </w:rPr>
              <w:t xml:space="preserve">)  C09AA04    </w:t>
            </w:r>
          </w:p>
        </w:tc>
        <w:tc>
          <w:tcPr>
            <w:tcW w:w="923" w:type="dxa"/>
            <w:tcBorders>
              <w:top w:val="single" w:sz="4" w:space="0" w:color="auto"/>
              <w:left w:val="single" w:sz="4" w:space="0" w:color="auto"/>
              <w:bottom w:val="single" w:sz="4" w:space="0" w:color="auto"/>
              <w:right w:val="single" w:sz="4" w:space="0" w:color="auto"/>
            </w:tcBorders>
            <w:vAlign w:val="center"/>
          </w:tcPr>
          <w:p w14:paraId="30F2D763"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3DBC44" w14:textId="77777777" w:rsidR="007D1FEA" w:rsidRPr="00F072C3" w:rsidRDefault="007D1FEA" w:rsidP="007D1FEA">
            <w:pPr>
              <w:jc w:val="both"/>
              <w:rPr>
                <w:rFonts w:ascii="GHEA Grapalat" w:hAnsi="GHEA Grapalat"/>
                <w:sz w:val="20"/>
                <w:szCs w:val="20"/>
                <w:lang w:val="es-ES"/>
              </w:rPr>
            </w:pPr>
            <w:r w:rsidRPr="00F072C3">
              <w:rPr>
                <w:rFonts w:ascii="GHEA Grapalat" w:hAnsi="GHEA Grapalat"/>
                <w:sz w:val="20"/>
                <w:szCs w:val="20"/>
              </w:rPr>
              <w:t>Պերինդոպրիլ</w:t>
            </w:r>
            <w:r w:rsidRPr="00F072C3">
              <w:rPr>
                <w:rFonts w:ascii="GHEA Grapalat" w:hAnsi="GHEA Grapalat"/>
                <w:sz w:val="20"/>
                <w:szCs w:val="20"/>
                <w:lang w:val="pt-BR"/>
              </w:rPr>
              <w:t xml:space="preserve"> (</w:t>
            </w:r>
            <w:r w:rsidRPr="00F072C3">
              <w:rPr>
                <w:rFonts w:ascii="GHEA Grapalat" w:hAnsi="GHEA Grapalat"/>
                <w:sz w:val="20"/>
                <w:szCs w:val="20"/>
              </w:rPr>
              <w:t>պերինդոպրիլի</w:t>
            </w:r>
            <w:r w:rsidRPr="00F072C3">
              <w:rPr>
                <w:rFonts w:ascii="GHEA Grapalat" w:hAnsi="GHEA Grapalat"/>
                <w:sz w:val="20"/>
                <w:szCs w:val="20"/>
                <w:lang w:val="pt-BR"/>
              </w:rPr>
              <w:t xml:space="preserve"> </w:t>
            </w:r>
            <w:r w:rsidRPr="00F072C3">
              <w:rPr>
                <w:rFonts w:ascii="GHEA Grapalat" w:hAnsi="GHEA Grapalat"/>
                <w:sz w:val="20"/>
                <w:szCs w:val="20"/>
              </w:rPr>
              <w:t>արգինին</w:t>
            </w:r>
            <w:r w:rsidRPr="00F072C3">
              <w:rPr>
                <w:rFonts w:ascii="GHEA Grapalat" w:hAnsi="GHEA Grapalat"/>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դեղահատ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թաղանթապատ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w:t>
            </w:r>
            <w:r w:rsidRPr="00F072C3">
              <w:rPr>
                <w:lang w:val="pt-BR"/>
              </w:rPr>
              <w:t xml:space="preserve"> </w:t>
            </w:r>
            <w:r>
              <w:rPr>
                <w:rFonts w:ascii="GHEA Grapalat" w:hAnsi="GHEA Grapalat" w:cs="Sylfaen"/>
                <w:sz w:val="20"/>
                <w:szCs w:val="20"/>
              </w:rPr>
              <w:t>10</w:t>
            </w:r>
            <w:r w:rsidRPr="00F072C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2E6C6B99" w14:textId="77777777" w:rsidR="007D1FEA" w:rsidRPr="00F072C3" w:rsidRDefault="007D1FEA" w:rsidP="007D1FEA">
            <w:pPr>
              <w:rPr>
                <w:rFonts w:ascii="GHEA Grapalat" w:hAnsi="GHEA Grapalat" w:cs="Arial"/>
                <w:sz w:val="18"/>
                <w:szCs w:val="18"/>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0689FD5" w14:textId="3034268D"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8C85A4A" w14:textId="1E229829"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93C8D4B"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990" w:type="dxa"/>
            <w:tcBorders>
              <w:top w:val="single" w:sz="4" w:space="0" w:color="auto"/>
              <w:left w:val="single" w:sz="4" w:space="0" w:color="auto"/>
              <w:bottom w:val="single" w:sz="4" w:space="0" w:color="auto"/>
              <w:right w:val="single" w:sz="4" w:space="0" w:color="auto"/>
            </w:tcBorders>
            <w:vAlign w:val="center"/>
          </w:tcPr>
          <w:p w14:paraId="030549DF"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CEF9865"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1386" w:type="dxa"/>
            <w:tcBorders>
              <w:top w:val="single" w:sz="4" w:space="0" w:color="auto"/>
              <w:left w:val="single" w:sz="4" w:space="0" w:color="auto"/>
              <w:bottom w:val="single" w:sz="4" w:space="0" w:color="auto"/>
              <w:right w:val="single" w:sz="4" w:space="0" w:color="auto"/>
            </w:tcBorders>
            <w:vAlign w:val="center"/>
          </w:tcPr>
          <w:p w14:paraId="0EB6573A"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2AF7D39A"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5F30F33" w14:textId="77777777" w:rsidR="007D1FEA" w:rsidRPr="006F4A73" w:rsidRDefault="007D1FEA" w:rsidP="007D1FEA">
            <w:pPr>
              <w:jc w:val="center"/>
              <w:rPr>
                <w:rFonts w:ascii="GHEA Grapalat" w:hAnsi="GHEA Grapalat" w:cs="Arial LatArm"/>
                <w:lang w:val="hy-AM"/>
              </w:rPr>
            </w:pPr>
            <w:r>
              <w:rPr>
                <w:rFonts w:ascii="GHEA Grapalat" w:hAnsi="GHEA Grapalat" w:cs="Arial LatArm"/>
                <w:lang w:val="hy-AM"/>
              </w:rPr>
              <w:lastRenderedPageBreak/>
              <w:t>127</w:t>
            </w:r>
          </w:p>
        </w:tc>
        <w:tc>
          <w:tcPr>
            <w:tcW w:w="1370" w:type="dxa"/>
            <w:tcBorders>
              <w:top w:val="single" w:sz="4" w:space="0" w:color="auto"/>
              <w:left w:val="single" w:sz="4" w:space="0" w:color="auto"/>
              <w:bottom w:val="single" w:sz="4" w:space="0" w:color="auto"/>
              <w:right w:val="single" w:sz="4" w:space="0" w:color="auto"/>
            </w:tcBorders>
            <w:vAlign w:val="center"/>
          </w:tcPr>
          <w:p w14:paraId="489AF676" w14:textId="77777777" w:rsidR="007D1FEA" w:rsidRPr="00587C2C" w:rsidRDefault="007D1FEA" w:rsidP="007D1FEA">
            <w:pPr>
              <w:jc w:val="center"/>
              <w:rPr>
                <w:rFonts w:ascii="GHEA Grapalat" w:hAnsi="GHEA Grapalat"/>
                <w:sz w:val="16"/>
                <w:szCs w:val="16"/>
                <w:lang w:val="hy-AM"/>
              </w:rPr>
            </w:pPr>
            <w:r>
              <w:rPr>
                <w:rFonts w:ascii="GHEA Grapalat" w:hAnsi="GHEA Grapalat"/>
                <w:sz w:val="16"/>
                <w:szCs w:val="16"/>
                <w:lang w:val="pt-BR"/>
              </w:rPr>
              <w:t>33621480/</w:t>
            </w:r>
            <w:r>
              <w:rPr>
                <w:rFonts w:ascii="GHEA Grapalat" w:hAnsi="GHEA Grapalat"/>
                <w:sz w:val="16"/>
                <w:szCs w:val="16"/>
                <w:lang w:val="hy-AM"/>
              </w:rPr>
              <w:t>3</w:t>
            </w:r>
          </w:p>
        </w:tc>
        <w:tc>
          <w:tcPr>
            <w:tcW w:w="2283" w:type="dxa"/>
            <w:tcBorders>
              <w:top w:val="single" w:sz="4" w:space="0" w:color="auto"/>
              <w:left w:val="single" w:sz="4" w:space="0" w:color="auto"/>
              <w:bottom w:val="single" w:sz="4" w:space="0" w:color="auto"/>
              <w:right w:val="single" w:sz="4" w:space="0" w:color="auto"/>
            </w:tcBorders>
            <w:vAlign w:val="center"/>
          </w:tcPr>
          <w:p w14:paraId="7BEDEC06" w14:textId="77777777" w:rsidR="007D1FEA" w:rsidRPr="00F072C3" w:rsidRDefault="007D1FEA" w:rsidP="007D1FEA">
            <w:pPr>
              <w:rPr>
                <w:rFonts w:ascii="GHEA Grapalat" w:hAnsi="GHEA Grapalat"/>
                <w:sz w:val="20"/>
                <w:szCs w:val="20"/>
              </w:rPr>
            </w:pPr>
            <w:r w:rsidRPr="00F072C3">
              <w:rPr>
                <w:rFonts w:ascii="GHEA Grapalat" w:hAnsi="GHEA Grapalat" w:cs="Sylfaen"/>
                <w:sz w:val="20"/>
                <w:szCs w:val="20"/>
              </w:rPr>
              <w:t>պերինդոպրիլ</w:t>
            </w:r>
            <w:r w:rsidRPr="00F072C3">
              <w:rPr>
                <w:rFonts w:ascii="GHEA Grapalat" w:hAnsi="GHEA Grapalat"/>
                <w:sz w:val="20"/>
                <w:szCs w:val="20"/>
              </w:rPr>
              <w:t xml:space="preserve"> (</w:t>
            </w:r>
            <w:r w:rsidRPr="00F072C3">
              <w:rPr>
                <w:rFonts w:ascii="GHEA Grapalat" w:hAnsi="GHEA Grapalat" w:cs="Sylfaen"/>
                <w:sz w:val="20"/>
                <w:szCs w:val="20"/>
              </w:rPr>
              <w:t>պերինդոպրիլի</w:t>
            </w:r>
            <w:r w:rsidRPr="00F072C3">
              <w:rPr>
                <w:rFonts w:ascii="GHEA Grapalat" w:hAnsi="GHEA Grapalat"/>
                <w:sz w:val="20"/>
                <w:szCs w:val="20"/>
              </w:rPr>
              <w:t xml:space="preserve"> </w:t>
            </w:r>
            <w:r w:rsidRPr="00F072C3">
              <w:rPr>
                <w:rFonts w:ascii="GHEA Grapalat" w:hAnsi="GHEA Grapalat" w:cs="Sylfaen"/>
                <w:sz w:val="20"/>
                <w:szCs w:val="20"/>
              </w:rPr>
              <w:t>ար</w:t>
            </w:r>
            <w:r w:rsidRPr="00F072C3">
              <w:rPr>
                <w:rFonts w:ascii="GHEA Grapalat" w:hAnsi="GHEA Grapalat"/>
                <w:sz w:val="20"/>
                <w:szCs w:val="20"/>
              </w:rPr>
              <w:t>գ</w:t>
            </w:r>
            <w:r w:rsidRPr="00F072C3">
              <w:rPr>
                <w:rFonts w:ascii="GHEA Grapalat" w:hAnsi="GHEA Grapalat" w:cs="Sylfaen"/>
                <w:sz w:val="20"/>
                <w:szCs w:val="20"/>
              </w:rPr>
              <w:t>ինին</w:t>
            </w:r>
            <w:r w:rsidRPr="00F072C3">
              <w:rPr>
                <w:rFonts w:ascii="GHEA Grapalat" w:hAnsi="GHEA Grapalat"/>
                <w:sz w:val="20"/>
                <w:szCs w:val="20"/>
              </w:rPr>
              <w:t xml:space="preserve">)  C09AA04    </w:t>
            </w:r>
          </w:p>
        </w:tc>
        <w:tc>
          <w:tcPr>
            <w:tcW w:w="923" w:type="dxa"/>
            <w:tcBorders>
              <w:top w:val="single" w:sz="4" w:space="0" w:color="auto"/>
              <w:left w:val="single" w:sz="4" w:space="0" w:color="auto"/>
              <w:bottom w:val="single" w:sz="4" w:space="0" w:color="auto"/>
              <w:right w:val="single" w:sz="4" w:space="0" w:color="auto"/>
            </w:tcBorders>
            <w:vAlign w:val="center"/>
          </w:tcPr>
          <w:p w14:paraId="7184963E"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84B04E" w14:textId="77777777" w:rsidR="007D1FEA" w:rsidRPr="00587C2C" w:rsidRDefault="007D1FEA" w:rsidP="007D1FEA">
            <w:pPr>
              <w:jc w:val="both"/>
              <w:rPr>
                <w:rFonts w:ascii="GHEA Grapalat" w:hAnsi="GHEA Grapalat"/>
                <w:sz w:val="20"/>
                <w:szCs w:val="20"/>
              </w:rPr>
            </w:pPr>
            <w:r w:rsidRPr="00587C2C">
              <w:rPr>
                <w:rFonts w:ascii="GHEA Grapalat" w:hAnsi="GHEA Grapalat"/>
                <w:sz w:val="20"/>
                <w:szCs w:val="20"/>
              </w:rPr>
              <w:t>Բիսոպրոլոլ</w:t>
            </w:r>
            <w:r w:rsidRPr="00251227">
              <w:rPr>
                <w:rFonts w:ascii="GHEA Grapalat" w:hAnsi="GHEA Grapalat"/>
                <w:sz w:val="20"/>
                <w:szCs w:val="20"/>
                <w:lang w:val="pt-BR"/>
              </w:rPr>
              <w:t xml:space="preserve"> (</w:t>
            </w:r>
            <w:r w:rsidRPr="00587C2C">
              <w:rPr>
                <w:rFonts w:ascii="GHEA Grapalat" w:hAnsi="GHEA Grapalat"/>
                <w:sz w:val="20"/>
                <w:szCs w:val="20"/>
              </w:rPr>
              <w:t>բիսոպրոլոլի</w:t>
            </w:r>
            <w:r w:rsidRPr="00251227">
              <w:rPr>
                <w:rFonts w:ascii="GHEA Grapalat" w:hAnsi="GHEA Grapalat"/>
                <w:sz w:val="20"/>
                <w:szCs w:val="20"/>
                <w:lang w:val="pt-BR"/>
              </w:rPr>
              <w:t xml:space="preserve"> </w:t>
            </w:r>
            <w:r w:rsidRPr="00587C2C">
              <w:rPr>
                <w:rFonts w:ascii="GHEA Grapalat" w:hAnsi="GHEA Grapalat"/>
                <w:sz w:val="20"/>
                <w:szCs w:val="20"/>
              </w:rPr>
              <w:t>ֆումարատ</w:t>
            </w:r>
            <w:r w:rsidRPr="00251227">
              <w:rPr>
                <w:rFonts w:ascii="GHEA Grapalat" w:hAnsi="GHEA Grapalat"/>
                <w:sz w:val="20"/>
                <w:szCs w:val="20"/>
                <w:lang w:val="pt-BR"/>
              </w:rPr>
              <w:t xml:space="preserve">), </w:t>
            </w:r>
            <w:r w:rsidRPr="00587C2C">
              <w:rPr>
                <w:rFonts w:ascii="GHEA Grapalat" w:hAnsi="GHEA Grapalat"/>
                <w:sz w:val="20"/>
                <w:szCs w:val="20"/>
              </w:rPr>
              <w:t>պերինդոպրիլ</w:t>
            </w:r>
            <w:r w:rsidRPr="00251227">
              <w:rPr>
                <w:rFonts w:ascii="GHEA Grapalat" w:hAnsi="GHEA Grapalat"/>
                <w:sz w:val="20"/>
                <w:szCs w:val="20"/>
                <w:lang w:val="pt-BR"/>
              </w:rPr>
              <w:t xml:space="preserve"> (</w:t>
            </w:r>
            <w:r w:rsidRPr="00587C2C">
              <w:rPr>
                <w:rFonts w:ascii="GHEA Grapalat" w:hAnsi="GHEA Grapalat"/>
                <w:sz w:val="20"/>
                <w:szCs w:val="20"/>
              </w:rPr>
              <w:t>պերինդոպրիլ</w:t>
            </w:r>
            <w:r w:rsidRPr="00251227">
              <w:rPr>
                <w:rFonts w:ascii="GHEA Grapalat" w:hAnsi="GHEA Grapalat"/>
                <w:sz w:val="20"/>
                <w:szCs w:val="20"/>
                <w:lang w:val="pt-BR"/>
              </w:rPr>
              <w:t xml:space="preserve"> </w:t>
            </w:r>
            <w:r w:rsidRPr="00587C2C">
              <w:rPr>
                <w:rFonts w:ascii="GHEA Grapalat" w:hAnsi="GHEA Grapalat"/>
                <w:sz w:val="20"/>
                <w:szCs w:val="20"/>
              </w:rPr>
              <w:t>արգինին</w:t>
            </w:r>
            <w:r w:rsidRPr="00251227">
              <w:rPr>
                <w:rFonts w:ascii="GHEA Grapalat" w:hAnsi="GHEA Grapalat"/>
                <w:sz w:val="20"/>
                <w:szCs w:val="20"/>
                <w:lang w:val="pt-BR"/>
              </w:rPr>
              <w:t xml:space="preserve">), </w:t>
            </w:r>
            <w:r w:rsidRPr="00587C2C">
              <w:rPr>
                <w:rFonts w:ascii="GHEA Grapalat" w:hAnsi="GHEA Grapalat"/>
                <w:sz w:val="20"/>
                <w:szCs w:val="20"/>
              </w:rPr>
              <w:t>դեղաձևը</w:t>
            </w:r>
            <w:r w:rsidRPr="00251227">
              <w:rPr>
                <w:rFonts w:ascii="GHEA Grapalat" w:hAnsi="GHEA Grapalat"/>
                <w:sz w:val="20"/>
                <w:szCs w:val="20"/>
                <w:lang w:val="pt-BR"/>
              </w:rPr>
              <w:t xml:space="preserve">. </w:t>
            </w:r>
            <w:r w:rsidRPr="00587C2C">
              <w:rPr>
                <w:rFonts w:ascii="GHEA Grapalat" w:hAnsi="GHEA Grapalat"/>
                <w:sz w:val="20"/>
                <w:szCs w:val="20"/>
              </w:rPr>
              <w:t>դեղահատ</w:t>
            </w:r>
            <w:r w:rsidRPr="00251227">
              <w:rPr>
                <w:rFonts w:ascii="GHEA Grapalat" w:hAnsi="GHEA Grapalat"/>
                <w:sz w:val="20"/>
                <w:szCs w:val="20"/>
                <w:lang w:val="pt-BR"/>
              </w:rPr>
              <w:t xml:space="preserve"> </w:t>
            </w:r>
            <w:r w:rsidRPr="00587C2C">
              <w:rPr>
                <w:rFonts w:ascii="GHEA Grapalat" w:hAnsi="GHEA Grapalat"/>
                <w:sz w:val="20"/>
                <w:szCs w:val="20"/>
              </w:rPr>
              <w:t>թաղանթապատ</w:t>
            </w:r>
            <w:r w:rsidRPr="00251227">
              <w:rPr>
                <w:rFonts w:ascii="GHEA Grapalat" w:hAnsi="GHEA Grapalat"/>
                <w:sz w:val="20"/>
                <w:szCs w:val="20"/>
                <w:lang w:val="pt-BR"/>
              </w:rPr>
              <w:t xml:space="preserve">, </w:t>
            </w:r>
            <w:r w:rsidRPr="00587C2C">
              <w:rPr>
                <w:rFonts w:ascii="GHEA Grapalat" w:hAnsi="GHEA Grapalat"/>
                <w:sz w:val="20"/>
                <w:szCs w:val="20"/>
              </w:rPr>
              <w:t>դեղաչափը</w:t>
            </w:r>
            <w:r w:rsidRPr="00251227">
              <w:rPr>
                <w:rFonts w:ascii="GHEA Grapalat" w:hAnsi="GHEA Grapalat"/>
                <w:sz w:val="20"/>
                <w:szCs w:val="20"/>
                <w:lang w:val="pt-BR"/>
              </w:rPr>
              <w:t xml:space="preserve">. </w:t>
            </w:r>
            <w:r w:rsidRPr="00587C2C">
              <w:rPr>
                <w:rFonts w:ascii="GHEA Grapalat" w:hAnsi="GHEA Grapalat"/>
                <w:sz w:val="20"/>
                <w:szCs w:val="20"/>
              </w:rPr>
              <w:t>5մգ+10մգ;</w:t>
            </w:r>
          </w:p>
        </w:tc>
        <w:tc>
          <w:tcPr>
            <w:tcW w:w="900" w:type="dxa"/>
            <w:tcBorders>
              <w:top w:val="single" w:sz="4" w:space="0" w:color="auto"/>
              <w:left w:val="single" w:sz="4" w:space="0" w:color="auto"/>
              <w:bottom w:val="single" w:sz="4" w:space="0" w:color="auto"/>
              <w:right w:val="single" w:sz="4" w:space="0" w:color="auto"/>
            </w:tcBorders>
            <w:vAlign w:val="center"/>
          </w:tcPr>
          <w:p w14:paraId="2B6C437B" w14:textId="77777777" w:rsidR="007D1FEA" w:rsidRPr="00F072C3" w:rsidRDefault="007D1FEA" w:rsidP="007D1FEA">
            <w:pPr>
              <w:jc w:val="center"/>
              <w:rPr>
                <w:rFonts w:ascii="GHEA Grapalat" w:hAnsi="GHEA Grapalat" w:cs="Arial"/>
                <w:sz w:val="18"/>
                <w:szCs w:val="18"/>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365806D" w14:textId="3216FA1A"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7FCBF06" w14:textId="5BB7B7E7"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6391289"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6688E4F0"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CC3BCDB"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6C30E616"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21CF8878"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007D8D4C" w14:textId="77777777" w:rsidR="007D1FEA" w:rsidRPr="000D0FB3" w:rsidRDefault="007D1FEA" w:rsidP="007D1FEA">
            <w:pPr>
              <w:jc w:val="center"/>
              <w:rPr>
                <w:rFonts w:ascii="GHEA Grapalat" w:hAnsi="GHEA Grapalat" w:cs="Arial LatArm"/>
                <w:lang w:val="hy-AM"/>
              </w:rPr>
            </w:pPr>
            <w:r>
              <w:rPr>
                <w:rFonts w:ascii="GHEA Grapalat" w:hAnsi="GHEA Grapalat" w:cs="Arial LatArm"/>
                <w:lang w:val="hy-AM"/>
              </w:rPr>
              <w:t>128</w:t>
            </w:r>
          </w:p>
        </w:tc>
        <w:tc>
          <w:tcPr>
            <w:tcW w:w="1370" w:type="dxa"/>
            <w:tcBorders>
              <w:top w:val="single" w:sz="4" w:space="0" w:color="auto"/>
              <w:left w:val="single" w:sz="4" w:space="0" w:color="auto"/>
              <w:bottom w:val="single" w:sz="4" w:space="0" w:color="auto"/>
              <w:right w:val="single" w:sz="4" w:space="0" w:color="auto"/>
            </w:tcBorders>
            <w:vAlign w:val="center"/>
          </w:tcPr>
          <w:p w14:paraId="6BA2419F" w14:textId="77777777" w:rsidR="007D1FEA" w:rsidRPr="007D678C" w:rsidRDefault="007D1FEA" w:rsidP="007D1FEA">
            <w:pPr>
              <w:jc w:val="center"/>
              <w:rPr>
                <w:rFonts w:ascii="GHEA Grapalat" w:hAnsi="GHEA Grapalat"/>
                <w:sz w:val="16"/>
                <w:szCs w:val="16"/>
                <w:lang w:val="hy-AM"/>
              </w:rPr>
            </w:pPr>
            <w:r>
              <w:rPr>
                <w:rFonts w:ascii="GHEA Grapalat" w:hAnsi="GHEA Grapalat"/>
                <w:sz w:val="16"/>
                <w:szCs w:val="16"/>
                <w:lang w:val="pt-BR"/>
              </w:rPr>
              <w:t>33621480/</w:t>
            </w:r>
            <w:r>
              <w:rPr>
                <w:rFonts w:ascii="GHEA Grapalat" w:hAnsi="GHEA Grapalat"/>
                <w:sz w:val="16"/>
                <w:szCs w:val="16"/>
                <w:lang w:val="hy-AM"/>
              </w:rPr>
              <w:t>4</w:t>
            </w:r>
          </w:p>
        </w:tc>
        <w:tc>
          <w:tcPr>
            <w:tcW w:w="2283" w:type="dxa"/>
            <w:tcBorders>
              <w:top w:val="single" w:sz="4" w:space="0" w:color="auto"/>
              <w:left w:val="single" w:sz="4" w:space="0" w:color="auto"/>
              <w:bottom w:val="single" w:sz="4" w:space="0" w:color="auto"/>
              <w:right w:val="single" w:sz="4" w:space="0" w:color="auto"/>
            </w:tcBorders>
            <w:vAlign w:val="center"/>
          </w:tcPr>
          <w:p w14:paraId="4ABC66A0" w14:textId="77777777" w:rsidR="007D1FEA" w:rsidRPr="00F072C3" w:rsidRDefault="007D1FEA" w:rsidP="007D1FEA">
            <w:pPr>
              <w:rPr>
                <w:rFonts w:ascii="GHEA Grapalat" w:hAnsi="GHEA Grapalat"/>
                <w:sz w:val="20"/>
                <w:szCs w:val="20"/>
              </w:rPr>
            </w:pPr>
            <w:r w:rsidRPr="00F072C3">
              <w:rPr>
                <w:rFonts w:ascii="GHEA Grapalat" w:hAnsi="GHEA Grapalat" w:cs="Sylfaen"/>
                <w:sz w:val="20"/>
                <w:szCs w:val="20"/>
              </w:rPr>
              <w:t>պերինդոպրիլ</w:t>
            </w:r>
            <w:r w:rsidRPr="00F072C3">
              <w:rPr>
                <w:rFonts w:ascii="GHEA Grapalat" w:hAnsi="GHEA Grapalat"/>
                <w:sz w:val="20"/>
                <w:szCs w:val="20"/>
              </w:rPr>
              <w:t xml:space="preserve"> (</w:t>
            </w:r>
            <w:r w:rsidRPr="00F072C3">
              <w:rPr>
                <w:rFonts w:ascii="GHEA Grapalat" w:hAnsi="GHEA Grapalat" w:cs="Sylfaen"/>
                <w:sz w:val="20"/>
                <w:szCs w:val="20"/>
              </w:rPr>
              <w:t>պերինդոպրիլի</w:t>
            </w:r>
            <w:r w:rsidRPr="00F072C3">
              <w:rPr>
                <w:rFonts w:ascii="GHEA Grapalat" w:hAnsi="GHEA Grapalat"/>
                <w:sz w:val="20"/>
                <w:szCs w:val="20"/>
              </w:rPr>
              <w:t xml:space="preserve"> </w:t>
            </w:r>
            <w:r w:rsidRPr="00F072C3">
              <w:rPr>
                <w:rFonts w:ascii="GHEA Grapalat" w:hAnsi="GHEA Grapalat" w:cs="Sylfaen"/>
                <w:sz w:val="20"/>
                <w:szCs w:val="20"/>
              </w:rPr>
              <w:t>ար</w:t>
            </w:r>
            <w:r w:rsidRPr="00F072C3">
              <w:rPr>
                <w:rFonts w:ascii="GHEA Grapalat" w:hAnsi="GHEA Grapalat"/>
                <w:sz w:val="20"/>
                <w:szCs w:val="20"/>
              </w:rPr>
              <w:t>գ</w:t>
            </w:r>
            <w:r w:rsidRPr="00F072C3">
              <w:rPr>
                <w:rFonts w:ascii="GHEA Grapalat" w:hAnsi="GHEA Grapalat" w:cs="Sylfaen"/>
                <w:sz w:val="20"/>
                <w:szCs w:val="20"/>
              </w:rPr>
              <w:t>ինին</w:t>
            </w:r>
            <w:r w:rsidRPr="00F072C3">
              <w:rPr>
                <w:rFonts w:ascii="GHEA Grapalat" w:hAnsi="GHEA Grapalat"/>
                <w:sz w:val="20"/>
                <w:szCs w:val="20"/>
              </w:rPr>
              <w:t xml:space="preserve">)  C09AA04    </w:t>
            </w:r>
          </w:p>
        </w:tc>
        <w:tc>
          <w:tcPr>
            <w:tcW w:w="923" w:type="dxa"/>
            <w:tcBorders>
              <w:top w:val="single" w:sz="4" w:space="0" w:color="auto"/>
              <w:left w:val="single" w:sz="4" w:space="0" w:color="auto"/>
              <w:bottom w:val="single" w:sz="4" w:space="0" w:color="auto"/>
              <w:right w:val="single" w:sz="4" w:space="0" w:color="auto"/>
            </w:tcBorders>
            <w:vAlign w:val="center"/>
          </w:tcPr>
          <w:p w14:paraId="38B9E2DD"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4110DA" w14:textId="77777777" w:rsidR="007D1FEA" w:rsidRPr="00587C2C" w:rsidRDefault="007D1FEA" w:rsidP="007D1FEA">
            <w:pPr>
              <w:jc w:val="both"/>
              <w:rPr>
                <w:rFonts w:ascii="GHEA Grapalat" w:hAnsi="GHEA Grapalat"/>
                <w:sz w:val="20"/>
                <w:szCs w:val="20"/>
              </w:rPr>
            </w:pPr>
            <w:r w:rsidRPr="00587C2C">
              <w:rPr>
                <w:rFonts w:ascii="GHEA Grapalat" w:hAnsi="GHEA Grapalat"/>
                <w:sz w:val="20"/>
                <w:szCs w:val="20"/>
              </w:rPr>
              <w:t>Բիսոպրոլոլ</w:t>
            </w:r>
            <w:r w:rsidRPr="00251227">
              <w:rPr>
                <w:rFonts w:ascii="GHEA Grapalat" w:hAnsi="GHEA Grapalat"/>
                <w:sz w:val="20"/>
                <w:szCs w:val="20"/>
                <w:lang w:val="pt-BR"/>
              </w:rPr>
              <w:t xml:space="preserve"> (</w:t>
            </w:r>
            <w:r w:rsidRPr="00587C2C">
              <w:rPr>
                <w:rFonts w:ascii="GHEA Grapalat" w:hAnsi="GHEA Grapalat"/>
                <w:sz w:val="20"/>
                <w:szCs w:val="20"/>
              </w:rPr>
              <w:t>բիսոպրոլոլի</w:t>
            </w:r>
            <w:r w:rsidRPr="00251227">
              <w:rPr>
                <w:rFonts w:ascii="GHEA Grapalat" w:hAnsi="GHEA Grapalat"/>
                <w:sz w:val="20"/>
                <w:szCs w:val="20"/>
                <w:lang w:val="pt-BR"/>
              </w:rPr>
              <w:t xml:space="preserve"> </w:t>
            </w:r>
            <w:r w:rsidRPr="00587C2C">
              <w:rPr>
                <w:rFonts w:ascii="GHEA Grapalat" w:hAnsi="GHEA Grapalat"/>
                <w:sz w:val="20"/>
                <w:szCs w:val="20"/>
              </w:rPr>
              <w:t>ֆումարատ</w:t>
            </w:r>
            <w:r w:rsidRPr="00251227">
              <w:rPr>
                <w:rFonts w:ascii="GHEA Grapalat" w:hAnsi="GHEA Grapalat"/>
                <w:sz w:val="20"/>
                <w:szCs w:val="20"/>
                <w:lang w:val="pt-BR"/>
              </w:rPr>
              <w:t xml:space="preserve">), </w:t>
            </w:r>
            <w:r w:rsidRPr="00587C2C">
              <w:rPr>
                <w:rFonts w:ascii="GHEA Grapalat" w:hAnsi="GHEA Grapalat"/>
                <w:sz w:val="20"/>
                <w:szCs w:val="20"/>
              </w:rPr>
              <w:t>պերինդոպրիլ</w:t>
            </w:r>
            <w:r w:rsidRPr="00251227">
              <w:rPr>
                <w:rFonts w:ascii="GHEA Grapalat" w:hAnsi="GHEA Grapalat"/>
                <w:sz w:val="20"/>
                <w:szCs w:val="20"/>
                <w:lang w:val="pt-BR"/>
              </w:rPr>
              <w:t xml:space="preserve"> (</w:t>
            </w:r>
            <w:r w:rsidRPr="00587C2C">
              <w:rPr>
                <w:rFonts w:ascii="GHEA Grapalat" w:hAnsi="GHEA Grapalat"/>
                <w:sz w:val="20"/>
                <w:szCs w:val="20"/>
              </w:rPr>
              <w:t>պերինդոպրիլ</w:t>
            </w:r>
            <w:r w:rsidRPr="00251227">
              <w:rPr>
                <w:rFonts w:ascii="GHEA Grapalat" w:hAnsi="GHEA Grapalat"/>
                <w:sz w:val="20"/>
                <w:szCs w:val="20"/>
                <w:lang w:val="pt-BR"/>
              </w:rPr>
              <w:t xml:space="preserve"> </w:t>
            </w:r>
            <w:r w:rsidRPr="00587C2C">
              <w:rPr>
                <w:rFonts w:ascii="GHEA Grapalat" w:hAnsi="GHEA Grapalat"/>
                <w:sz w:val="20"/>
                <w:szCs w:val="20"/>
              </w:rPr>
              <w:t>արգինին</w:t>
            </w:r>
            <w:r w:rsidRPr="00251227">
              <w:rPr>
                <w:rFonts w:ascii="GHEA Grapalat" w:hAnsi="GHEA Grapalat"/>
                <w:sz w:val="20"/>
                <w:szCs w:val="20"/>
                <w:lang w:val="pt-BR"/>
              </w:rPr>
              <w:t xml:space="preserve">), </w:t>
            </w:r>
            <w:r w:rsidRPr="00587C2C">
              <w:rPr>
                <w:rFonts w:ascii="GHEA Grapalat" w:hAnsi="GHEA Grapalat"/>
                <w:sz w:val="20"/>
                <w:szCs w:val="20"/>
              </w:rPr>
              <w:t>դեղաձևը</w:t>
            </w:r>
            <w:r w:rsidRPr="00251227">
              <w:rPr>
                <w:rFonts w:ascii="GHEA Grapalat" w:hAnsi="GHEA Grapalat"/>
                <w:sz w:val="20"/>
                <w:szCs w:val="20"/>
                <w:lang w:val="pt-BR"/>
              </w:rPr>
              <w:t xml:space="preserve">. </w:t>
            </w:r>
            <w:r w:rsidRPr="00587C2C">
              <w:rPr>
                <w:rFonts w:ascii="GHEA Grapalat" w:hAnsi="GHEA Grapalat"/>
                <w:sz w:val="20"/>
                <w:szCs w:val="20"/>
              </w:rPr>
              <w:t>դեղահատ</w:t>
            </w:r>
            <w:r w:rsidRPr="00251227">
              <w:rPr>
                <w:rFonts w:ascii="GHEA Grapalat" w:hAnsi="GHEA Grapalat"/>
                <w:sz w:val="20"/>
                <w:szCs w:val="20"/>
                <w:lang w:val="pt-BR"/>
              </w:rPr>
              <w:t xml:space="preserve"> </w:t>
            </w:r>
            <w:r w:rsidRPr="00587C2C">
              <w:rPr>
                <w:rFonts w:ascii="GHEA Grapalat" w:hAnsi="GHEA Grapalat"/>
                <w:sz w:val="20"/>
                <w:szCs w:val="20"/>
              </w:rPr>
              <w:t>թաղանթապատ</w:t>
            </w:r>
            <w:r w:rsidRPr="00251227">
              <w:rPr>
                <w:rFonts w:ascii="GHEA Grapalat" w:hAnsi="GHEA Grapalat"/>
                <w:sz w:val="20"/>
                <w:szCs w:val="20"/>
                <w:lang w:val="pt-BR"/>
              </w:rPr>
              <w:t xml:space="preserve">, </w:t>
            </w:r>
            <w:r w:rsidRPr="00587C2C">
              <w:rPr>
                <w:rFonts w:ascii="GHEA Grapalat" w:hAnsi="GHEA Grapalat"/>
                <w:sz w:val="20"/>
                <w:szCs w:val="20"/>
              </w:rPr>
              <w:t>դեղաչափը</w:t>
            </w:r>
            <w:r w:rsidRPr="00251227">
              <w:rPr>
                <w:rFonts w:ascii="GHEA Grapalat" w:hAnsi="GHEA Grapalat"/>
                <w:sz w:val="20"/>
                <w:szCs w:val="20"/>
                <w:lang w:val="pt-BR"/>
              </w:rPr>
              <w:t xml:space="preserve">. </w:t>
            </w:r>
            <w:r>
              <w:rPr>
                <w:rFonts w:ascii="GHEA Grapalat" w:hAnsi="GHEA Grapalat"/>
                <w:sz w:val="20"/>
                <w:szCs w:val="20"/>
                <w:lang w:val="hy-AM"/>
              </w:rPr>
              <w:t>10</w:t>
            </w:r>
            <w:r w:rsidRPr="00587C2C">
              <w:rPr>
                <w:rFonts w:ascii="GHEA Grapalat" w:hAnsi="GHEA Grapalat"/>
                <w:sz w:val="20"/>
                <w:szCs w:val="20"/>
              </w:rPr>
              <w:t>մգ+</w:t>
            </w:r>
            <w:r>
              <w:rPr>
                <w:rFonts w:ascii="GHEA Grapalat" w:hAnsi="GHEA Grapalat"/>
                <w:sz w:val="20"/>
                <w:szCs w:val="20"/>
                <w:lang w:val="hy-AM"/>
              </w:rPr>
              <w:t>5</w:t>
            </w:r>
            <w:r w:rsidRPr="00587C2C">
              <w:rPr>
                <w:rFonts w:ascii="GHEA Grapalat" w:hAnsi="GHEA Grapalat"/>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3130497F" w14:textId="77777777" w:rsidR="007D1FEA" w:rsidRPr="000D68E0" w:rsidRDefault="007D1FEA" w:rsidP="007D1FEA">
            <w:pPr>
              <w:rPr>
                <w:rFonts w:ascii="GHEA Grapalat" w:hAnsi="GHEA Grapalat" w:cs="Arial"/>
                <w:sz w:val="18"/>
                <w:szCs w:val="18"/>
                <w:lang w:val="pt-BR"/>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24805FDC" w14:textId="3AC4EA7B"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BEA42C7" w14:textId="3685817A"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510AD8E"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3BDECB5F"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D2CCA7C"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6A60E21E"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4AD61382"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1B328D4" w14:textId="77777777" w:rsidR="007D1FEA" w:rsidRPr="00283575" w:rsidRDefault="007D1FEA" w:rsidP="007D1FEA">
            <w:pPr>
              <w:jc w:val="center"/>
              <w:rPr>
                <w:rFonts w:ascii="GHEA Grapalat" w:hAnsi="GHEA Grapalat" w:cs="Arial LatArm"/>
                <w:lang w:val="hy-AM"/>
              </w:rPr>
            </w:pPr>
            <w:r>
              <w:rPr>
                <w:rFonts w:ascii="GHEA Grapalat" w:hAnsi="GHEA Grapalat" w:cs="Arial LatArm"/>
                <w:lang w:val="hy-AM"/>
              </w:rPr>
              <w:t>129</w:t>
            </w:r>
          </w:p>
        </w:tc>
        <w:tc>
          <w:tcPr>
            <w:tcW w:w="1370" w:type="dxa"/>
            <w:tcBorders>
              <w:top w:val="single" w:sz="4" w:space="0" w:color="auto"/>
              <w:left w:val="single" w:sz="4" w:space="0" w:color="auto"/>
              <w:bottom w:val="single" w:sz="4" w:space="0" w:color="auto"/>
              <w:right w:val="single" w:sz="4" w:space="0" w:color="auto"/>
            </w:tcBorders>
            <w:vAlign w:val="center"/>
          </w:tcPr>
          <w:p w14:paraId="41322090" w14:textId="77777777" w:rsidR="007D1FEA" w:rsidRPr="00A467B2" w:rsidRDefault="007D1FEA" w:rsidP="007D1FEA">
            <w:pPr>
              <w:jc w:val="center"/>
              <w:rPr>
                <w:rFonts w:ascii="GHEA Grapalat" w:hAnsi="GHEA Grapalat"/>
                <w:sz w:val="16"/>
                <w:szCs w:val="16"/>
                <w:lang w:val="hy-AM"/>
              </w:rPr>
            </w:pPr>
            <w:r>
              <w:rPr>
                <w:rFonts w:ascii="GHEA Grapalat" w:hAnsi="GHEA Grapalat"/>
                <w:sz w:val="16"/>
                <w:szCs w:val="16"/>
                <w:lang w:val="hy-AM"/>
              </w:rPr>
              <w:t>33621510/1</w:t>
            </w:r>
          </w:p>
        </w:tc>
        <w:tc>
          <w:tcPr>
            <w:tcW w:w="2283" w:type="dxa"/>
            <w:tcBorders>
              <w:top w:val="single" w:sz="4" w:space="0" w:color="auto"/>
              <w:left w:val="single" w:sz="4" w:space="0" w:color="auto"/>
              <w:bottom w:val="single" w:sz="4" w:space="0" w:color="auto"/>
              <w:right w:val="single" w:sz="4" w:space="0" w:color="auto"/>
            </w:tcBorders>
            <w:vAlign w:val="center"/>
          </w:tcPr>
          <w:p w14:paraId="3B17FC18" w14:textId="77777777" w:rsidR="007D1FEA" w:rsidRPr="009A64F0" w:rsidRDefault="007D1FEA" w:rsidP="007D1FEA">
            <w:pPr>
              <w:rPr>
                <w:rFonts w:ascii="GHEA Grapalat" w:hAnsi="GHEA Grapalat"/>
                <w:sz w:val="20"/>
                <w:szCs w:val="20"/>
                <w:lang w:val="pt-BR"/>
              </w:rPr>
            </w:pPr>
            <w:r w:rsidRPr="00BD55E1">
              <w:rPr>
                <w:rFonts w:ascii="GHEA Grapalat" w:hAnsi="GHEA Grapalat" w:cs="Sylfaen"/>
                <w:sz w:val="20"/>
                <w:szCs w:val="20"/>
              </w:rPr>
              <w:t>կապտոպրիլ</w:t>
            </w:r>
            <w:r w:rsidRPr="00BD55E1">
              <w:rPr>
                <w:rFonts w:ascii="GHEA Grapalat" w:hAnsi="GHEA Grapalat"/>
                <w:sz w:val="20"/>
                <w:szCs w:val="20"/>
              </w:rPr>
              <w:t xml:space="preserve"> c09aa02</w:t>
            </w:r>
          </w:p>
        </w:tc>
        <w:tc>
          <w:tcPr>
            <w:tcW w:w="923" w:type="dxa"/>
            <w:tcBorders>
              <w:top w:val="single" w:sz="4" w:space="0" w:color="auto"/>
              <w:left w:val="single" w:sz="4" w:space="0" w:color="auto"/>
              <w:bottom w:val="single" w:sz="4" w:space="0" w:color="auto"/>
              <w:right w:val="single" w:sz="4" w:space="0" w:color="auto"/>
            </w:tcBorders>
            <w:vAlign w:val="center"/>
          </w:tcPr>
          <w:p w14:paraId="222EFF02" w14:textId="77777777" w:rsidR="007D1FEA" w:rsidRPr="009A64F0"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F9C4D7" w14:textId="77777777" w:rsidR="007D1FEA" w:rsidRPr="00F24A74" w:rsidRDefault="007D1FEA" w:rsidP="007D1FEA">
            <w:pPr>
              <w:jc w:val="both"/>
              <w:rPr>
                <w:rFonts w:ascii="GHEA Grapalat" w:hAnsi="GHEA Grapalat"/>
                <w:sz w:val="20"/>
                <w:szCs w:val="20"/>
                <w:lang w:val="hy-AM"/>
              </w:rPr>
            </w:pPr>
            <w:r w:rsidRPr="005609DD">
              <w:rPr>
                <w:rFonts w:ascii="GHEA Grapalat" w:hAnsi="GHEA Grapalat"/>
                <w:sz w:val="20"/>
                <w:szCs w:val="20"/>
              </w:rPr>
              <w:t>Կապտոպրիլ</w:t>
            </w:r>
            <w:r w:rsidRPr="002A2632">
              <w:rPr>
                <w:rFonts w:ascii="GHEA Grapalat" w:hAnsi="GHEA Grapalat"/>
                <w:sz w:val="20"/>
                <w:szCs w:val="20"/>
                <w:lang w:val="pt-BR"/>
              </w:rPr>
              <w:t xml:space="preserve">, </w:t>
            </w:r>
            <w:r w:rsidRPr="00E67C64">
              <w:rPr>
                <w:rFonts w:ascii="GHEA Grapalat" w:hAnsi="GHEA Grapalat" w:cs="Sylfaen"/>
                <w:sz w:val="20"/>
                <w:szCs w:val="20"/>
              </w:rPr>
              <w:t>դեղաձևը</w:t>
            </w:r>
            <w:r w:rsidRPr="002A2632">
              <w:rPr>
                <w:rFonts w:ascii="GHEA Grapalat" w:hAnsi="GHEA Grapalat" w:cs="Sylfaen"/>
                <w:sz w:val="20"/>
                <w:szCs w:val="20"/>
                <w:lang w:val="pt-BR"/>
              </w:rPr>
              <w:t xml:space="preserve">. </w:t>
            </w:r>
            <w:r w:rsidRPr="007220A3">
              <w:rPr>
                <w:rFonts w:ascii="GHEA Grapalat" w:hAnsi="GHEA Grapalat" w:cs="Sylfaen"/>
                <w:sz w:val="20"/>
                <w:szCs w:val="20"/>
              </w:rPr>
              <w:t>դեղահատ</w:t>
            </w:r>
            <w:r w:rsidRPr="002A2632">
              <w:rPr>
                <w:rFonts w:ascii="GHEA Grapalat" w:hAnsi="GHEA Grapalat" w:cs="Sylfaen"/>
                <w:sz w:val="20"/>
                <w:szCs w:val="20"/>
                <w:lang w:val="pt-BR"/>
              </w:rPr>
              <w:t xml:space="preserve">, </w:t>
            </w:r>
            <w:r w:rsidRPr="00E67C64">
              <w:rPr>
                <w:rFonts w:ascii="GHEA Grapalat" w:hAnsi="GHEA Grapalat" w:cs="Sylfaen"/>
                <w:sz w:val="20"/>
                <w:szCs w:val="20"/>
              </w:rPr>
              <w:t>դեղաչափը</w:t>
            </w:r>
            <w:r w:rsidRPr="002A2632">
              <w:rPr>
                <w:rFonts w:ascii="GHEA Grapalat" w:hAnsi="GHEA Grapalat" w:cs="Sylfaen"/>
                <w:sz w:val="20"/>
                <w:szCs w:val="20"/>
                <w:lang w:val="pt-BR"/>
              </w:rPr>
              <w:t>.</w:t>
            </w:r>
            <w:r w:rsidRPr="002A2632">
              <w:rPr>
                <w:lang w:val="pt-BR"/>
              </w:rPr>
              <w:t xml:space="preserve"> </w:t>
            </w:r>
            <w:r>
              <w:rPr>
                <w:rFonts w:ascii="Sylfaen" w:hAnsi="Sylfaen"/>
                <w:lang w:val="hy-AM"/>
              </w:rPr>
              <w:t>50</w:t>
            </w:r>
            <w:r w:rsidRPr="005609DD">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2C01797F" w14:textId="77777777" w:rsidR="007D1FEA" w:rsidRPr="0018660B" w:rsidRDefault="007D1FEA" w:rsidP="007D1FEA">
            <w:pPr>
              <w:jc w:val="center"/>
              <w:rPr>
                <w:rFonts w:ascii="GHEA Grapalat" w:hAnsi="GHEA Grapalat" w:cs="Arial"/>
                <w:sz w:val="18"/>
                <w:szCs w:val="18"/>
              </w:rPr>
            </w:pPr>
            <w:r w:rsidRPr="0018660B">
              <w:rPr>
                <w:rFonts w:ascii="GHEA Grapalat" w:hAnsi="GHEA Grapalat" w:cs="Arial"/>
                <w:sz w:val="18"/>
                <w:szCs w:val="18"/>
                <w:lang w:val="es-ES"/>
              </w:rPr>
              <w:t>hատ</w:t>
            </w:r>
          </w:p>
        </w:tc>
        <w:tc>
          <w:tcPr>
            <w:tcW w:w="900" w:type="dxa"/>
            <w:tcBorders>
              <w:top w:val="single" w:sz="4" w:space="0" w:color="auto"/>
              <w:left w:val="single" w:sz="4" w:space="0" w:color="auto"/>
              <w:bottom w:val="single" w:sz="4" w:space="0" w:color="auto"/>
              <w:right w:val="single" w:sz="4" w:space="0" w:color="auto"/>
            </w:tcBorders>
            <w:vAlign w:val="center"/>
          </w:tcPr>
          <w:p w14:paraId="4F9ECDAF" w14:textId="338EFF3E"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A459688" w14:textId="2F643D43"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AAC9EB8"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10000</w:t>
            </w:r>
          </w:p>
        </w:tc>
        <w:tc>
          <w:tcPr>
            <w:tcW w:w="990" w:type="dxa"/>
            <w:tcBorders>
              <w:top w:val="single" w:sz="4" w:space="0" w:color="auto"/>
              <w:left w:val="single" w:sz="4" w:space="0" w:color="auto"/>
              <w:bottom w:val="single" w:sz="4" w:space="0" w:color="auto"/>
              <w:right w:val="single" w:sz="4" w:space="0" w:color="auto"/>
            </w:tcBorders>
            <w:vAlign w:val="center"/>
          </w:tcPr>
          <w:p w14:paraId="4B51E557"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FD8150C"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10000</w:t>
            </w:r>
          </w:p>
        </w:tc>
        <w:tc>
          <w:tcPr>
            <w:tcW w:w="1386" w:type="dxa"/>
            <w:tcBorders>
              <w:top w:val="single" w:sz="4" w:space="0" w:color="auto"/>
              <w:left w:val="single" w:sz="4" w:space="0" w:color="auto"/>
              <w:bottom w:val="single" w:sz="4" w:space="0" w:color="auto"/>
              <w:right w:val="single" w:sz="4" w:space="0" w:color="auto"/>
            </w:tcBorders>
            <w:vAlign w:val="center"/>
          </w:tcPr>
          <w:p w14:paraId="3FAC2A0D"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2D8DCEC0"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1B73374" w14:textId="77777777" w:rsidR="007D1FEA" w:rsidRPr="000E502C" w:rsidRDefault="007D1FEA" w:rsidP="007D1FEA">
            <w:pPr>
              <w:jc w:val="center"/>
              <w:rPr>
                <w:rFonts w:ascii="GHEA Grapalat" w:hAnsi="GHEA Grapalat" w:cs="Arial LatArm"/>
                <w:lang w:val="hy-AM"/>
              </w:rPr>
            </w:pPr>
            <w:r>
              <w:rPr>
                <w:rFonts w:ascii="GHEA Grapalat" w:hAnsi="GHEA Grapalat" w:cs="Arial LatArm"/>
                <w:lang w:val="hy-AM"/>
              </w:rPr>
              <w:t>130</w:t>
            </w:r>
          </w:p>
        </w:tc>
        <w:tc>
          <w:tcPr>
            <w:tcW w:w="1370" w:type="dxa"/>
            <w:tcBorders>
              <w:top w:val="single" w:sz="4" w:space="0" w:color="auto"/>
              <w:left w:val="single" w:sz="4" w:space="0" w:color="auto"/>
              <w:bottom w:val="single" w:sz="4" w:space="0" w:color="auto"/>
              <w:right w:val="single" w:sz="4" w:space="0" w:color="auto"/>
            </w:tcBorders>
            <w:vAlign w:val="center"/>
          </w:tcPr>
          <w:p w14:paraId="3C3D98B8" w14:textId="77777777" w:rsidR="007D1FEA" w:rsidRPr="0078410A" w:rsidRDefault="007D1FEA" w:rsidP="007D1FEA">
            <w:pPr>
              <w:jc w:val="center"/>
              <w:rPr>
                <w:rFonts w:ascii="GHEA Grapalat" w:hAnsi="GHEA Grapalat"/>
                <w:sz w:val="16"/>
                <w:szCs w:val="16"/>
                <w:lang w:val="hy-AM"/>
              </w:rPr>
            </w:pPr>
            <w:r>
              <w:rPr>
                <w:rFonts w:ascii="GHEA Grapalat" w:hAnsi="GHEA Grapalat"/>
                <w:sz w:val="16"/>
                <w:szCs w:val="16"/>
                <w:lang w:val="hy-AM"/>
              </w:rPr>
              <w:t>33621510/2</w:t>
            </w:r>
          </w:p>
        </w:tc>
        <w:tc>
          <w:tcPr>
            <w:tcW w:w="2283" w:type="dxa"/>
            <w:tcBorders>
              <w:top w:val="single" w:sz="4" w:space="0" w:color="auto"/>
              <w:left w:val="single" w:sz="4" w:space="0" w:color="auto"/>
              <w:bottom w:val="single" w:sz="4" w:space="0" w:color="auto"/>
              <w:right w:val="single" w:sz="4" w:space="0" w:color="auto"/>
            </w:tcBorders>
            <w:vAlign w:val="center"/>
          </w:tcPr>
          <w:p w14:paraId="2218B1CC" w14:textId="77777777" w:rsidR="007D1FEA" w:rsidRPr="009A64F0" w:rsidRDefault="007D1FEA" w:rsidP="007D1FEA">
            <w:pPr>
              <w:rPr>
                <w:rFonts w:ascii="GHEA Grapalat" w:hAnsi="GHEA Grapalat"/>
                <w:sz w:val="20"/>
                <w:szCs w:val="20"/>
                <w:lang w:val="pt-BR"/>
              </w:rPr>
            </w:pPr>
            <w:r w:rsidRPr="00BD55E1">
              <w:rPr>
                <w:rFonts w:ascii="GHEA Grapalat" w:hAnsi="GHEA Grapalat" w:cs="Sylfaen"/>
                <w:sz w:val="20"/>
                <w:szCs w:val="20"/>
              </w:rPr>
              <w:t>կապտոպրիլ</w:t>
            </w:r>
            <w:r w:rsidRPr="00BD55E1">
              <w:rPr>
                <w:rFonts w:ascii="GHEA Grapalat" w:hAnsi="GHEA Grapalat"/>
                <w:sz w:val="20"/>
                <w:szCs w:val="20"/>
              </w:rPr>
              <w:t xml:space="preserve"> c09aa02</w:t>
            </w:r>
          </w:p>
        </w:tc>
        <w:tc>
          <w:tcPr>
            <w:tcW w:w="923" w:type="dxa"/>
            <w:tcBorders>
              <w:top w:val="single" w:sz="4" w:space="0" w:color="auto"/>
              <w:left w:val="single" w:sz="4" w:space="0" w:color="auto"/>
              <w:bottom w:val="single" w:sz="4" w:space="0" w:color="auto"/>
              <w:right w:val="single" w:sz="4" w:space="0" w:color="auto"/>
            </w:tcBorders>
            <w:vAlign w:val="center"/>
          </w:tcPr>
          <w:p w14:paraId="2869A89E" w14:textId="77777777" w:rsidR="007D1FEA" w:rsidRPr="009A64F0"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767024" w14:textId="77777777" w:rsidR="007D1FEA" w:rsidRPr="00F24A74" w:rsidRDefault="007D1FEA" w:rsidP="007D1FEA">
            <w:pPr>
              <w:jc w:val="both"/>
              <w:rPr>
                <w:rFonts w:ascii="GHEA Grapalat" w:hAnsi="GHEA Grapalat"/>
                <w:sz w:val="20"/>
                <w:szCs w:val="20"/>
                <w:lang w:val="hy-AM"/>
              </w:rPr>
            </w:pPr>
            <w:r w:rsidRPr="005609DD">
              <w:rPr>
                <w:rFonts w:ascii="GHEA Grapalat" w:hAnsi="GHEA Grapalat"/>
                <w:sz w:val="20"/>
                <w:szCs w:val="20"/>
              </w:rPr>
              <w:t>Կապտոպրիլ</w:t>
            </w:r>
            <w:r w:rsidRPr="002A2632">
              <w:rPr>
                <w:rFonts w:ascii="GHEA Grapalat" w:hAnsi="GHEA Grapalat"/>
                <w:sz w:val="20"/>
                <w:szCs w:val="20"/>
                <w:lang w:val="pt-BR"/>
              </w:rPr>
              <w:t xml:space="preserve">, </w:t>
            </w:r>
            <w:r w:rsidRPr="00E67C64">
              <w:rPr>
                <w:rFonts w:ascii="GHEA Grapalat" w:hAnsi="GHEA Grapalat" w:cs="Sylfaen"/>
                <w:sz w:val="20"/>
                <w:szCs w:val="20"/>
              </w:rPr>
              <w:t>դեղաձևը</w:t>
            </w:r>
            <w:r w:rsidRPr="002A2632">
              <w:rPr>
                <w:rFonts w:ascii="GHEA Grapalat" w:hAnsi="GHEA Grapalat" w:cs="Sylfaen"/>
                <w:sz w:val="20"/>
                <w:szCs w:val="20"/>
                <w:lang w:val="pt-BR"/>
              </w:rPr>
              <w:t xml:space="preserve">. </w:t>
            </w:r>
            <w:r w:rsidRPr="007220A3">
              <w:rPr>
                <w:rFonts w:ascii="GHEA Grapalat" w:hAnsi="GHEA Grapalat" w:cs="Sylfaen"/>
                <w:sz w:val="20"/>
                <w:szCs w:val="20"/>
              </w:rPr>
              <w:t>դեղահատ</w:t>
            </w:r>
            <w:r w:rsidRPr="002A2632">
              <w:rPr>
                <w:rFonts w:ascii="GHEA Grapalat" w:hAnsi="GHEA Grapalat" w:cs="Sylfaen"/>
                <w:sz w:val="20"/>
                <w:szCs w:val="20"/>
                <w:lang w:val="pt-BR"/>
              </w:rPr>
              <w:t xml:space="preserve">, </w:t>
            </w:r>
            <w:r w:rsidRPr="00E67C64">
              <w:rPr>
                <w:rFonts w:ascii="GHEA Grapalat" w:hAnsi="GHEA Grapalat" w:cs="Sylfaen"/>
                <w:sz w:val="20"/>
                <w:szCs w:val="20"/>
              </w:rPr>
              <w:t>դեղաչափը</w:t>
            </w:r>
            <w:r w:rsidRPr="002A2632">
              <w:rPr>
                <w:rFonts w:ascii="GHEA Grapalat" w:hAnsi="GHEA Grapalat" w:cs="Sylfaen"/>
                <w:sz w:val="20"/>
                <w:szCs w:val="20"/>
                <w:lang w:val="pt-BR"/>
              </w:rPr>
              <w:t>.</w:t>
            </w:r>
            <w:r w:rsidRPr="002A2632">
              <w:rPr>
                <w:lang w:val="pt-BR"/>
              </w:rPr>
              <w:t xml:space="preserve"> </w:t>
            </w:r>
            <w:r>
              <w:rPr>
                <w:rFonts w:ascii="GHEA Grapalat" w:hAnsi="GHEA Grapalat" w:cs="Sylfaen"/>
                <w:sz w:val="20"/>
                <w:szCs w:val="20"/>
                <w:lang w:val="hy-AM"/>
              </w:rPr>
              <w:t>25</w:t>
            </w:r>
            <w:r w:rsidRPr="005609DD">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72B8FE80" w14:textId="77777777" w:rsidR="007D1FEA" w:rsidRPr="0018660B" w:rsidRDefault="007D1FEA" w:rsidP="007D1FEA">
            <w:pPr>
              <w:jc w:val="center"/>
              <w:rPr>
                <w:rFonts w:ascii="GHEA Grapalat" w:hAnsi="GHEA Grapalat" w:cs="Arial"/>
                <w:sz w:val="18"/>
                <w:szCs w:val="18"/>
              </w:rPr>
            </w:pPr>
            <w:r w:rsidRPr="0018660B">
              <w:rPr>
                <w:rFonts w:ascii="GHEA Grapalat" w:hAnsi="GHEA Grapalat" w:cs="Arial"/>
                <w:sz w:val="18"/>
                <w:szCs w:val="18"/>
                <w:lang w:val="es-ES"/>
              </w:rPr>
              <w:t>hատ</w:t>
            </w:r>
          </w:p>
        </w:tc>
        <w:tc>
          <w:tcPr>
            <w:tcW w:w="900" w:type="dxa"/>
            <w:tcBorders>
              <w:top w:val="single" w:sz="4" w:space="0" w:color="auto"/>
              <w:left w:val="single" w:sz="4" w:space="0" w:color="auto"/>
              <w:bottom w:val="single" w:sz="4" w:space="0" w:color="auto"/>
              <w:right w:val="single" w:sz="4" w:space="0" w:color="auto"/>
            </w:tcBorders>
            <w:vAlign w:val="center"/>
          </w:tcPr>
          <w:p w14:paraId="3E086438" w14:textId="0A09EC55"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2F98B96" w14:textId="0FE2C771"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A6CF221"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12000</w:t>
            </w:r>
          </w:p>
        </w:tc>
        <w:tc>
          <w:tcPr>
            <w:tcW w:w="990" w:type="dxa"/>
            <w:tcBorders>
              <w:top w:val="single" w:sz="4" w:space="0" w:color="auto"/>
              <w:left w:val="single" w:sz="4" w:space="0" w:color="auto"/>
              <w:bottom w:val="single" w:sz="4" w:space="0" w:color="auto"/>
              <w:right w:val="single" w:sz="4" w:space="0" w:color="auto"/>
            </w:tcBorders>
            <w:vAlign w:val="center"/>
          </w:tcPr>
          <w:p w14:paraId="6091A065"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DC33CAD"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12000</w:t>
            </w:r>
          </w:p>
        </w:tc>
        <w:tc>
          <w:tcPr>
            <w:tcW w:w="1386" w:type="dxa"/>
            <w:tcBorders>
              <w:top w:val="single" w:sz="4" w:space="0" w:color="auto"/>
              <w:left w:val="single" w:sz="4" w:space="0" w:color="auto"/>
              <w:bottom w:val="single" w:sz="4" w:space="0" w:color="auto"/>
              <w:right w:val="single" w:sz="4" w:space="0" w:color="auto"/>
            </w:tcBorders>
            <w:vAlign w:val="center"/>
          </w:tcPr>
          <w:p w14:paraId="55FB8799"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5811F575"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441713F" w14:textId="77777777" w:rsidR="007D1FEA" w:rsidRPr="00786B35" w:rsidRDefault="007D1FEA" w:rsidP="007D1FEA">
            <w:pPr>
              <w:jc w:val="center"/>
              <w:rPr>
                <w:rFonts w:ascii="GHEA Grapalat" w:hAnsi="GHEA Grapalat" w:cs="Arial LatArm"/>
                <w:lang w:val="hy-AM"/>
              </w:rPr>
            </w:pPr>
            <w:r>
              <w:rPr>
                <w:rFonts w:ascii="GHEA Grapalat" w:hAnsi="GHEA Grapalat" w:cs="Arial LatArm"/>
                <w:lang w:val="hy-AM"/>
              </w:rPr>
              <w:t>131</w:t>
            </w:r>
          </w:p>
        </w:tc>
        <w:tc>
          <w:tcPr>
            <w:tcW w:w="1370" w:type="dxa"/>
            <w:tcBorders>
              <w:top w:val="single" w:sz="4" w:space="0" w:color="auto"/>
              <w:left w:val="single" w:sz="4" w:space="0" w:color="auto"/>
              <w:bottom w:val="single" w:sz="4" w:space="0" w:color="auto"/>
              <w:right w:val="single" w:sz="4" w:space="0" w:color="auto"/>
            </w:tcBorders>
            <w:vAlign w:val="center"/>
          </w:tcPr>
          <w:p w14:paraId="4DA23B07" w14:textId="77777777" w:rsidR="007D1FEA" w:rsidRPr="002907C6" w:rsidRDefault="007D1FEA" w:rsidP="007D1FEA">
            <w:pPr>
              <w:jc w:val="center"/>
              <w:rPr>
                <w:rFonts w:ascii="GHEA Grapalat" w:hAnsi="GHEA Grapalat"/>
                <w:sz w:val="16"/>
                <w:szCs w:val="16"/>
                <w:lang w:val="hy-AM"/>
              </w:rPr>
            </w:pPr>
            <w:r w:rsidRPr="00F072C3">
              <w:rPr>
                <w:rFonts w:ascii="GHEA Grapalat" w:hAnsi="GHEA Grapalat"/>
                <w:sz w:val="16"/>
                <w:szCs w:val="16"/>
                <w:lang w:val="hy-AM"/>
              </w:rPr>
              <w:t>33621530/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63BF5DC6" w14:textId="77777777" w:rsidR="007D1FEA" w:rsidRPr="00F072C3" w:rsidRDefault="007D1FEA" w:rsidP="007D1FEA">
            <w:pPr>
              <w:rPr>
                <w:rFonts w:ascii="GHEA Grapalat" w:hAnsi="GHEA Grapalat"/>
                <w:sz w:val="20"/>
                <w:szCs w:val="20"/>
              </w:rPr>
            </w:pPr>
            <w:r w:rsidRPr="00F072C3">
              <w:rPr>
                <w:rFonts w:ascii="GHEA Grapalat" w:hAnsi="GHEA Grapalat"/>
                <w:sz w:val="20"/>
                <w:szCs w:val="20"/>
              </w:rPr>
              <w:t>պերինդոպրիլարգինին</w:t>
            </w:r>
            <w:r w:rsidRPr="00F072C3">
              <w:rPr>
                <w:rFonts w:ascii="GHEA Grapalat" w:hAnsi="GHEA Grapalat"/>
                <w:sz w:val="20"/>
                <w:szCs w:val="20"/>
                <w:lang w:val="pt-BR"/>
              </w:rPr>
              <w:t xml:space="preserve">, </w:t>
            </w:r>
            <w:r w:rsidRPr="00F072C3">
              <w:rPr>
                <w:rFonts w:ascii="GHEA Grapalat" w:hAnsi="GHEA Grapalat"/>
                <w:sz w:val="20"/>
                <w:szCs w:val="20"/>
              </w:rPr>
              <w:t xml:space="preserve">ինդապամիդ C09BA04     </w:t>
            </w:r>
          </w:p>
        </w:tc>
        <w:tc>
          <w:tcPr>
            <w:tcW w:w="923" w:type="dxa"/>
            <w:tcBorders>
              <w:top w:val="single" w:sz="4" w:space="0" w:color="auto"/>
              <w:left w:val="single" w:sz="4" w:space="0" w:color="auto"/>
              <w:bottom w:val="single" w:sz="4" w:space="0" w:color="auto"/>
              <w:right w:val="single" w:sz="4" w:space="0" w:color="auto"/>
            </w:tcBorders>
            <w:vAlign w:val="center"/>
          </w:tcPr>
          <w:p w14:paraId="3F7D53CA"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044493"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sz w:val="20"/>
                <w:szCs w:val="20"/>
              </w:rPr>
              <w:t>Պերինդոպրիլ</w:t>
            </w:r>
            <w:r w:rsidRPr="00F072C3">
              <w:rPr>
                <w:rFonts w:ascii="GHEA Grapalat" w:hAnsi="GHEA Grapalat"/>
                <w:sz w:val="20"/>
                <w:szCs w:val="20"/>
                <w:lang w:val="pt-BR"/>
              </w:rPr>
              <w:t xml:space="preserve"> </w:t>
            </w:r>
            <w:r w:rsidRPr="00F072C3">
              <w:rPr>
                <w:rFonts w:ascii="GHEA Grapalat" w:hAnsi="GHEA Grapalat"/>
                <w:sz w:val="20"/>
                <w:szCs w:val="20"/>
              </w:rPr>
              <w:t>արգինին</w:t>
            </w:r>
            <w:r w:rsidRPr="00F072C3">
              <w:rPr>
                <w:rFonts w:ascii="GHEA Grapalat" w:hAnsi="GHEA Grapalat"/>
                <w:sz w:val="20"/>
                <w:szCs w:val="20"/>
                <w:lang w:val="es-ES"/>
              </w:rPr>
              <w:t xml:space="preserve">, </w:t>
            </w:r>
            <w:r w:rsidRPr="00F072C3">
              <w:rPr>
                <w:rFonts w:ascii="GHEA Grapalat" w:hAnsi="GHEA Grapalat"/>
                <w:sz w:val="20"/>
                <w:szCs w:val="20"/>
              </w:rPr>
              <w:t>ինդապամիդ</w:t>
            </w:r>
            <w:r w:rsidRPr="00F072C3">
              <w:rPr>
                <w:rFonts w:ascii="GHEA Grapalat" w:hAnsi="GHEA Grapalat"/>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es-ES"/>
              </w:rPr>
              <w:t xml:space="preserve">. </w:t>
            </w:r>
            <w:r w:rsidRPr="00F072C3">
              <w:rPr>
                <w:rFonts w:ascii="GHEA Grapalat" w:hAnsi="GHEA Grapalat" w:cs="Sylfaen"/>
                <w:sz w:val="20"/>
                <w:szCs w:val="20"/>
              </w:rPr>
              <w:t>դեղահատեր</w:t>
            </w:r>
            <w:r w:rsidRPr="00F072C3">
              <w:rPr>
                <w:rFonts w:ascii="GHEA Grapalat" w:hAnsi="GHEA Grapalat" w:cs="Sylfaen"/>
                <w:sz w:val="20"/>
                <w:szCs w:val="20"/>
                <w:lang w:val="pt-BR"/>
              </w:rPr>
              <w:t xml:space="preserve"> </w:t>
            </w:r>
            <w:r w:rsidRPr="00F072C3">
              <w:rPr>
                <w:rFonts w:ascii="GHEA Grapalat" w:hAnsi="GHEA Grapalat" w:cs="Sylfaen"/>
                <w:sz w:val="20"/>
                <w:szCs w:val="20"/>
              </w:rPr>
              <w:t>թաղանթապատ</w:t>
            </w:r>
            <w:r w:rsidRPr="00F072C3">
              <w:rPr>
                <w:rFonts w:ascii="GHEA Grapalat" w:hAnsi="GHEA Grapalat" w:cs="Sylfaen"/>
                <w:sz w:val="20"/>
                <w:szCs w:val="20"/>
                <w:lang w:val="es-ES"/>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 xml:space="preserve"> </w:t>
            </w:r>
            <w:r>
              <w:rPr>
                <w:rFonts w:ascii="GHEA Grapalat" w:hAnsi="GHEA Grapalat" w:cs="Sylfaen"/>
                <w:sz w:val="20"/>
                <w:szCs w:val="20"/>
                <w:lang w:val="pt-BR"/>
              </w:rPr>
              <w:t>2.</w:t>
            </w:r>
            <w:r w:rsidRPr="00F072C3">
              <w:rPr>
                <w:rFonts w:ascii="GHEA Grapalat" w:hAnsi="GHEA Grapalat" w:cs="Sylfaen"/>
                <w:sz w:val="20"/>
                <w:szCs w:val="20"/>
                <w:lang w:val="es-ES"/>
              </w:rPr>
              <w:t>5</w:t>
            </w:r>
            <w:r w:rsidRPr="00F072C3">
              <w:rPr>
                <w:rFonts w:ascii="GHEA Grapalat" w:hAnsi="GHEA Grapalat" w:cs="Sylfaen"/>
                <w:sz w:val="20"/>
                <w:szCs w:val="20"/>
              </w:rPr>
              <w:t>մգ</w:t>
            </w:r>
            <w:r>
              <w:rPr>
                <w:rFonts w:ascii="GHEA Grapalat" w:hAnsi="GHEA Grapalat" w:cs="Sylfaen"/>
                <w:sz w:val="20"/>
                <w:szCs w:val="20"/>
                <w:lang w:val="es-ES"/>
              </w:rPr>
              <w:t>+0</w:t>
            </w:r>
            <w:r w:rsidRPr="00F072C3">
              <w:rPr>
                <w:rFonts w:ascii="GHEA Grapalat" w:hAnsi="GHEA Grapalat" w:cs="Sylfaen"/>
                <w:sz w:val="20"/>
                <w:szCs w:val="20"/>
                <w:lang w:val="es-ES"/>
              </w:rPr>
              <w:t>.</w:t>
            </w:r>
            <w:r>
              <w:rPr>
                <w:rFonts w:ascii="GHEA Grapalat" w:hAnsi="GHEA Grapalat" w:cs="Sylfaen"/>
                <w:sz w:val="20"/>
                <w:szCs w:val="20"/>
                <w:lang w:val="es-ES"/>
              </w:rPr>
              <w:t>6</w:t>
            </w:r>
            <w:r w:rsidRPr="00F072C3">
              <w:rPr>
                <w:rFonts w:ascii="GHEA Grapalat" w:hAnsi="GHEA Grapalat" w:cs="Sylfaen"/>
                <w:sz w:val="20"/>
                <w:szCs w:val="20"/>
                <w:lang w:val="es-ES"/>
              </w:rPr>
              <w:t>25մգ</w:t>
            </w:r>
          </w:p>
        </w:tc>
        <w:tc>
          <w:tcPr>
            <w:tcW w:w="900" w:type="dxa"/>
            <w:tcBorders>
              <w:top w:val="single" w:sz="4" w:space="0" w:color="auto"/>
              <w:left w:val="single" w:sz="4" w:space="0" w:color="auto"/>
              <w:bottom w:val="single" w:sz="4" w:space="0" w:color="auto"/>
              <w:right w:val="single" w:sz="4" w:space="0" w:color="auto"/>
            </w:tcBorders>
            <w:vAlign w:val="center"/>
          </w:tcPr>
          <w:p w14:paraId="2CC78D3A" w14:textId="77777777" w:rsidR="007D1FEA" w:rsidRPr="00F072C3" w:rsidRDefault="007D1FEA" w:rsidP="007D1FEA">
            <w:pPr>
              <w:jc w:val="center"/>
              <w:rPr>
                <w:rFonts w:ascii="GHEA Grapalat" w:hAnsi="GHEA Grapalat" w:cs="Arial"/>
                <w:sz w:val="18"/>
                <w:szCs w:val="18"/>
                <w:lang w:val="es-ES"/>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7E81AB08" w14:textId="024F18A0"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F8B3E40" w14:textId="39BC27C9"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BE01044"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990" w:type="dxa"/>
            <w:tcBorders>
              <w:top w:val="single" w:sz="4" w:space="0" w:color="auto"/>
              <w:left w:val="single" w:sz="4" w:space="0" w:color="auto"/>
              <w:bottom w:val="single" w:sz="4" w:space="0" w:color="auto"/>
              <w:right w:val="single" w:sz="4" w:space="0" w:color="auto"/>
            </w:tcBorders>
            <w:vAlign w:val="center"/>
          </w:tcPr>
          <w:p w14:paraId="4DDCD393"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BAD8432"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1386" w:type="dxa"/>
            <w:tcBorders>
              <w:top w:val="single" w:sz="4" w:space="0" w:color="auto"/>
              <w:left w:val="single" w:sz="4" w:space="0" w:color="auto"/>
              <w:bottom w:val="single" w:sz="4" w:space="0" w:color="auto"/>
              <w:right w:val="single" w:sz="4" w:space="0" w:color="auto"/>
            </w:tcBorders>
            <w:vAlign w:val="center"/>
          </w:tcPr>
          <w:p w14:paraId="3AB54B2E"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13A1D4C2"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40269DD" w14:textId="77777777" w:rsidR="007D1FEA" w:rsidRPr="00A6087F" w:rsidRDefault="007D1FEA" w:rsidP="007D1FEA">
            <w:pPr>
              <w:jc w:val="center"/>
              <w:rPr>
                <w:rFonts w:ascii="GHEA Grapalat" w:hAnsi="GHEA Grapalat" w:cs="Arial LatArm"/>
                <w:lang w:val="hy-AM"/>
              </w:rPr>
            </w:pPr>
            <w:r>
              <w:rPr>
                <w:rFonts w:ascii="GHEA Grapalat" w:hAnsi="GHEA Grapalat" w:cs="Arial LatArm"/>
                <w:lang w:val="hy-AM"/>
              </w:rPr>
              <w:t>132</w:t>
            </w:r>
          </w:p>
        </w:tc>
        <w:tc>
          <w:tcPr>
            <w:tcW w:w="1370" w:type="dxa"/>
            <w:tcBorders>
              <w:top w:val="single" w:sz="4" w:space="0" w:color="auto"/>
              <w:left w:val="single" w:sz="4" w:space="0" w:color="auto"/>
              <w:bottom w:val="single" w:sz="4" w:space="0" w:color="auto"/>
              <w:right w:val="single" w:sz="4" w:space="0" w:color="auto"/>
            </w:tcBorders>
            <w:vAlign w:val="center"/>
          </w:tcPr>
          <w:p w14:paraId="2BA40D64" w14:textId="77777777" w:rsidR="007D1FEA" w:rsidRPr="00E66028" w:rsidRDefault="007D1FEA" w:rsidP="007D1FEA">
            <w:pPr>
              <w:jc w:val="center"/>
              <w:rPr>
                <w:rFonts w:ascii="GHEA Grapalat" w:hAnsi="GHEA Grapalat"/>
                <w:sz w:val="16"/>
                <w:szCs w:val="16"/>
                <w:lang w:val="hy-AM"/>
              </w:rPr>
            </w:pPr>
            <w:r w:rsidRPr="00F072C3">
              <w:rPr>
                <w:rFonts w:ascii="GHEA Grapalat" w:hAnsi="GHEA Grapalat"/>
                <w:sz w:val="16"/>
                <w:szCs w:val="16"/>
                <w:lang w:val="hy-AM"/>
              </w:rPr>
              <w:t>33621530/</w:t>
            </w:r>
            <w:r>
              <w:rPr>
                <w:rFonts w:ascii="GHEA Grapalat" w:hAnsi="GHEA Grapalat"/>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vAlign w:val="center"/>
          </w:tcPr>
          <w:p w14:paraId="4FA28174" w14:textId="77777777" w:rsidR="007D1FEA" w:rsidRPr="00F072C3" w:rsidRDefault="007D1FEA" w:rsidP="007D1FEA">
            <w:pPr>
              <w:rPr>
                <w:rFonts w:ascii="GHEA Grapalat" w:hAnsi="GHEA Grapalat"/>
                <w:sz w:val="20"/>
                <w:szCs w:val="20"/>
              </w:rPr>
            </w:pPr>
            <w:r w:rsidRPr="00F072C3">
              <w:rPr>
                <w:rFonts w:ascii="GHEA Grapalat" w:hAnsi="GHEA Grapalat"/>
                <w:sz w:val="20"/>
                <w:szCs w:val="20"/>
              </w:rPr>
              <w:t>պերինդոպրիլարգինին</w:t>
            </w:r>
            <w:r w:rsidRPr="00F072C3">
              <w:rPr>
                <w:rFonts w:ascii="GHEA Grapalat" w:hAnsi="GHEA Grapalat"/>
                <w:sz w:val="20"/>
                <w:szCs w:val="20"/>
                <w:lang w:val="pt-BR"/>
              </w:rPr>
              <w:t xml:space="preserve">, </w:t>
            </w:r>
            <w:r w:rsidRPr="00F072C3">
              <w:rPr>
                <w:rFonts w:ascii="GHEA Grapalat" w:hAnsi="GHEA Grapalat"/>
                <w:sz w:val="20"/>
                <w:szCs w:val="20"/>
              </w:rPr>
              <w:t xml:space="preserve">ինդապամիդ C09BA04     </w:t>
            </w:r>
          </w:p>
        </w:tc>
        <w:tc>
          <w:tcPr>
            <w:tcW w:w="923" w:type="dxa"/>
            <w:tcBorders>
              <w:top w:val="single" w:sz="4" w:space="0" w:color="auto"/>
              <w:left w:val="single" w:sz="4" w:space="0" w:color="auto"/>
              <w:bottom w:val="single" w:sz="4" w:space="0" w:color="auto"/>
              <w:right w:val="single" w:sz="4" w:space="0" w:color="auto"/>
            </w:tcBorders>
            <w:vAlign w:val="center"/>
          </w:tcPr>
          <w:p w14:paraId="284D2DF6"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E902A5"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sz w:val="20"/>
                <w:szCs w:val="20"/>
              </w:rPr>
              <w:t>Պերինդոպրիլ</w:t>
            </w:r>
            <w:r w:rsidRPr="00F072C3">
              <w:rPr>
                <w:rFonts w:ascii="GHEA Grapalat" w:hAnsi="GHEA Grapalat"/>
                <w:sz w:val="20"/>
                <w:szCs w:val="20"/>
                <w:lang w:val="pt-BR"/>
              </w:rPr>
              <w:t xml:space="preserve"> </w:t>
            </w:r>
            <w:r w:rsidRPr="00F072C3">
              <w:rPr>
                <w:rFonts w:ascii="GHEA Grapalat" w:hAnsi="GHEA Grapalat"/>
                <w:sz w:val="20"/>
                <w:szCs w:val="20"/>
              </w:rPr>
              <w:t>արգինին</w:t>
            </w:r>
            <w:r w:rsidRPr="00F072C3">
              <w:rPr>
                <w:rFonts w:ascii="GHEA Grapalat" w:hAnsi="GHEA Grapalat"/>
                <w:sz w:val="20"/>
                <w:szCs w:val="20"/>
                <w:lang w:val="es-ES"/>
              </w:rPr>
              <w:t xml:space="preserve">, </w:t>
            </w:r>
            <w:r w:rsidRPr="00F072C3">
              <w:rPr>
                <w:rFonts w:ascii="GHEA Grapalat" w:hAnsi="GHEA Grapalat"/>
                <w:sz w:val="20"/>
                <w:szCs w:val="20"/>
              </w:rPr>
              <w:t>ինդապամիդ</w:t>
            </w:r>
            <w:r w:rsidRPr="00F072C3">
              <w:rPr>
                <w:rFonts w:ascii="GHEA Grapalat" w:hAnsi="GHEA Grapalat"/>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es-ES"/>
              </w:rPr>
              <w:t xml:space="preserve">. </w:t>
            </w:r>
            <w:r w:rsidRPr="00F072C3">
              <w:rPr>
                <w:rFonts w:ascii="GHEA Grapalat" w:hAnsi="GHEA Grapalat" w:cs="Sylfaen"/>
                <w:sz w:val="20"/>
                <w:szCs w:val="20"/>
              </w:rPr>
              <w:t>դեղահատեր</w:t>
            </w:r>
            <w:r w:rsidRPr="00F072C3">
              <w:rPr>
                <w:rFonts w:ascii="GHEA Grapalat" w:hAnsi="GHEA Grapalat" w:cs="Sylfaen"/>
                <w:sz w:val="20"/>
                <w:szCs w:val="20"/>
                <w:lang w:val="pt-BR"/>
              </w:rPr>
              <w:t xml:space="preserve"> </w:t>
            </w:r>
            <w:r w:rsidRPr="00F072C3">
              <w:rPr>
                <w:rFonts w:ascii="GHEA Grapalat" w:hAnsi="GHEA Grapalat" w:cs="Sylfaen"/>
                <w:sz w:val="20"/>
                <w:szCs w:val="20"/>
              </w:rPr>
              <w:t>թաղանթապատ</w:t>
            </w:r>
            <w:r w:rsidRPr="00F072C3">
              <w:rPr>
                <w:rFonts w:ascii="GHEA Grapalat" w:hAnsi="GHEA Grapalat" w:cs="Sylfaen"/>
                <w:sz w:val="20"/>
                <w:szCs w:val="20"/>
                <w:lang w:val="es-ES"/>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 xml:space="preserve"> </w:t>
            </w:r>
            <w:r w:rsidRPr="00F072C3">
              <w:rPr>
                <w:rFonts w:ascii="GHEA Grapalat" w:hAnsi="GHEA Grapalat" w:cs="Sylfaen"/>
                <w:sz w:val="20"/>
                <w:szCs w:val="20"/>
                <w:lang w:val="es-ES"/>
              </w:rPr>
              <w:t>5</w:t>
            </w:r>
            <w:r w:rsidRPr="00F072C3">
              <w:rPr>
                <w:rFonts w:ascii="GHEA Grapalat" w:hAnsi="GHEA Grapalat" w:cs="Sylfaen"/>
                <w:sz w:val="20"/>
                <w:szCs w:val="20"/>
              </w:rPr>
              <w:t>մգ</w:t>
            </w:r>
            <w:r>
              <w:rPr>
                <w:rFonts w:ascii="GHEA Grapalat" w:hAnsi="GHEA Grapalat" w:cs="Sylfaen"/>
                <w:sz w:val="20"/>
                <w:szCs w:val="20"/>
                <w:lang w:val="es-ES"/>
              </w:rPr>
              <w:t>+</w:t>
            </w:r>
            <w:r>
              <w:rPr>
                <w:rFonts w:ascii="GHEA Grapalat" w:hAnsi="GHEA Grapalat" w:cs="Sylfaen"/>
                <w:sz w:val="20"/>
                <w:szCs w:val="20"/>
                <w:lang w:val="hy-AM"/>
              </w:rPr>
              <w:t>1.</w:t>
            </w:r>
            <w:r w:rsidRPr="00F072C3">
              <w:rPr>
                <w:rFonts w:ascii="GHEA Grapalat" w:hAnsi="GHEA Grapalat" w:cs="Sylfaen"/>
                <w:sz w:val="20"/>
                <w:szCs w:val="20"/>
                <w:lang w:val="es-ES"/>
              </w:rPr>
              <w:t>25մգ</w:t>
            </w:r>
          </w:p>
        </w:tc>
        <w:tc>
          <w:tcPr>
            <w:tcW w:w="900" w:type="dxa"/>
            <w:tcBorders>
              <w:top w:val="single" w:sz="4" w:space="0" w:color="auto"/>
              <w:left w:val="single" w:sz="4" w:space="0" w:color="auto"/>
              <w:bottom w:val="single" w:sz="4" w:space="0" w:color="auto"/>
              <w:right w:val="single" w:sz="4" w:space="0" w:color="auto"/>
            </w:tcBorders>
            <w:vAlign w:val="center"/>
          </w:tcPr>
          <w:p w14:paraId="0D174A56" w14:textId="77777777" w:rsidR="007D1FEA" w:rsidRPr="00F072C3" w:rsidRDefault="007D1FEA" w:rsidP="007D1FEA">
            <w:pPr>
              <w:jc w:val="center"/>
              <w:rPr>
                <w:rFonts w:ascii="GHEA Grapalat" w:hAnsi="GHEA Grapalat" w:cs="Arial"/>
                <w:sz w:val="18"/>
                <w:szCs w:val="18"/>
                <w:lang w:val="es-ES"/>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18B8947" w14:textId="03531504"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11E3FEF" w14:textId="2F7053FE"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087972E"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990" w:type="dxa"/>
            <w:tcBorders>
              <w:top w:val="single" w:sz="4" w:space="0" w:color="auto"/>
              <w:left w:val="single" w:sz="4" w:space="0" w:color="auto"/>
              <w:bottom w:val="single" w:sz="4" w:space="0" w:color="auto"/>
              <w:right w:val="single" w:sz="4" w:space="0" w:color="auto"/>
            </w:tcBorders>
            <w:vAlign w:val="center"/>
          </w:tcPr>
          <w:p w14:paraId="5CBF9427"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CA39135"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1386" w:type="dxa"/>
            <w:tcBorders>
              <w:top w:val="single" w:sz="4" w:space="0" w:color="auto"/>
              <w:left w:val="single" w:sz="4" w:space="0" w:color="auto"/>
              <w:bottom w:val="single" w:sz="4" w:space="0" w:color="auto"/>
              <w:right w:val="single" w:sz="4" w:space="0" w:color="auto"/>
            </w:tcBorders>
            <w:vAlign w:val="center"/>
          </w:tcPr>
          <w:p w14:paraId="6A066D73"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46D2A02F"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26BD33E" w14:textId="77777777" w:rsidR="007D1FEA" w:rsidRPr="0088321B" w:rsidRDefault="007D1FEA" w:rsidP="007D1FEA">
            <w:pPr>
              <w:jc w:val="center"/>
              <w:rPr>
                <w:rFonts w:ascii="GHEA Grapalat" w:hAnsi="GHEA Grapalat" w:cs="Arial LatArm"/>
                <w:lang w:val="hy-AM"/>
              </w:rPr>
            </w:pPr>
            <w:r>
              <w:rPr>
                <w:rFonts w:ascii="GHEA Grapalat" w:hAnsi="GHEA Grapalat" w:cs="Arial LatArm"/>
                <w:lang w:val="hy-AM"/>
              </w:rPr>
              <w:t>133</w:t>
            </w:r>
          </w:p>
        </w:tc>
        <w:tc>
          <w:tcPr>
            <w:tcW w:w="1370" w:type="dxa"/>
            <w:tcBorders>
              <w:top w:val="single" w:sz="4" w:space="0" w:color="auto"/>
              <w:left w:val="single" w:sz="4" w:space="0" w:color="auto"/>
              <w:bottom w:val="single" w:sz="4" w:space="0" w:color="auto"/>
              <w:right w:val="single" w:sz="4" w:space="0" w:color="auto"/>
            </w:tcBorders>
            <w:vAlign w:val="center"/>
          </w:tcPr>
          <w:p w14:paraId="3D93D747" w14:textId="77777777" w:rsidR="007D1FEA" w:rsidRPr="00E66028" w:rsidRDefault="007D1FEA" w:rsidP="007D1FEA">
            <w:pPr>
              <w:jc w:val="center"/>
              <w:rPr>
                <w:rFonts w:ascii="GHEA Grapalat" w:hAnsi="GHEA Grapalat"/>
                <w:sz w:val="16"/>
                <w:szCs w:val="16"/>
                <w:lang w:val="hy-AM"/>
              </w:rPr>
            </w:pPr>
            <w:r w:rsidRPr="00F072C3">
              <w:rPr>
                <w:rFonts w:ascii="GHEA Grapalat" w:hAnsi="GHEA Grapalat"/>
                <w:sz w:val="16"/>
                <w:szCs w:val="16"/>
                <w:lang w:val="hy-AM"/>
              </w:rPr>
              <w:t>33621530/</w:t>
            </w:r>
            <w:r>
              <w:rPr>
                <w:rFonts w:ascii="GHEA Grapalat" w:hAnsi="GHEA Grapalat"/>
                <w:sz w:val="16"/>
                <w:szCs w:val="16"/>
                <w:lang w:val="hy-AM"/>
              </w:rPr>
              <w:t>3</w:t>
            </w:r>
          </w:p>
        </w:tc>
        <w:tc>
          <w:tcPr>
            <w:tcW w:w="2283" w:type="dxa"/>
            <w:tcBorders>
              <w:top w:val="single" w:sz="4" w:space="0" w:color="auto"/>
              <w:left w:val="single" w:sz="4" w:space="0" w:color="auto"/>
              <w:bottom w:val="single" w:sz="4" w:space="0" w:color="auto"/>
              <w:right w:val="single" w:sz="4" w:space="0" w:color="auto"/>
            </w:tcBorders>
            <w:vAlign w:val="center"/>
          </w:tcPr>
          <w:p w14:paraId="6BB68BE4" w14:textId="77777777" w:rsidR="007D1FEA" w:rsidRPr="00F072C3" w:rsidRDefault="007D1FEA" w:rsidP="007D1FEA">
            <w:pPr>
              <w:rPr>
                <w:rFonts w:ascii="GHEA Grapalat" w:hAnsi="GHEA Grapalat"/>
                <w:sz w:val="20"/>
                <w:szCs w:val="20"/>
              </w:rPr>
            </w:pPr>
            <w:r w:rsidRPr="00F072C3">
              <w:rPr>
                <w:rFonts w:ascii="GHEA Grapalat" w:hAnsi="GHEA Grapalat"/>
                <w:sz w:val="20"/>
                <w:szCs w:val="20"/>
              </w:rPr>
              <w:t>պերինդոպրիլարգինին</w:t>
            </w:r>
            <w:r w:rsidRPr="00F072C3">
              <w:rPr>
                <w:rFonts w:ascii="GHEA Grapalat" w:hAnsi="GHEA Grapalat"/>
                <w:sz w:val="20"/>
                <w:szCs w:val="20"/>
                <w:lang w:val="pt-BR"/>
              </w:rPr>
              <w:t xml:space="preserve">, </w:t>
            </w:r>
            <w:r w:rsidRPr="00F072C3">
              <w:rPr>
                <w:rFonts w:ascii="GHEA Grapalat" w:hAnsi="GHEA Grapalat"/>
                <w:sz w:val="20"/>
                <w:szCs w:val="20"/>
              </w:rPr>
              <w:t xml:space="preserve">ինդապամիդ C09BA04     </w:t>
            </w:r>
          </w:p>
        </w:tc>
        <w:tc>
          <w:tcPr>
            <w:tcW w:w="923" w:type="dxa"/>
            <w:tcBorders>
              <w:top w:val="single" w:sz="4" w:space="0" w:color="auto"/>
              <w:left w:val="single" w:sz="4" w:space="0" w:color="auto"/>
              <w:bottom w:val="single" w:sz="4" w:space="0" w:color="auto"/>
              <w:right w:val="single" w:sz="4" w:space="0" w:color="auto"/>
            </w:tcBorders>
            <w:vAlign w:val="center"/>
          </w:tcPr>
          <w:p w14:paraId="5521A682"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FDACA9"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sz w:val="20"/>
                <w:szCs w:val="20"/>
              </w:rPr>
              <w:t>Պերինդոպրիլ</w:t>
            </w:r>
            <w:r w:rsidRPr="00F072C3">
              <w:rPr>
                <w:rFonts w:ascii="GHEA Grapalat" w:hAnsi="GHEA Grapalat"/>
                <w:sz w:val="20"/>
                <w:szCs w:val="20"/>
                <w:lang w:val="pt-BR"/>
              </w:rPr>
              <w:t xml:space="preserve"> </w:t>
            </w:r>
            <w:r w:rsidRPr="00F072C3">
              <w:rPr>
                <w:rFonts w:ascii="GHEA Grapalat" w:hAnsi="GHEA Grapalat"/>
                <w:sz w:val="20"/>
                <w:szCs w:val="20"/>
              </w:rPr>
              <w:t>արգինին</w:t>
            </w:r>
            <w:r w:rsidRPr="00F072C3">
              <w:rPr>
                <w:rFonts w:ascii="GHEA Grapalat" w:hAnsi="GHEA Grapalat"/>
                <w:sz w:val="20"/>
                <w:szCs w:val="20"/>
                <w:lang w:val="es-ES"/>
              </w:rPr>
              <w:t xml:space="preserve">, </w:t>
            </w:r>
            <w:r w:rsidRPr="00F072C3">
              <w:rPr>
                <w:rFonts w:ascii="GHEA Grapalat" w:hAnsi="GHEA Grapalat"/>
                <w:sz w:val="20"/>
                <w:szCs w:val="20"/>
              </w:rPr>
              <w:t>ինդապամիդ</w:t>
            </w:r>
            <w:r w:rsidRPr="00F072C3">
              <w:rPr>
                <w:rFonts w:ascii="GHEA Grapalat" w:hAnsi="GHEA Grapalat"/>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es-ES"/>
              </w:rPr>
              <w:t xml:space="preserve">. </w:t>
            </w:r>
            <w:r w:rsidRPr="00F072C3">
              <w:rPr>
                <w:rFonts w:ascii="GHEA Grapalat" w:hAnsi="GHEA Grapalat" w:cs="Sylfaen"/>
                <w:sz w:val="20"/>
                <w:szCs w:val="20"/>
              </w:rPr>
              <w:t>դեղահատեր</w:t>
            </w:r>
            <w:r w:rsidRPr="00F072C3">
              <w:rPr>
                <w:rFonts w:ascii="GHEA Grapalat" w:hAnsi="GHEA Grapalat" w:cs="Sylfaen"/>
                <w:sz w:val="20"/>
                <w:szCs w:val="20"/>
                <w:lang w:val="pt-BR"/>
              </w:rPr>
              <w:t xml:space="preserve"> </w:t>
            </w:r>
            <w:r w:rsidRPr="00F072C3">
              <w:rPr>
                <w:rFonts w:ascii="GHEA Grapalat" w:hAnsi="GHEA Grapalat" w:cs="Sylfaen"/>
                <w:sz w:val="20"/>
                <w:szCs w:val="20"/>
              </w:rPr>
              <w:t>թաղանթապատ</w:t>
            </w:r>
            <w:r w:rsidRPr="00F072C3">
              <w:rPr>
                <w:rFonts w:ascii="GHEA Grapalat" w:hAnsi="GHEA Grapalat" w:cs="Sylfaen"/>
                <w:sz w:val="20"/>
                <w:szCs w:val="20"/>
                <w:lang w:val="es-ES"/>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 xml:space="preserve"> </w:t>
            </w:r>
            <w:r w:rsidRPr="00F072C3">
              <w:rPr>
                <w:rFonts w:ascii="GHEA Grapalat" w:hAnsi="GHEA Grapalat" w:cs="Sylfaen"/>
                <w:sz w:val="20"/>
                <w:szCs w:val="20"/>
                <w:lang w:val="es-ES"/>
              </w:rPr>
              <w:t>5</w:t>
            </w:r>
            <w:r w:rsidRPr="00F072C3">
              <w:rPr>
                <w:rFonts w:ascii="GHEA Grapalat" w:hAnsi="GHEA Grapalat" w:cs="Sylfaen"/>
                <w:sz w:val="20"/>
                <w:szCs w:val="20"/>
              </w:rPr>
              <w:t>մգ</w:t>
            </w:r>
            <w:r>
              <w:rPr>
                <w:rFonts w:ascii="GHEA Grapalat" w:hAnsi="GHEA Grapalat" w:cs="Sylfaen"/>
                <w:sz w:val="20"/>
                <w:szCs w:val="20"/>
                <w:lang w:val="es-ES"/>
              </w:rPr>
              <w:t>+</w:t>
            </w:r>
            <w:r>
              <w:rPr>
                <w:rFonts w:ascii="GHEA Grapalat" w:hAnsi="GHEA Grapalat" w:cs="Sylfaen"/>
                <w:sz w:val="20"/>
                <w:szCs w:val="20"/>
                <w:lang w:val="hy-AM"/>
              </w:rPr>
              <w:t>1.</w:t>
            </w:r>
            <w:r w:rsidRPr="00F072C3">
              <w:rPr>
                <w:rFonts w:ascii="GHEA Grapalat" w:hAnsi="GHEA Grapalat" w:cs="Sylfaen"/>
                <w:sz w:val="20"/>
                <w:szCs w:val="20"/>
                <w:lang w:val="es-ES"/>
              </w:rPr>
              <w:t>25մգ</w:t>
            </w:r>
          </w:p>
        </w:tc>
        <w:tc>
          <w:tcPr>
            <w:tcW w:w="900" w:type="dxa"/>
            <w:tcBorders>
              <w:top w:val="single" w:sz="4" w:space="0" w:color="auto"/>
              <w:left w:val="single" w:sz="4" w:space="0" w:color="auto"/>
              <w:bottom w:val="single" w:sz="4" w:space="0" w:color="auto"/>
              <w:right w:val="single" w:sz="4" w:space="0" w:color="auto"/>
            </w:tcBorders>
            <w:vAlign w:val="center"/>
          </w:tcPr>
          <w:p w14:paraId="4CD5844B" w14:textId="77777777" w:rsidR="007D1FEA" w:rsidRPr="00F072C3" w:rsidRDefault="007D1FEA" w:rsidP="007D1FEA">
            <w:pPr>
              <w:jc w:val="center"/>
              <w:rPr>
                <w:rFonts w:ascii="GHEA Grapalat" w:hAnsi="GHEA Grapalat" w:cs="Arial"/>
                <w:sz w:val="18"/>
                <w:szCs w:val="18"/>
                <w:lang w:val="es-ES"/>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641143A" w14:textId="05126043"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79B1CCE2" w14:textId="2559E77D"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50DF5CF"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739BDBD7" w14:textId="77777777" w:rsidR="007D1FEA" w:rsidRPr="00B1784F"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D4DB88C"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69ADACFF"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5017BA63"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957F3FB" w14:textId="77777777" w:rsidR="007D1FEA" w:rsidRPr="00554EE9" w:rsidRDefault="007D1FEA" w:rsidP="007D1FEA">
            <w:pPr>
              <w:jc w:val="center"/>
              <w:rPr>
                <w:rFonts w:ascii="GHEA Grapalat" w:hAnsi="GHEA Grapalat" w:cs="Arial LatArm"/>
                <w:lang w:val="hy-AM"/>
              </w:rPr>
            </w:pPr>
            <w:r>
              <w:rPr>
                <w:rFonts w:ascii="GHEA Grapalat" w:hAnsi="GHEA Grapalat" w:cs="Arial LatArm"/>
                <w:lang w:val="hy-AM"/>
              </w:rPr>
              <w:t>134</w:t>
            </w:r>
          </w:p>
        </w:tc>
        <w:tc>
          <w:tcPr>
            <w:tcW w:w="1370" w:type="dxa"/>
            <w:tcBorders>
              <w:top w:val="single" w:sz="4" w:space="0" w:color="auto"/>
              <w:left w:val="single" w:sz="4" w:space="0" w:color="auto"/>
              <w:bottom w:val="single" w:sz="4" w:space="0" w:color="auto"/>
              <w:right w:val="single" w:sz="4" w:space="0" w:color="auto"/>
            </w:tcBorders>
            <w:vAlign w:val="center"/>
          </w:tcPr>
          <w:p w14:paraId="5E37B3E8" w14:textId="77777777" w:rsidR="007D1FEA" w:rsidRPr="00CE2FE5" w:rsidRDefault="007D1FEA" w:rsidP="007D1FEA">
            <w:pPr>
              <w:jc w:val="center"/>
              <w:rPr>
                <w:rFonts w:ascii="GHEA Grapalat" w:hAnsi="GHEA Grapalat"/>
                <w:sz w:val="16"/>
                <w:szCs w:val="16"/>
                <w:lang w:val="hy-AM"/>
              </w:rPr>
            </w:pPr>
            <w:r>
              <w:rPr>
                <w:rFonts w:ascii="GHEA Grapalat" w:hAnsi="GHEA Grapalat"/>
                <w:sz w:val="16"/>
                <w:szCs w:val="16"/>
                <w:lang w:val="pt-BR"/>
              </w:rPr>
              <w:t>33621540/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tcPr>
          <w:p w14:paraId="19FDAF50" w14:textId="77777777" w:rsidR="007D1FEA" w:rsidRPr="00F072C3" w:rsidRDefault="007D1FEA" w:rsidP="007D1FEA">
            <w:pPr>
              <w:rPr>
                <w:rFonts w:ascii="GHEA Grapalat" w:hAnsi="GHEA Grapalat"/>
                <w:sz w:val="20"/>
                <w:szCs w:val="20"/>
              </w:rPr>
            </w:pPr>
            <w:r w:rsidRPr="00F072C3">
              <w:rPr>
                <w:rFonts w:ascii="GHEA Grapalat" w:hAnsi="GHEA Grapalat" w:cs="Sylfaen"/>
                <w:sz w:val="20"/>
                <w:szCs w:val="20"/>
              </w:rPr>
              <w:t>պապավերին</w:t>
            </w:r>
            <w:r w:rsidRPr="00F072C3">
              <w:rPr>
                <w:rFonts w:ascii="GHEA Grapalat" w:hAnsi="GHEA Grapalat" w:cs="Arial LatArm"/>
                <w:sz w:val="20"/>
                <w:szCs w:val="20"/>
              </w:rPr>
              <w:t xml:space="preserve"> (</w:t>
            </w:r>
            <w:r w:rsidRPr="00F072C3">
              <w:rPr>
                <w:rFonts w:ascii="GHEA Grapalat" w:hAnsi="GHEA Grapalat" w:cs="Sylfaen"/>
                <w:sz w:val="20"/>
                <w:szCs w:val="20"/>
              </w:rPr>
              <w:t>պապավերինի</w:t>
            </w:r>
            <w:r w:rsidRPr="00F072C3">
              <w:rPr>
                <w:rFonts w:ascii="GHEA Grapalat" w:hAnsi="GHEA Grapalat" w:cs="Arial LatArm"/>
                <w:sz w:val="20"/>
                <w:szCs w:val="20"/>
              </w:rPr>
              <w:t xml:space="preserve"> </w:t>
            </w:r>
            <w:r w:rsidRPr="00F072C3">
              <w:rPr>
                <w:rFonts w:ascii="GHEA Grapalat" w:hAnsi="GHEA Grapalat" w:cs="Sylfaen"/>
                <w:sz w:val="20"/>
                <w:szCs w:val="20"/>
              </w:rPr>
              <w:t>հիդրոքլորիդ</w:t>
            </w:r>
            <w:r w:rsidRPr="00F072C3">
              <w:rPr>
                <w:rFonts w:ascii="GHEA Grapalat" w:hAnsi="GHEA Grapalat" w:cs="Arial LatArm"/>
                <w:sz w:val="20"/>
                <w:szCs w:val="20"/>
              </w:rPr>
              <w:t>)  A03AD01</w:t>
            </w:r>
          </w:p>
        </w:tc>
        <w:tc>
          <w:tcPr>
            <w:tcW w:w="923" w:type="dxa"/>
            <w:tcBorders>
              <w:top w:val="single" w:sz="4" w:space="0" w:color="auto"/>
              <w:left w:val="single" w:sz="4" w:space="0" w:color="auto"/>
              <w:bottom w:val="single" w:sz="4" w:space="0" w:color="auto"/>
              <w:right w:val="single" w:sz="4" w:space="0" w:color="auto"/>
            </w:tcBorders>
            <w:vAlign w:val="center"/>
          </w:tcPr>
          <w:p w14:paraId="343B5659"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6C5658" w14:textId="77777777" w:rsidR="007D1FEA" w:rsidRPr="00D54F97" w:rsidRDefault="007D1FEA" w:rsidP="007D1FEA">
            <w:pPr>
              <w:jc w:val="both"/>
              <w:rPr>
                <w:rFonts w:ascii="GHEA Grapalat" w:hAnsi="GHEA Grapalat" w:cs="Sylfaen"/>
                <w:sz w:val="20"/>
                <w:szCs w:val="20"/>
                <w:lang w:val="hy-AM"/>
              </w:rPr>
            </w:pPr>
            <w:r w:rsidRPr="006C60A3">
              <w:rPr>
                <w:rFonts w:ascii="GHEA Grapalat" w:hAnsi="GHEA Grapalat"/>
                <w:sz w:val="20"/>
                <w:szCs w:val="20"/>
              </w:rPr>
              <w:t>Պապավերին</w:t>
            </w:r>
            <w:r w:rsidRPr="005F4C7B">
              <w:rPr>
                <w:rFonts w:ascii="GHEA Grapalat" w:hAnsi="GHEA Grapalat"/>
                <w:sz w:val="20"/>
                <w:szCs w:val="20"/>
                <w:lang w:val="pt-BR"/>
              </w:rPr>
              <w:t xml:space="preserve"> (</w:t>
            </w:r>
            <w:r w:rsidRPr="006C60A3">
              <w:rPr>
                <w:rFonts w:ascii="GHEA Grapalat" w:hAnsi="GHEA Grapalat"/>
                <w:sz w:val="20"/>
                <w:szCs w:val="20"/>
              </w:rPr>
              <w:t>պապավերինի</w:t>
            </w:r>
            <w:r w:rsidRPr="005F4C7B">
              <w:rPr>
                <w:rFonts w:ascii="GHEA Grapalat" w:hAnsi="GHEA Grapalat"/>
                <w:sz w:val="20"/>
                <w:szCs w:val="20"/>
                <w:lang w:val="pt-BR"/>
              </w:rPr>
              <w:t xml:space="preserve"> </w:t>
            </w:r>
            <w:r w:rsidRPr="006C60A3">
              <w:rPr>
                <w:rFonts w:ascii="GHEA Grapalat" w:hAnsi="GHEA Grapalat"/>
                <w:sz w:val="20"/>
                <w:szCs w:val="20"/>
              </w:rPr>
              <w:t>հիդրոքլորիդ</w:t>
            </w:r>
            <w:r w:rsidRPr="005F4C7B">
              <w:rPr>
                <w:rFonts w:ascii="GHEA Grapalat" w:hAnsi="GHEA Grapalat"/>
                <w:sz w:val="20"/>
                <w:szCs w:val="20"/>
                <w:lang w:val="pt-BR"/>
              </w:rPr>
              <w:t xml:space="preserve">), </w:t>
            </w:r>
            <w:r w:rsidRPr="006C60A3">
              <w:rPr>
                <w:rFonts w:ascii="GHEA Grapalat" w:hAnsi="GHEA Grapalat"/>
                <w:sz w:val="20"/>
                <w:szCs w:val="20"/>
              </w:rPr>
              <w:t>դեղաձևը</w:t>
            </w:r>
            <w:r w:rsidRPr="008B2A0F">
              <w:rPr>
                <w:rFonts w:ascii="GHEA Grapalat" w:hAnsi="GHEA Grapalat"/>
                <w:sz w:val="20"/>
                <w:szCs w:val="20"/>
                <w:lang w:val="pt-BR"/>
              </w:rPr>
              <w:t xml:space="preserve">. </w:t>
            </w:r>
            <w:r w:rsidRPr="00D54F97">
              <w:rPr>
                <w:rFonts w:ascii="GHEA Grapalat" w:hAnsi="GHEA Grapalat"/>
                <w:sz w:val="20"/>
                <w:szCs w:val="20"/>
              </w:rPr>
              <w:t>լուծույթ</w:t>
            </w:r>
            <w:r w:rsidRPr="008B2A0F">
              <w:rPr>
                <w:rFonts w:ascii="GHEA Grapalat" w:hAnsi="GHEA Grapalat"/>
                <w:sz w:val="20"/>
                <w:szCs w:val="20"/>
                <w:lang w:val="pt-BR"/>
              </w:rPr>
              <w:t xml:space="preserve"> </w:t>
            </w:r>
            <w:r w:rsidRPr="00D54F97">
              <w:rPr>
                <w:rFonts w:ascii="GHEA Grapalat" w:hAnsi="GHEA Grapalat"/>
                <w:sz w:val="20"/>
                <w:szCs w:val="20"/>
              </w:rPr>
              <w:t>ներարկման</w:t>
            </w:r>
            <w:r w:rsidRPr="008B2A0F">
              <w:rPr>
                <w:rFonts w:ascii="GHEA Grapalat" w:hAnsi="GHEA Grapalat"/>
                <w:sz w:val="20"/>
                <w:szCs w:val="20"/>
                <w:lang w:val="pt-BR"/>
              </w:rPr>
              <w:t>,</w:t>
            </w:r>
            <w:r w:rsidRPr="005F4C7B">
              <w:rPr>
                <w:rFonts w:ascii="GHEA Grapalat" w:hAnsi="GHEA Grapalat"/>
                <w:sz w:val="20"/>
                <w:szCs w:val="20"/>
                <w:lang w:val="pt-BR"/>
              </w:rPr>
              <w:t xml:space="preserve"> </w:t>
            </w:r>
            <w:r w:rsidRPr="006C60A3">
              <w:rPr>
                <w:rFonts w:ascii="GHEA Grapalat" w:hAnsi="GHEA Grapalat"/>
                <w:sz w:val="20"/>
                <w:szCs w:val="20"/>
              </w:rPr>
              <w:t>դեղաչափը</w:t>
            </w:r>
            <w:r w:rsidRPr="005F4C7B">
              <w:rPr>
                <w:rFonts w:ascii="GHEA Grapalat" w:hAnsi="GHEA Grapalat"/>
                <w:sz w:val="20"/>
                <w:szCs w:val="20"/>
                <w:lang w:val="pt-BR"/>
              </w:rPr>
              <w:t xml:space="preserve">. </w:t>
            </w:r>
            <w:r w:rsidRPr="00D54F97">
              <w:rPr>
                <w:rFonts w:ascii="GHEA Grapalat" w:hAnsi="GHEA Grapalat"/>
                <w:sz w:val="20"/>
                <w:szCs w:val="20"/>
                <w:lang w:val="pt-BR"/>
              </w:rPr>
              <w:t>20</w:t>
            </w:r>
            <w:r w:rsidRPr="006C60A3">
              <w:rPr>
                <w:rFonts w:ascii="GHEA Grapalat" w:hAnsi="GHEA Grapalat"/>
                <w:sz w:val="20"/>
                <w:szCs w:val="20"/>
              </w:rPr>
              <w:t>մգ</w:t>
            </w:r>
            <w:r>
              <w:rPr>
                <w:rFonts w:ascii="GHEA Grapalat" w:hAnsi="GHEA Grapalat"/>
                <w:sz w:val="20"/>
                <w:szCs w:val="20"/>
                <w:lang w:val="hy-AM"/>
              </w:rPr>
              <w:t>/մլ 2մլ</w:t>
            </w:r>
          </w:p>
        </w:tc>
        <w:tc>
          <w:tcPr>
            <w:tcW w:w="900" w:type="dxa"/>
            <w:tcBorders>
              <w:top w:val="single" w:sz="4" w:space="0" w:color="auto"/>
              <w:left w:val="single" w:sz="4" w:space="0" w:color="auto"/>
              <w:bottom w:val="single" w:sz="4" w:space="0" w:color="auto"/>
              <w:right w:val="single" w:sz="4" w:space="0" w:color="auto"/>
            </w:tcBorders>
            <w:vAlign w:val="center"/>
          </w:tcPr>
          <w:p w14:paraId="4E3948C8" w14:textId="77777777" w:rsidR="007D1FEA" w:rsidRPr="00F072C3" w:rsidRDefault="007D1FEA" w:rsidP="007D1FEA">
            <w:pPr>
              <w:jc w:val="center"/>
              <w:rPr>
                <w:rFonts w:ascii="GHEA Grapalat" w:hAnsi="GHEA Grapalat" w:cs="Arial"/>
                <w:sz w:val="18"/>
                <w:szCs w:val="18"/>
              </w:rPr>
            </w:pPr>
            <w:r w:rsidRPr="00F072C3">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6AA0032" w14:textId="7DCA581B"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2D621FB" w14:textId="2D039726"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BE26D48"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500</w:t>
            </w:r>
          </w:p>
        </w:tc>
        <w:tc>
          <w:tcPr>
            <w:tcW w:w="990" w:type="dxa"/>
            <w:tcBorders>
              <w:top w:val="single" w:sz="4" w:space="0" w:color="auto"/>
              <w:left w:val="single" w:sz="4" w:space="0" w:color="auto"/>
              <w:bottom w:val="single" w:sz="4" w:space="0" w:color="auto"/>
              <w:right w:val="single" w:sz="4" w:space="0" w:color="auto"/>
            </w:tcBorders>
            <w:vAlign w:val="center"/>
          </w:tcPr>
          <w:p w14:paraId="2887277E"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402D96C"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500</w:t>
            </w:r>
          </w:p>
        </w:tc>
        <w:tc>
          <w:tcPr>
            <w:tcW w:w="1386" w:type="dxa"/>
            <w:tcBorders>
              <w:top w:val="single" w:sz="4" w:space="0" w:color="auto"/>
              <w:left w:val="single" w:sz="4" w:space="0" w:color="auto"/>
              <w:bottom w:val="single" w:sz="4" w:space="0" w:color="auto"/>
              <w:right w:val="single" w:sz="4" w:space="0" w:color="auto"/>
            </w:tcBorders>
            <w:vAlign w:val="center"/>
          </w:tcPr>
          <w:p w14:paraId="5C5BFD78"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79CCF0BF"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95640FB" w14:textId="77777777" w:rsidR="007D1FEA" w:rsidRPr="0059152F" w:rsidRDefault="007D1FEA" w:rsidP="007D1FEA">
            <w:pPr>
              <w:jc w:val="center"/>
              <w:rPr>
                <w:rFonts w:ascii="GHEA Grapalat" w:hAnsi="GHEA Grapalat" w:cs="Arial LatArm"/>
                <w:lang w:val="hy-AM"/>
              </w:rPr>
            </w:pPr>
            <w:r>
              <w:rPr>
                <w:rFonts w:ascii="GHEA Grapalat" w:hAnsi="GHEA Grapalat" w:cs="Arial LatArm"/>
                <w:lang w:val="hy-AM"/>
              </w:rPr>
              <w:t>135</w:t>
            </w:r>
          </w:p>
        </w:tc>
        <w:tc>
          <w:tcPr>
            <w:tcW w:w="1370" w:type="dxa"/>
            <w:tcBorders>
              <w:top w:val="single" w:sz="4" w:space="0" w:color="auto"/>
              <w:left w:val="single" w:sz="4" w:space="0" w:color="auto"/>
              <w:bottom w:val="single" w:sz="4" w:space="0" w:color="auto"/>
              <w:right w:val="single" w:sz="4" w:space="0" w:color="auto"/>
            </w:tcBorders>
            <w:vAlign w:val="center"/>
          </w:tcPr>
          <w:p w14:paraId="3D07AEEE" w14:textId="77777777" w:rsidR="007D1FEA" w:rsidRPr="00F072C3" w:rsidRDefault="007D1FEA" w:rsidP="007D1FEA">
            <w:pPr>
              <w:jc w:val="center"/>
              <w:rPr>
                <w:rFonts w:ascii="GHEA Grapalat" w:hAnsi="GHEA Grapalat"/>
                <w:sz w:val="16"/>
                <w:szCs w:val="16"/>
                <w:lang w:val="hy-AM"/>
              </w:rPr>
            </w:pPr>
            <w:r>
              <w:rPr>
                <w:rFonts w:ascii="GHEA Grapalat" w:hAnsi="GHEA Grapalat"/>
                <w:sz w:val="16"/>
                <w:szCs w:val="16"/>
                <w:lang w:val="hy-AM"/>
              </w:rPr>
              <w:t>33621620/1</w:t>
            </w:r>
          </w:p>
        </w:tc>
        <w:tc>
          <w:tcPr>
            <w:tcW w:w="2283" w:type="dxa"/>
            <w:tcBorders>
              <w:top w:val="single" w:sz="4" w:space="0" w:color="auto"/>
              <w:left w:val="single" w:sz="4" w:space="0" w:color="auto"/>
              <w:bottom w:val="single" w:sz="4" w:space="0" w:color="auto"/>
              <w:right w:val="single" w:sz="4" w:space="0" w:color="auto"/>
            </w:tcBorders>
            <w:vAlign w:val="center"/>
          </w:tcPr>
          <w:p w14:paraId="6ACEC0D1" w14:textId="77777777" w:rsidR="007D1FEA" w:rsidRPr="00F072C3" w:rsidRDefault="007D1FEA" w:rsidP="007D1FEA">
            <w:pPr>
              <w:rPr>
                <w:rFonts w:ascii="GHEA Grapalat" w:hAnsi="GHEA Grapalat"/>
                <w:sz w:val="20"/>
                <w:szCs w:val="20"/>
                <w:lang w:val="pt-BR"/>
              </w:rPr>
            </w:pPr>
            <w:r w:rsidRPr="00F072C3">
              <w:rPr>
                <w:rFonts w:ascii="GHEA Grapalat" w:hAnsi="GHEA Grapalat" w:cs="Arial"/>
                <w:sz w:val="20"/>
                <w:szCs w:val="20"/>
              </w:rPr>
              <w:t>սպիրոնոլակտոն c03da01</w:t>
            </w:r>
          </w:p>
        </w:tc>
        <w:tc>
          <w:tcPr>
            <w:tcW w:w="923" w:type="dxa"/>
            <w:tcBorders>
              <w:top w:val="single" w:sz="4" w:space="0" w:color="auto"/>
              <w:left w:val="single" w:sz="4" w:space="0" w:color="auto"/>
              <w:bottom w:val="single" w:sz="4" w:space="0" w:color="auto"/>
              <w:right w:val="single" w:sz="4" w:space="0" w:color="auto"/>
            </w:tcBorders>
            <w:vAlign w:val="center"/>
          </w:tcPr>
          <w:p w14:paraId="18C80265"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10A8E5"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sz w:val="20"/>
                <w:szCs w:val="20"/>
                <w:lang w:val="es-ES"/>
              </w:rPr>
              <w:t xml:space="preserve">Սպիրոնոլակտոն,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Pr>
                <w:rFonts w:ascii="GHEA Grapalat" w:hAnsi="GHEA Grapalat" w:cs="Sylfaen"/>
                <w:sz w:val="20"/>
                <w:szCs w:val="20"/>
              </w:rPr>
              <w:t>դեղա</w:t>
            </w:r>
            <w:r>
              <w:rPr>
                <w:rFonts w:ascii="GHEA Grapalat" w:hAnsi="GHEA Grapalat" w:cs="Sylfaen"/>
                <w:sz w:val="20"/>
                <w:szCs w:val="20"/>
                <w:lang w:val="hy-AM"/>
              </w:rPr>
              <w:t>հատ</w:t>
            </w:r>
            <w:r w:rsidRPr="00BC1DA2">
              <w:rPr>
                <w:rFonts w:ascii="GHEA Grapalat" w:hAnsi="GHEA Grapalat" w:cs="Sylfaen"/>
                <w:sz w:val="20"/>
                <w:szCs w:val="20"/>
                <w:lang w:val="pt-BR"/>
              </w:rPr>
              <w:t>,</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Pr>
                <w:rFonts w:ascii="GHEA Grapalat" w:hAnsi="GHEA Grapalat" w:cs="Sylfaen"/>
                <w:sz w:val="20"/>
                <w:szCs w:val="20"/>
                <w:lang w:val="pt-BR"/>
              </w:rPr>
              <w:t xml:space="preserve">. </w:t>
            </w:r>
            <w:r>
              <w:rPr>
                <w:rFonts w:ascii="GHEA Grapalat" w:hAnsi="GHEA Grapalat" w:cs="Sylfaen"/>
                <w:sz w:val="20"/>
                <w:szCs w:val="20"/>
                <w:lang w:val="hy-AM"/>
              </w:rPr>
              <w:t>25</w:t>
            </w:r>
            <w:r w:rsidRPr="00F072C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362C289E" w14:textId="77777777" w:rsidR="007D1FEA" w:rsidRPr="00596178" w:rsidRDefault="007D1FEA" w:rsidP="007D1FEA">
            <w:pPr>
              <w:jc w:val="center"/>
              <w:rPr>
                <w:rFonts w:ascii="GHEA Grapalat" w:hAnsi="GHEA Grapalat" w:cs="Arial"/>
                <w:sz w:val="18"/>
                <w:szCs w:val="18"/>
                <w:lang w:val="pt-BR"/>
              </w:rPr>
            </w:pPr>
            <w:r w:rsidRPr="00F072C3">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71EFD8E" w14:textId="4445B6A3"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5AF2075A" w14:textId="56A2F2B4"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210EE93"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990" w:type="dxa"/>
            <w:tcBorders>
              <w:top w:val="single" w:sz="4" w:space="0" w:color="auto"/>
              <w:left w:val="single" w:sz="4" w:space="0" w:color="auto"/>
              <w:bottom w:val="single" w:sz="4" w:space="0" w:color="auto"/>
              <w:right w:val="single" w:sz="4" w:space="0" w:color="auto"/>
            </w:tcBorders>
            <w:vAlign w:val="center"/>
          </w:tcPr>
          <w:p w14:paraId="2E9D3FF1"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1AABF6A"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1386" w:type="dxa"/>
            <w:tcBorders>
              <w:top w:val="single" w:sz="4" w:space="0" w:color="auto"/>
              <w:left w:val="single" w:sz="4" w:space="0" w:color="auto"/>
              <w:bottom w:val="single" w:sz="4" w:space="0" w:color="auto"/>
              <w:right w:val="single" w:sz="4" w:space="0" w:color="auto"/>
            </w:tcBorders>
            <w:vAlign w:val="center"/>
          </w:tcPr>
          <w:p w14:paraId="6E7E2E8E"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23FD59BA"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63CD6A2" w14:textId="77777777" w:rsidR="007D1FEA" w:rsidRPr="00DC05DF" w:rsidRDefault="007D1FEA" w:rsidP="007D1FEA">
            <w:pPr>
              <w:jc w:val="center"/>
              <w:rPr>
                <w:rFonts w:ascii="GHEA Grapalat" w:hAnsi="GHEA Grapalat" w:cs="Arial LatArm"/>
                <w:lang w:val="hy-AM"/>
              </w:rPr>
            </w:pPr>
            <w:r>
              <w:rPr>
                <w:rFonts w:ascii="GHEA Grapalat" w:hAnsi="GHEA Grapalat" w:cs="Arial LatArm"/>
                <w:lang w:val="hy-AM"/>
              </w:rPr>
              <w:t>136</w:t>
            </w:r>
          </w:p>
        </w:tc>
        <w:tc>
          <w:tcPr>
            <w:tcW w:w="1370" w:type="dxa"/>
            <w:tcBorders>
              <w:top w:val="single" w:sz="4" w:space="0" w:color="auto"/>
              <w:left w:val="single" w:sz="4" w:space="0" w:color="auto"/>
              <w:bottom w:val="single" w:sz="4" w:space="0" w:color="auto"/>
              <w:right w:val="single" w:sz="4" w:space="0" w:color="auto"/>
            </w:tcBorders>
            <w:vAlign w:val="center"/>
          </w:tcPr>
          <w:p w14:paraId="2702D973" w14:textId="77777777" w:rsidR="007D1FEA" w:rsidRPr="00F072C3" w:rsidRDefault="007D1FEA" w:rsidP="007D1FEA">
            <w:pPr>
              <w:jc w:val="center"/>
              <w:rPr>
                <w:rFonts w:ascii="GHEA Grapalat" w:hAnsi="GHEA Grapalat"/>
                <w:sz w:val="16"/>
                <w:szCs w:val="16"/>
                <w:lang w:val="hy-AM"/>
              </w:rPr>
            </w:pPr>
            <w:r>
              <w:rPr>
                <w:rFonts w:ascii="GHEA Grapalat" w:hAnsi="GHEA Grapalat"/>
                <w:sz w:val="16"/>
                <w:szCs w:val="16"/>
                <w:lang w:val="hy-AM"/>
              </w:rPr>
              <w:t>33621620/2</w:t>
            </w:r>
          </w:p>
        </w:tc>
        <w:tc>
          <w:tcPr>
            <w:tcW w:w="2283" w:type="dxa"/>
            <w:tcBorders>
              <w:top w:val="single" w:sz="4" w:space="0" w:color="auto"/>
              <w:left w:val="single" w:sz="4" w:space="0" w:color="auto"/>
              <w:bottom w:val="single" w:sz="4" w:space="0" w:color="auto"/>
              <w:right w:val="single" w:sz="4" w:space="0" w:color="auto"/>
            </w:tcBorders>
            <w:vAlign w:val="center"/>
          </w:tcPr>
          <w:p w14:paraId="335CC707" w14:textId="77777777" w:rsidR="007D1FEA" w:rsidRPr="00F072C3" w:rsidRDefault="007D1FEA" w:rsidP="007D1FEA">
            <w:pPr>
              <w:rPr>
                <w:rFonts w:ascii="GHEA Grapalat" w:hAnsi="GHEA Grapalat"/>
                <w:sz w:val="20"/>
                <w:szCs w:val="20"/>
                <w:lang w:val="pt-BR"/>
              </w:rPr>
            </w:pPr>
            <w:r w:rsidRPr="00F072C3">
              <w:rPr>
                <w:rFonts w:ascii="GHEA Grapalat" w:hAnsi="GHEA Grapalat" w:cs="Arial"/>
                <w:sz w:val="20"/>
                <w:szCs w:val="20"/>
              </w:rPr>
              <w:t>սպիրոնոլակտոն c03da01</w:t>
            </w:r>
          </w:p>
        </w:tc>
        <w:tc>
          <w:tcPr>
            <w:tcW w:w="923" w:type="dxa"/>
            <w:tcBorders>
              <w:top w:val="single" w:sz="4" w:space="0" w:color="auto"/>
              <w:left w:val="single" w:sz="4" w:space="0" w:color="auto"/>
              <w:bottom w:val="single" w:sz="4" w:space="0" w:color="auto"/>
              <w:right w:val="single" w:sz="4" w:space="0" w:color="auto"/>
            </w:tcBorders>
            <w:vAlign w:val="center"/>
          </w:tcPr>
          <w:p w14:paraId="094C1E81"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3AEEDD"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sz w:val="20"/>
                <w:szCs w:val="20"/>
                <w:lang w:val="es-ES"/>
              </w:rPr>
              <w:t xml:space="preserve">Սպիրոնոլակտոն,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Pr>
                <w:rFonts w:ascii="GHEA Grapalat" w:hAnsi="GHEA Grapalat" w:cs="Sylfaen"/>
                <w:sz w:val="20"/>
                <w:szCs w:val="20"/>
              </w:rPr>
              <w:t>դեղա</w:t>
            </w:r>
            <w:r>
              <w:rPr>
                <w:rFonts w:ascii="GHEA Grapalat" w:hAnsi="GHEA Grapalat" w:cs="Sylfaen"/>
                <w:sz w:val="20"/>
                <w:szCs w:val="20"/>
                <w:lang w:val="hy-AM"/>
              </w:rPr>
              <w:t>պատիճներ</w:t>
            </w:r>
            <w:r w:rsidRPr="00BC1DA2">
              <w:rPr>
                <w:rFonts w:ascii="GHEA Grapalat" w:hAnsi="GHEA Grapalat" w:cs="Sylfaen"/>
                <w:sz w:val="20"/>
                <w:szCs w:val="20"/>
                <w:lang w:val="pt-BR"/>
              </w:rPr>
              <w:t>,</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Pr>
                <w:rFonts w:ascii="GHEA Grapalat" w:hAnsi="GHEA Grapalat" w:cs="Sylfaen"/>
                <w:sz w:val="20"/>
                <w:szCs w:val="20"/>
                <w:lang w:val="pt-BR"/>
              </w:rPr>
              <w:t xml:space="preserve">. </w:t>
            </w:r>
            <w:r>
              <w:rPr>
                <w:rFonts w:ascii="GHEA Grapalat" w:hAnsi="GHEA Grapalat" w:cs="Sylfaen"/>
                <w:sz w:val="20"/>
                <w:szCs w:val="20"/>
                <w:lang w:val="hy-AM"/>
              </w:rPr>
              <w:t>50</w:t>
            </w:r>
            <w:r w:rsidRPr="00F072C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17EA7060" w14:textId="77777777" w:rsidR="007D1FEA" w:rsidRPr="00596178" w:rsidRDefault="007D1FEA" w:rsidP="007D1FEA">
            <w:pPr>
              <w:jc w:val="center"/>
              <w:rPr>
                <w:rFonts w:ascii="GHEA Grapalat" w:hAnsi="GHEA Grapalat" w:cs="Arial"/>
                <w:sz w:val="18"/>
                <w:szCs w:val="18"/>
                <w:lang w:val="pt-BR"/>
              </w:rPr>
            </w:pPr>
            <w:r w:rsidRPr="00F072C3">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7E5CF6B" w14:textId="5B1B48D2"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6530CB7" w14:textId="417C5D7D"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B1BC850"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990" w:type="dxa"/>
            <w:tcBorders>
              <w:top w:val="single" w:sz="4" w:space="0" w:color="auto"/>
              <w:left w:val="single" w:sz="4" w:space="0" w:color="auto"/>
              <w:bottom w:val="single" w:sz="4" w:space="0" w:color="auto"/>
              <w:right w:val="single" w:sz="4" w:space="0" w:color="auto"/>
            </w:tcBorders>
            <w:vAlign w:val="center"/>
          </w:tcPr>
          <w:p w14:paraId="13E053E5"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FFF3FD3"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3000</w:t>
            </w:r>
          </w:p>
        </w:tc>
        <w:tc>
          <w:tcPr>
            <w:tcW w:w="1386" w:type="dxa"/>
            <w:tcBorders>
              <w:top w:val="single" w:sz="4" w:space="0" w:color="auto"/>
              <w:left w:val="single" w:sz="4" w:space="0" w:color="auto"/>
              <w:bottom w:val="single" w:sz="4" w:space="0" w:color="auto"/>
              <w:right w:val="single" w:sz="4" w:space="0" w:color="auto"/>
            </w:tcBorders>
            <w:vAlign w:val="center"/>
          </w:tcPr>
          <w:p w14:paraId="1E404E02"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2D9E9E53"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4967F47C" w14:textId="77777777" w:rsidR="007D1FEA" w:rsidRPr="00DC05DF" w:rsidRDefault="007D1FEA" w:rsidP="007D1FEA">
            <w:pPr>
              <w:jc w:val="center"/>
              <w:rPr>
                <w:rFonts w:ascii="GHEA Grapalat" w:hAnsi="GHEA Grapalat" w:cs="Arial LatArm"/>
                <w:lang w:val="hy-AM"/>
              </w:rPr>
            </w:pPr>
            <w:r>
              <w:rPr>
                <w:rFonts w:ascii="GHEA Grapalat" w:hAnsi="GHEA Grapalat" w:cs="Arial LatArm"/>
                <w:lang w:val="hy-AM"/>
              </w:rPr>
              <w:lastRenderedPageBreak/>
              <w:t>137</w:t>
            </w:r>
          </w:p>
        </w:tc>
        <w:tc>
          <w:tcPr>
            <w:tcW w:w="1370" w:type="dxa"/>
            <w:tcBorders>
              <w:top w:val="single" w:sz="4" w:space="0" w:color="auto"/>
              <w:left w:val="single" w:sz="4" w:space="0" w:color="auto"/>
              <w:bottom w:val="single" w:sz="4" w:space="0" w:color="auto"/>
              <w:right w:val="single" w:sz="4" w:space="0" w:color="auto"/>
            </w:tcBorders>
            <w:vAlign w:val="center"/>
          </w:tcPr>
          <w:p w14:paraId="341B1090" w14:textId="77777777" w:rsidR="007D1FEA" w:rsidRPr="005261B5" w:rsidRDefault="007D1FEA" w:rsidP="007D1FEA">
            <w:pPr>
              <w:jc w:val="center"/>
              <w:rPr>
                <w:rFonts w:ascii="GHEA Grapalat" w:hAnsi="GHEA Grapalat"/>
                <w:sz w:val="16"/>
                <w:szCs w:val="16"/>
                <w:lang w:val="hy-AM"/>
              </w:rPr>
            </w:pPr>
            <w:r w:rsidRPr="00F072C3">
              <w:rPr>
                <w:rFonts w:ascii="GHEA Grapalat" w:hAnsi="GHEA Grapalat"/>
                <w:sz w:val="16"/>
                <w:szCs w:val="16"/>
                <w:lang w:val="hy-AM"/>
              </w:rPr>
              <w:t>33621640/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0D574426" w14:textId="77777777" w:rsidR="007D1FEA" w:rsidRPr="00F072C3" w:rsidRDefault="007D1FEA" w:rsidP="007D1FEA">
            <w:pPr>
              <w:rPr>
                <w:rFonts w:ascii="GHEA Grapalat" w:hAnsi="GHEA Grapalat"/>
                <w:sz w:val="20"/>
                <w:szCs w:val="20"/>
              </w:rPr>
            </w:pPr>
            <w:r w:rsidRPr="00F072C3">
              <w:rPr>
                <w:rFonts w:ascii="GHEA Grapalat" w:hAnsi="GHEA Grapalat"/>
                <w:sz w:val="20"/>
                <w:szCs w:val="20"/>
              </w:rPr>
              <w:t>հիդրոկորտիզոն a01ac03, a07ea02,c05aa01,d07aa02, d07xa01, h02ab09,s01ba02, s01cb03, s02ba01</w:t>
            </w:r>
          </w:p>
        </w:tc>
        <w:tc>
          <w:tcPr>
            <w:tcW w:w="923" w:type="dxa"/>
            <w:tcBorders>
              <w:top w:val="single" w:sz="4" w:space="0" w:color="auto"/>
              <w:left w:val="single" w:sz="4" w:space="0" w:color="auto"/>
              <w:bottom w:val="single" w:sz="4" w:space="0" w:color="auto"/>
              <w:right w:val="single" w:sz="4" w:space="0" w:color="auto"/>
            </w:tcBorders>
            <w:vAlign w:val="center"/>
          </w:tcPr>
          <w:p w14:paraId="67DE257E"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0513BBF"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sz w:val="20"/>
                <w:szCs w:val="20"/>
                <w:lang w:val="es-ES"/>
              </w:rPr>
              <w:t xml:space="preserve">Հիդրոկորտիզոն (հիդրոկորտիզոնի ացետատ), </w:t>
            </w:r>
            <w:r w:rsidRPr="00F072C3">
              <w:rPr>
                <w:rFonts w:ascii="GHEA Grapalat" w:hAnsi="GHEA Grapalat" w:cs="Sylfaen"/>
                <w:sz w:val="20"/>
                <w:szCs w:val="20"/>
              </w:rPr>
              <w:t>դեղաձևը</w:t>
            </w:r>
            <w:r w:rsidRPr="00F072C3">
              <w:rPr>
                <w:rFonts w:ascii="GHEA Grapalat" w:hAnsi="GHEA Grapalat" w:cs="Sylfaen"/>
                <w:sz w:val="20"/>
                <w:szCs w:val="20"/>
                <w:lang w:val="es-ES"/>
              </w:rPr>
              <w:t xml:space="preserve">. </w:t>
            </w:r>
            <w:r w:rsidRPr="00F072C3">
              <w:rPr>
                <w:rFonts w:ascii="GHEA Grapalat" w:hAnsi="GHEA Grapalat" w:cs="Sylfaen"/>
                <w:sz w:val="20"/>
                <w:szCs w:val="20"/>
              </w:rPr>
              <w:t>ակնաքսուք</w:t>
            </w:r>
            <w:r w:rsidRPr="00F072C3">
              <w:rPr>
                <w:rFonts w:ascii="GHEA Grapalat" w:hAnsi="GHEA Grapalat" w:cs="Sylfaen"/>
                <w:sz w:val="20"/>
                <w:szCs w:val="20"/>
                <w:lang w:val="es-ES"/>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es-ES"/>
              </w:rPr>
              <w:t>.</w:t>
            </w:r>
            <w:r>
              <w:rPr>
                <w:rFonts w:ascii="GHEA Grapalat" w:hAnsi="GHEA Grapalat" w:cs="Sylfaen"/>
                <w:sz w:val="20"/>
                <w:szCs w:val="20"/>
                <w:lang w:val="es-ES"/>
              </w:rPr>
              <w:t xml:space="preserve"> </w:t>
            </w:r>
            <w:r w:rsidRPr="00F072C3">
              <w:rPr>
                <w:rFonts w:ascii="GHEA Grapalat" w:hAnsi="GHEA Grapalat" w:cs="Sylfaen"/>
                <w:sz w:val="20"/>
                <w:szCs w:val="20"/>
                <w:lang w:val="pt-BR"/>
              </w:rPr>
              <w:t>5</w:t>
            </w:r>
            <w:r w:rsidRPr="00F072C3">
              <w:rPr>
                <w:rFonts w:ascii="GHEA Grapalat" w:hAnsi="GHEA Grapalat" w:cs="Sylfaen"/>
                <w:sz w:val="20"/>
                <w:szCs w:val="20"/>
              </w:rPr>
              <w:t>մգ</w:t>
            </w:r>
            <w:r w:rsidRPr="00F072C3">
              <w:rPr>
                <w:rFonts w:ascii="GHEA Grapalat" w:hAnsi="GHEA Grapalat" w:cs="Sylfaen"/>
                <w:sz w:val="20"/>
                <w:szCs w:val="20"/>
                <w:lang w:val="pt-BR"/>
              </w:rPr>
              <w:t>/</w:t>
            </w:r>
            <w:r w:rsidRPr="00F072C3">
              <w:rPr>
                <w:rFonts w:ascii="GHEA Grapalat" w:hAnsi="GHEA Grapalat" w:cs="Sylfaen"/>
                <w:sz w:val="20"/>
                <w:szCs w:val="20"/>
              </w:rPr>
              <w:t>գ</w:t>
            </w:r>
            <w:r w:rsidRPr="00F072C3">
              <w:rPr>
                <w:rFonts w:ascii="GHEA Grapalat" w:hAnsi="GHEA Grapalat" w:cs="Sylfaen"/>
                <w:sz w:val="20"/>
                <w:szCs w:val="20"/>
                <w:lang w:val="pt-BR"/>
              </w:rPr>
              <w:t>, 3</w:t>
            </w:r>
            <w:r w:rsidRPr="00F072C3">
              <w:rPr>
                <w:rFonts w:ascii="GHEA Grapalat" w:hAnsi="GHEA Grapalat" w:cs="Sylfaen"/>
                <w:sz w:val="20"/>
                <w:szCs w:val="20"/>
              </w:rPr>
              <w:t>գ</w:t>
            </w:r>
          </w:p>
        </w:tc>
        <w:tc>
          <w:tcPr>
            <w:tcW w:w="900" w:type="dxa"/>
            <w:tcBorders>
              <w:top w:val="single" w:sz="4" w:space="0" w:color="auto"/>
              <w:left w:val="single" w:sz="4" w:space="0" w:color="auto"/>
              <w:bottom w:val="single" w:sz="4" w:space="0" w:color="auto"/>
              <w:right w:val="single" w:sz="4" w:space="0" w:color="auto"/>
            </w:tcBorders>
            <w:vAlign w:val="center"/>
          </w:tcPr>
          <w:p w14:paraId="576DFA95" w14:textId="77777777" w:rsidR="007D1FEA" w:rsidRPr="00F072C3" w:rsidRDefault="007D1FEA" w:rsidP="007D1FEA">
            <w:pPr>
              <w:jc w:val="center"/>
              <w:rPr>
                <w:rFonts w:ascii="GHEA Grapalat" w:hAnsi="GHEA Grapalat" w:cs="Arial"/>
                <w:sz w:val="18"/>
                <w:szCs w:val="18"/>
              </w:rPr>
            </w:pPr>
            <w:r w:rsidRPr="00F072C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1330B0F" w14:textId="71FC8064"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E3C0BA1" w14:textId="40C573E9"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096D669"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40</w:t>
            </w:r>
          </w:p>
        </w:tc>
        <w:tc>
          <w:tcPr>
            <w:tcW w:w="990" w:type="dxa"/>
            <w:tcBorders>
              <w:top w:val="single" w:sz="4" w:space="0" w:color="auto"/>
              <w:left w:val="single" w:sz="4" w:space="0" w:color="auto"/>
              <w:bottom w:val="single" w:sz="4" w:space="0" w:color="auto"/>
              <w:right w:val="single" w:sz="4" w:space="0" w:color="auto"/>
            </w:tcBorders>
            <w:vAlign w:val="center"/>
          </w:tcPr>
          <w:p w14:paraId="25AC5975"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FF092C7"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40</w:t>
            </w:r>
          </w:p>
        </w:tc>
        <w:tc>
          <w:tcPr>
            <w:tcW w:w="1386" w:type="dxa"/>
            <w:tcBorders>
              <w:top w:val="single" w:sz="4" w:space="0" w:color="auto"/>
              <w:left w:val="single" w:sz="4" w:space="0" w:color="auto"/>
              <w:bottom w:val="single" w:sz="4" w:space="0" w:color="auto"/>
              <w:right w:val="single" w:sz="4" w:space="0" w:color="auto"/>
            </w:tcBorders>
            <w:vAlign w:val="center"/>
          </w:tcPr>
          <w:p w14:paraId="2B3BBBC1"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691C4CA6"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92CAD5F" w14:textId="77777777" w:rsidR="007D1FEA" w:rsidRPr="006E6A13" w:rsidRDefault="007D1FEA" w:rsidP="007D1FEA">
            <w:pPr>
              <w:jc w:val="center"/>
              <w:rPr>
                <w:rFonts w:ascii="GHEA Grapalat" w:hAnsi="GHEA Grapalat" w:cs="Arial LatArm"/>
                <w:lang w:val="hy-AM"/>
              </w:rPr>
            </w:pPr>
            <w:r>
              <w:rPr>
                <w:rFonts w:ascii="GHEA Grapalat" w:hAnsi="GHEA Grapalat" w:cs="Arial LatArm"/>
                <w:lang w:val="hy-AM"/>
              </w:rPr>
              <w:t>138</w:t>
            </w:r>
          </w:p>
        </w:tc>
        <w:tc>
          <w:tcPr>
            <w:tcW w:w="1370" w:type="dxa"/>
            <w:tcBorders>
              <w:top w:val="single" w:sz="4" w:space="0" w:color="auto"/>
              <w:left w:val="single" w:sz="4" w:space="0" w:color="auto"/>
              <w:bottom w:val="single" w:sz="4" w:space="0" w:color="auto"/>
              <w:right w:val="single" w:sz="4" w:space="0" w:color="auto"/>
            </w:tcBorders>
            <w:vAlign w:val="center"/>
          </w:tcPr>
          <w:p w14:paraId="0203D97A" w14:textId="77777777" w:rsidR="007D1FEA" w:rsidRPr="005261B5" w:rsidRDefault="007D1FEA" w:rsidP="007D1FEA">
            <w:pPr>
              <w:jc w:val="center"/>
              <w:rPr>
                <w:rFonts w:ascii="GHEA Grapalat" w:hAnsi="GHEA Grapalat"/>
                <w:sz w:val="16"/>
                <w:szCs w:val="16"/>
                <w:lang w:val="hy-AM"/>
              </w:rPr>
            </w:pPr>
            <w:r w:rsidRPr="00F072C3">
              <w:rPr>
                <w:rFonts w:ascii="GHEA Grapalat" w:hAnsi="GHEA Grapalat"/>
                <w:sz w:val="16"/>
                <w:szCs w:val="16"/>
                <w:lang w:val="hy-AM"/>
              </w:rPr>
              <w:t>33621640/</w:t>
            </w:r>
            <w:r>
              <w:rPr>
                <w:rFonts w:ascii="GHEA Grapalat" w:hAnsi="GHEA Grapalat"/>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vAlign w:val="center"/>
          </w:tcPr>
          <w:p w14:paraId="68BAC721" w14:textId="77777777" w:rsidR="007D1FEA" w:rsidRPr="00C05B9C" w:rsidRDefault="007D1FEA" w:rsidP="007D1FEA">
            <w:pPr>
              <w:rPr>
                <w:rFonts w:ascii="GHEA Grapalat" w:hAnsi="GHEA Grapalat"/>
                <w:sz w:val="20"/>
                <w:szCs w:val="20"/>
                <w:lang w:val="pt-BR"/>
              </w:rPr>
            </w:pPr>
            <w:r w:rsidRPr="00F072C3">
              <w:rPr>
                <w:rFonts w:ascii="GHEA Grapalat" w:hAnsi="GHEA Grapalat"/>
                <w:sz w:val="20"/>
                <w:szCs w:val="20"/>
              </w:rPr>
              <w:t>հիդրոկորտիզոն</w:t>
            </w:r>
            <w:r w:rsidRPr="00C05B9C">
              <w:rPr>
                <w:rFonts w:ascii="GHEA Grapalat" w:hAnsi="GHEA Grapalat"/>
                <w:sz w:val="20"/>
                <w:szCs w:val="20"/>
                <w:lang w:val="pt-BR"/>
              </w:rPr>
              <w:t xml:space="preserve"> a01ac03, a07ea02,c05aa01,d07aa02, d07xa01, h02ab09,s01ba02, s01cb03, s02ba01</w:t>
            </w:r>
          </w:p>
        </w:tc>
        <w:tc>
          <w:tcPr>
            <w:tcW w:w="923" w:type="dxa"/>
            <w:tcBorders>
              <w:top w:val="single" w:sz="4" w:space="0" w:color="auto"/>
              <w:left w:val="single" w:sz="4" w:space="0" w:color="auto"/>
              <w:bottom w:val="single" w:sz="4" w:space="0" w:color="auto"/>
              <w:right w:val="single" w:sz="4" w:space="0" w:color="auto"/>
            </w:tcBorders>
            <w:vAlign w:val="center"/>
          </w:tcPr>
          <w:p w14:paraId="60762477"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61D428"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sz w:val="20"/>
                <w:szCs w:val="20"/>
                <w:lang w:val="es-ES"/>
              </w:rPr>
              <w:t xml:space="preserve">Հիդրոկորտիզոն, </w:t>
            </w:r>
            <w:r w:rsidRPr="00F072C3">
              <w:rPr>
                <w:rFonts w:ascii="GHEA Grapalat" w:hAnsi="GHEA Grapalat" w:cs="Sylfaen"/>
                <w:sz w:val="20"/>
                <w:szCs w:val="20"/>
              </w:rPr>
              <w:t>դեղաձևը</w:t>
            </w:r>
            <w:r w:rsidRPr="00F072C3">
              <w:rPr>
                <w:rFonts w:ascii="GHEA Grapalat" w:hAnsi="GHEA Grapalat" w:cs="Sylfaen"/>
                <w:sz w:val="20"/>
                <w:szCs w:val="20"/>
                <w:lang w:val="pt-BR"/>
              </w:rPr>
              <w:t>.</w:t>
            </w:r>
            <w:r w:rsidRPr="00F072C3">
              <w:rPr>
                <w:rFonts w:ascii="GHEA Grapalat" w:hAnsi="GHEA Grapalat" w:cs="Sylfaen"/>
                <w:sz w:val="20"/>
                <w:szCs w:val="20"/>
              </w:rPr>
              <w:t>քսուք</w:t>
            </w:r>
            <w:r w:rsidRPr="00716AA7">
              <w:rPr>
                <w:rFonts w:ascii="GHEA Grapalat" w:hAnsi="GHEA Grapalat" w:cs="Sylfaen"/>
                <w:sz w:val="20"/>
                <w:szCs w:val="20"/>
                <w:lang w:val="pt-BR"/>
              </w:rPr>
              <w:t xml:space="preserve"> </w:t>
            </w:r>
            <w:r w:rsidRPr="00F072C3">
              <w:rPr>
                <w:rFonts w:ascii="GHEA Grapalat" w:hAnsi="GHEA Grapalat" w:cs="Sylfaen"/>
                <w:sz w:val="20"/>
                <w:szCs w:val="20"/>
              </w:rPr>
              <w:t>արտաքին</w:t>
            </w:r>
            <w:r w:rsidRPr="00716AA7">
              <w:rPr>
                <w:rFonts w:ascii="GHEA Grapalat" w:hAnsi="GHEA Grapalat" w:cs="Sylfaen"/>
                <w:sz w:val="20"/>
                <w:szCs w:val="20"/>
                <w:lang w:val="pt-BR"/>
              </w:rPr>
              <w:t xml:space="preserve"> </w:t>
            </w:r>
            <w:r w:rsidRPr="00F072C3">
              <w:rPr>
                <w:rFonts w:ascii="GHEA Grapalat" w:hAnsi="GHEA Grapalat" w:cs="Sylfaen"/>
                <w:sz w:val="20"/>
                <w:szCs w:val="20"/>
              </w:rPr>
              <w:t>կիրառման</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w:t>
            </w:r>
            <w:r>
              <w:rPr>
                <w:rFonts w:ascii="GHEA Grapalat" w:hAnsi="GHEA Grapalat" w:cs="Sylfaen"/>
                <w:sz w:val="20"/>
                <w:szCs w:val="20"/>
                <w:lang w:val="pt-BR"/>
              </w:rPr>
              <w:t xml:space="preserve"> </w:t>
            </w:r>
            <w:r w:rsidRPr="00F072C3">
              <w:rPr>
                <w:rFonts w:ascii="GHEA Grapalat" w:hAnsi="GHEA Grapalat" w:cs="Sylfaen"/>
                <w:sz w:val="20"/>
                <w:szCs w:val="20"/>
                <w:lang w:val="pt-BR"/>
              </w:rPr>
              <w:t>10</w:t>
            </w:r>
            <w:r w:rsidRPr="00F072C3">
              <w:rPr>
                <w:rFonts w:ascii="GHEA Grapalat" w:hAnsi="GHEA Grapalat" w:cs="Sylfaen"/>
                <w:sz w:val="20"/>
                <w:szCs w:val="20"/>
              </w:rPr>
              <w:t>մգ</w:t>
            </w:r>
            <w:r w:rsidRPr="00F072C3">
              <w:rPr>
                <w:rFonts w:ascii="GHEA Grapalat" w:hAnsi="GHEA Grapalat" w:cs="Sylfaen"/>
                <w:sz w:val="20"/>
                <w:szCs w:val="20"/>
                <w:lang w:val="pt-BR"/>
              </w:rPr>
              <w:t>/</w:t>
            </w:r>
            <w:r w:rsidRPr="00F072C3">
              <w:rPr>
                <w:rFonts w:ascii="GHEA Grapalat" w:hAnsi="GHEA Grapalat" w:cs="Sylfaen"/>
                <w:sz w:val="20"/>
                <w:szCs w:val="20"/>
              </w:rPr>
              <w:t>գ</w:t>
            </w:r>
            <w:r>
              <w:rPr>
                <w:rFonts w:ascii="GHEA Grapalat" w:hAnsi="GHEA Grapalat" w:cs="Sylfaen"/>
                <w:sz w:val="20"/>
                <w:szCs w:val="20"/>
                <w:lang w:val="pt-BR"/>
              </w:rPr>
              <w:t>, 1</w:t>
            </w:r>
            <w:r>
              <w:rPr>
                <w:rFonts w:ascii="GHEA Grapalat" w:hAnsi="GHEA Grapalat" w:cs="Sylfaen"/>
                <w:sz w:val="20"/>
                <w:szCs w:val="20"/>
                <w:lang w:val="hy-AM"/>
              </w:rPr>
              <w:t>5</w:t>
            </w:r>
            <w:r w:rsidRPr="00F072C3">
              <w:rPr>
                <w:rFonts w:ascii="GHEA Grapalat" w:hAnsi="GHEA Grapalat" w:cs="Sylfaen"/>
                <w:sz w:val="20"/>
                <w:szCs w:val="20"/>
              </w:rPr>
              <w:t>գ</w:t>
            </w:r>
          </w:p>
        </w:tc>
        <w:tc>
          <w:tcPr>
            <w:tcW w:w="900" w:type="dxa"/>
            <w:tcBorders>
              <w:top w:val="single" w:sz="4" w:space="0" w:color="auto"/>
              <w:left w:val="single" w:sz="4" w:space="0" w:color="auto"/>
              <w:bottom w:val="single" w:sz="4" w:space="0" w:color="auto"/>
              <w:right w:val="single" w:sz="4" w:space="0" w:color="auto"/>
            </w:tcBorders>
            <w:vAlign w:val="center"/>
          </w:tcPr>
          <w:p w14:paraId="5714BDB9" w14:textId="77777777" w:rsidR="007D1FEA" w:rsidRPr="00F072C3" w:rsidRDefault="007D1FEA" w:rsidP="007D1FEA">
            <w:pPr>
              <w:jc w:val="center"/>
              <w:rPr>
                <w:rFonts w:ascii="GHEA Grapalat" w:hAnsi="GHEA Grapalat" w:cs="Arial"/>
                <w:sz w:val="18"/>
                <w:szCs w:val="18"/>
              </w:rPr>
            </w:pPr>
            <w:r w:rsidRPr="00F072C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1BF4F14" w14:textId="04E76592"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349892F" w14:textId="7ED678DB"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7209E87"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150</w:t>
            </w:r>
          </w:p>
        </w:tc>
        <w:tc>
          <w:tcPr>
            <w:tcW w:w="990" w:type="dxa"/>
            <w:tcBorders>
              <w:top w:val="single" w:sz="4" w:space="0" w:color="auto"/>
              <w:left w:val="single" w:sz="4" w:space="0" w:color="auto"/>
              <w:bottom w:val="single" w:sz="4" w:space="0" w:color="auto"/>
              <w:right w:val="single" w:sz="4" w:space="0" w:color="auto"/>
            </w:tcBorders>
            <w:vAlign w:val="center"/>
          </w:tcPr>
          <w:p w14:paraId="296E5B57"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9B2D839"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150</w:t>
            </w:r>
          </w:p>
        </w:tc>
        <w:tc>
          <w:tcPr>
            <w:tcW w:w="1386" w:type="dxa"/>
            <w:tcBorders>
              <w:top w:val="single" w:sz="4" w:space="0" w:color="auto"/>
              <w:left w:val="single" w:sz="4" w:space="0" w:color="auto"/>
              <w:bottom w:val="single" w:sz="4" w:space="0" w:color="auto"/>
              <w:right w:val="single" w:sz="4" w:space="0" w:color="auto"/>
            </w:tcBorders>
            <w:vAlign w:val="center"/>
          </w:tcPr>
          <w:p w14:paraId="2D1DBE5A"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6991093B"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DB560DB" w14:textId="77777777" w:rsidR="007D1FEA" w:rsidRPr="0055015E" w:rsidRDefault="007D1FEA" w:rsidP="007D1FEA">
            <w:pPr>
              <w:jc w:val="center"/>
              <w:rPr>
                <w:rFonts w:ascii="GHEA Grapalat" w:hAnsi="GHEA Grapalat" w:cs="Arial LatArm"/>
                <w:lang w:val="hy-AM"/>
              </w:rPr>
            </w:pPr>
            <w:r>
              <w:rPr>
                <w:rFonts w:ascii="GHEA Grapalat" w:hAnsi="GHEA Grapalat" w:cs="Arial LatArm"/>
                <w:lang w:val="hy-AM"/>
              </w:rPr>
              <w:t>139</w:t>
            </w:r>
          </w:p>
        </w:tc>
        <w:tc>
          <w:tcPr>
            <w:tcW w:w="1370" w:type="dxa"/>
            <w:tcBorders>
              <w:top w:val="single" w:sz="4" w:space="0" w:color="auto"/>
              <w:left w:val="single" w:sz="4" w:space="0" w:color="auto"/>
              <w:bottom w:val="single" w:sz="4" w:space="0" w:color="auto"/>
              <w:right w:val="single" w:sz="4" w:space="0" w:color="auto"/>
            </w:tcBorders>
            <w:vAlign w:val="center"/>
          </w:tcPr>
          <w:p w14:paraId="3251A89F" w14:textId="77777777" w:rsidR="007D1FEA" w:rsidRPr="00A36B0C" w:rsidRDefault="007D1FEA" w:rsidP="007D1FEA">
            <w:pPr>
              <w:jc w:val="center"/>
              <w:rPr>
                <w:rFonts w:ascii="GHEA Grapalat" w:hAnsi="GHEA Grapalat"/>
                <w:color w:val="000000"/>
                <w:sz w:val="16"/>
                <w:szCs w:val="16"/>
                <w:lang w:val="hy-AM"/>
              </w:rPr>
            </w:pPr>
            <w:r>
              <w:rPr>
                <w:rFonts w:ascii="GHEA Grapalat" w:hAnsi="GHEA Grapalat"/>
                <w:color w:val="333333"/>
                <w:sz w:val="16"/>
                <w:szCs w:val="16"/>
                <w:lang w:val="hy-AM"/>
              </w:rPr>
              <w:t>33621740/1</w:t>
            </w:r>
          </w:p>
        </w:tc>
        <w:tc>
          <w:tcPr>
            <w:tcW w:w="2283" w:type="dxa"/>
            <w:tcBorders>
              <w:top w:val="single" w:sz="4" w:space="0" w:color="auto"/>
              <w:left w:val="single" w:sz="4" w:space="0" w:color="auto"/>
              <w:bottom w:val="single" w:sz="4" w:space="0" w:color="auto"/>
              <w:right w:val="single" w:sz="4" w:space="0" w:color="auto"/>
            </w:tcBorders>
          </w:tcPr>
          <w:p w14:paraId="01BEA75E" w14:textId="77777777" w:rsidR="007D1FEA" w:rsidRPr="00A36B0C" w:rsidRDefault="007D1FEA" w:rsidP="007D1FEA">
            <w:pPr>
              <w:rPr>
                <w:rFonts w:ascii="GHEA Grapalat" w:hAnsi="GHEA Grapalat"/>
                <w:sz w:val="20"/>
                <w:szCs w:val="20"/>
              </w:rPr>
            </w:pPr>
            <w:r>
              <w:rPr>
                <w:rFonts w:ascii="GHEA Grapalat" w:hAnsi="GHEA Grapalat" w:cs="Sylfaen"/>
                <w:sz w:val="20"/>
                <w:szCs w:val="20"/>
                <w:lang w:val="hy-AM"/>
              </w:rPr>
              <w:t xml:space="preserve">ամլոդիպին </w:t>
            </w:r>
            <w:r>
              <w:rPr>
                <w:rFonts w:ascii="GHEA Grapalat" w:hAnsi="GHEA Grapalat" w:cs="Sylfaen"/>
                <w:sz w:val="20"/>
                <w:szCs w:val="20"/>
              </w:rPr>
              <w:t xml:space="preserve"> c08ca01</w:t>
            </w:r>
          </w:p>
        </w:tc>
        <w:tc>
          <w:tcPr>
            <w:tcW w:w="923" w:type="dxa"/>
            <w:tcBorders>
              <w:top w:val="single" w:sz="4" w:space="0" w:color="auto"/>
              <w:left w:val="single" w:sz="4" w:space="0" w:color="auto"/>
              <w:bottom w:val="single" w:sz="4" w:space="0" w:color="auto"/>
              <w:right w:val="single" w:sz="4" w:space="0" w:color="auto"/>
            </w:tcBorders>
            <w:vAlign w:val="center"/>
          </w:tcPr>
          <w:p w14:paraId="0A277F31" w14:textId="77777777" w:rsidR="007D1FEA" w:rsidRPr="005C0A6D" w:rsidRDefault="007D1FEA" w:rsidP="007D1FEA">
            <w:pPr>
              <w:jc w:val="center"/>
              <w:rPr>
                <w:rFonts w:ascii="GHEA Grapalat" w:hAnsi="GHEA Grapalat"/>
                <w:sz w:val="18"/>
                <w:szCs w:val="18"/>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28473D91" w14:textId="77777777" w:rsidR="007D1FEA" w:rsidRPr="005E03D8" w:rsidRDefault="007D1FEA" w:rsidP="007D1FEA">
            <w:pPr>
              <w:rPr>
                <w:color w:val="000000"/>
                <w:sz w:val="27"/>
                <w:szCs w:val="27"/>
                <w:lang w:val="hy-AM"/>
              </w:rPr>
            </w:pPr>
            <w:r>
              <w:rPr>
                <w:color w:val="000000"/>
                <w:sz w:val="27"/>
                <w:szCs w:val="27"/>
              </w:rPr>
              <w:br/>
            </w:r>
            <w:r w:rsidRPr="0090047C">
              <w:rPr>
                <w:rFonts w:ascii="GHEA Grapalat" w:hAnsi="GHEA Grapalat" w:cs="Sylfaen"/>
                <w:sz w:val="20"/>
                <w:szCs w:val="20"/>
                <w:lang w:val="pt-BR"/>
              </w:rPr>
              <w:t>Ամլոդիպին (ամլոդիպինի բեզիլատ)</w:t>
            </w:r>
            <w:r w:rsidRPr="0090047C">
              <w:rPr>
                <w:rFonts w:ascii="Cambria Math" w:hAnsi="Cambria Math" w:cs="Cambria Math"/>
                <w:sz w:val="20"/>
                <w:szCs w:val="20"/>
                <w:lang w:val="pt-BR"/>
              </w:rPr>
              <w:t>․</w:t>
            </w:r>
            <w:r w:rsidRPr="00CB4F95">
              <w:rPr>
                <w:rFonts w:ascii="GHEA Grapalat" w:hAnsi="GHEA Grapalat" w:cs="Sylfaen"/>
                <w:sz w:val="20"/>
                <w:szCs w:val="20"/>
                <w:lang w:val="pt-BR"/>
              </w:rPr>
              <w:t xml:space="preserve"> դեղաձևը</w:t>
            </w:r>
            <w:r w:rsidRPr="00287FA9">
              <w:rPr>
                <w:rFonts w:ascii="GHEA Grapalat" w:hAnsi="GHEA Grapalat" w:cs="Sylfaen"/>
                <w:sz w:val="20"/>
                <w:szCs w:val="20"/>
                <w:lang w:val="pt-BR"/>
              </w:rPr>
              <w:t xml:space="preserve">. </w:t>
            </w:r>
            <w:r>
              <w:rPr>
                <w:rFonts w:ascii="GHEA Grapalat" w:hAnsi="GHEA Grapalat" w:cs="Sylfaen"/>
                <w:sz w:val="20"/>
                <w:szCs w:val="20"/>
                <w:lang w:val="hy-AM"/>
              </w:rPr>
              <w:t>դ</w:t>
            </w:r>
            <w:r w:rsidRPr="00287FA9">
              <w:rPr>
                <w:rFonts w:ascii="GHEA Grapalat" w:hAnsi="GHEA Grapalat" w:cs="Sylfaen"/>
                <w:sz w:val="20"/>
                <w:szCs w:val="20"/>
              </w:rPr>
              <w:t>եղա</w:t>
            </w:r>
            <w:r>
              <w:rPr>
                <w:rFonts w:ascii="GHEA Grapalat" w:hAnsi="GHEA Grapalat" w:cs="Sylfaen"/>
                <w:sz w:val="20"/>
                <w:szCs w:val="20"/>
                <w:lang w:val="hy-AM"/>
              </w:rPr>
              <w:t>հատ</w:t>
            </w:r>
            <w:r w:rsidRPr="00287FA9">
              <w:rPr>
                <w:rFonts w:ascii="GHEA Grapalat" w:hAnsi="GHEA Grapalat" w:cs="Sylfaen"/>
                <w:sz w:val="20"/>
                <w:szCs w:val="20"/>
                <w:lang w:val="pt-BR"/>
              </w:rPr>
              <w:t xml:space="preserve">, </w:t>
            </w:r>
            <w:r w:rsidRPr="00287FA9">
              <w:rPr>
                <w:rFonts w:ascii="GHEA Grapalat" w:hAnsi="GHEA Grapalat" w:cs="Sylfaen"/>
                <w:sz w:val="20"/>
                <w:szCs w:val="20"/>
              </w:rPr>
              <w:t>դեղաչափը</w:t>
            </w:r>
            <w:r w:rsidRPr="00287FA9">
              <w:rPr>
                <w:rFonts w:ascii="GHEA Grapalat" w:hAnsi="GHEA Grapalat" w:cs="Sylfaen"/>
                <w:sz w:val="20"/>
                <w:szCs w:val="20"/>
                <w:lang w:val="pt-BR"/>
              </w:rPr>
              <w:t>.</w:t>
            </w:r>
            <w:r>
              <w:rPr>
                <w:rFonts w:ascii="GHEA Grapalat" w:hAnsi="GHEA Grapalat" w:cs="Sylfaen"/>
                <w:sz w:val="20"/>
                <w:szCs w:val="20"/>
                <w:lang w:val="hy-AM"/>
              </w:rPr>
              <w:t xml:space="preserve"> 5մգ</w:t>
            </w:r>
          </w:p>
        </w:tc>
        <w:tc>
          <w:tcPr>
            <w:tcW w:w="900" w:type="dxa"/>
            <w:tcBorders>
              <w:top w:val="single" w:sz="4" w:space="0" w:color="auto"/>
              <w:left w:val="single" w:sz="4" w:space="0" w:color="auto"/>
              <w:bottom w:val="single" w:sz="4" w:space="0" w:color="auto"/>
              <w:right w:val="single" w:sz="4" w:space="0" w:color="auto"/>
            </w:tcBorders>
            <w:vAlign w:val="center"/>
          </w:tcPr>
          <w:p w14:paraId="5011A813" w14:textId="77777777" w:rsidR="007D1FEA" w:rsidRPr="00E86807" w:rsidRDefault="007D1FEA" w:rsidP="007D1FEA">
            <w:pPr>
              <w:rPr>
                <w:rFonts w:ascii="GHEA Grapalat" w:hAnsi="GHEA Grapalat" w:cs="Arial"/>
                <w:sz w:val="18"/>
                <w:szCs w:val="18"/>
                <w:lang w:val="hy-AM"/>
              </w:rPr>
            </w:pPr>
            <w:r>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069CBA3" w14:textId="20B443FA"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5B60F93" w14:textId="3C3036D4"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4802856"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990" w:type="dxa"/>
            <w:tcBorders>
              <w:top w:val="single" w:sz="4" w:space="0" w:color="auto"/>
              <w:left w:val="single" w:sz="4" w:space="0" w:color="auto"/>
              <w:bottom w:val="single" w:sz="4" w:space="0" w:color="auto"/>
              <w:right w:val="single" w:sz="4" w:space="0" w:color="auto"/>
            </w:tcBorders>
            <w:vAlign w:val="center"/>
          </w:tcPr>
          <w:p w14:paraId="33982BFB" w14:textId="77777777" w:rsidR="007D1FEA" w:rsidRPr="00B94CF1"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FDC139F"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1386" w:type="dxa"/>
            <w:tcBorders>
              <w:top w:val="single" w:sz="4" w:space="0" w:color="auto"/>
              <w:left w:val="single" w:sz="4" w:space="0" w:color="auto"/>
              <w:bottom w:val="single" w:sz="4" w:space="0" w:color="auto"/>
              <w:right w:val="single" w:sz="4" w:space="0" w:color="auto"/>
            </w:tcBorders>
            <w:vAlign w:val="center"/>
          </w:tcPr>
          <w:p w14:paraId="68E9B9FD"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166FCCA5"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C1C12F8" w14:textId="77777777" w:rsidR="007D1FEA" w:rsidRPr="0055015E" w:rsidRDefault="007D1FEA" w:rsidP="007D1FEA">
            <w:pPr>
              <w:jc w:val="center"/>
              <w:rPr>
                <w:rFonts w:ascii="GHEA Grapalat" w:hAnsi="GHEA Grapalat" w:cs="Arial LatArm"/>
                <w:lang w:val="hy-AM"/>
              </w:rPr>
            </w:pPr>
            <w:r>
              <w:rPr>
                <w:rFonts w:ascii="GHEA Grapalat" w:hAnsi="GHEA Grapalat" w:cs="Arial LatArm"/>
                <w:lang w:val="hy-AM"/>
              </w:rPr>
              <w:t>140</w:t>
            </w:r>
          </w:p>
        </w:tc>
        <w:tc>
          <w:tcPr>
            <w:tcW w:w="1370" w:type="dxa"/>
            <w:tcBorders>
              <w:top w:val="single" w:sz="4" w:space="0" w:color="auto"/>
              <w:left w:val="single" w:sz="4" w:space="0" w:color="auto"/>
              <w:bottom w:val="single" w:sz="4" w:space="0" w:color="auto"/>
              <w:right w:val="single" w:sz="4" w:space="0" w:color="auto"/>
            </w:tcBorders>
            <w:vAlign w:val="center"/>
          </w:tcPr>
          <w:p w14:paraId="5C109B91" w14:textId="77777777" w:rsidR="007D1FEA" w:rsidRPr="00A36B0C" w:rsidRDefault="007D1FEA" w:rsidP="007D1FEA">
            <w:pPr>
              <w:jc w:val="center"/>
              <w:rPr>
                <w:rFonts w:ascii="GHEA Grapalat" w:hAnsi="GHEA Grapalat"/>
                <w:color w:val="000000"/>
                <w:sz w:val="16"/>
                <w:szCs w:val="16"/>
                <w:lang w:val="hy-AM"/>
              </w:rPr>
            </w:pPr>
            <w:r>
              <w:rPr>
                <w:rFonts w:ascii="GHEA Grapalat" w:hAnsi="GHEA Grapalat"/>
                <w:color w:val="333333"/>
                <w:sz w:val="16"/>
                <w:szCs w:val="16"/>
                <w:lang w:val="hy-AM"/>
              </w:rPr>
              <w:t>33621740/2</w:t>
            </w:r>
          </w:p>
        </w:tc>
        <w:tc>
          <w:tcPr>
            <w:tcW w:w="2283" w:type="dxa"/>
            <w:tcBorders>
              <w:top w:val="single" w:sz="4" w:space="0" w:color="auto"/>
              <w:left w:val="single" w:sz="4" w:space="0" w:color="auto"/>
              <w:bottom w:val="single" w:sz="4" w:space="0" w:color="auto"/>
              <w:right w:val="single" w:sz="4" w:space="0" w:color="auto"/>
            </w:tcBorders>
          </w:tcPr>
          <w:p w14:paraId="042D040A" w14:textId="77777777" w:rsidR="007D1FEA" w:rsidRPr="00A36B0C" w:rsidRDefault="007D1FEA" w:rsidP="007D1FEA">
            <w:pPr>
              <w:rPr>
                <w:rFonts w:ascii="GHEA Grapalat" w:hAnsi="GHEA Grapalat"/>
                <w:sz w:val="20"/>
                <w:szCs w:val="20"/>
              </w:rPr>
            </w:pPr>
            <w:r>
              <w:rPr>
                <w:rFonts w:ascii="GHEA Grapalat" w:hAnsi="GHEA Grapalat" w:cs="Sylfaen"/>
                <w:sz w:val="20"/>
                <w:szCs w:val="20"/>
                <w:lang w:val="hy-AM"/>
              </w:rPr>
              <w:t xml:space="preserve">ամլոդիպին </w:t>
            </w:r>
            <w:r>
              <w:rPr>
                <w:rFonts w:ascii="GHEA Grapalat" w:hAnsi="GHEA Grapalat" w:cs="Sylfaen"/>
                <w:sz w:val="20"/>
                <w:szCs w:val="20"/>
              </w:rPr>
              <w:t xml:space="preserve"> c08ca01</w:t>
            </w:r>
          </w:p>
        </w:tc>
        <w:tc>
          <w:tcPr>
            <w:tcW w:w="923" w:type="dxa"/>
            <w:tcBorders>
              <w:top w:val="single" w:sz="4" w:space="0" w:color="auto"/>
              <w:left w:val="single" w:sz="4" w:space="0" w:color="auto"/>
              <w:bottom w:val="single" w:sz="4" w:space="0" w:color="auto"/>
              <w:right w:val="single" w:sz="4" w:space="0" w:color="auto"/>
            </w:tcBorders>
            <w:vAlign w:val="center"/>
          </w:tcPr>
          <w:p w14:paraId="4E00987F" w14:textId="77777777" w:rsidR="007D1FEA" w:rsidRPr="005C0A6D" w:rsidRDefault="007D1FEA" w:rsidP="007D1FEA">
            <w:pPr>
              <w:jc w:val="center"/>
              <w:rPr>
                <w:rFonts w:ascii="GHEA Grapalat" w:hAnsi="GHEA Grapalat"/>
                <w:sz w:val="18"/>
                <w:szCs w:val="18"/>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07E72811" w14:textId="77777777" w:rsidR="007D1FEA" w:rsidRPr="005E03D8" w:rsidRDefault="007D1FEA" w:rsidP="007D1FEA">
            <w:pPr>
              <w:rPr>
                <w:color w:val="000000"/>
                <w:sz w:val="27"/>
                <w:szCs w:val="27"/>
                <w:lang w:val="hy-AM"/>
              </w:rPr>
            </w:pPr>
            <w:r>
              <w:rPr>
                <w:color w:val="000000"/>
                <w:sz w:val="27"/>
                <w:szCs w:val="27"/>
              </w:rPr>
              <w:br/>
            </w:r>
            <w:r w:rsidRPr="0090047C">
              <w:rPr>
                <w:rFonts w:ascii="GHEA Grapalat" w:hAnsi="GHEA Grapalat" w:cs="Sylfaen"/>
                <w:sz w:val="20"/>
                <w:szCs w:val="20"/>
                <w:lang w:val="pt-BR"/>
              </w:rPr>
              <w:t>Ամլոդիպին (ամլոդիպինի բեզիլատ)</w:t>
            </w:r>
            <w:r w:rsidRPr="0090047C">
              <w:rPr>
                <w:rFonts w:ascii="Cambria Math" w:hAnsi="Cambria Math" w:cs="Cambria Math"/>
                <w:sz w:val="20"/>
                <w:szCs w:val="20"/>
                <w:lang w:val="pt-BR"/>
              </w:rPr>
              <w:t>․</w:t>
            </w:r>
            <w:r w:rsidRPr="00CB4F95">
              <w:rPr>
                <w:rFonts w:ascii="GHEA Grapalat" w:hAnsi="GHEA Grapalat" w:cs="Sylfaen"/>
                <w:sz w:val="20"/>
                <w:szCs w:val="20"/>
                <w:lang w:val="pt-BR"/>
              </w:rPr>
              <w:t xml:space="preserve"> դեղաձևը</w:t>
            </w:r>
            <w:r w:rsidRPr="00287FA9">
              <w:rPr>
                <w:rFonts w:ascii="GHEA Grapalat" w:hAnsi="GHEA Grapalat" w:cs="Sylfaen"/>
                <w:sz w:val="20"/>
                <w:szCs w:val="20"/>
                <w:lang w:val="pt-BR"/>
              </w:rPr>
              <w:t xml:space="preserve">. </w:t>
            </w:r>
            <w:r>
              <w:rPr>
                <w:rFonts w:ascii="GHEA Grapalat" w:hAnsi="GHEA Grapalat" w:cs="Sylfaen"/>
                <w:sz w:val="20"/>
                <w:szCs w:val="20"/>
                <w:lang w:val="hy-AM"/>
              </w:rPr>
              <w:t>դ</w:t>
            </w:r>
            <w:r w:rsidRPr="00287FA9">
              <w:rPr>
                <w:rFonts w:ascii="GHEA Grapalat" w:hAnsi="GHEA Grapalat" w:cs="Sylfaen"/>
                <w:sz w:val="20"/>
                <w:szCs w:val="20"/>
              </w:rPr>
              <w:t>եղա</w:t>
            </w:r>
            <w:r>
              <w:rPr>
                <w:rFonts w:ascii="GHEA Grapalat" w:hAnsi="GHEA Grapalat" w:cs="Sylfaen"/>
                <w:sz w:val="20"/>
                <w:szCs w:val="20"/>
                <w:lang w:val="hy-AM"/>
              </w:rPr>
              <w:t>հատ</w:t>
            </w:r>
            <w:r w:rsidRPr="00287FA9">
              <w:rPr>
                <w:rFonts w:ascii="GHEA Grapalat" w:hAnsi="GHEA Grapalat" w:cs="Sylfaen"/>
                <w:sz w:val="20"/>
                <w:szCs w:val="20"/>
                <w:lang w:val="pt-BR"/>
              </w:rPr>
              <w:t xml:space="preserve">, </w:t>
            </w:r>
            <w:r w:rsidRPr="00287FA9">
              <w:rPr>
                <w:rFonts w:ascii="GHEA Grapalat" w:hAnsi="GHEA Grapalat" w:cs="Sylfaen"/>
                <w:sz w:val="20"/>
                <w:szCs w:val="20"/>
              </w:rPr>
              <w:t>դեղաչափը</w:t>
            </w:r>
            <w:r w:rsidRPr="00287FA9">
              <w:rPr>
                <w:rFonts w:ascii="GHEA Grapalat" w:hAnsi="GHEA Grapalat" w:cs="Sylfaen"/>
                <w:sz w:val="20"/>
                <w:szCs w:val="20"/>
                <w:lang w:val="pt-BR"/>
              </w:rPr>
              <w:t>.</w:t>
            </w:r>
            <w:r>
              <w:rPr>
                <w:rFonts w:ascii="GHEA Grapalat" w:hAnsi="GHEA Grapalat" w:cs="Sylfaen"/>
                <w:sz w:val="20"/>
                <w:szCs w:val="20"/>
                <w:lang w:val="hy-AM"/>
              </w:rPr>
              <w:t xml:space="preserve"> 10մգ</w:t>
            </w:r>
          </w:p>
        </w:tc>
        <w:tc>
          <w:tcPr>
            <w:tcW w:w="900" w:type="dxa"/>
            <w:tcBorders>
              <w:top w:val="single" w:sz="4" w:space="0" w:color="auto"/>
              <w:left w:val="single" w:sz="4" w:space="0" w:color="auto"/>
              <w:bottom w:val="single" w:sz="4" w:space="0" w:color="auto"/>
              <w:right w:val="single" w:sz="4" w:space="0" w:color="auto"/>
            </w:tcBorders>
            <w:vAlign w:val="center"/>
          </w:tcPr>
          <w:p w14:paraId="49F8C52E" w14:textId="77777777" w:rsidR="007D1FEA" w:rsidRPr="00E86807" w:rsidRDefault="007D1FEA" w:rsidP="007D1FEA">
            <w:pPr>
              <w:rPr>
                <w:rFonts w:ascii="GHEA Grapalat" w:hAnsi="GHEA Grapalat" w:cs="Arial"/>
                <w:sz w:val="18"/>
                <w:szCs w:val="18"/>
                <w:lang w:val="hy-AM"/>
              </w:rPr>
            </w:pPr>
            <w:r>
              <w:rPr>
                <w:rFonts w:ascii="GHEA Grapalat" w:hAnsi="GHEA Grapalat" w:cs="Arial"/>
                <w:sz w:val="18"/>
                <w:szCs w:val="18"/>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67B1479B" w14:textId="2ECC4F70"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714F39B" w14:textId="3EA082F2"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9D2432C"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990" w:type="dxa"/>
            <w:tcBorders>
              <w:top w:val="single" w:sz="4" w:space="0" w:color="auto"/>
              <w:left w:val="single" w:sz="4" w:space="0" w:color="auto"/>
              <w:bottom w:val="single" w:sz="4" w:space="0" w:color="auto"/>
              <w:right w:val="single" w:sz="4" w:space="0" w:color="auto"/>
            </w:tcBorders>
            <w:vAlign w:val="center"/>
          </w:tcPr>
          <w:p w14:paraId="3267BBDD" w14:textId="77777777" w:rsidR="007D1FEA" w:rsidRPr="00B1784F"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09ECEB2"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6000</w:t>
            </w:r>
          </w:p>
        </w:tc>
        <w:tc>
          <w:tcPr>
            <w:tcW w:w="1386" w:type="dxa"/>
            <w:tcBorders>
              <w:top w:val="single" w:sz="4" w:space="0" w:color="auto"/>
              <w:left w:val="single" w:sz="4" w:space="0" w:color="auto"/>
              <w:bottom w:val="single" w:sz="4" w:space="0" w:color="auto"/>
              <w:right w:val="single" w:sz="4" w:space="0" w:color="auto"/>
            </w:tcBorders>
            <w:vAlign w:val="center"/>
          </w:tcPr>
          <w:p w14:paraId="776C7274"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74593254"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A0A9D32" w14:textId="77777777" w:rsidR="007D1FEA" w:rsidRPr="00B62A9B" w:rsidRDefault="007D1FEA" w:rsidP="007D1FEA">
            <w:pPr>
              <w:jc w:val="center"/>
              <w:rPr>
                <w:rFonts w:ascii="GHEA Grapalat" w:hAnsi="GHEA Grapalat" w:cs="Arial LatArm"/>
                <w:lang w:val="hy-AM"/>
              </w:rPr>
            </w:pPr>
            <w:r>
              <w:rPr>
                <w:rFonts w:ascii="GHEA Grapalat" w:hAnsi="GHEA Grapalat" w:cs="Arial LatArm"/>
                <w:lang w:val="hy-AM"/>
              </w:rPr>
              <w:t>141</w:t>
            </w:r>
          </w:p>
        </w:tc>
        <w:tc>
          <w:tcPr>
            <w:tcW w:w="1370" w:type="dxa"/>
            <w:tcBorders>
              <w:top w:val="single" w:sz="4" w:space="0" w:color="auto"/>
              <w:left w:val="single" w:sz="4" w:space="0" w:color="auto"/>
              <w:bottom w:val="single" w:sz="4" w:space="0" w:color="auto"/>
              <w:right w:val="single" w:sz="4" w:space="0" w:color="auto"/>
            </w:tcBorders>
            <w:vAlign w:val="center"/>
          </w:tcPr>
          <w:p w14:paraId="643D7D66" w14:textId="77777777" w:rsidR="007D1FEA" w:rsidRPr="00D951B1" w:rsidRDefault="007D1FEA" w:rsidP="007D1FEA">
            <w:pPr>
              <w:jc w:val="center"/>
              <w:rPr>
                <w:rFonts w:ascii="GHEA Grapalat" w:hAnsi="GHEA Grapalat"/>
                <w:sz w:val="16"/>
                <w:szCs w:val="16"/>
                <w:lang w:val="hy-AM"/>
              </w:rPr>
            </w:pPr>
            <w:r>
              <w:rPr>
                <w:rFonts w:ascii="GHEA Grapalat" w:hAnsi="GHEA Grapalat"/>
                <w:sz w:val="16"/>
                <w:szCs w:val="16"/>
                <w:lang w:val="hy-AM"/>
              </w:rPr>
              <w:t>33621760/1</w:t>
            </w:r>
          </w:p>
        </w:tc>
        <w:tc>
          <w:tcPr>
            <w:tcW w:w="2283" w:type="dxa"/>
            <w:tcBorders>
              <w:top w:val="single" w:sz="4" w:space="0" w:color="auto"/>
              <w:left w:val="single" w:sz="4" w:space="0" w:color="auto"/>
              <w:bottom w:val="single" w:sz="4" w:space="0" w:color="auto"/>
              <w:right w:val="single" w:sz="4" w:space="0" w:color="auto"/>
            </w:tcBorders>
            <w:vAlign w:val="center"/>
          </w:tcPr>
          <w:p w14:paraId="2600A406" w14:textId="77777777" w:rsidR="007D1FEA" w:rsidRPr="00F072C3" w:rsidRDefault="007D1FEA" w:rsidP="007D1FEA">
            <w:pPr>
              <w:rPr>
                <w:rFonts w:ascii="GHEA Grapalat" w:hAnsi="GHEA Grapalat"/>
                <w:sz w:val="20"/>
                <w:szCs w:val="20"/>
                <w:lang w:val="pt-BR"/>
              </w:rPr>
            </w:pPr>
            <w:r w:rsidRPr="00F072C3">
              <w:rPr>
                <w:rFonts w:ascii="GHEA Grapalat" w:hAnsi="GHEA Grapalat"/>
                <w:sz w:val="20"/>
                <w:szCs w:val="20"/>
              </w:rPr>
              <w:t>էնալապրիլ</w:t>
            </w:r>
            <w:r w:rsidRPr="00F072C3">
              <w:rPr>
                <w:rFonts w:ascii="GHEA Grapalat" w:hAnsi="GHEA Grapalat"/>
                <w:sz w:val="20"/>
                <w:szCs w:val="20"/>
                <w:lang w:val="pt-BR"/>
              </w:rPr>
              <w:t xml:space="preserve"> c09aa03</w:t>
            </w:r>
          </w:p>
        </w:tc>
        <w:tc>
          <w:tcPr>
            <w:tcW w:w="923" w:type="dxa"/>
            <w:tcBorders>
              <w:top w:val="single" w:sz="4" w:space="0" w:color="auto"/>
              <w:left w:val="single" w:sz="4" w:space="0" w:color="auto"/>
              <w:bottom w:val="single" w:sz="4" w:space="0" w:color="auto"/>
              <w:right w:val="single" w:sz="4" w:space="0" w:color="auto"/>
            </w:tcBorders>
            <w:vAlign w:val="center"/>
          </w:tcPr>
          <w:p w14:paraId="01A13839"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F6A578"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sz w:val="20"/>
                <w:szCs w:val="20"/>
                <w:lang w:val="es-ES"/>
              </w:rPr>
              <w:t xml:space="preserve">էնալապրիլ (էնալապրիլի մալեատ),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դեղահատ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 xml:space="preserve">. </w:t>
            </w:r>
            <w:r>
              <w:rPr>
                <w:rFonts w:ascii="GHEA Grapalat" w:hAnsi="GHEA Grapalat" w:cs="Sylfaen"/>
                <w:sz w:val="20"/>
                <w:szCs w:val="20"/>
                <w:lang w:val="hy-AM"/>
              </w:rPr>
              <w:t>5</w:t>
            </w:r>
            <w:r w:rsidRPr="00F072C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3136C05E" w14:textId="77777777" w:rsidR="007D1FEA" w:rsidRPr="00F072C3" w:rsidRDefault="007D1FEA" w:rsidP="007D1FEA">
            <w:pPr>
              <w:jc w:val="center"/>
              <w:rPr>
                <w:rFonts w:ascii="GHEA Grapalat" w:hAnsi="GHEA Grapalat" w:cs="Arial"/>
                <w:sz w:val="18"/>
                <w:szCs w:val="18"/>
                <w:lang w:val="hy-AM"/>
              </w:rPr>
            </w:pPr>
            <w:r w:rsidRPr="00F072C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C7E97FA" w14:textId="5E86068B"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F990808" w14:textId="6F104723"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6CD5F18F" w14:textId="77777777" w:rsidR="007D1FEA" w:rsidRDefault="007D1FEA" w:rsidP="007D1FEA">
            <w:pPr>
              <w:jc w:val="right"/>
              <w:rPr>
                <w:rFonts w:ascii="GHEA Grapalat" w:hAnsi="GHEA Grapalat" w:cs="Calibri"/>
                <w:color w:val="000000"/>
                <w:sz w:val="18"/>
                <w:szCs w:val="18"/>
              </w:rPr>
            </w:pPr>
            <w:r>
              <w:rPr>
                <w:rFonts w:ascii="GHEA Grapalat" w:hAnsi="GHEA Grapalat" w:cs="Calibri"/>
                <w:color w:val="000000"/>
                <w:sz w:val="18"/>
                <w:szCs w:val="18"/>
                <w:lang w:val="hy-AM"/>
              </w:rPr>
              <w:t>4000</w:t>
            </w:r>
          </w:p>
        </w:tc>
        <w:tc>
          <w:tcPr>
            <w:tcW w:w="990" w:type="dxa"/>
            <w:tcBorders>
              <w:top w:val="single" w:sz="4" w:space="0" w:color="auto"/>
              <w:left w:val="single" w:sz="4" w:space="0" w:color="auto"/>
              <w:bottom w:val="single" w:sz="4" w:space="0" w:color="auto"/>
              <w:right w:val="single" w:sz="4" w:space="0" w:color="auto"/>
            </w:tcBorders>
            <w:vAlign w:val="center"/>
          </w:tcPr>
          <w:p w14:paraId="66A0EA97"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ք</w:t>
            </w:r>
            <w:r w:rsidRPr="007448AE">
              <w:rPr>
                <w:rFonts w:ascii="GHEA Grapalat" w:hAnsi="GHEA Grapalat"/>
                <w:sz w:val="18"/>
                <w:szCs w:val="18"/>
                <w:lang w:val="pt-BR"/>
              </w:rPr>
              <w:t>.</w:t>
            </w:r>
            <w:r>
              <w:rPr>
                <w:rFonts w:ascii="GHEA Grapalat" w:hAnsi="GHEA Grapalat"/>
                <w:sz w:val="18"/>
                <w:szCs w:val="18"/>
              </w:rPr>
              <w:t>Երևան</w:t>
            </w:r>
            <w:r w:rsidRPr="007448AE">
              <w:rPr>
                <w:rFonts w:ascii="GHEA Grapalat" w:hAnsi="GHEA Grapalat"/>
                <w:sz w:val="18"/>
                <w:szCs w:val="18"/>
                <w:lang w:val="pt-BR"/>
              </w:rPr>
              <w:t xml:space="preserve">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6549592" w14:textId="77777777" w:rsidR="007D1FEA" w:rsidRDefault="007D1FEA" w:rsidP="007D1FEA">
            <w:pPr>
              <w:jc w:val="right"/>
              <w:rPr>
                <w:rFonts w:ascii="GHEA Grapalat" w:hAnsi="GHEA Grapalat" w:cs="Calibri"/>
                <w:color w:val="000000"/>
                <w:sz w:val="18"/>
                <w:szCs w:val="18"/>
              </w:rPr>
            </w:pPr>
            <w:r>
              <w:rPr>
                <w:rFonts w:ascii="GHEA Grapalat" w:hAnsi="GHEA Grapalat" w:cs="Calibri"/>
                <w:color w:val="000000"/>
                <w:sz w:val="18"/>
                <w:szCs w:val="18"/>
                <w:lang w:val="hy-AM"/>
              </w:rPr>
              <w:t>4000</w:t>
            </w:r>
          </w:p>
        </w:tc>
        <w:tc>
          <w:tcPr>
            <w:tcW w:w="1386" w:type="dxa"/>
            <w:tcBorders>
              <w:top w:val="single" w:sz="4" w:space="0" w:color="auto"/>
              <w:left w:val="single" w:sz="4" w:space="0" w:color="auto"/>
              <w:bottom w:val="single" w:sz="4" w:space="0" w:color="auto"/>
              <w:right w:val="single" w:sz="4" w:space="0" w:color="auto"/>
            </w:tcBorders>
            <w:vAlign w:val="center"/>
          </w:tcPr>
          <w:p w14:paraId="35FADF67"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6BD1B833"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CECBE66" w14:textId="77777777" w:rsidR="007D1FEA" w:rsidRPr="00B62A9B" w:rsidRDefault="007D1FEA" w:rsidP="007D1FEA">
            <w:pPr>
              <w:jc w:val="center"/>
              <w:rPr>
                <w:rFonts w:ascii="GHEA Grapalat" w:hAnsi="GHEA Grapalat" w:cs="Arial LatArm"/>
                <w:lang w:val="hy-AM"/>
              </w:rPr>
            </w:pPr>
            <w:r>
              <w:rPr>
                <w:rFonts w:ascii="GHEA Grapalat" w:hAnsi="GHEA Grapalat" w:cs="Arial LatArm"/>
                <w:lang w:val="hy-AM"/>
              </w:rPr>
              <w:t>142</w:t>
            </w:r>
          </w:p>
        </w:tc>
        <w:tc>
          <w:tcPr>
            <w:tcW w:w="1370" w:type="dxa"/>
            <w:tcBorders>
              <w:top w:val="single" w:sz="4" w:space="0" w:color="auto"/>
              <w:left w:val="single" w:sz="4" w:space="0" w:color="auto"/>
              <w:bottom w:val="single" w:sz="4" w:space="0" w:color="auto"/>
              <w:right w:val="single" w:sz="4" w:space="0" w:color="auto"/>
            </w:tcBorders>
            <w:vAlign w:val="center"/>
          </w:tcPr>
          <w:p w14:paraId="41510886" w14:textId="77777777" w:rsidR="007D1FEA" w:rsidRPr="00EF2FF6" w:rsidRDefault="007D1FEA" w:rsidP="007D1FEA">
            <w:pPr>
              <w:jc w:val="center"/>
              <w:rPr>
                <w:rFonts w:ascii="GHEA Grapalat" w:hAnsi="GHEA Grapalat"/>
                <w:sz w:val="16"/>
                <w:szCs w:val="16"/>
                <w:lang w:val="hy-AM"/>
              </w:rPr>
            </w:pPr>
            <w:r>
              <w:rPr>
                <w:rFonts w:ascii="GHEA Grapalat" w:hAnsi="GHEA Grapalat"/>
                <w:sz w:val="16"/>
                <w:szCs w:val="16"/>
                <w:lang w:val="hy-AM"/>
              </w:rPr>
              <w:t>33621760/2</w:t>
            </w:r>
          </w:p>
        </w:tc>
        <w:tc>
          <w:tcPr>
            <w:tcW w:w="2283" w:type="dxa"/>
            <w:tcBorders>
              <w:top w:val="single" w:sz="4" w:space="0" w:color="auto"/>
              <w:left w:val="single" w:sz="4" w:space="0" w:color="auto"/>
              <w:bottom w:val="single" w:sz="4" w:space="0" w:color="auto"/>
              <w:right w:val="single" w:sz="4" w:space="0" w:color="auto"/>
            </w:tcBorders>
            <w:vAlign w:val="center"/>
          </w:tcPr>
          <w:p w14:paraId="5CC0E2BB" w14:textId="77777777" w:rsidR="007D1FEA" w:rsidRPr="00F072C3" w:rsidRDefault="007D1FEA" w:rsidP="007D1FEA">
            <w:pPr>
              <w:rPr>
                <w:rFonts w:ascii="GHEA Grapalat" w:hAnsi="GHEA Grapalat"/>
                <w:sz w:val="20"/>
                <w:szCs w:val="20"/>
                <w:lang w:val="pt-BR"/>
              </w:rPr>
            </w:pPr>
            <w:r w:rsidRPr="00F072C3">
              <w:rPr>
                <w:rFonts w:ascii="GHEA Grapalat" w:hAnsi="GHEA Grapalat"/>
                <w:sz w:val="20"/>
                <w:szCs w:val="20"/>
              </w:rPr>
              <w:t>էնալապրիլ</w:t>
            </w:r>
            <w:r w:rsidRPr="00F072C3">
              <w:rPr>
                <w:rFonts w:ascii="GHEA Grapalat" w:hAnsi="GHEA Grapalat"/>
                <w:sz w:val="20"/>
                <w:szCs w:val="20"/>
                <w:lang w:val="pt-BR"/>
              </w:rPr>
              <w:t xml:space="preserve"> c09aa03</w:t>
            </w:r>
          </w:p>
        </w:tc>
        <w:tc>
          <w:tcPr>
            <w:tcW w:w="923" w:type="dxa"/>
            <w:tcBorders>
              <w:top w:val="single" w:sz="4" w:space="0" w:color="auto"/>
              <w:left w:val="single" w:sz="4" w:space="0" w:color="auto"/>
              <w:bottom w:val="single" w:sz="4" w:space="0" w:color="auto"/>
              <w:right w:val="single" w:sz="4" w:space="0" w:color="auto"/>
            </w:tcBorders>
            <w:vAlign w:val="center"/>
          </w:tcPr>
          <w:p w14:paraId="6EC708E8"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AD987A"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sz w:val="20"/>
                <w:szCs w:val="20"/>
                <w:lang w:val="es-ES"/>
              </w:rPr>
              <w:t xml:space="preserve">էնալապրիլ (էնալապրիլի մալեատ),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դեղահատ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Pr>
                <w:rFonts w:ascii="GHEA Grapalat" w:hAnsi="GHEA Grapalat" w:cs="Sylfaen"/>
                <w:sz w:val="20"/>
                <w:szCs w:val="20"/>
                <w:lang w:val="pt-BR"/>
              </w:rPr>
              <w:t xml:space="preserve">. </w:t>
            </w:r>
            <w:r>
              <w:rPr>
                <w:rFonts w:ascii="GHEA Grapalat" w:hAnsi="GHEA Grapalat" w:cs="Sylfaen"/>
                <w:sz w:val="20"/>
                <w:szCs w:val="20"/>
                <w:lang w:val="hy-AM"/>
              </w:rPr>
              <w:t>10</w:t>
            </w:r>
            <w:r w:rsidRPr="00F072C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72BF653F" w14:textId="77777777" w:rsidR="007D1FEA" w:rsidRPr="00F072C3" w:rsidRDefault="007D1FEA" w:rsidP="007D1FEA">
            <w:pPr>
              <w:jc w:val="center"/>
              <w:rPr>
                <w:rFonts w:ascii="GHEA Grapalat" w:hAnsi="GHEA Grapalat" w:cs="Arial"/>
                <w:sz w:val="18"/>
                <w:szCs w:val="18"/>
                <w:lang w:val="hy-AM"/>
              </w:rPr>
            </w:pPr>
            <w:r w:rsidRPr="00F072C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39C156D" w14:textId="1D5EF80D"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5EED409" w14:textId="56B5F403"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6492427"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7000</w:t>
            </w:r>
          </w:p>
        </w:tc>
        <w:tc>
          <w:tcPr>
            <w:tcW w:w="990" w:type="dxa"/>
            <w:tcBorders>
              <w:top w:val="single" w:sz="4" w:space="0" w:color="auto"/>
              <w:left w:val="single" w:sz="4" w:space="0" w:color="auto"/>
              <w:bottom w:val="single" w:sz="4" w:space="0" w:color="auto"/>
              <w:right w:val="single" w:sz="4" w:space="0" w:color="auto"/>
            </w:tcBorders>
            <w:vAlign w:val="center"/>
          </w:tcPr>
          <w:p w14:paraId="2EFCBF91"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314DD786"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7000</w:t>
            </w:r>
          </w:p>
        </w:tc>
        <w:tc>
          <w:tcPr>
            <w:tcW w:w="1386" w:type="dxa"/>
            <w:tcBorders>
              <w:top w:val="single" w:sz="4" w:space="0" w:color="auto"/>
              <w:left w:val="single" w:sz="4" w:space="0" w:color="auto"/>
              <w:bottom w:val="single" w:sz="4" w:space="0" w:color="auto"/>
              <w:right w:val="single" w:sz="4" w:space="0" w:color="auto"/>
            </w:tcBorders>
            <w:vAlign w:val="center"/>
          </w:tcPr>
          <w:p w14:paraId="1251EBDA"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685506FE"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67946A98" w14:textId="77777777" w:rsidR="007D1FEA" w:rsidRPr="00692140" w:rsidRDefault="007D1FEA" w:rsidP="007D1FEA">
            <w:pPr>
              <w:jc w:val="center"/>
              <w:rPr>
                <w:rFonts w:ascii="GHEA Grapalat" w:hAnsi="GHEA Grapalat" w:cs="Arial LatArm"/>
                <w:lang w:val="hy-AM"/>
              </w:rPr>
            </w:pPr>
            <w:r>
              <w:rPr>
                <w:rFonts w:ascii="GHEA Grapalat" w:hAnsi="GHEA Grapalat" w:cs="Arial LatArm"/>
                <w:lang w:val="hy-AM"/>
              </w:rPr>
              <w:t>143</w:t>
            </w:r>
          </w:p>
        </w:tc>
        <w:tc>
          <w:tcPr>
            <w:tcW w:w="1370" w:type="dxa"/>
            <w:tcBorders>
              <w:top w:val="single" w:sz="4" w:space="0" w:color="auto"/>
              <w:left w:val="single" w:sz="4" w:space="0" w:color="auto"/>
              <w:bottom w:val="single" w:sz="4" w:space="0" w:color="auto"/>
              <w:right w:val="single" w:sz="4" w:space="0" w:color="auto"/>
            </w:tcBorders>
            <w:vAlign w:val="center"/>
          </w:tcPr>
          <w:p w14:paraId="43CA42FA" w14:textId="77777777" w:rsidR="007D1FEA" w:rsidRDefault="007D1FEA" w:rsidP="007D1FEA">
            <w:pPr>
              <w:jc w:val="center"/>
              <w:rPr>
                <w:rFonts w:ascii="GHEA Grapalat" w:hAnsi="GHEA Grapalat"/>
                <w:sz w:val="16"/>
                <w:szCs w:val="16"/>
              </w:rPr>
            </w:pPr>
            <w:r>
              <w:rPr>
                <w:rFonts w:ascii="GHEA Grapalat" w:hAnsi="GHEA Grapalat"/>
                <w:sz w:val="16"/>
                <w:szCs w:val="16"/>
                <w:lang w:val="hy-AM"/>
              </w:rPr>
              <w:t>33621760/</w:t>
            </w:r>
            <w:r>
              <w:rPr>
                <w:rFonts w:ascii="GHEA Grapalat" w:hAnsi="GHEA Grapalat"/>
                <w:sz w:val="16"/>
                <w:szCs w:val="16"/>
              </w:rPr>
              <w:t>3</w:t>
            </w:r>
          </w:p>
          <w:p w14:paraId="41785107" w14:textId="77777777" w:rsidR="007D1FEA" w:rsidRPr="00E06FCD" w:rsidRDefault="007D1FEA" w:rsidP="007D1FEA">
            <w:pPr>
              <w:jc w:val="center"/>
              <w:rPr>
                <w:rFonts w:ascii="GHEA Grapalat" w:hAnsi="GHEA Grapalat"/>
                <w:sz w:val="16"/>
                <w:szCs w:val="16"/>
              </w:rPr>
            </w:pPr>
          </w:p>
        </w:tc>
        <w:tc>
          <w:tcPr>
            <w:tcW w:w="2283" w:type="dxa"/>
            <w:tcBorders>
              <w:top w:val="single" w:sz="4" w:space="0" w:color="auto"/>
              <w:left w:val="single" w:sz="4" w:space="0" w:color="auto"/>
              <w:bottom w:val="single" w:sz="4" w:space="0" w:color="auto"/>
              <w:right w:val="single" w:sz="4" w:space="0" w:color="auto"/>
            </w:tcBorders>
            <w:vAlign w:val="center"/>
          </w:tcPr>
          <w:p w14:paraId="3FC95C13" w14:textId="77777777" w:rsidR="007D1FEA" w:rsidRPr="00F072C3" w:rsidRDefault="007D1FEA" w:rsidP="007D1FEA">
            <w:pPr>
              <w:rPr>
                <w:rFonts w:ascii="GHEA Grapalat" w:hAnsi="GHEA Grapalat"/>
                <w:sz w:val="20"/>
                <w:szCs w:val="20"/>
                <w:lang w:val="pt-BR"/>
              </w:rPr>
            </w:pPr>
            <w:r w:rsidRPr="00F072C3">
              <w:rPr>
                <w:rFonts w:ascii="GHEA Grapalat" w:hAnsi="GHEA Grapalat"/>
                <w:sz w:val="20"/>
                <w:szCs w:val="20"/>
              </w:rPr>
              <w:t>էնալապրիլ</w:t>
            </w:r>
            <w:r w:rsidRPr="00F072C3">
              <w:rPr>
                <w:rFonts w:ascii="GHEA Grapalat" w:hAnsi="GHEA Grapalat"/>
                <w:sz w:val="20"/>
                <w:szCs w:val="20"/>
                <w:lang w:val="pt-BR"/>
              </w:rPr>
              <w:t xml:space="preserve"> c09aa03</w:t>
            </w:r>
          </w:p>
        </w:tc>
        <w:tc>
          <w:tcPr>
            <w:tcW w:w="923" w:type="dxa"/>
            <w:tcBorders>
              <w:top w:val="single" w:sz="4" w:space="0" w:color="auto"/>
              <w:left w:val="single" w:sz="4" w:space="0" w:color="auto"/>
              <w:bottom w:val="single" w:sz="4" w:space="0" w:color="auto"/>
              <w:right w:val="single" w:sz="4" w:space="0" w:color="auto"/>
            </w:tcBorders>
            <w:vAlign w:val="center"/>
          </w:tcPr>
          <w:p w14:paraId="2ADE1946"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7C5A23"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sz w:val="20"/>
                <w:szCs w:val="20"/>
                <w:lang w:val="es-ES"/>
              </w:rPr>
              <w:t xml:space="preserve">էնալապրիլ (էնալապրիլի մալեատ), </w:t>
            </w:r>
            <w:r w:rsidRPr="00F072C3">
              <w:rPr>
                <w:rFonts w:ascii="GHEA Grapalat" w:hAnsi="GHEA Grapalat" w:cs="Sylfaen"/>
                <w:sz w:val="20"/>
                <w:szCs w:val="20"/>
              </w:rPr>
              <w:t>դեղաձևը</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դեղահատ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դեղաչափը</w:t>
            </w:r>
            <w:r>
              <w:rPr>
                <w:rFonts w:ascii="GHEA Grapalat" w:hAnsi="GHEA Grapalat" w:cs="Sylfaen"/>
                <w:sz w:val="20"/>
                <w:szCs w:val="20"/>
                <w:lang w:val="pt-BR"/>
              </w:rPr>
              <w:t xml:space="preserve">. </w:t>
            </w:r>
            <w:r>
              <w:rPr>
                <w:rFonts w:ascii="GHEA Grapalat" w:hAnsi="GHEA Grapalat" w:cs="Sylfaen"/>
                <w:sz w:val="20"/>
                <w:szCs w:val="20"/>
                <w:lang w:val="hy-AM"/>
              </w:rPr>
              <w:t>20</w:t>
            </w:r>
            <w:r w:rsidRPr="00F072C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2E9AC409" w14:textId="77777777" w:rsidR="007D1FEA" w:rsidRPr="00F072C3" w:rsidRDefault="007D1FEA" w:rsidP="007D1FEA">
            <w:pPr>
              <w:jc w:val="center"/>
              <w:rPr>
                <w:rFonts w:ascii="GHEA Grapalat" w:hAnsi="GHEA Grapalat" w:cs="Arial"/>
                <w:sz w:val="18"/>
                <w:szCs w:val="18"/>
                <w:lang w:val="hy-AM"/>
              </w:rPr>
            </w:pPr>
            <w:r w:rsidRPr="00F072C3">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25F6683" w14:textId="50F2B95A"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0EC6FE1" w14:textId="5F5EBFD8"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298CDEBD"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4000</w:t>
            </w:r>
          </w:p>
        </w:tc>
        <w:tc>
          <w:tcPr>
            <w:tcW w:w="990" w:type="dxa"/>
            <w:tcBorders>
              <w:top w:val="single" w:sz="4" w:space="0" w:color="auto"/>
              <w:left w:val="single" w:sz="4" w:space="0" w:color="auto"/>
              <w:bottom w:val="single" w:sz="4" w:space="0" w:color="auto"/>
              <w:right w:val="single" w:sz="4" w:space="0" w:color="auto"/>
            </w:tcBorders>
            <w:vAlign w:val="center"/>
          </w:tcPr>
          <w:p w14:paraId="1C49B488" w14:textId="77777777" w:rsidR="007D1FEA" w:rsidRPr="00453A4B"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29F7DE7"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4000</w:t>
            </w:r>
          </w:p>
        </w:tc>
        <w:tc>
          <w:tcPr>
            <w:tcW w:w="1386" w:type="dxa"/>
            <w:tcBorders>
              <w:top w:val="single" w:sz="4" w:space="0" w:color="auto"/>
              <w:left w:val="single" w:sz="4" w:space="0" w:color="auto"/>
              <w:bottom w:val="single" w:sz="4" w:space="0" w:color="auto"/>
              <w:right w:val="single" w:sz="4" w:space="0" w:color="auto"/>
            </w:tcBorders>
            <w:vAlign w:val="center"/>
          </w:tcPr>
          <w:p w14:paraId="4BADDF1C"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30C02140"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0FA259A" w14:textId="77777777" w:rsidR="007D1FEA" w:rsidRPr="00692140" w:rsidRDefault="007D1FEA" w:rsidP="007D1FEA">
            <w:pPr>
              <w:jc w:val="center"/>
              <w:rPr>
                <w:rFonts w:ascii="GHEA Grapalat" w:hAnsi="GHEA Grapalat" w:cs="Arial LatArm"/>
                <w:lang w:val="hy-AM"/>
              </w:rPr>
            </w:pPr>
            <w:r>
              <w:rPr>
                <w:rFonts w:ascii="GHEA Grapalat" w:hAnsi="GHEA Grapalat" w:cs="Arial LatArm"/>
                <w:lang w:val="hy-AM"/>
              </w:rPr>
              <w:t>144</w:t>
            </w:r>
          </w:p>
        </w:tc>
        <w:tc>
          <w:tcPr>
            <w:tcW w:w="1370" w:type="dxa"/>
            <w:tcBorders>
              <w:top w:val="single" w:sz="4" w:space="0" w:color="auto"/>
              <w:left w:val="single" w:sz="4" w:space="0" w:color="auto"/>
              <w:bottom w:val="single" w:sz="4" w:space="0" w:color="auto"/>
              <w:right w:val="single" w:sz="4" w:space="0" w:color="auto"/>
            </w:tcBorders>
            <w:vAlign w:val="center"/>
          </w:tcPr>
          <w:p w14:paraId="37814AEE" w14:textId="77777777" w:rsidR="007D1FEA" w:rsidRPr="00A83A0B" w:rsidRDefault="007D1FEA" w:rsidP="007D1FEA">
            <w:pPr>
              <w:jc w:val="center"/>
              <w:rPr>
                <w:rFonts w:ascii="GHEA Grapalat" w:hAnsi="GHEA Grapalat"/>
                <w:sz w:val="16"/>
                <w:szCs w:val="16"/>
              </w:rPr>
            </w:pPr>
            <w:r>
              <w:rPr>
                <w:rFonts w:ascii="GHEA Grapalat" w:hAnsi="GHEA Grapalat"/>
                <w:sz w:val="16"/>
                <w:szCs w:val="16"/>
                <w:lang w:val="hy-AM"/>
              </w:rPr>
              <w:t>33621761/1</w:t>
            </w:r>
          </w:p>
        </w:tc>
        <w:tc>
          <w:tcPr>
            <w:tcW w:w="2283" w:type="dxa"/>
            <w:tcBorders>
              <w:top w:val="single" w:sz="4" w:space="0" w:color="auto"/>
              <w:left w:val="single" w:sz="4" w:space="0" w:color="auto"/>
              <w:bottom w:val="single" w:sz="4" w:space="0" w:color="auto"/>
              <w:right w:val="single" w:sz="4" w:space="0" w:color="auto"/>
            </w:tcBorders>
            <w:vAlign w:val="center"/>
          </w:tcPr>
          <w:p w14:paraId="762458F6" w14:textId="77777777" w:rsidR="007D1FEA" w:rsidRPr="00F072C3" w:rsidRDefault="007D1FEA" w:rsidP="007D1FEA">
            <w:pPr>
              <w:rPr>
                <w:rFonts w:ascii="GHEA Grapalat" w:hAnsi="GHEA Grapalat"/>
                <w:sz w:val="20"/>
                <w:szCs w:val="20"/>
              </w:rPr>
            </w:pPr>
            <w:r w:rsidRPr="00F072C3">
              <w:rPr>
                <w:rFonts w:ascii="GHEA Grapalat" w:hAnsi="GHEA Grapalat"/>
                <w:sz w:val="20"/>
                <w:szCs w:val="20"/>
              </w:rPr>
              <w:t>ացետիլսալիցիլաթթու, մագնեզիումի հիդրօքսիդ B01AC30</w:t>
            </w:r>
          </w:p>
        </w:tc>
        <w:tc>
          <w:tcPr>
            <w:tcW w:w="923" w:type="dxa"/>
            <w:tcBorders>
              <w:top w:val="single" w:sz="4" w:space="0" w:color="auto"/>
              <w:left w:val="single" w:sz="4" w:space="0" w:color="auto"/>
              <w:bottom w:val="single" w:sz="4" w:space="0" w:color="auto"/>
              <w:right w:val="single" w:sz="4" w:space="0" w:color="auto"/>
            </w:tcBorders>
            <w:vAlign w:val="center"/>
          </w:tcPr>
          <w:p w14:paraId="6B75C0AA" w14:textId="77777777" w:rsidR="007D1FEA" w:rsidRPr="00F072C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6D17CC" w14:textId="77777777" w:rsidR="007D1FEA" w:rsidRPr="00F072C3" w:rsidRDefault="007D1FEA" w:rsidP="007D1FEA">
            <w:pPr>
              <w:jc w:val="both"/>
              <w:rPr>
                <w:rFonts w:ascii="GHEA Grapalat" w:hAnsi="GHEA Grapalat"/>
                <w:sz w:val="20"/>
                <w:szCs w:val="20"/>
                <w:lang w:val="hy-AM"/>
              </w:rPr>
            </w:pPr>
            <w:r w:rsidRPr="00F072C3">
              <w:rPr>
                <w:rFonts w:ascii="GHEA Grapalat" w:hAnsi="GHEA Grapalat"/>
                <w:sz w:val="20"/>
                <w:szCs w:val="20"/>
              </w:rPr>
              <w:t>Ացետիլսալիցիլաթթու</w:t>
            </w:r>
            <w:r w:rsidRPr="00F072C3">
              <w:rPr>
                <w:rFonts w:ascii="GHEA Grapalat" w:hAnsi="GHEA Grapalat"/>
                <w:sz w:val="20"/>
                <w:szCs w:val="20"/>
                <w:lang w:val="pt-BR"/>
              </w:rPr>
              <w:t xml:space="preserve">, </w:t>
            </w:r>
            <w:r w:rsidRPr="00F072C3">
              <w:rPr>
                <w:rFonts w:ascii="GHEA Grapalat" w:hAnsi="GHEA Grapalat"/>
                <w:sz w:val="20"/>
                <w:szCs w:val="20"/>
              </w:rPr>
              <w:t>մագնեզիումի</w:t>
            </w:r>
            <w:r w:rsidRPr="00F072C3">
              <w:rPr>
                <w:rFonts w:ascii="GHEA Grapalat" w:hAnsi="GHEA Grapalat"/>
                <w:sz w:val="20"/>
                <w:szCs w:val="20"/>
                <w:lang w:val="pt-BR"/>
              </w:rPr>
              <w:t xml:space="preserve"> </w:t>
            </w:r>
            <w:r w:rsidRPr="00F072C3">
              <w:rPr>
                <w:rFonts w:ascii="GHEA Grapalat" w:hAnsi="GHEA Grapalat"/>
                <w:sz w:val="20"/>
                <w:szCs w:val="20"/>
              </w:rPr>
              <w:t>հիդրօքսիդ</w:t>
            </w:r>
            <w:r w:rsidRPr="00F072C3">
              <w:rPr>
                <w:rFonts w:ascii="GHEA Grapalat" w:hAnsi="GHEA Grapalat"/>
                <w:sz w:val="20"/>
                <w:szCs w:val="20"/>
                <w:lang w:val="pt-BR"/>
              </w:rPr>
              <w:t xml:space="preserve">, </w:t>
            </w:r>
            <w:r w:rsidRPr="00F072C3">
              <w:rPr>
                <w:rFonts w:ascii="GHEA Grapalat" w:hAnsi="GHEA Grapalat" w:cs="Sylfaen"/>
                <w:sz w:val="20"/>
                <w:szCs w:val="20"/>
              </w:rPr>
              <w:t>դեղաձևը</w:t>
            </w:r>
            <w:r w:rsidRPr="00F072C3">
              <w:rPr>
                <w:rFonts w:ascii="GHEA Grapalat" w:hAnsi="GHEA Grapalat" w:cs="Sylfaen"/>
                <w:sz w:val="20"/>
                <w:szCs w:val="20"/>
                <w:lang w:val="es-ES"/>
              </w:rPr>
              <w:t xml:space="preserve">. </w:t>
            </w:r>
            <w:r w:rsidRPr="00F072C3">
              <w:rPr>
                <w:rFonts w:ascii="GHEA Grapalat" w:hAnsi="GHEA Grapalat" w:cs="Sylfaen"/>
                <w:sz w:val="20"/>
                <w:szCs w:val="20"/>
              </w:rPr>
              <w:t>դեղահատ</w:t>
            </w:r>
            <w:r w:rsidRPr="00F072C3">
              <w:rPr>
                <w:rFonts w:ascii="GHEA Grapalat" w:hAnsi="GHEA Grapalat" w:cs="Sylfaen"/>
                <w:sz w:val="20"/>
                <w:szCs w:val="20"/>
                <w:lang w:val="pt-BR"/>
              </w:rPr>
              <w:t xml:space="preserve"> </w:t>
            </w:r>
            <w:r w:rsidRPr="00F072C3">
              <w:rPr>
                <w:rFonts w:ascii="GHEA Grapalat" w:hAnsi="GHEA Grapalat" w:cs="Sylfaen"/>
                <w:sz w:val="20"/>
                <w:szCs w:val="20"/>
              </w:rPr>
              <w:t>թաղանթապատ</w:t>
            </w:r>
            <w:r w:rsidRPr="00F072C3">
              <w:rPr>
                <w:rFonts w:ascii="GHEA Grapalat" w:hAnsi="GHEA Grapalat" w:cs="Sylfaen"/>
                <w:sz w:val="20"/>
                <w:szCs w:val="20"/>
                <w:lang w:val="es-ES"/>
              </w:rPr>
              <w:t xml:space="preserve">, </w:t>
            </w:r>
            <w:r w:rsidRPr="00F072C3">
              <w:rPr>
                <w:rFonts w:ascii="GHEA Grapalat" w:hAnsi="GHEA Grapalat" w:cs="Sylfaen"/>
                <w:sz w:val="20"/>
                <w:szCs w:val="20"/>
              </w:rPr>
              <w:t>դեղաչափը</w:t>
            </w:r>
            <w:r w:rsidRPr="00F072C3">
              <w:rPr>
                <w:rFonts w:ascii="GHEA Grapalat" w:hAnsi="GHEA Grapalat" w:cs="Sylfaen"/>
                <w:sz w:val="20"/>
                <w:szCs w:val="20"/>
                <w:lang w:val="pt-BR"/>
              </w:rPr>
              <w:t xml:space="preserve"> </w:t>
            </w:r>
            <w:r w:rsidRPr="00F072C3">
              <w:rPr>
                <w:rFonts w:ascii="GHEA Grapalat" w:hAnsi="GHEA Grapalat"/>
                <w:sz w:val="20"/>
                <w:szCs w:val="20"/>
                <w:lang w:val="es-ES"/>
              </w:rPr>
              <w:t>75</w:t>
            </w:r>
            <w:r w:rsidRPr="00F072C3">
              <w:rPr>
                <w:rFonts w:ascii="GHEA Grapalat" w:hAnsi="GHEA Grapalat" w:cs="Sylfaen"/>
                <w:sz w:val="20"/>
                <w:szCs w:val="20"/>
              </w:rPr>
              <w:t>մգ</w:t>
            </w:r>
            <w:r w:rsidRPr="00F072C3">
              <w:rPr>
                <w:rFonts w:ascii="GHEA Grapalat" w:hAnsi="GHEA Grapalat" w:cs="Sylfaen"/>
                <w:sz w:val="20"/>
                <w:szCs w:val="20"/>
                <w:lang w:val="pt-BR"/>
              </w:rPr>
              <w:t xml:space="preserve"> + 15.2</w:t>
            </w:r>
            <w:r w:rsidRPr="00F072C3">
              <w:rPr>
                <w:rFonts w:ascii="GHEA Grapalat" w:hAnsi="GHEA Grapalat" w:cs="Sylfaen"/>
                <w:sz w:val="20"/>
                <w:szCs w:val="20"/>
              </w:rPr>
              <w:t>մգ</w:t>
            </w:r>
          </w:p>
        </w:tc>
        <w:tc>
          <w:tcPr>
            <w:tcW w:w="900" w:type="dxa"/>
            <w:tcBorders>
              <w:top w:val="single" w:sz="4" w:space="0" w:color="auto"/>
              <w:left w:val="single" w:sz="4" w:space="0" w:color="auto"/>
              <w:bottom w:val="single" w:sz="4" w:space="0" w:color="auto"/>
              <w:right w:val="single" w:sz="4" w:space="0" w:color="auto"/>
            </w:tcBorders>
            <w:vAlign w:val="center"/>
          </w:tcPr>
          <w:p w14:paraId="37369F16" w14:textId="77777777" w:rsidR="007D1FEA" w:rsidRPr="00F072C3" w:rsidRDefault="007D1FEA" w:rsidP="007D1FEA">
            <w:pPr>
              <w:jc w:val="center"/>
              <w:rPr>
                <w:rFonts w:ascii="GHEA Grapalat" w:hAnsi="GHEA Grapalat" w:cs="Arial"/>
                <w:sz w:val="18"/>
                <w:szCs w:val="18"/>
                <w:lang w:val="pt-BR"/>
              </w:rPr>
            </w:pPr>
            <w:r w:rsidRPr="00F072C3">
              <w:rPr>
                <w:rFonts w:ascii="GHEA Grapalat" w:hAnsi="GHEA Grapalat" w:cs="Arial"/>
                <w:sz w:val="18"/>
                <w:szCs w:val="18"/>
                <w:lang w:val="pt-BR"/>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581EEC0" w14:textId="2836AF0F"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24B11AD6" w14:textId="0ABDA384"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95F4A7A"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28800</w:t>
            </w:r>
          </w:p>
        </w:tc>
        <w:tc>
          <w:tcPr>
            <w:tcW w:w="990" w:type="dxa"/>
            <w:tcBorders>
              <w:top w:val="single" w:sz="4" w:space="0" w:color="auto"/>
              <w:left w:val="single" w:sz="4" w:space="0" w:color="auto"/>
              <w:bottom w:val="single" w:sz="4" w:space="0" w:color="auto"/>
              <w:right w:val="single" w:sz="4" w:space="0" w:color="auto"/>
            </w:tcBorders>
            <w:vAlign w:val="center"/>
          </w:tcPr>
          <w:p w14:paraId="17B8EFC8"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2CD38DBF"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28800</w:t>
            </w:r>
          </w:p>
        </w:tc>
        <w:tc>
          <w:tcPr>
            <w:tcW w:w="1386" w:type="dxa"/>
            <w:tcBorders>
              <w:top w:val="single" w:sz="4" w:space="0" w:color="auto"/>
              <w:left w:val="single" w:sz="4" w:space="0" w:color="auto"/>
              <w:bottom w:val="single" w:sz="4" w:space="0" w:color="auto"/>
              <w:right w:val="single" w:sz="4" w:space="0" w:color="auto"/>
            </w:tcBorders>
            <w:vAlign w:val="center"/>
          </w:tcPr>
          <w:p w14:paraId="4AF193CE"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337DDBE3"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5C85ECD" w14:textId="77777777" w:rsidR="007D1FEA" w:rsidRPr="004B0641" w:rsidRDefault="007D1FEA" w:rsidP="007D1FEA">
            <w:pPr>
              <w:jc w:val="center"/>
              <w:rPr>
                <w:rFonts w:ascii="GHEA Grapalat" w:hAnsi="GHEA Grapalat" w:cs="Arial LatArm"/>
                <w:lang w:val="hy-AM"/>
              </w:rPr>
            </w:pPr>
            <w:r>
              <w:rPr>
                <w:rFonts w:ascii="GHEA Grapalat" w:hAnsi="GHEA Grapalat" w:cs="Arial LatArm"/>
                <w:lang w:val="hy-AM"/>
              </w:rPr>
              <w:t>145</w:t>
            </w:r>
          </w:p>
        </w:tc>
        <w:tc>
          <w:tcPr>
            <w:tcW w:w="1370" w:type="dxa"/>
            <w:tcBorders>
              <w:top w:val="single" w:sz="4" w:space="0" w:color="auto"/>
              <w:left w:val="single" w:sz="4" w:space="0" w:color="auto"/>
              <w:bottom w:val="single" w:sz="4" w:space="0" w:color="auto"/>
              <w:right w:val="single" w:sz="4" w:space="0" w:color="auto"/>
            </w:tcBorders>
            <w:vAlign w:val="center"/>
          </w:tcPr>
          <w:p w14:paraId="02E9D46A" w14:textId="77777777" w:rsidR="007D1FEA" w:rsidRPr="008B450A" w:rsidRDefault="007D1FEA" w:rsidP="007D1FEA">
            <w:pPr>
              <w:jc w:val="center"/>
              <w:rPr>
                <w:rFonts w:ascii="GHEA Grapalat" w:hAnsi="GHEA Grapalat"/>
                <w:sz w:val="16"/>
                <w:szCs w:val="16"/>
                <w:lang w:val="hy-AM"/>
              </w:rPr>
            </w:pPr>
            <w:r w:rsidRPr="00B94CF1">
              <w:rPr>
                <w:rFonts w:ascii="GHEA Grapalat" w:hAnsi="GHEA Grapalat"/>
                <w:sz w:val="16"/>
                <w:szCs w:val="16"/>
                <w:lang w:val="hy-AM"/>
              </w:rPr>
              <w:t>33631120/</w:t>
            </w:r>
            <w:r>
              <w:rPr>
                <w:rFonts w:ascii="GHEA Grapalat" w:hAnsi="GHEA Grapalat"/>
                <w:sz w:val="16"/>
                <w:szCs w:val="16"/>
                <w:lang w:val="hy-AM"/>
              </w:rPr>
              <w:t>1</w:t>
            </w:r>
          </w:p>
        </w:tc>
        <w:tc>
          <w:tcPr>
            <w:tcW w:w="2283" w:type="dxa"/>
            <w:tcBorders>
              <w:top w:val="single" w:sz="4" w:space="0" w:color="auto"/>
              <w:left w:val="single" w:sz="4" w:space="0" w:color="auto"/>
              <w:bottom w:val="single" w:sz="4" w:space="0" w:color="auto"/>
              <w:right w:val="single" w:sz="4" w:space="0" w:color="auto"/>
            </w:tcBorders>
            <w:vAlign w:val="center"/>
          </w:tcPr>
          <w:p w14:paraId="5F86963C" w14:textId="77777777" w:rsidR="007D1FEA" w:rsidRPr="00B94CF1" w:rsidRDefault="007D1FEA" w:rsidP="007D1FEA">
            <w:pPr>
              <w:pStyle w:val="BodyTextIndent2"/>
              <w:spacing w:line="240" w:lineRule="auto"/>
              <w:ind w:firstLine="0"/>
              <w:jc w:val="left"/>
              <w:rPr>
                <w:rFonts w:ascii="GHEA Grapalat" w:hAnsi="GHEA Grapalat"/>
                <w:sz w:val="16"/>
                <w:szCs w:val="16"/>
              </w:rPr>
            </w:pPr>
            <w:r w:rsidRPr="00B94CF1">
              <w:rPr>
                <w:rFonts w:ascii="GHEA Grapalat" w:hAnsi="GHEA Grapalat" w:cs="Sylfaen"/>
              </w:rPr>
              <w:t>տերբինաֆին</w:t>
            </w:r>
            <w:r w:rsidRPr="00B94CF1">
              <w:rPr>
                <w:rFonts w:ascii="GHEA Grapalat" w:hAnsi="GHEA Grapalat"/>
              </w:rPr>
              <w:t xml:space="preserve"> d01ae15, d01ba02</w:t>
            </w:r>
          </w:p>
        </w:tc>
        <w:tc>
          <w:tcPr>
            <w:tcW w:w="923" w:type="dxa"/>
            <w:tcBorders>
              <w:top w:val="single" w:sz="4" w:space="0" w:color="auto"/>
              <w:left w:val="single" w:sz="4" w:space="0" w:color="auto"/>
              <w:bottom w:val="single" w:sz="4" w:space="0" w:color="auto"/>
              <w:right w:val="single" w:sz="4" w:space="0" w:color="auto"/>
            </w:tcBorders>
            <w:vAlign w:val="center"/>
          </w:tcPr>
          <w:p w14:paraId="493E70B0" w14:textId="77777777" w:rsidR="007D1FEA" w:rsidRPr="00B94CF1"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75E833" w14:textId="77777777" w:rsidR="007D1FEA" w:rsidRPr="00F71CCB" w:rsidRDefault="007D1FEA" w:rsidP="007D1FEA">
            <w:pPr>
              <w:jc w:val="both"/>
              <w:rPr>
                <w:rFonts w:ascii="GHEA Grapalat" w:hAnsi="GHEA Grapalat"/>
                <w:sz w:val="20"/>
                <w:szCs w:val="20"/>
                <w:lang w:val="hy-AM"/>
              </w:rPr>
            </w:pPr>
            <w:r w:rsidRPr="00B94CF1">
              <w:rPr>
                <w:rFonts w:ascii="GHEA Grapalat" w:hAnsi="GHEA Grapalat"/>
                <w:sz w:val="20"/>
                <w:szCs w:val="20"/>
                <w:lang w:val="es-ES"/>
              </w:rPr>
              <w:t xml:space="preserve">Տերբինաֆին, </w:t>
            </w:r>
            <w:r w:rsidRPr="00B94CF1">
              <w:rPr>
                <w:rFonts w:ascii="GHEA Grapalat" w:hAnsi="GHEA Grapalat" w:cs="Sylfaen"/>
                <w:sz w:val="20"/>
                <w:szCs w:val="20"/>
              </w:rPr>
              <w:t>դեղաձևը</w:t>
            </w:r>
            <w:r w:rsidRPr="00B94CF1">
              <w:rPr>
                <w:rFonts w:ascii="GHEA Grapalat" w:hAnsi="GHEA Grapalat" w:cs="Sylfaen"/>
                <w:sz w:val="20"/>
                <w:szCs w:val="20"/>
                <w:lang w:val="es-ES"/>
              </w:rPr>
              <w:t>.</w:t>
            </w:r>
            <w:r w:rsidRPr="00B94CF1">
              <w:rPr>
                <w:lang w:val="es-ES"/>
              </w:rPr>
              <w:t xml:space="preserve"> </w:t>
            </w:r>
            <w:r>
              <w:rPr>
                <w:rFonts w:ascii="GHEA Grapalat" w:hAnsi="GHEA Grapalat" w:cs="Sylfaen"/>
                <w:sz w:val="20"/>
                <w:szCs w:val="20"/>
                <w:lang w:val="hy-AM"/>
              </w:rPr>
              <w:t>դեղահատ</w:t>
            </w:r>
            <w:r w:rsidRPr="00B94CF1">
              <w:rPr>
                <w:rFonts w:ascii="GHEA Grapalat" w:hAnsi="GHEA Grapalat" w:cs="Sylfaen"/>
                <w:sz w:val="20"/>
                <w:szCs w:val="20"/>
                <w:lang w:val="es-ES"/>
              </w:rPr>
              <w:t xml:space="preserve">, </w:t>
            </w:r>
            <w:r w:rsidRPr="00B94CF1">
              <w:rPr>
                <w:rFonts w:ascii="GHEA Grapalat" w:hAnsi="GHEA Grapalat" w:cs="Sylfaen"/>
                <w:sz w:val="20"/>
                <w:szCs w:val="20"/>
              </w:rPr>
              <w:t>դեղաչափը</w:t>
            </w:r>
            <w:r w:rsidRPr="00B94CF1">
              <w:rPr>
                <w:rFonts w:ascii="GHEA Grapalat" w:hAnsi="GHEA Grapalat" w:cs="Sylfaen"/>
                <w:sz w:val="20"/>
                <w:szCs w:val="20"/>
                <w:lang w:val="es-ES"/>
              </w:rPr>
              <w:t>.</w:t>
            </w:r>
            <w:r w:rsidRPr="00B94CF1">
              <w:rPr>
                <w:lang w:val="es-ES"/>
              </w:rPr>
              <w:t xml:space="preserve"> </w:t>
            </w:r>
            <w:r>
              <w:rPr>
                <w:rFonts w:ascii="GHEA Grapalat" w:hAnsi="GHEA Grapalat" w:cs="Sylfaen"/>
                <w:sz w:val="20"/>
                <w:szCs w:val="20"/>
                <w:lang w:val="hy-AM"/>
              </w:rPr>
              <w:t>250</w:t>
            </w:r>
          </w:p>
        </w:tc>
        <w:tc>
          <w:tcPr>
            <w:tcW w:w="900" w:type="dxa"/>
            <w:tcBorders>
              <w:top w:val="single" w:sz="4" w:space="0" w:color="auto"/>
              <w:left w:val="single" w:sz="4" w:space="0" w:color="auto"/>
              <w:bottom w:val="single" w:sz="4" w:space="0" w:color="auto"/>
              <w:right w:val="single" w:sz="4" w:space="0" w:color="auto"/>
            </w:tcBorders>
            <w:vAlign w:val="center"/>
          </w:tcPr>
          <w:p w14:paraId="7559EBAD" w14:textId="77777777" w:rsidR="007D1FEA" w:rsidRPr="00B94CF1" w:rsidRDefault="007D1FEA" w:rsidP="007D1FEA">
            <w:pPr>
              <w:jc w:val="center"/>
              <w:rPr>
                <w:rFonts w:ascii="GHEA Grapalat" w:hAnsi="GHEA Grapalat" w:cs="Arial"/>
                <w:sz w:val="18"/>
                <w:szCs w:val="18"/>
                <w:lang w:val="hy-AM"/>
              </w:rPr>
            </w:pPr>
            <w:r w:rsidRPr="00B94CF1">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15B3557E" w14:textId="2E333E2A"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BE3902D" w14:textId="54E69D74"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41EDA2E"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560</w:t>
            </w:r>
          </w:p>
        </w:tc>
        <w:tc>
          <w:tcPr>
            <w:tcW w:w="990" w:type="dxa"/>
            <w:tcBorders>
              <w:top w:val="single" w:sz="4" w:space="0" w:color="auto"/>
              <w:left w:val="single" w:sz="4" w:space="0" w:color="auto"/>
              <w:bottom w:val="single" w:sz="4" w:space="0" w:color="auto"/>
              <w:right w:val="single" w:sz="4" w:space="0" w:color="auto"/>
            </w:tcBorders>
            <w:vAlign w:val="center"/>
          </w:tcPr>
          <w:p w14:paraId="2EA4C34B"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01E4F103"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560</w:t>
            </w:r>
          </w:p>
        </w:tc>
        <w:tc>
          <w:tcPr>
            <w:tcW w:w="1386" w:type="dxa"/>
            <w:tcBorders>
              <w:top w:val="single" w:sz="4" w:space="0" w:color="auto"/>
              <w:left w:val="single" w:sz="4" w:space="0" w:color="auto"/>
              <w:bottom w:val="single" w:sz="4" w:space="0" w:color="auto"/>
              <w:right w:val="single" w:sz="4" w:space="0" w:color="auto"/>
            </w:tcBorders>
            <w:vAlign w:val="center"/>
          </w:tcPr>
          <w:p w14:paraId="46FEAE9F"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25181DFD"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7E6960F0" w14:textId="77777777" w:rsidR="007D1FEA" w:rsidRPr="004B0641" w:rsidRDefault="007D1FEA" w:rsidP="007D1FEA">
            <w:pPr>
              <w:jc w:val="center"/>
              <w:rPr>
                <w:rFonts w:ascii="GHEA Grapalat" w:hAnsi="GHEA Grapalat" w:cs="Arial LatArm"/>
                <w:lang w:val="hy-AM"/>
              </w:rPr>
            </w:pPr>
            <w:r>
              <w:rPr>
                <w:rFonts w:ascii="GHEA Grapalat" w:hAnsi="GHEA Grapalat" w:cs="Arial LatArm"/>
                <w:lang w:val="hy-AM"/>
              </w:rPr>
              <w:lastRenderedPageBreak/>
              <w:t>146</w:t>
            </w:r>
          </w:p>
        </w:tc>
        <w:tc>
          <w:tcPr>
            <w:tcW w:w="1370" w:type="dxa"/>
            <w:tcBorders>
              <w:top w:val="single" w:sz="4" w:space="0" w:color="auto"/>
              <w:left w:val="single" w:sz="4" w:space="0" w:color="auto"/>
              <w:bottom w:val="single" w:sz="4" w:space="0" w:color="auto"/>
              <w:right w:val="single" w:sz="4" w:space="0" w:color="auto"/>
            </w:tcBorders>
            <w:vAlign w:val="center"/>
          </w:tcPr>
          <w:p w14:paraId="2BB8D059" w14:textId="77777777" w:rsidR="007D1FEA" w:rsidRPr="008B450A" w:rsidRDefault="007D1FEA" w:rsidP="007D1FEA">
            <w:pPr>
              <w:jc w:val="center"/>
              <w:rPr>
                <w:rFonts w:ascii="GHEA Grapalat" w:hAnsi="GHEA Grapalat"/>
                <w:sz w:val="16"/>
                <w:szCs w:val="16"/>
                <w:lang w:val="hy-AM"/>
              </w:rPr>
            </w:pPr>
            <w:r w:rsidRPr="00B94CF1">
              <w:rPr>
                <w:rFonts w:ascii="GHEA Grapalat" w:hAnsi="GHEA Grapalat"/>
                <w:sz w:val="16"/>
                <w:szCs w:val="16"/>
                <w:lang w:val="hy-AM"/>
              </w:rPr>
              <w:t>33631120/</w:t>
            </w:r>
            <w:r>
              <w:rPr>
                <w:rFonts w:ascii="GHEA Grapalat" w:hAnsi="GHEA Grapalat"/>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vAlign w:val="center"/>
          </w:tcPr>
          <w:p w14:paraId="6C1DB53B" w14:textId="77777777" w:rsidR="007D1FEA" w:rsidRPr="00B94CF1" w:rsidRDefault="007D1FEA" w:rsidP="007D1FEA">
            <w:pPr>
              <w:pStyle w:val="BodyTextIndent2"/>
              <w:spacing w:line="240" w:lineRule="auto"/>
              <w:ind w:firstLine="0"/>
              <w:jc w:val="left"/>
              <w:rPr>
                <w:rFonts w:ascii="GHEA Grapalat" w:hAnsi="GHEA Grapalat"/>
                <w:sz w:val="16"/>
                <w:szCs w:val="16"/>
              </w:rPr>
            </w:pPr>
            <w:r w:rsidRPr="00B94CF1">
              <w:rPr>
                <w:rFonts w:ascii="GHEA Grapalat" w:hAnsi="GHEA Grapalat" w:cs="Sylfaen"/>
              </w:rPr>
              <w:t>տերբինաֆին</w:t>
            </w:r>
            <w:r w:rsidRPr="00B94CF1">
              <w:rPr>
                <w:rFonts w:ascii="GHEA Grapalat" w:hAnsi="GHEA Grapalat"/>
              </w:rPr>
              <w:t xml:space="preserve"> d01ae15, d01ba02</w:t>
            </w:r>
          </w:p>
        </w:tc>
        <w:tc>
          <w:tcPr>
            <w:tcW w:w="923" w:type="dxa"/>
            <w:tcBorders>
              <w:top w:val="single" w:sz="4" w:space="0" w:color="auto"/>
              <w:left w:val="single" w:sz="4" w:space="0" w:color="auto"/>
              <w:bottom w:val="single" w:sz="4" w:space="0" w:color="auto"/>
              <w:right w:val="single" w:sz="4" w:space="0" w:color="auto"/>
            </w:tcBorders>
            <w:vAlign w:val="center"/>
          </w:tcPr>
          <w:p w14:paraId="4ABE7C8A" w14:textId="77777777" w:rsidR="007D1FEA" w:rsidRPr="00B94CF1"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BC8763" w14:textId="77777777" w:rsidR="007D1FEA" w:rsidRPr="00B94CF1" w:rsidRDefault="007D1FEA" w:rsidP="007D1FEA">
            <w:pPr>
              <w:jc w:val="both"/>
              <w:rPr>
                <w:rFonts w:ascii="GHEA Grapalat" w:hAnsi="GHEA Grapalat"/>
                <w:sz w:val="20"/>
                <w:szCs w:val="20"/>
                <w:lang w:val="hy-AM"/>
              </w:rPr>
            </w:pPr>
            <w:r w:rsidRPr="00B94CF1">
              <w:rPr>
                <w:rFonts w:ascii="GHEA Grapalat" w:hAnsi="GHEA Grapalat"/>
                <w:sz w:val="20"/>
                <w:szCs w:val="20"/>
                <w:lang w:val="es-ES"/>
              </w:rPr>
              <w:t xml:space="preserve">Տերբինաֆին, </w:t>
            </w:r>
            <w:r w:rsidRPr="00B94CF1">
              <w:rPr>
                <w:rFonts w:ascii="GHEA Grapalat" w:hAnsi="GHEA Grapalat" w:cs="Sylfaen"/>
                <w:sz w:val="20"/>
                <w:szCs w:val="20"/>
              </w:rPr>
              <w:t>դեղաձևը</w:t>
            </w:r>
            <w:r w:rsidRPr="00B94CF1">
              <w:rPr>
                <w:rFonts w:ascii="GHEA Grapalat" w:hAnsi="GHEA Grapalat" w:cs="Sylfaen"/>
                <w:sz w:val="20"/>
                <w:szCs w:val="20"/>
                <w:lang w:val="es-ES"/>
              </w:rPr>
              <w:t>.</w:t>
            </w:r>
            <w:r w:rsidRPr="00B94CF1">
              <w:rPr>
                <w:lang w:val="es-ES"/>
              </w:rPr>
              <w:t xml:space="preserve"> </w:t>
            </w:r>
            <w:r w:rsidRPr="00B94CF1">
              <w:rPr>
                <w:rFonts w:ascii="GHEA Grapalat" w:hAnsi="GHEA Grapalat" w:cs="Sylfaen"/>
                <w:sz w:val="20"/>
                <w:szCs w:val="20"/>
              </w:rPr>
              <w:t>դոնդող</w:t>
            </w:r>
            <w:r w:rsidRPr="00B94CF1">
              <w:rPr>
                <w:rFonts w:ascii="GHEA Grapalat" w:hAnsi="GHEA Grapalat" w:cs="Sylfaen"/>
                <w:sz w:val="20"/>
                <w:szCs w:val="20"/>
                <w:lang w:val="es-ES"/>
              </w:rPr>
              <w:t xml:space="preserve">, </w:t>
            </w:r>
            <w:r w:rsidRPr="00B94CF1">
              <w:rPr>
                <w:rFonts w:ascii="GHEA Grapalat" w:hAnsi="GHEA Grapalat" w:cs="Sylfaen"/>
                <w:sz w:val="20"/>
                <w:szCs w:val="20"/>
              </w:rPr>
              <w:t>դեղաչափը</w:t>
            </w:r>
            <w:r w:rsidRPr="00B94CF1">
              <w:rPr>
                <w:rFonts w:ascii="GHEA Grapalat" w:hAnsi="GHEA Grapalat" w:cs="Sylfaen"/>
                <w:sz w:val="20"/>
                <w:szCs w:val="20"/>
                <w:lang w:val="es-ES"/>
              </w:rPr>
              <w:t>.</w:t>
            </w:r>
            <w:r w:rsidRPr="00B94CF1">
              <w:rPr>
                <w:lang w:val="es-ES"/>
              </w:rPr>
              <w:t xml:space="preserve"> </w:t>
            </w:r>
            <w:r w:rsidRPr="00B94CF1">
              <w:rPr>
                <w:rFonts w:ascii="GHEA Grapalat" w:hAnsi="GHEA Grapalat" w:cs="Sylfaen"/>
                <w:sz w:val="20"/>
                <w:szCs w:val="20"/>
                <w:lang w:val="es-ES"/>
              </w:rPr>
              <w:t>10</w:t>
            </w:r>
            <w:r w:rsidRPr="00B94CF1">
              <w:rPr>
                <w:rFonts w:ascii="GHEA Grapalat" w:hAnsi="GHEA Grapalat" w:cs="Sylfaen"/>
                <w:sz w:val="20"/>
                <w:szCs w:val="20"/>
              </w:rPr>
              <w:t>մգ</w:t>
            </w:r>
            <w:r w:rsidRPr="00B94CF1">
              <w:rPr>
                <w:rFonts w:ascii="GHEA Grapalat" w:hAnsi="GHEA Grapalat" w:cs="Sylfaen"/>
                <w:sz w:val="20"/>
                <w:szCs w:val="20"/>
                <w:lang w:val="es-ES"/>
              </w:rPr>
              <w:t>/</w:t>
            </w:r>
            <w:r w:rsidRPr="00B94CF1">
              <w:rPr>
                <w:rFonts w:ascii="GHEA Grapalat" w:hAnsi="GHEA Grapalat" w:cs="Sylfaen"/>
                <w:sz w:val="20"/>
                <w:szCs w:val="20"/>
              </w:rPr>
              <w:t>գ</w:t>
            </w:r>
            <w:r w:rsidRPr="00B94CF1">
              <w:rPr>
                <w:rFonts w:ascii="GHEA Grapalat" w:hAnsi="GHEA Grapalat" w:cs="Sylfaen"/>
                <w:sz w:val="20"/>
                <w:szCs w:val="20"/>
                <w:lang w:val="es-ES"/>
              </w:rPr>
              <w:t>,15</w:t>
            </w:r>
            <w:r w:rsidRPr="00B94CF1">
              <w:rPr>
                <w:rFonts w:ascii="GHEA Grapalat" w:hAnsi="GHEA Grapalat" w:cs="Sylfaen"/>
                <w:sz w:val="20"/>
                <w:szCs w:val="20"/>
              </w:rPr>
              <w:t>գ</w:t>
            </w:r>
          </w:p>
        </w:tc>
        <w:tc>
          <w:tcPr>
            <w:tcW w:w="900" w:type="dxa"/>
            <w:tcBorders>
              <w:top w:val="single" w:sz="4" w:space="0" w:color="auto"/>
              <w:left w:val="single" w:sz="4" w:space="0" w:color="auto"/>
              <w:bottom w:val="single" w:sz="4" w:space="0" w:color="auto"/>
              <w:right w:val="single" w:sz="4" w:space="0" w:color="auto"/>
            </w:tcBorders>
            <w:vAlign w:val="center"/>
          </w:tcPr>
          <w:p w14:paraId="43A29EDB" w14:textId="77777777" w:rsidR="007D1FEA" w:rsidRPr="00B94CF1" w:rsidRDefault="007D1FEA" w:rsidP="007D1FEA">
            <w:pPr>
              <w:jc w:val="center"/>
              <w:rPr>
                <w:rFonts w:ascii="GHEA Grapalat" w:hAnsi="GHEA Grapalat" w:cs="Arial"/>
                <w:sz w:val="18"/>
                <w:szCs w:val="18"/>
                <w:lang w:val="hy-AM"/>
              </w:rPr>
            </w:pPr>
            <w:r w:rsidRPr="00B94CF1">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50B512BF" w14:textId="214060E6"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4D9D0566" w14:textId="7EE48E9F"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BE4F5FF"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100</w:t>
            </w:r>
          </w:p>
        </w:tc>
        <w:tc>
          <w:tcPr>
            <w:tcW w:w="990" w:type="dxa"/>
            <w:tcBorders>
              <w:top w:val="single" w:sz="4" w:space="0" w:color="auto"/>
              <w:left w:val="single" w:sz="4" w:space="0" w:color="auto"/>
              <w:bottom w:val="single" w:sz="4" w:space="0" w:color="auto"/>
              <w:right w:val="single" w:sz="4" w:space="0" w:color="auto"/>
            </w:tcBorders>
            <w:vAlign w:val="center"/>
          </w:tcPr>
          <w:p w14:paraId="39BDE63E" w14:textId="77777777" w:rsidR="007D1FEA" w:rsidRPr="00F072C3"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4536B19D"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100</w:t>
            </w:r>
          </w:p>
        </w:tc>
        <w:tc>
          <w:tcPr>
            <w:tcW w:w="1386" w:type="dxa"/>
            <w:tcBorders>
              <w:top w:val="single" w:sz="4" w:space="0" w:color="auto"/>
              <w:left w:val="single" w:sz="4" w:space="0" w:color="auto"/>
              <w:bottom w:val="single" w:sz="4" w:space="0" w:color="auto"/>
              <w:right w:val="single" w:sz="4" w:space="0" w:color="auto"/>
            </w:tcBorders>
            <w:vAlign w:val="center"/>
          </w:tcPr>
          <w:p w14:paraId="5E48ACC0"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3820A698"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29433D64" w14:textId="77777777" w:rsidR="007D1FEA" w:rsidRPr="00E37D73" w:rsidRDefault="007D1FEA" w:rsidP="007D1FEA">
            <w:pPr>
              <w:jc w:val="center"/>
              <w:rPr>
                <w:rFonts w:ascii="GHEA Grapalat" w:hAnsi="GHEA Grapalat" w:cs="Arial LatArm"/>
                <w:lang w:val="hy-AM"/>
              </w:rPr>
            </w:pPr>
            <w:r>
              <w:rPr>
                <w:rFonts w:ascii="GHEA Grapalat" w:hAnsi="GHEA Grapalat" w:cs="Arial LatArm"/>
                <w:lang w:val="hy-AM"/>
              </w:rPr>
              <w:t>147</w:t>
            </w:r>
          </w:p>
        </w:tc>
        <w:tc>
          <w:tcPr>
            <w:tcW w:w="1370" w:type="dxa"/>
            <w:tcBorders>
              <w:top w:val="single" w:sz="4" w:space="0" w:color="auto"/>
              <w:left w:val="single" w:sz="4" w:space="0" w:color="auto"/>
              <w:bottom w:val="single" w:sz="4" w:space="0" w:color="auto"/>
              <w:right w:val="single" w:sz="4" w:space="0" w:color="auto"/>
            </w:tcBorders>
            <w:vAlign w:val="center"/>
          </w:tcPr>
          <w:p w14:paraId="1396EDF0" w14:textId="77777777" w:rsidR="007D1FEA" w:rsidRPr="00692140" w:rsidRDefault="007D1FEA" w:rsidP="007D1FEA">
            <w:pPr>
              <w:jc w:val="center"/>
              <w:rPr>
                <w:rFonts w:ascii="GHEA Grapalat" w:hAnsi="GHEA Grapalat"/>
                <w:sz w:val="16"/>
                <w:szCs w:val="16"/>
                <w:lang w:val="hy-AM"/>
              </w:rPr>
            </w:pPr>
            <w:r w:rsidRPr="003467DC">
              <w:rPr>
                <w:rFonts w:ascii="GHEA Grapalat" w:hAnsi="GHEA Grapalat"/>
                <w:sz w:val="16"/>
                <w:szCs w:val="16"/>
                <w:lang w:val="hy-AM"/>
              </w:rPr>
              <w:t>33631140/1</w:t>
            </w:r>
          </w:p>
        </w:tc>
        <w:tc>
          <w:tcPr>
            <w:tcW w:w="2283" w:type="dxa"/>
            <w:tcBorders>
              <w:top w:val="single" w:sz="4" w:space="0" w:color="auto"/>
              <w:left w:val="single" w:sz="4" w:space="0" w:color="auto"/>
              <w:bottom w:val="single" w:sz="4" w:space="0" w:color="auto"/>
              <w:right w:val="single" w:sz="4" w:space="0" w:color="auto"/>
            </w:tcBorders>
            <w:vAlign w:val="center"/>
          </w:tcPr>
          <w:p w14:paraId="2032C40A" w14:textId="77777777" w:rsidR="007D1FEA" w:rsidRPr="00085A04" w:rsidRDefault="007D1FEA" w:rsidP="007D1FEA">
            <w:pPr>
              <w:rPr>
                <w:rFonts w:ascii="GHEA Grapalat" w:hAnsi="GHEA Grapalat"/>
                <w:sz w:val="20"/>
                <w:szCs w:val="20"/>
              </w:rPr>
            </w:pPr>
            <w:r>
              <w:rPr>
                <w:rFonts w:ascii="GHEA Grapalat" w:hAnsi="GHEA Grapalat"/>
                <w:sz w:val="20"/>
                <w:szCs w:val="20"/>
                <w:lang w:val="hy-AM"/>
              </w:rPr>
              <w:t xml:space="preserve">Սալիցիլաթթու </w:t>
            </w:r>
            <w:r>
              <w:rPr>
                <w:rFonts w:ascii="GHEA Grapalat" w:hAnsi="GHEA Grapalat"/>
                <w:sz w:val="20"/>
                <w:szCs w:val="20"/>
              </w:rPr>
              <w:t>d01ae12, s01bc08</w:t>
            </w:r>
          </w:p>
        </w:tc>
        <w:tc>
          <w:tcPr>
            <w:tcW w:w="923" w:type="dxa"/>
            <w:tcBorders>
              <w:top w:val="single" w:sz="4" w:space="0" w:color="auto"/>
              <w:left w:val="single" w:sz="4" w:space="0" w:color="auto"/>
              <w:bottom w:val="single" w:sz="4" w:space="0" w:color="auto"/>
              <w:right w:val="single" w:sz="4" w:space="0" w:color="auto"/>
            </w:tcBorders>
            <w:vAlign w:val="center"/>
          </w:tcPr>
          <w:p w14:paraId="569781C8" w14:textId="77777777" w:rsidR="007D1FEA" w:rsidRPr="00085A04" w:rsidRDefault="007D1FEA" w:rsidP="007D1FEA">
            <w:pPr>
              <w:jc w:val="center"/>
              <w:rPr>
                <w:rFonts w:ascii="GHEA Grapalat" w:hAnsi="GHEA Grapalat"/>
                <w:sz w:val="18"/>
                <w:szCs w:val="18"/>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5AC0CF" w14:textId="77777777" w:rsidR="007D1FEA" w:rsidRPr="008B1FC6" w:rsidRDefault="007D1FEA" w:rsidP="007D1FEA">
            <w:pPr>
              <w:jc w:val="both"/>
              <w:rPr>
                <w:rFonts w:ascii="Sylfaen" w:hAnsi="Sylfaen"/>
                <w:sz w:val="20"/>
                <w:szCs w:val="20"/>
                <w:lang w:val="hy-AM"/>
              </w:rPr>
            </w:pPr>
            <w:r w:rsidRPr="00E94570">
              <w:rPr>
                <w:rFonts w:ascii="GHEA Grapalat" w:hAnsi="GHEA Grapalat"/>
                <w:sz w:val="20"/>
                <w:szCs w:val="20"/>
                <w:lang w:val="es-ES"/>
              </w:rPr>
              <w:t>Սալիցիլաթթու</w:t>
            </w:r>
            <w:r w:rsidRPr="00E94570">
              <w:rPr>
                <w:rFonts w:ascii="Cambria Math" w:hAnsi="Cambria Math" w:cs="Cambria Math"/>
                <w:sz w:val="20"/>
                <w:szCs w:val="20"/>
                <w:lang w:val="es-ES"/>
              </w:rPr>
              <w:t>․</w:t>
            </w:r>
            <w:r w:rsidRPr="00E94570">
              <w:rPr>
                <w:rFonts w:ascii="GHEA Grapalat" w:hAnsi="GHEA Grapalat"/>
                <w:sz w:val="20"/>
                <w:szCs w:val="20"/>
                <w:lang w:val="es-ES"/>
              </w:rPr>
              <w:t xml:space="preserve"> դեղաձևը. օճառ հեղուկ, դեղաչափը. 20մգ/մլ; 100մլ</w:t>
            </w:r>
          </w:p>
        </w:tc>
        <w:tc>
          <w:tcPr>
            <w:tcW w:w="900" w:type="dxa"/>
            <w:tcBorders>
              <w:top w:val="single" w:sz="4" w:space="0" w:color="auto"/>
              <w:left w:val="single" w:sz="4" w:space="0" w:color="auto"/>
              <w:bottom w:val="single" w:sz="4" w:space="0" w:color="auto"/>
              <w:right w:val="single" w:sz="4" w:space="0" w:color="auto"/>
            </w:tcBorders>
            <w:vAlign w:val="center"/>
          </w:tcPr>
          <w:p w14:paraId="6DA36EEF" w14:textId="77777777" w:rsidR="007D1FEA" w:rsidRPr="00F072C3" w:rsidRDefault="007D1FEA" w:rsidP="007D1FEA">
            <w:pPr>
              <w:rPr>
                <w:rFonts w:ascii="GHEA Grapalat" w:hAnsi="GHEA Grapalat" w:cs="Arial"/>
                <w:sz w:val="18"/>
                <w:szCs w:val="18"/>
              </w:rPr>
            </w:pPr>
            <w:r w:rsidRPr="00B94CF1">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31E3A755" w14:textId="42A9CDC7"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05973FEC" w14:textId="3DD22A33"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67C049F"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50</w:t>
            </w:r>
          </w:p>
        </w:tc>
        <w:tc>
          <w:tcPr>
            <w:tcW w:w="990" w:type="dxa"/>
            <w:tcBorders>
              <w:top w:val="single" w:sz="4" w:space="0" w:color="auto"/>
              <w:left w:val="single" w:sz="4" w:space="0" w:color="auto"/>
              <w:bottom w:val="single" w:sz="4" w:space="0" w:color="auto"/>
              <w:right w:val="single" w:sz="4" w:space="0" w:color="auto"/>
            </w:tcBorders>
            <w:vAlign w:val="center"/>
          </w:tcPr>
          <w:p w14:paraId="2ECA10F8" w14:textId="77777777" w:rsidR="007D1FEA" w:rsidRPr="00B94CF1"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18F9BF55" w14:textId="77777777" w:rsidR="007D1FEA" w:rsidRDefault="007D1FEA" w:rsidP="007D1FEA">
            <w:pPr>
              <w:jc w:val="right"/>
              <w:rPr>
                <w:rFonts w:ascii="GHEA Grapalat" w:hAnsi="GHEA Grapalat" w:cs="Calibri"/>
                <w:color w:val="000000"/>
                <w:sz w:val="18"/>
                <w:szCs w:val="18"/>
              </w:rPr>
            </w:pPr>
            <w:r>
              <w:rPr>
                <w:rFonts w:ascii="GHEA Grapalat" w:hAnsi="GHEA Grapalat" w:cs="Arial"/>
                <w:color w:val="000000"/>
                <w:sz w:val="18"/>
                <w:szCs w:val="18"/>
                <w:lang w:val="hy-AM"/>
              </w:rPr>
              <w:t>50</w:t>
            </w:r>
          </w:p>
        </w:tc>
        <w:tc>
          <w:tcPr>
            <w:tcW w:w="1386" w:type="dxa"/>
            <w:tcBorders>
              <w:top w:val="single" w:sz="4" w:space="0" w:color="auto"/>
              <w:left w:val="single" w:sz="4" w:space="0" w:color="auto"/>
              <w:bottom w:val="single" w:sz="4" w:space="0" w:color="auto"/>
              <w:right w:val="single" w:sz="4" w:space="0" w:color="auto"/>
            </w:tcBorders>
            <w:vAlign w:val="center"/>
          </w:tcPr>
          <w:p w14:paraId="402DCD10"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323E2EE3"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57A3EF82" w14:textId="77777777" w:rsidR="007D1FEA" w:rsidRPr="00E37D73" w:rsidRDefault="007D1FEA" w:rsidP="007D1FEA">
            <w:pPr>
              <w:jc w:val="center"/>
              <w:rPr>
                <w:rFonts w:ascii="GHEA Grapalat" w:hAnsi="GHEA Grapalat" w:cs="Arial LatArm"/>
                <w:lang w:val="hy-AM"/>
              </w:rPr>
            </w:pPr>
            <w:r>
              <w:rPr>
                <w:rFonts w:ascii="GHEA Grapalat" w:hAnsi="GHEA Grapalat" w:cs="Arial LatArm"/>
                <w:lang w:val="hy-AM"/>
              </w:rPr>
              <w:t>148</w:t>
            </w:r>
          </w:p>
        </w:tc>
        <w:tc>
          <w:tcPr>
            <w:tcW w:w="1370" w:type="dxa"/>
            <w:tcBorders>
              <w:top w:val="single" w:sz="4" w:space="0" w:color="auto"/>
              <w:left w:val="single" w:sz="4" w:space="0" w:color="auto"/>
              <w:bottom w:val="single" w:sz="4" w:space="0" w:color="auto"/>
              <w:right w:val="single" w:sz="4" w:space="0" w:color="auto"/>
            </w:tcBorders>
            <w:vAlign w:val="center"/>
          </w:tcPr>
          <w:p w14:paraId="47282358" w14:textId="77777777" w:rsidR="007D1FEA" w:rsidRPr="003467DC" w:rsidRDefault="007D1FEA" w:rsidP="007D1FEA">
            <w:pPr>
              <w:jc w:val="center"/>
              <w:rPr>
                <w:rFonts w:ascii="GHEA Grapalat" w:hAnsi="GHEA Grapalat"/>
                <w:sz w:val="16"/>
                <w:szCs w:val="16"/>
              </w:rPr>
            </w:pPr>
            <w:r w:rsidRPr="002D78A0">
              <w:rPr>
                <w:rFonts w:ascii="GHEA Grapalat" w:hAnsi="GHEA Grapalat"/>
                <w:sz w:val="16"/>
                <w:szCs w:val="16"/>
                <w:lang w:val="hy-AM"/>
              </w:rPr>
              <w:t>33631240/</w:t>
            </w:r>
            <w:r>
              <w:rPr>
                <w:rFonts w:ascii="GHEA Grapalat" w:hAnsi="GHEA Grapalat"/>
                <w:sz w:val="16"/>
                <w:szCs w:val="16"/>
              </w:rPr>
              <w:t>1</w:t>
            </w:r>
          </w:p>
        </w:tc>
        <w:tc>
          <w:tcPr>
            <w:tcW w:w="2283" w:type="dxa"/>
            <w:tcBorders>
              <w:top w:val="single" w:sz="4" w:space="0" w:color="auto"/>
              <w:left w:val="single" w:sz="4" w:space="0" w:color="auto"/>
              <w:bottom w:val="single" w:sz="4" w:space="0" w:color="auto"/>
              <w:right w:val="single" w:sz="4" w:space="0" w:color="auto"/>
            </w:tcBorders>
            <w:vAlign w:val="center"/>
          </w:tcPr>
          <w:p w14:paraId="69E0CDFE" w14:textId="77777777" w:rsidR="007D1FEA" w:rsidRPr="0082610B" w:rsidRDefault="007D1FEA" w:rsidP="007D1FEA">
            <w:pPr>
              <w:rPr>
                <w:rFonts w:ascii="GHEA Grapalat" w:hAnsi="GHEA Grapalat"/>
                <w:sz w:val="20"/>
                <w:szCs w:val="20"/>
                <w:lang w:val="hy-AM"/>
              </w:rPr>
            </w:pPr>
            <w:r w:rsidRPr="0082610B">
              <w:rPr>
                <w:rFonts w:ascii="GHEA Grapalat" w:hAnsi="GHEA Grapalat"/>
                <w:sz w:val="20"/>
                <w:szCs w:val="20"/>
                <w:lang w:val="hy-AM"/>
              </w:rPr>
              <w:t>քլորհեքսիդին a01ab03, b05ca02, d08ac02, d09aa12, r02aa05, s01ax09, s02aa09, s03aa04</w:t>
            </w:r>
          </w:p>
          <w:p w14:paraId="704B801B" w14:textId="77777777" w:rsidR="007D1FEA" w:rsidRPr="003D3F5E" w:rsidRDefault="007D1FEA" w:rsidP="007D1FEA">
            <w:pPr>
              <w:pStyle w:val="BodyTextIndent2"/>
              <w:spacing w:line="240" w:lineRule="auto"/>
              <w:ind w:firstLine="0"/>
              <w:jc w:val="left"/>
              <w:rPr>
                <w:rFonts w:ascii="GHEA Grapalat" w:hAnsi="GHEA Grapalat"/>
                <w:lang w:val="hy-AM"/>
              </w:rPr>
            </w:pPr>
            <w:r>
              <w:rPr>
                <w:rFonts w:ascii="GHEA Grapalat" w:hAnsi="GHEA Grapalat"/>
                <w:lang w:val="hy-AM"/>
              </w:rPr>
              <w:t xml:space="preserve"> </w:t>
            </w:r>
          </w:p>
        </w:tc>
        <w:tc>
          <w:tcPr>
            <w:tcW w:w="923" w:type="dxa"/>
            <w:tcBorders>
              <w:top w:val="single" w:sz="4" w:space="0" w:color="auto"/>
              <w:left w:val="single" w:sz="4" w:space="0" w:color="auto"/>
              <w:bottom w:val="single" w:sz="4" w:space="0" w:color="auto"/>
              <w:right w:val="single" w:sz="4" w:space="0" w:color="auto"/>
            </w:tcBorders>
            <w:vAlign w:val="center"/>
          </w:tcPr>
          <w:p w14:paraId="1B7E8F29" w14:textId="77777777" w:rsidR="007D1FEA" w:rsidRPr="00085CA3"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46DB67" w14:textId="77777777" w:rsidR="007D1FEA" w:rsidRPr="00A90A59" w:rsidRDefault="007D1FEA" w:rsidP="007D1FEA">
            <w:pPr>
              <w:jc w:val="both"/>
              <w:rPr>
                <w:rFonts w:ascii="GHEA Grapalat" w:hAnsi="GHEA Grapalat" w:cs="Sylfaen"/>
                <w:sz w:val="20"/>
                <w:szCs w:val="20"/>
                <w:lang w:val="es-ES"/>
              </w:rPr>
            </w:pPr>
            <w:r>
              <w:rPr>
                <w:rFonts w:ascii="GHEA Grapalat" w:hAnsi="GHEA Grapalat"/>
                <w:sz w:val="20"/>
                <w:szCs w:val="20"/>
                <w:lang w:val="hy-AM"/>
              </w:rPr>
              <w:t>Լ</w:t>
            </w:r>
            <w:r w:rsidRPr="005216B4">
              <w:rPr>
                <w:rFonts w:ascii="GHEA Grapalat" w:hAnsi="GHEA Grapalat"/>
                <w:sz w:val="20"/>
                <w:szCs w:val="20"/>
                <w:lang w:val="es-ES"/>
              </w:rPr>
              <w:t>իդոկային (լիդոկայինի հիդրոքլորիդ), քլորհեքսիդին (քլորհեքսիդինի դիգլյուկոնատ), թիրոթրիցին, դեղաձևը. լոզաններ. դեղաչափը. 1մգ+1մգ+0,5մգ;</w:t>
            </w:r>
          </w:p>
        </w:tc>
        <w:tc>
          <w:tcPr>
            <w:tcW w:w="900" w:type="dxa"/>
            <w:tcBorders>
              <w:top w:val="single" w:sz="4" w:space="0" w:color="auto"/>
              <w:left w:val="single" w:sz="4" w:space="0" w:color="auto"/>
              <w:bottom w:val="single" w:sz="4" w:space="0" w:color="auto"/>
              <w:right w:val="single" w:sz="4" w:space="0" w:color="auto"/>
            </w:tcBorders>
            <w:vAlign w:val="center"/>
          </w:tcPr>
          <w:p w14:paraId="765BF181" w14:textId="77777777" w:rsidR="007D1FEA" w:rsidRPr="005216B4" w:rsidRDefault="007D1FEA" w:rsidP="007D1FEA">
            <w:pPr>
              <w:jc w:val="center"/>
              <w:rPr>
                <w:rFonts w:ascii="GHEA Grapalat" w:hAnsi="GHEA Grapalat" w:cs="Arial"/>
                <w:sz w:val="18"/>
                <w:szCs w:val="18"/>
                <w:lang w:val="hy-AM"/>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404CE211" w14:textId="7780071B"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608977EC" w14:textId="074830AD"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4CA7918"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10000</w:t>
            </w:r>
          </w:p>
        </w:tc>
        <w:tc>
          <w:tcPr>
            <w:tcW w:w="990" w:type="dxa"/>
            <w:tcBorders>
              <w:top w:val="single" w:sz="4" w:space="0" w:color="auto"/>
              <w:left w:val="single" w:sz="4" w:space="0" w:color="auto"/>
              <w:bottom w:val="single" w:sz="4" w:space="0" w:color="auto"/>
              <w:right w:val="single" w:sz="4" w:space="0" w:color="auto"/>
            </w:tcBorders>
            <w:vAlign w:val="center"/>
          </w:tcPr>
          <w:p w14:paraId="369457D3" w14:textId="77777777" w:rsidR="007D1FEA" w:rsidRPr="006439CF"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73FA05C7" w14:textId="77777777" w:rsidR="007D1FEA" w:rsidRDefault="007D1FEA" w:rsidP="007D1FEA">
            <w:pPr>
              <w:jc w:val="center"/>
              <w:rPr>
                <w:rFonts w:ascii="GHEA Grapalat" w:hAnsi="GHEA Grapalat" w:cs="Calibri"/>
                <w:color w:val="000000"/>
                <w:sz w:val="18"/>
                <w:szCs w:val="18"/>
              </w:rPr>
            </w:pPr>
            <w:r>
              <w:rPr>
                <w:rFonts w:ascii="GHEA Grapalat" w:hAnsi="GHEA Grapalat" w:cs="Calibri"/>
                <w:color w:val="000000"/>
                <w:sz w:val="18"/>
                <w:szCs w:val="18"/>
                <w:lang w:val="hy-AM"/>
              </w:rPr>
              <w:t>10000</w:t>
            </w:r>
          </w:p>
        </w:tc>
        <w:tc>
          <w:tcPr>
            <w:tcW w:w="1386" w:type="dxa"/>
            <w:tcBorders>
              <w:top w:val="single" w:sz="4" w:space="0" w:color="auto"/>
              <w:left w:val="single" w:sz="4" w:space="0" w:color="auto"/>
              <w:bottom w:val="single" w:sz="4" w:space="0" w:color="auto"/>
              <w:right w:val="single" w:sz="4" w:space="0" w:color="auto"/>
            </w:tcBorders>
            <w:vAlign w:val="center"/>
          </w:tcPr>
          <w:p w14:paraId="59BC921C"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78F6DC70"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169997D4" w14:textId="77777777" w:rsidR="007D1FEA" w:rsidRPr="00D54F97" w:rsidRDefault="007D1FEA" w:rsidP="007D1FEA">
            <w:pPr>
              <w:jc w:val="center"/>
              <w:rPr>
                <w:rFonts w:ascii="GHEA Grapalat" w:hAnsi="GHEA Grapalat" w:cs="Arial LatArm"/>
                <w:lang w:val="hy-AM"/>
              </w:rPr>
            </w:pPr>
            <w:r>
              <w:rPr>
                <w:rFonts w:ascii="GHEA Grapalat" w:hAnsi="GHEA Grapalat" w:cs="Arial LatArm"/>
                <w:lang w:val="hy-AM"/>
              </w:rPr>
              <w:t>149</w:t>
            </w:r>
          </w:p>
        </w:tc>
        <w:tc>
          <w:tcPr>
            <w:tcW w:w="1370" w:type="dxa"/>
            <w:tcBorders>
              <w:top w:val="single" w:sz="4" w:space="0" w:color="auto"/>
              <w:left w:val="single" w:sz="4" w:space="0" w:color="auto"/>
              <w:bottom w:val="single" w:sz="4" w:space="0" w:color="auto"/>
              <w:right w:val="single" w:sz="4" w:space="0" w:color="auto"/>
            </w:tcBorders>
            <w:vAlign w:val="center"/>
          </w:tcPr>
          <w:p w14:paraId="1D625FEF" w14:textId="77777777" w:rsidR="007D1FEA" w:rsidRPr="002D78A0" w:rsidRDefault="007D1FEA" w:rsidP="007D1FEA">
            <w:pPr>
              <w:jc w:val="center"/>
              <w:rPr>
                <w:rFonts w:ascii="GHEA Grapalat" w:hAnsi="GHEA Grapalat"/>
                <w:sz w:val="16"/>
                <w:szCs w:val="16"/>
                <w:lang w:val="hy-AM"/>
              </w:rPr>
            </w:pPr>
            <w:r w:rsidRPr="002D78A0">
              <w:rPr>
                <w:rFonts w:ascii="GHEA Grapalat" w:hAnsi="GHEA Grapalat"/>
                <w:sz w:val="16"/>
                <w:szCs w:val="16"/>
                <w:lang w:val="hy-AM"/>
              </w:rPr>
              <w:t>33631240/</w:t>
            </w:r>
            <w:r>
              <w:rPr>
                <w:rFonts w:ascii="GHEA Grapalat" w:hAnsi="GHEA Grapalat"/>
                <w:sz w:val="16"/>
                <w:szCs w:val="16"/>
                <w:lang w:val="hy-AM"/>
              </w:rPr>
              <w:t>2</w:t>
            </w:r>
          </w:p>
        </w:tc>
        <w:tc>
          <w:tcPr>
            <w:tcW w:w="2283" w:type="dxa"/>
            <w:tcBorders>
              <w:top w:val="single" w:sz="4" w:space="0" w:color="auto"/>
              <w:left w:val="single" w:sz="4" w:space="0" w:color="auto"/>
              <w:bottom w:val="single" w:sz="4" w:space="0" w:color="auto"/>
              <w:right w:val="single" w:sz="4" w:space="0" w:color="auto"/>
            </w:tcBorders>
            <w:vAlign w:val="center"/>
          </w:tcPr>
          <w:p w14:paraId="620704FA" w14:textId="77777777" w:rsidR="007D1FEA" w:rsidRPr="0082610B" w:rsidRDefault="007D1FEA" w:rsidP="007D1FEA">
            <w:pPr>
              <w:rPr>
                <w:rFonts w:ascii="GHEA Grapalat" w:hAnsi="GHEA Grapalat"/>
                <w:sz w:val="20"/>
                <w:szCs w:val="20"/>
                <w:lang w:val="hy-AM"/>
              </w:rPr>
            </w:pPr>
            <w:r w:rsidRPr="0082610B">
              <w:rPr>
                <w:rFonts w:ascii="GHEA Grapalat" w:hAnsi="GHEA Grapalat"/>
                <w:sz w:val="20"/>
                <w:szCs w:val="20"/>
                <w:lang w:val="hy-AM"/>
              </w:rPr>
              <w:t>քլորհեքսիդին a01ab03, b05ca02, d08ac02, d09aa12, r02aa05, s01ax09, s02aa09, s03aa04</w:t>
            </w:r>
          </w:p>
          <w:p w14:paraId="4256CAA7" w14:textId="77777777" w:rsidR="007D1FEA" w:rsidRPr="003D3F5E" w:rsidRDefault="007D1FEA" w:rsidP="007D1FEA">
            <w:pPr>
              <w:pStyle w:val="BodyTextIndent2"/>
              <w:spacing w:line="240" w:lineRule="auto"/>
              <w:ind w:firstLine="0"/>
              <w:jc w:val="left"/>
              <w:rPr>
                <w:rFonts w:ascii="GHEA Grapalat" w:hAnsi="GHEA Grapalat"/>
                <w:lang w:val="hy-AM"/>
              </w:rPr>
            </w:pPr>
            <w:r>
              <w:rPr>
                <w:rFonts w:ascii="GHEA Grapalat" w:hAnsi="GHEA Grapalat"/>
                <w:lang w:val="hy-AM"/>
              </w:rPr>
              <w:t xml:space="preserve"> </w:t>
            </w:r>
          </w:p>
        </w:tc>
        <w:tc>
          <w:tcPr>
            <w:tcW w:w="923" w:type="dxa"/>
            <w:tcBorders>
              <w:top w:val="single" w:sz="4" w:space="0" w:color="auto"/>
              <w:left w:val="single" w:sz="4" w:space="0" w:color="auto"/>
              <w:bottom w:val="single" w:sz="4" w:space="0" w:color="auto"/>
              <w:right w:val="single" w:sz="4" w:space="0" w:color="auto"/>
            </w:tcBorders>
            <w:vAlign w:val="center"/>
          </w:tcPr>
          <w:p w14:paraId="16A94EB9" w14:textId="77777777" w:rsidR="007D1FEA" w:rsidRPr="009A64F0"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3DD1D1" w14:textId="77777777" w:rsidR="007D1FEA" w:rsidRPr="00CD16D4" w:rsidRDefault="007D1FEA" w:rsidP="007D1FEA">
            <w:pPr>
              <w:jc w:val="both"/>
              <w:rPr>
                <w:rFonts w:ascii="Cambria Math" w:hAnsi="Cambria Math"/>
                <w:sz w:val="20"/>
                <w:szCs w:val="20"/>
                <w:lang w:val="hy-AM"/>
              </w:rPr>
            </w:pPr>
            <w:r w:rsidRPr="00CD16D4">
              <w:rPr>
                <w:rFonts w:ascii="GHEA Grapalat" w:hAnsi="GHEA Grapalat"/>
                <w:sz w:val="20"/>
                <w:szCs w:val="20"/>
                <w:lang w:val="es-ES"/>
              </w:rPr>
              <w:t>Դեքսպանթենոլ, քլորհեքսիդին (քլորհեքսիդինի բիգլյուկոնատ)</w:t>
            </w:r>
            <w:r w:rsidRPr="00CD16D4">
              <w:rPr>
                <w:rFonts w:ascii="Cambria Math" w:hAnsi="Cambria Math" w:cs="Cambria Math"/>
                <w:sz w:val="20"/>
                <w:szCs w:val="20"/>
                <w:lang w:val="es-ES"/>
              </w:rPr>
              <w:t>․</w:t>
            </w:r>
            <w:r w:rsidRPr="00CD16D4">
              <w:rPr>
                <w:rFonts w:ascii="GHEA Grapalat" w:hAnsi="GHEA Grapalat"/>
                <w:sz w:val="20"/>
                <w:szCs w:val="20"/>
                <w:lang w:val="es-ES"/>
              </w:rPr>
              <w:t xml:space="preserve"> </w:t>
            </w:r>
            <w:r w:rsidRPr="005216B4">
              <w:rPr>
                <w:rFonts w:ascii="GHEA Grapalat" w:hAnsi="GHEA Grapalat"/>
                <w:sz w:val="20"/>
                <w:szCs w:val="20"/>
                <w:lang w:val="es-ES"/>
              </w:rPr>
              <w:t xml:space="preserve">դեղաձևը. </w:t>
            </w:r>
            <w:r w:rsidRPr="00CD16D4">
              <w:rPr>
                <w:rFonts w:ascii="GHEA Grapalat" w:hAnsi="GHEA Grapalat"/>
                <w:sz w:val="20"/>
                <w:szCs w:val="20"/>
                <w:lang w:val="es-ES"/>
              </w:rPr>
              <w:t>մոմիկներ հեշտոցային</w:t>
            </w:r>
            <w:r w:rsidRPr="005216B4">
              <w:rPr>
                <w:rFonts w:ascii="GHEA Grapalat" w:hAnsi="GHEA Grapalat"/>
                <w:sz w:val="20"/>
                <w:szCs w:val="20"/>
                <w:lang w:val="es-ES"/>
              </w:rPr>
              <w:t xml:space="preserve">. </w:t>
            </w:r>
            <w:r w:rsidRPr="00CD16D4">
              <w:rPr>
                <w:rFonts w:ascii="GHEA Grapalat" w:hAnsi="GHEA Grapalat"/>
                <w:sz w:val="20"/>
                <w:szCs w:val="20"/>
                <w:lang w:val="es-ES"/>
              </w:rPr>
              <w:t>դ</w:t>
            </w:r>
            <w:r w:rsidRPr="005216B4">
              <w:rPr>
                <w:rFonts w:ascii="GHEA Grapalat" w:hAnsi="GHEA Grapalat"/>
                <w:sz w:val="20"/>
                <w:szCs w:val="20"/>
                <w:lang w:val="es-ES"/>
              </w:rPr>
              <w:t>եղաչափը</w:t>
            </w:r>
            <w:r w:rsidRPr="00CD16D4">
              <w:rPr>
                <w:rFonts w:ascii="Cambria Math" w:hAnsi="Cambria Math" w:cs="Cambria Math"/>
                <w:sz w:val="20"/>
                <w:szCs w:val="20"/>
                <w:lang w:val="es-ES"/>
              </w:rPr>
              <w:t>․</w:t>
            </w:r>
            <w:r w:rsidRPr="00CD16D4">
              <w:rPr>
                <w:rFonts w:ascii="GHEA Grapalat" w:hAnsi="GHEA Grapalat"/>
                <w:sz w:val="20"/>
                <w:szCs w:val="20"/>
                <w:lang w:val="es-ES"/>
              </w:rPr>
              <w:t xml:space="preserve"> 100մգ+16մգ;</w:t>
            </w:r>
            <w:r>
              <w:rPr>
                <w:rFonts w:ascii="Cambria Math" w:hAnsi="Cambria Math"/>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14:paraId="76A72B1F" w14:textId="77777777" w:rsidR="007D1FEA" w:rsidRPr="0018660B" w:rsidRDefault="007D1FEA" w:rsidP="007D1FEA">
            <w:pPr>
              <w:jc w:val="center"/>
              <w:rPr>
                <w:rFonts w:ascii="GHEA Grapalat" w:hAnsi="GHEA Grapalat" w:cs="Arial"/>
                <w:sz w:val="18"/>
                <w:szCs w:val="18"/>
              </w:rPr>
            </w:pPr>
            <w:r>
              <w:rPr>
                <w:rFonts w:ascii="GHEA Grapalat" w:hAnsi="GHEA Grapalat" w:cs="Arial"/>
                <w:sz w:val="18"/>
                <w:szCs w:val="18"/>
                <w:lang w:val="hy-AM"/>
              </w:rPr>
              <w:t>հատ</w:t>
            </w:r>
          </w:p>
        </w:tc>
        <w:tc>
          <w:tcPr>
            <w:tcW w:w="900" w:type="dxa"/>
            <w:tcBorders>
              <w:top w:val="single" w:sz="4" w:space="0" w:color="auto"/>
              <w:left w:val="single" w:sz="4" w:space="0" w:color="auto"/>
              <w:bottom w:val="single" w:sz="4" w:space="0" w:color="auto"/>
              <w:right w:val="single" w:sz="4" w:space="0" w:color="auto"/>
            </w:tcBorders>
            <w:vAlign w:val="center"/>
          </w:tcPr>
          <w:p w14:paraId="062E2932" w14:textId="0686C492"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33EF0A0E" w14:textId="059D81BC"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746178F9"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400</w:t>
            </w:r>
          </w:p>
        </w:tc>
        <w:tc>
          <w:tcPr>
            <w:tcW w:w="990" w:type="dxa"/>
            <w:tcBorders>
              <w:top w:val="single" w:sz="4" w:space="0" w:color="auto"/>
              <w:left w:val="single" w:sz="4" w:space="0" w:color="auto"/>
              <w:bottom w:val="single" w:sz="4" w:space="0" w:color="auto"/>
              <w:right w:val="single" w:sz="4" w:space="0" w:color="auto"/>
            </w:tcBorders>
            <w:vAlign w:val="center"/>
          </w:tcPr>
          <w:p w14:paraId="5A6AEA02" w14:textId="77777777" w:rsidR="007D1FEA" w:rsidRPr="00B94CF1"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52A02AD0" w14:textId="77777777" w:rsidR="007D1FEA" w:rsidRDefault="007D1FEA" w:rsidP="007D1FEA">
            <w:pPr>
              <w:jc w:val="center"/>
              <w:rPr>
                <w:rFonts w:ascii="GHEA Grapalat" w:hAnsi="GHEA Grapalat" w:cs="Calibri"/>
                <w:color w:val="000000"/>
                <w:sz w:val="18"/>
                <w:szCs w:val="18"/>
              </w:rPr>
            </w:pPr>
            <w:r>
              <w:rPr>
                <w:rFonts w:ascii="GHEA Grapalat" w:hAnsi="GHEA Grapalat" w:cs="Arial"/>
                <w:color w:val="000000"/>
                <w:sz w:val="18"/>
                <w:szCs w:val="18"/>
                <w:lang w:val="hy-AM"/>
              </w:rPr>
              <w:t>400</w:t>
            </w:r>
          </w:p>
        </w:tc>
        <w:tc>
          <w:tcPr>
            <w:tcW w:w="1386" w:type="dxa"/>
            <w:tcBorders>
              <w:top w:val="single" w:sz="4" w:space="0" w:color="auto"/>
              <w:left w:val="single" w:sz="4" w:space="0" w:color="auto"/>
              <w:bottom w:val="single" w:sz="4" w:space="0" w:color="auto"/>
              <w:right w:val="single" w:sz="4" w:space="0" w:color="auto"/>
            </w:tcBorders>
            <w:vAlign w:val="center"/>
          </w:tcPr>
          <w:p w14:paraId="65975077"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5E49FBA7" w14:textId="77777777" w:rsidTr="009565A7">
        <w:trPr>
          <w:trHeight w:val="246"/>
        </w:trPr>
        <w:tc>
          <w:tcPr>
            <w:tcW w:w="710" w:type="dxa"/>
            <w:tcBorders>
              <w:top w:val="single" w:sz="4" w:space="0" w:color="auto"/>
              <w:left w:val="single" w:sz="4" w:space="0" w:color="auto"/>
              <w:bottom w:val="single" w:sz="4" w:space="0" w:color="auto"/>
              <w:right w:val="single" w:sz="4" w:space="0" w:color="auto"/>
            </w:tcBorders>
            <w:vAlign w:val="center"/>
          </w:tcPr>
          <w:p w14:paraId="3173B484" w14:textId="77777777" w:rsidR="007D1FEA" w:rsidRPr="005F3A1D" w:rsidRDefault="007D1FEA" w:rsidP="007D1FEA">
            <w:pPr>
              <w:jc w:val="center"/>
              <w:rPr>
                <w:rFonts w:ascii="GHEA Grapalat" w:hAnsi="GHEA Grapalat" w:cs="Arial LatArm"/>
                <w:lang w:val="hy-AM"/>
              </w:rPr>
            </w:pPr>
            <w:r>
              <w:rPr>
                <w:rFonts w:ascii="GHEA Grapalat" w:hAnsi="GHEA Grapalat" w:cs="Arial LatArm"/>
                <w:lang w:val="hy-AM"/>
              </w:rPr>
              <w:t>150</w:t>
            </w:r>
          </w:p>
        </w:tc>
        <w:tc>
          <w:tcPr>
            <w:tcW w:w="1370" w:type="dxa"/>
            <w:tcBorders>
              <w:top w:val="single" w:sz="4" w:space="0" w:color="auto"/>
              <w:left w:val="single" w:sz="4" w:space="0" w:color="auto"/>
              <w:bottom w:val="single" w:sz="4" w:space="0" w:color="auto"/>
              <w:right w:val="single" w:sz="4" w:space="0" w:color="auto"/>
            </w:tcBorders>
          </w:tcPr>
          <w:p w14:paraId="3EE1014C" w14:textId="77777777" w:rsidR="007D1FEA" w:rsidRPr="008B2A0F" w:rsidRDefault="007D1FEA" w:rsidP="007D1FEA">
            <w:pPr>
              <w:rPr>
                <w:rFonts w:ascii="GHEA Grapalat" w:hAnsi="GHEA Grapalat" w:cs="Sylfaen"/>
                <w:sz w:val="20"/>
                <w:szCs w:val="20"/>
              </w:rPr>
            </w:pPr>
            <w:r w:rsidRPr="008B2A0F">
              <w:rPr>
                <w:rFonts w:ascii="GHEA Grapalat" w:hAnsi="GHEA Grapalat" w:cs="Sylfaen"/>
                <w:sz w:val="20"/>
                <w:szCs w:val="20"/>
              </w:rPr>
              <w:t>33631250/1</w:t>
            </w:r>
          </w:p>
        </w:tc>
        <w:tc>
          <w:tcPr>
            <w:tcW w:w="2283" w:type="dxa"/>
            <w:tcBorders>
              <w:top w:val="single" w:sz="4" w:space="0" w:color="auto"/>
              <w:left w:val="single" w:sz="4" w:space="0" w:color="auto"/>
              <w:bottom w:val="single" w:sz="4" w:space="0" w:color="auto"/>
              <w:right w:val="single" w:sz="4" w:space="0" w:color="auto"/>
            </w:tcBorders>
          </w:tcPr>
          <w:p w14:paraId="58FB962D" w14:textId="77777777" w:rsidR="007D1FEA" w:rsidRPr="008B2A0F" w:rsidRDefault="007D1FEA" w:rsidP="007D1FEA">
            <w:pPr>
              <w:rPr>
                <w:rFonts w:ascii="GHEA Grapalat" w:hAnsi="GHEA Grapalat" w:cs="Sylfaen"/>
                <w:sz w:val="20"/>
                <w:szCs w:val="20"/>
                <w:lang w:val="hy-AM"/>
              </w:rPr>
            </w:pPr>
            <w:r w:rsidRPr="008B2A0F">
              <w:rPr>
                <w:rFonts w:ascii="GHEA Grapalat" w:hAnsi="GHEA Grapalat" w:cs="Sylfaen"/>
                <w:sz w:val="20"/>
                <w:szCs w:val="20"/>
              </w:rPr>
              <w:t>էթանոլ d08ax08, v03ab16, v03az01</w:t>
            </w:r>
          </w:p>
        </w:tc>
        <w:tc>
          <w:tcPr>
            <w:tcW w:w="923" w:type="dxa"/>
            <w:tcBorders>
              <w:top w:val="single" w:sz="4" w:space="0" w:color="auto"/>
              <w:left w:val="single" w:sz="4" w:space="0" w:color="auto"/>
              <w:bottom w:val="single" w:sz="4" w:space="0" w:color="auto"/>
              <w:right w:val="single" w:sz="4" w:space="0" w:color="auto"/>
            </w:tcBorders>
          </w:tcPr>
          <w:p w14:paraId="46BD26D2" w14:textId="77777777" w:rsidR="007D1FEA" w:rsidRPr="008B2A0F" w:rsidRDefault="007D1FEA" w:rsidP="007D1FEA">
            <w:pPr>
              <w:rPr>
                <w:rFonts w:ascii="GHEA Grapalat" w:hAnsi="GHEA Grapalat" w:cs="Sylfaen"/>
                <w:sz w:val="20"/>
                <w:szCs w:val="20"/>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tcPr>
          <w:p w14:paraId="61872466" w14:textId="77777777" w:rsidR="007D1FEA" w:rsidRPr="008B2A0F" w:rsidRDefault="007D1FEA" w:rsidP="007D1FEA">
            <w:pPr>
              <w:rPr>
                <w:rFonts w:ascii="GHEA Grapalat" w:hAnsi="GHEA Grapalat" w:cs="Sylfaen"/>
                <w:sz w:val="20"/>
                <w:szCs w:val="20"/>
              </w:rPr>
            </w:pPr>
            <w:r w:rsidRPr="008B2A0F">
              <w:rPr>
                <w:rFonts w:ascii="GHEA Grapalat" w:hAnsi="GHEA Grapalat" w:cs="Sylfaen"/>
                <w:sz w:val="20"/>
                <w:szCs w:val="20"/>
              </w:rPr>
              <w:t>Էթանոլ, դեղաձևը. լուծույթ, դեղաչափը. 96%, 1լ</w:t>
            </w:r>
          </w:p>
        </w:tc>
        <w:tc>
          <w:tcPr>
            <w:tcW w:w="900" w:type="dxa"/>
            <w:tcBorders>
              <w:top w:val="single" w:sz="4" w:space="0" w:color="auto"/>
              <w:left w:val="single" w:sz="4" w:space="0" w:color="auto"/>
              <w:bottom w:val="single" w:sz="4" w:space="0" w:color="auto"/>
              <w:right w:val="single" w:sz="4" w:space="0" w:color="auto"/>
            </w:tcBorders>
          </w:tcPr>
          <w:p w14:paraId="188C3C4B" w14:textId="77777777" w:rsidR="007D1FEA" w:rsidRPr="008B2A0F" w:rsidRDefault="007D1FEA" w:rsidP="007D1FEA">
            <w:pPr>
              <w:rPr>
                <w:rFonts w:ascii="GHEA Grapalat" w:hAnsi="GHEA Grapalat" w:cs="Sylfaen"/>
                <w:sz w:val="20"/>
                <w:szCs w:val="20"/>
              </w:rPr>
            </w:pPr>
            <w:r w:rsidRPr="008B2A0F">
              <w:rPr>
                <w:rFonts w:ascii="GHEA Grapalat" w:hAnsi="GHEA Grapalat" w:cs="Sylfaen"/>
                <w:sz w:val="20"/>
                <w:szCs w:val="20"/>
              </w:rPr>
              <w:t xml:space="preserve">լիտր </w:t>
            </w:r>
          </w:p>
        </w:tc>
        <w:tc>
          <w:tcPr>
            <w:tcW w:w="900" w:type="dxa"/>
            <w:tcBorders>
              <w:top w:val="single" w:sz="4" w:space="0" w:color="auto"/>
              <w:left w:val="single" w:sz="4" w:space="0" w:color="auto"/>
              <w:bottom w:val="single" w:sz="4" w:space="0" w:color="auto"/>
              <w:right w:val="single" w:sz="4" w:space="0" w:color="auto"/>
            </w:tcBorders>
            <w:vAlign w:val="center"/>
          </w:tcPr>
          <w:p w14:paraId="56F1B78D" w14:textId="7151F6F6" w:rsidR="007D1FEA" w:rsidRDefault="007D1FEA" w:rsidP="007D1FEA">
            <w:pPr>
              <w:jc w:val="center"/>
              <w:rPr>
                <w:rFonts w:ascii="GHEA Grapalat" w:hAnsi="GHEA Grapalat" w:cs="Calibri"/>
                <w:color w:val="000000"/>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14:paraId="121B7FCE" w14:textId="7B2FBC26" w:rsidR="007D1FEA" w:rsidRDefault="007D1FEA" w:rsidP="007D1FEA">
            <w:pPr>
              <w:jc w:val="center"/>
              <w:rPr>
                <w:rFonts w:ascii="GHEA Grapalat" w:hAnsi="GHEA Grapalat" w:cs="Calibr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4402C4AC" w14:textId="77777777" w:rsidR="007D1FEA" w:rsidRDefault="007D1FEA" w:rsidP="007D1FEA">
            <w:pPr>
              <w:jc w:val="right"/>
              <w:rPr>
                <w:rFonts w:ascii="GHEA Grapalat" w:hAnsi="GHEA Grapalat" w:cs="Calibri"/>
                <w:color w:val="000000"/>
                <w:sz w:val="20"/>
                <w:szCs w:val="20"/>
              </w:rPr>
            </w:pPr>
            <w:r>
              <w:rPr>
                <w:rFonts w:ascii="GHEA Grapalat" w:hAnsi="GHEA Grapalat" w:cs="Sylfaen"/>
                <w:color w:val="000000"/>
                <w:sz w:val="20"/>
                <w:szCs w:val="20"/>
                <w:lang w:val="hy-AM"/>
              </w:rPr>
              <w:t>50</w:t>
            </w:r>
          </w:p>
        </w:tc>
        <w:tc>
          <w:tcPr>
            <w:tcW w:w="990" w:type="dxa"/>
            <w:tcBorders>
              <w:top w:val="single" w:sz="4" w:space="0" w:color="auto"/>
              <w:left w:val="single" w:sz="4" w:space="0" w:color="auto"/>
              <w:bottom w:val="single" w:sz="4" w:space="0" w:color="auto"/>
              <w:right w:val="single" w:sz="4" w:space="0" w:color="auto"/>
            </w:tcBorders>
            <w:vAlign w:val="center"/>
          </w:tcPr>
          <w:p w14:paraId="393FD539" w14:textId="77777777" w:rsidR="007D1FEA" w:rsidRPr="00B94CF1" w:rsidRDefault="007D1FEA" w:rsidP="007D1FEA">
            <w:pPr>
              <w:jc w:val="center"/>
              <w:rPr>
                <w:rFonts w:ascii="GHEA Grapalat" w:hAnsi="GHEA Grapalat"/>
                <w:sz w:val="18"/>
                <w:szCs w:val="18"/>
                <w:lang w:val="pt-BR"/>
              </w:rPr>
            </w:pPr>
            <w:r>
              <w:rPr>
                <w:rFonts w:ascii="GHEA Grapalat" w:hAnsi="GHEA Grapalat"/>
                <w:sz w:val="18"/>
                <w:szCs w:val="18"/>
              </w:rPr>
              <w:t xml:space="preserve">ք.Երևան </w:t>
            </w:r>
            <w:r>
              <w:rPr>
                <w:rFonts w:ascii="GHEA Grapalat" w:hAnsi="GHEA Grapalat"/>
                <w:sz w:val="18"/>
                <w:szCs w:val="18"/>
                <w:lang w:val="hy-AM"/>
              </w:rPr>
              <w:t>Տիտոգրադյան 14/10</w:t>
            </w:r>
          </w:p>
        </w:tc>
        <w:tc>
          <w:tcPr>
            <w:tcW w:w="900" w:type="dxa"/>
            <w:tcBorders>
              <w:top w:val="single" w:sz="4" w:space="0" w:color="auto"/>
              <w:left w:val="single" w:sz="4" w:space="0" w:color="auto"/>
              <w:bottom w:val="single" w:sz="4" w:space="0" w:color="auto"/>
              <w:right w:val="single" w:sz="4" w:space="0" w:color="auto"/>
            </w:tcBorders>
            <w:vAlign w:val="center"/>
          </w:tcPr>
          <w:p w14:paraId="60E3C445" w14:textId="77777777" w:rsidR="007D1FEA" w:rsidRDefault="007D1FEA" w:rsidP="007D1FEA">
            <w:pPr>
              <w:jc w:val="right"/>
              <w:rPr>
                <w:rFonts w:ascii="GHEA Grapalat" w:hAnsi="GHEA Grapalat" w:cs="Calibri"/>
                <w:color w:val="000000"/>
                <w:sz w:val="20"/>
                <w:szCs w:val="20"/>
              </w:rPr>
            </w:pPr>
            <w:r>
              <w:rPr>
                <w:rFonts w:ascii="GHEA Grapalat" w:hAnsi="GHEA Grapalat" w:cs="Sylfaen"/>
                <w:color w:val="000000"/>
                <w:sz w:val="20"/>
                <w:szCs w:val="20"/>
                <w:lang w:val="hy-AM"/>
              </w:rPr>
              <w:t>50</w:t>
            </w:r>
          </w:p>
        </w:tc>
        <w:tc>
          <w:tcPr>
            <w:tcW w:w="1386" w:type="dxa"/>
            <w:tcBorders>
              <w:top w:val="single" w:sz="4" w:space="0" w:color="auto"/>
              <w:left w:val="single" w:sz="4" w:space="0" w:color="auto"/>
              <w:bottom w:val="single" w:sz="4" w:space="0" w:color="auto"/>
              <w:right w:val="single" w:sz="4" w:space="0" w:color="auto"/>
            </w:tcBorders>
            <w:vAlign w:val="center"/>
          </w:tcPr>
          <w:p w14:paraId="1CED7FBB" w14:textId="77777777" w:rsidR="007D1FEA" w:rsidRPr="00B94CF1" w:rsidRDefault="007D1FEA" w:rsidP="007D1FEA">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6</w:t>
            </w:r>
            <w:r w:rsidRPr="0050088C">
              <w:rPr>
                <w:rFonts w:ascii="GHEA Grapalat" w:hAnsi="GHEA Grapalat"/>
                <w:sz w:val="18"/>
                <w:szCs w:val="18"/>
              </w:rPr>
              <w:t>թ</w:t>
            </w:r>
          </w:p>
        </w:tc>
      </w:tr>
      <w:tr w:rsidR="007D1FEA" w:rsidRPr="00B94CF1" w14:paraId="5CC763E7" w14:textId="77777777" w:rsidTr="009565A7">
        <w:trPr>
          <w:trHeight w:val="70"/>
        </w:trPr>
        <w:tc>
          <w:tcPr>
            <w:tcW w:w="710" w:type="dxa"/>
            <w:tcBorders>
              <w:top w:val="single" w:sz="4" w:space="0" w:color="auto"/>
              <w:left w:val="single" w:sz="4" w:space="0" w:color="auto"/>
              <w:bottom w:val="single" w:sz="4" w:space="0" w:color="auto"/>
              <w:right w:val="single" w:sz="4" w:space="0" w:color="auto"/>
            </w:tcBorders>
            <w:vAlign w:val="center"/>
          </w:tcPr>
          <w:p w14:paraId="574823E3" w14:textId="77777777" w:rsidR="007D1FEA" w:rsidRDefault="007D1FEA" w:rsidP="007D1FEA">
            <w:pPr>
              <w:jc w:val="center"/>
              <w:rPr>
                <w:rFonts w:ascii="GHEA Grapalat" w:hAnsi="GHEA Grapalat" w:cs="Arial LatArm"/>
                <w:lang w:val="hy-AM"/>
              </w:rPr>
            </w:pPr>
          </w:p>
        </w:tc>
        <w:tc>
          <w:tcPr>
            <w:tcW w:w="1370" w:type="dxa"/>
            <w:tcBorders>
              <w:top w:val="single" w:sz="4" w:space="0" w:color="auto"/>
              <w:left w:val="single" w:sz="4" w:space="0" w:color="auto"/>
              <w:bottom w:val="single" w:sz="4" w:space="0" w:color="auto"/>
              <w:right w:val="single" w:sz="4" w:space="0" w:color="auto"/>
            </w:tcBorders>
            <w:vAlign w:val="center"/>
          </w:tcPr>
          <w:p w14:paraId="05959CBA" w14:textId="77777777" w:rsidR="007D1FEA" w:rsidRPr="00B94CF1" w:rsidRDefault="007D1FEA" w:rsidP="007D1FEA">
            <w:pPr>
              <w:jc w:val="center"/>
              <w:rPr>
                <w:rFonts w:ascii="GHEA Grapalat" w:hAnsi="GHEA Grapalat"/>
                <w:sz w:val="16"/>
                <w:szCs w:val="16"/>
                <w:lang w:val="hy-AM"/>
              </w:rPr>
            </w:pPr>
          </w:p>
        </w:tc>
        <w:tc>
          <w:tcPr>
            <w:tcW w:w="2283" w:type="dxa"/>
            <w:tcBorders>
              <w:top w:val="single" w:sz="4" w:space="0" w:color="auto"/>
              <w:left w:val="single" w:sz="4" w:space="0" w:color="auto"/>
              <w:bottom w:val="single" w:sz="4" w:space="0" w:color="auto"/>
              <w:right w:val="single" w:sz="4" w:space="0" w:color="auto"/>
            </w:tcBorders>
            <w:vAlign w:val="center"/>
          </w:tcPr>
          <w:p w14:paraId="57AA3634" w14:textId="77777777" w:rsidR="007D1FEA" w:rsidRPr="00B94CF1" w:rsidRDefault="007D1FEA" w:rsidP="007D1FEA">
            <w:pPr>
              <w:rPr>
                <w:rFonts w:ascii="GHEA Grapalat" w:hAnsi="GHEA Grapalat" w:cs="Arial"/>
                <w:sz w:val="20"/>
                <w:szCs w:val="20"/>
              </w:rPr>
            </w:pPr>
          </w:p>
        </w:tc>
        <w:tc>
          <w:tcPr>
            <w:tcW w:w="923" w:type="dxa"/>
            <w:tcBorders>
              <w:top w:val="single" w:sz="4" w:space="0" w:color="auto"/>
              <w:left w:val="single" w:sz="4" w:space="0" w:color="auto"/>
              <w:bottom w:val="single" w:sz="4" w:space="0" w:color="auto"/>
              <w:right w:val="single" w:sz="4" w:space="0" w:color="auto"/>
            </w:tcBorders>
            <w:vAlign w:val="center"/>
          </w:tcPr>
          <w:p w14:paraId="37EE504B" w14:textId="77777777" w:rsidR="007D1FEA" w:rsidRPr="00B94CF1" w:rsidRDefault="007D1FEA" w:rsidP="007D1FEA">
            <w:pPr>
              <w:jc w:val="center"/>
              <w:rPr>
                <w:rFonts w:ascii="GHEA Grapalat" w:hAnsi="GHEA Grapalat"/>
                <w:sz w:val="18"/>
                <w:szCs w:val="18"/>
                <w:lang w:val="pt-BR"/>
              </w:rPr>
            </w:pPr>
          </w:p>
        </w:tc>
        <w:tc>
          <w:tcPr>
            <w:tcW w:w="360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8B1A32" w14:textId="77777777" w:rsidR="007D1FEA" w:rsidRPr="00A5242E" w:rsidRDefault="007D1FEA" w:rsidP="007D1FEA">
            <w:pPr>
              <w:jc w:val="both"/>
              <w:rPr>
                <w:rFonts w:ascii="GHEA Grapalat" w:hAnsi="GHEA Grapalat"/>
                <w:b/>
                <w:i/>
                <w:sz w:val="22"/>
                <w:szCs w:val="22"/>
                <w:lang w:val="hy-AM"/>
              </w:rPr>
            </w:pPr>
            <w:r w:rsidRPr="00A5242E">
              <w:rPr>
                <w:rFonts w:ascii="GHEA Grapalat" w:hAnsi="GHEA Grapalat"/>
                <w:b/>
                <w:i/>
                <w:sz w:val="22"/>
                <w:szCs w:val="22"/>
                <w:lang w:val="hy-AM"/>
              </w:rPr>
              <w:t>ԸՆԴԱՄԵ</w:t>
            </w:r>
            <w:r>
              <w:rPr>
                <w:rFonts w:ascii="GHEA Grapalat" w:hAnsi="GHEA Grapalat"/>
                <w:b/>
                <w:i/>
                <w:sz w:val="22"/>
                <w:szCs w:val="22"/>
                <w:lang w:val="hy-AM"/>
              </w:rPr>
              <w:t>Ն</w:t>
            </w:r>
            <w:r w:rsidRPr="00A5242E">
              <w:rPr>
                <w:rFonts w:ascii="GHEA Grapalat" w:hAnsi="GHEA Grapalat"/>
                <w:b/>
                <w:i/>
                <w:sz w:val="22"/>
                <w:szCs w:val="22"/>
                <w:lang w:val="hy-AM"/>
              </w:rPr>
              <w:t>Ը</w:t>
            </w:r>
          </w:p>
        </w:tc>
        <w:tc>
          <w:tcPr>
            <w:tcW w:w="900" w:type="dxa"/>
            <w:tcBorders>
              <w:top w:val="single" w:sz="4" w:space="0" w:color="auto"/>
              <w:left w:val="single" w:sz="4" w:space="0" w:color="auto"/>
              <w:bottom w:val="single" w:sz="4" w:space="0" w:color="auto"/>
              <w:right w:val="single" w:sz="4" w:space="0" w:color="auto"/>
            </w:tcBorders>
            <w:vAlign w:val="center"/>
          </w:tcPr>
          <w:p w14:paraId="0F78DEE9" w14:textId="77777777" w:rsidR="007D1FEA" w:rsidRPr="00A5242E" w:rsidRDefault="007D1FEA" w:rsidP="007D1FEA">
            <w:pPr>
              <w:jc w:val="center"/>
              <w:rPr>
                <w:rFonts w:ascii="GHEA Grapalat" w:hAnsi="GHEA Grapalat" w:cs="Arial"/>
                <w:sz w:val="22"/>
                <w:szCs w:val="22"/>
              </w:rPr>
            </w:pPr>
          </w:p>
        </w:tc>
        <w:tc>
          <w:tcPr>
            <w:tcW w:w="900" w:type="dxa"/>
            <w:tcBorders>
              <w:top w:val="single" w:sz="4" w:space="0" w:color="auto"/>
              <w:left w:val="single" w:sz="4" w:space="0" w:color="auto"/>
              <w:bottom w:val="single" w:sz="4" w:space="0" w:color="auto"/>
              <w:right w:val="single" w:sz="4" w:space="0" w:color="auto"/>
            </w:tcBorders>
            <w:vAlign w:val="center"/>
          </w:tcPr>
          <w:p w14:paraId="2B0C55F4" w14:textId="77777777" w:rsidR="007D1FEA" w:rsidRPr="00A5242E" w:rsidRDefault="007D1FEA" w:rsidP="007D1FEA">
            <w:pPr>
              <w:rPr>
                <w:rFonts w:ascii="GHEA Grapalat" w:hAnsi="GHEA Grapalat" w:cs="Arial LatArm"/>
                <w:sz w:val="22"/>
                <w:szCs w:val="22"/>
                <w:lang w:val="hy-AM"/>
              </w:rPr>
            </w:pPr>
          </w:p>
        </w:tc>
        <w:tc>
          <w:tcPr>
            <w:tcW w:w="1350" w:type="dxa"/>
            <w:tcBorders>
              <w:top w:val="single" w:sz="4" w:space="0" w:color="auto"/>
              <w:left w:val="single" w:sz="4" w:space="0" w:color="auto"/>
              <w:bottom w:val="single" w:sz="4" w:space="0" w:color="auto"/>
              <w:right w:val="single" w:sz="4" w:space="0" w:color="auto"/>
            </w:tcBorders>
            <w:vAlign w:val="center"/>
          </w:tcPr>
          <w:p w14:paraId="134A4C28" w14:textId="707C30A1" w:rsidR="007D1FEA" w:rsidRPr="00A5242E" w:rsidRDefault="007D1FEA" w:rsidP="007D1FEA">
            <w:pPr>
              <w:jc w:val="both"/>
              <w:rPr>
                <w:rFonts w:ascii="GHEA Grapalat" w:hAnsi="GHEA Grapalat"/>
                <w:b/>
                <w:i/>
                <w:sz w:val="22"/>
                <w:szCs w:val="22"/>
                <w:lang w:val="hy-AM"/>
              </w:rPr>
            </w:pPr>
          </w:p>
        </w:tc>
        <w:tc>
          <w:tcPr>
            <w:tcW w:w="990" w:type="dxa"/>
            <w:tcBorders>
              <w:top w:val="single" w:sz="4" w:space="0" w:color="auto"/>
              <w:left w:val="single" w:sz="4" w:space="0" w:color="auto"/>
              <w:bottom w:val="single" w:sz="4" w:space="0" w:color="auto"/>
              <w:right w:val="single" w:sz="4" w:space="0" w:color="auto"/>
            </w:tcBorders>
            <w:vAlign w:val="center"/>
          </w:tcPr>
          <w:p w14:paraId="24585E32" w14:textId="77777777" w:rsidR="007D1FEA" w:rsidRDefault="007D1FEA" w:rsidP="007D1FEA">
            <w:pPr>
              <w:jc w:val="center"/>
              <w:rPr>
                <w:rFonts w:ascii="GHEA Grapalat" w:hAnsi="GHEA Grapalat" w:cs="Arial"/>
                <w:sz w:val="18"/>
                <w:szCs w:val="18"/>
                <w:lang w:val="hy-AM"/>
              </w:rPr>
            </w:pPr>
          </w:p>
        </w:tc>
        <w:tc>
          <w:tcPr>
            <w:tcW w:w="990" w:type="dxa"/>
            <w:tcBorders>
              <w:top w:val="single" w:sz="4" w:space="0" w:color="auto"/>
              <w:left w:val="single" w:sz="4" w:space="0" w:color="auto"/>
              <w:bottom w:val="single" w:sz="4" w:space="0" w:color="auto"/>
              <w:right w:val="single" w:sz="4" w:space="0" w:color="auto"/>
            </w:tcBorders>
            <w:vAlign w:val="center"/>
          </w:tcPr>
          <w:p w14:paraId="6D225876" w14:textId="77777777" w:rsidR="007D1FEA" w:rsidRPr="000D6DBD" w:rsidRDefault="007D1FEA" w:rsidP="007D1FEA">
            <w:pPr>
              <w:jc w:val="center"/>
              <w:rPr>
                <w:rFonts w:ascii="GHEA Grapalat" w:hAnsi="GHEA Grapalat"/>
                <w:sz w:val="16"/>
                <w:szCs w:val="16"/>
                <w:lang w:val="pt-BR"/>
              </w:rPr>
            </w:pPr>
          </w:p>
        </w:tc>
        <w:tc>
          <w:tcPr>
            <w:tcW w:w="900" w:type="dxa"/>
            <w:tcBorders>
              <w:top w:val="single" w:sz="4" w:space="0" w:color="auto"/>
              <w:left w:val="single" w:sz="4" w:space="0" w:color="auto"/>
              <w:bottom w:val="single" w:sz="4" w:space="0" w:color="auto"/>
              <w:right w:val="single" w:sz="4" w:space="0" w:color="auto"/>
            </w:tcBorders>
            <w:vAlign w:val="center"/>
          </w:tcPr>
          <w:p w14:paraId="59A89ED3" w14:textId="77777777" w:rsidR="007D1FEA" w:rsidRDefault="007D1FEA" w:rsidP="007D1FEA">
            <w:pPr>
              <w:rPr>
                <w:rFonts w:ascii="GHEA Grapalat" w:hAnsi="GHEA Grapalat" w:cs="Arial"/>
                <w:sz w:val="16"/>
                <w:szCs w:val="16"/>
                <w:lang w:val="hy-AM"/>
              </w:rPr>
            </w:pPr>
          </w:p>
        </w:tc>
        <w:tc>
          <w:tcPr>
            <w:tcW w:w="1386" w:type="dxa"/>
            <w:tcBorders>
              <w:top w:val="single" w:sz="4" w:space="0" w:color="auto"/>
              <w:left w:val="single" w:sz="4" w:space="0" w:color="auto"/>
              <w:bottom w:val="single" w:sz="4" w:space="0" w:color="auto"/>
              <w:right w:val="single" w:sz="4" w:space="0" w:color="auto"/>
            </w:tcBorders>
            <w:vAlign w:val="center"/>
          </w:tcPr>
          <w:p w14:paraId="34E1FD83" w14:textId="77777777" w:rsidR="007D1FEA" w:rsidRPr="00B94CF1" w:rsidRDefault="007D1FEA" w:rsidP="007D1FEA">
            <w:pPr>
              <w:rPr>
                <w:rFonts w:ascii="GHEA Grapalat" w:hAnsi="GHEA Grapalat"/>
                <w:sz w:val="18"/>
                <w:szCs w:val="18"/>
                <w:lang w:val="hy-AM"/>
              </w:rPr>
            </w:pPr>
          </w:p>
        </w:tc>
      </w:tr>
    </w:tbl>
    <w:p w14:paraId="27F654F4" w14:textId="77777777" w:rsidR="0047277E" w:rsidRPr="00A170D1" w:rsidRDefault="0047277E" w:rsidP="0047277E">
      <w:pPr>
        <w:shd w:val="clear" w:color="auto" w:fill="FFFFFF"/>
        <w:tabs>
          <w:tab w:val="left" w:pos="567"/>
        </w:tabs>
        <w:ind w:firstLine="567"/>
        <w:jc w:val="both"/>
        <w:rPr>
          <w:rFonts w:ascii="GHEA Grapalat" w:hAnsi="GHEA Grapalat"/>
          <w:b/>
          <w:sz w:val="18"/>
          <w:szCs w:val="18"/>
          <w:lang w:val="es-ES"/>
        </w:rPr>
      </w:pPr>
      <w:r w:rsidRPr="00831F7C">
        <w:rPr>
          <w:rFonts w:ascii="GHEA Grapalat" w:hAnsi="GHEA Grapalat"/>
          <w:b/>
          <w:sz w:val="18"/>
          <w:szCs w:val="18"/>
          <w:lang w:val="hy-AM"/>
        </w:rPr>
        <w:t>Ծանոթություն</w:t>
      </w:r>
      <w:r w:rsidRPr="00A170D1">
        <w:rPr>
          <w:rFonts w:ascii="GHEA Grapalat" w:hAnsi="GHEA Grapalat"/>
          <w:b/>
          <w:sz w:val="18"/>
          <w:szCs w:val="18"/>
          <w:lang w:val="es-ES"/>
        </w:rPr>
        <w:t xml:space="preserve">` </w:t>
      </w:r>
      <w:r w:rsidRPr="00831F7C">
        <w:rPr>
          <w:rFonts w:ascii="GHEA Grapalat" w:hAnsi="GHEA Grapalat"/>
          <w:b/>
          <w:sz w:val="18"/>
          <w:szCs w:val="18"/>
          <w:lang w:val="hy-AM"/>
        </w:rPr>
        <w:t>դեղի</w:t>
      </w:r>
      <w:r w:rsidRPr="00A170D1">
        <w:rPr>
          <w:rFonts w:ascii="GHEA Grapalat" w:hAnsi="GHEA Grapalat"/>
          <w:b/>
          <w:sz w:val="18"/>
          <w:szCs w:val="18"/>
          <w:lang w:val="es-ES"/>
        </w:rPr>
        <w:t xml:space="preserve">, </w:t>
      </w:r>
      <w:r w:rsidRPr="00831F7C">
        <w:rPr>
          <w:rFonts w:ascii="GHEA Grapalat" w:hAnsi="GHEA Grapalat"/>
          <w:b/>
          <w:sz w:val="18"/>
          <w:szCs w:val="18"/>
          <w:lang w:val="hy-AM"/>
        </w:rPr>
        <w:t>բժշկական</w:t>
      </w:r>
      <w:r w:rsidRPr="00A170D1">
        <w:rPr>
          <w:rFonts w:ascii="GHEA Grapalat" w:hAnsi="GHEA Grapalat"/>
          <w:b/>
          <w:sz w:val="18"/>
          <w:szCs w:val="18"/>
          <w:lang w:val="es-ES"/>
        </w:rPr>
        <w:t xml:space="preserve"> </w:t>
      </w:r>
      <w:r w:rsidRPr="00831F7C">
        <w:rPr>
          <w:rFonts w:ascii="GHEA Grapalat" w:hAnsi="GHEA Grapalat"/>
          <w:b/>
          <w:sz w:val="18"/>
          <w:szCs w:val="18"/>
          <w:lang w:val="hy-AM"/>
        </w:rPr>
        <w:t>պարագաների</w:t>
      </w:r>
      <w:r w:rsidRPr="00A170D1">
        <w:rPr>
          <w:rFonts w:ascii="GHEA Grapalat" w:hAnsi="GHEA Grapalat"/>
          <w:b/>
          <w:sz w:val="18"/>
          <w:szCs w:val="18"/>
          <w:lang w:val="es-ES"/>
        </w:rPr>
        <w:t xml:space="preserve"> </w:t>
      </w:r>
      <w:r w:rsidRPr="00831F7C">
        <w:rPr>
          <w:rFonts w:ascii="GHEA Grapalat" w:hAnsi="GHEA Grapalat"/>
          <w:b/>
          <w:sz w:val="18"/>
          <w:szCs w:val="18"/>
          <w:lang w:val="hy-AM"/>
        </w:rPr>
        <w:t>և</w:t>
      </w:r>
      <w:r w:rsidRPr="00A170D1">
        <w:rPr>
          <w:rFonts w:ascii="GHEA Grapalat" w:hAnsi="GHEA Grapalat"/>
          <w:b/>
          <w:sz w:val="18"/>
          <w:szCs w:val="18"/>
          <w:lang w:val="es-ES"/>
        </w:rPr>
        <w:t xml:space="preserve"> </w:t>
      </w:r>
      <w:r w:rsidRPr="00831F7C">
        <w:rPr>
          <w:rFonts w:ascii="GHEA Grapalat" w:hAnsi="GHEA Grapalat"/>
          <w:b/>
          <w:sz w:val="18"/>
          <w:szCs w:val="18"/>
          <w:lang w:val="hy-AM"/>
        </w:rPr>
        <w:t>քիմիական</w:t>
      </w:r>
      <w:r w:rsidRPr="00A170D1">
        <w:rPr>
          <w:rFonts w:ascii="GHEA Grapalat" w:hAnsi="GHEA Grapalat"/>
          <w:b/>
          <w:sz w:val="18"/>
          <w:szCs w:val="18"/>
          <w:lang w:val="es-ES"/>
        </w:rPr>
        <w:t xml:space="preserve"> </w:t>
      </w:r>
      <w:r w:rsidRPr="00831F7C">
        <w:rPr>
          <w:rFonts w:ascii="GHEA Grapalat" w:hAnsi="GHEA Grapalat"/>
          <w:b/>
          <w:sz w:val="18"/>
          <w:szCs w:val="18"/>
          <w:lang w:val="hy-AM"/>
        </w:rPr>
        <w:t>նյութերի</w:t>
      </w:r>
      <w:r w:rsidRPr="00A170D1">
        <w:rPr>
          <w:rFonts w:ascii="GHEA Grapalat" w:hAnsi="GHEA Grapalat"/>
          <w:b/>
          <w:sz w:val="18"/>
          <w:szCs w:val="18"/>
          <w:lang w:val="es-ES"/>
        </w:rPr>
        <w:t xml:space="preserve"> </w:t>
      </w:r>
      <w:r w:rsidRPr="00831F7C">
        <w:rPr>
          <w:rFonts w:ascii="GHEA Grapalat" w:hAnsi="GHEA Grapalat"/>
          <w:b/>
          <w:sz w:val="18"/>
          <w:szCs w:val="18"/>
          <w:lang w:val="hy-AM"/>
        </w:rPr>
        <w:t>պիտանիության</w:t>
      </w:r>
      <w:r w:rsidRPr="00A170D1">
        <w:rPr>
          <w:rFonts w:ascii="GHEA Grapalat" w:hAnsi="GHEA Grapalat"/>
          <w:b/>
          <w:sz w:val="18"/>
          <w:szCs w:val="18"/>
          <w:lang w:val="es-ES"/>
        </w:rPr>
        <w:t xml:space="preserve"> </w:t>
      </w:r>
      <w:r w:rsidRPr="00831F7C">
        <w:rPr>
          <w:rFonts w:ascii="GHEA Grapalat" w:hAnsi="GHEA Grapalat"/>
          <w:b/>
          <w:sz w:val="18"/>
          <w:szCs w:val="18"/>
          <w:lang w:val="hy-AM"/>
        </w:rPr>
        <w:t>ժամկետները</w:t>
      </w:r>
      <w:r w:rsidRPr="00A170D1">
        <w:rPr>
          <w:rFonts w:ascii="GHEA Grapalat" w:hAnsi="GHEA Grapalat"/>
          <w:b/>
          <w:sz w:val="18"/>
          <w:szCs w:val="18"/>
          <w:lang w:val="es-ES"/>
        </w:rPr>
        <w:t xml:space="preserve"> </w:t>
      </w:r>
      <w:r w:rsidRPr="00831F7C">
        <w:rPr>
          <w:rFonts w:ascii="GHEA Grapalat" w:hAnsi="GHEA Grapalat"/>
          <w:b/>
          <w:sz w:val="18"/>
          <w:szCs w:val="18"/>
          <w:lang w:val="hy-AM"/>
        </w:rPr>
        <w:t>գնորդին</w:t>
      </w:r>
      <w:r w:rsidRPr="00A170D1">
        <w:rPr>
          <w:rFonts w:ascii="GHEA Grapalat" w:hAnsi="GHEA Grapalat"/>
          <w:b/>
          <w:sz w:val="18"/>
          <w:szCs w:val="18"/>
          <w:lang w:val="es-ES"/>
        </w:rPr>
        <w:t xml:space="preserve"> </w:t>
      </w:r>
      <w:r w:rsidRPr="00831F7C">
        <w:rPr>
          <w:rFonts w:ascii="GHEA Grapalat" w:hAnsi="GHEA Grapalat"/>
          <w:b/>
          <w:sz w:val="18"/>
          <w:szCs w:val="18"/>
          <w:lang w:val="hy-AM"/>
        </w:rPr>
        <w:t>հանձնելու</w:t>
      </w:r>
      <w:r w:rsidRPr="00A170D1">
        <w:rPr>
          <w:rFonts w:ascii="GHEA Grapalat" w:hAnsi="GHEA Grapalat"/>
          <w:b/>
          <w:sz w:val="18"/>
          <w:szCs w:val="18"/>
          <w:lang w:val="es-ES"/>
        </w:rPr>
        <w:t xml:space="preserve"> </w:t>
      </w:r>
      <w:r w:rsidRPr="00831F7C">
        <w:rPr>
          <w:rFonts w:ascii="GHEA Grapalat" w:hAnsi="GHEA Grapalat"/>
          <w:b/>
          <w:sz w:val="18"/>
          <w:szCs w:val="18"/>
          <w:lang w:val="hy-AM"/>
        </w:rPr>
        <w:t>պահին</w:t>
      </w:r>
      <w:r w:rsidRPr="00A170D1">
        <w:rPr>
          <w:rFonts w:ascii="GHEA Grapalat" w:hAnsi="GHEA Grapalat"/>
          <w:b/>
          <w:sz w:val="18"/>
          <w:szCs w:val="18"/>
          <w:lang w:val="es-ES"/>
        </w:rPr>
        <w:t xml:space="preserve"> </w:t>
      </w:r>
      <w:r w:rsidRPr="00831F7C">
        <w:rPr>
          <w:rFonts w:ascii="GHEA Grapalat" w:hAnsi="GHEA Grapalat"/>
          <w:b/>
          <w:sz w:val="18"/>
          <w:szCs w:val="18"/>
          <w:lang w:val="hy-AM"/>
        </w:rPr>
        <w:t>պետք</w:t>
      </w:r>
      <w:r w:rsidRPr="00A170D1">
        <w:rPr>
          <w:rFonts w:ascii="GHEA Grapalat" w:hAnsi="GHEA Grapalat"/>
          <w:b/>
          <w:sz w:val="18"/>
          <w:szCs w:val="18"/>
          <w:lang w:val="es-ES"/>
        </w:rPr>
        <w:t xml:space="preserve"> </w:t>
      </w:r>
      <w:r w:rsidRPr="00831F7C">
        <w:rPr>
          <w:rFonts w:ascii="GHEA Grapalat" w:hAnsi="GHEA Grapalat"/>
          <w:b/>
          <w:sz w:val="18"/>
          <w:szCs w:val="18"/>
          <w:lang w:val="hy-AM"/>
        </w:rPr>
        <w:t>է</w:t>
      </w:r>
      <w:r w:rsidRPr="00A170D1">
        <w:rPr>
          <w:rFonts w:ascii="GHEA Grapalat" w:hAnsi="GHEA Grapalat"/>
          <w:b/>
          <w:sz w:val="18"/>
          <w:szCs w:val="18"/>
          <w:lang w:val="es-ES"/>
        </w:rPr>
        <w:t xml:space="preserve"> </w:t>
      </w:r>
      <w:r w:rsidRPr="00831F7C">
        <w:rPr>
          <w:rFonts w:ascii="GHEA Grapalat" w:hAnsi="GHEA Grapalat"/>
          <w:b/>
          <w:sz w:val="18"/>
          <w:szCs w:val="18"/>
          <w:lang w:val="hy-AM"/>
        </w:rPr>
        <w:t>լինեն</w:t>
      </w:r>
      <w:r w:rsidRPr="00A170D1">
        <w:rPr>
          <w:rFonts w:ascii="GHEA Grapalat" w:hAnsi="GHEA Grapalat"/>
          <w:b/>
          <w:sz w:val="18"/>
          <w:szCs w:val="18"/>
          <w:lang w:val="es-ES"/>
        </w:rPr>
        <w:t xml:space="preserve"> </w:t>
      </w:r>
      <w:r w:rsidRPr="00831F7C">
        <w:rPr>
          <w:rFonts w:ascii="GHEA Grapalat" w:hAnsi="GHEA Grapalat"/>
          <w:b/>
          <w:sz w:val="18"/>
          <w:szCs w:val="18"/>
          <w:lang w:val="hy-AM"/>
        </w:rPr>
        <w:t>հետևյալը</w:t>
      </w:r>
      <w:r w:rsidRPr="00A170D1">
        <w:rPr>
          <w:rFonts w:ascii="GHEA Grapalat" w:hAnsi="GHEA Grapalat"/>
          <w:b/>
          <w:sz w:val="18"/>
          <w:szCs w:val="18"/>
          <w:lang w:val="es-ES"/>
        </w:rPr>
        <w:t>`</w:t>
      </w:r>
    </w:p>
    <w:p w14:paraId="3025DCF3" w14:textId="77777777" w:rsidR="0047277E" w:rsidRPr="00A170D1" w:rsidRDefault="0047277E" w:rsidP="0047277E">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ա</w:t>
      </w:r>
      <w:r w:rsidRPr="00A170D1">
        <w:rPr>
          <w:rFonts w:ascii="GHEA Grapalat" w:hAnsi="GHEA Grapalat"/>
          <w:b/>
          <w:sz w:val="18"/>
          <w:szCs w:val="18"/>
          <w:lang w:val="es-ES"/>
        </w:rPr>
        <w:t xml:space="preserve">. 2,5 </w:t>
      </w:r>
      <w:r w:rsidRPr="00EF02DC">
        <w:rPr>
          <w:rFonts w:ascii="GHEA Grapalat" w:hAnsi="GHEA Grapalat"/>
          <w:b/>
          <w:sz w:val="18"/>
          <w:szCs w:val="18"/>
        </w:rPr>
        <w:t>տարի</w:t>
      </w:r>
      <w:r w:rsidRPr="00A170D1">
        <w:rPr>
          <w:rFonts w:ascii="GHEA Grapalat" w:hAnsi="GHEA Grapalat"/>
          <w:b/>
          <w:sz w:val="18"/>
          <w:szCs w:val="18"/>
          <w:lang w:val="es-ES"/>
        </w:rPr>
        <w:t xml:space="preserve"> </w:t>
      </w:r>
      <w:r w:rsidRPr="00EF02DC">
        <w:rPr>
          <w:rFonts w:ascii="GHEA Grapalat" w:hAnsi="GHEA Grapalat"/>
          <w:b/>
          <w:sz w:val="18"/>
          <w:szCs w:val="18"/>
        </w:rPr>
        <w:t>և</w:t>
      </w:r>
      <w:r w:rsidRPr="00A170D1">
        <w:rPr>
          <w:rFonts w:ascii="GHEA Grapalat" w:hAnsi="GHEA Grapalat"/>
          <w:b/>
          <w:sz w:val="18"/>
          <w:szCs w:val="18"/>
          <w:lang w:val="es-ES"/>
        </w:rPr>
        <w:t xml:space="preserve"> </w:t>
      </w:r>
      <w:r w:rsidRPr="00EF02DC">
        <w:rPr>
          <w:rFonts w:ascii="GHEA Grapalat" w:hAnsi="GHEA Grapalat"/>
          <w:b/>
          <w:sz w:val="18"/>
          <w:szCs w:val="18"/>
        </w:rPr>
        <w:t>ավելի</w:t>
      </w:r>
      <w:r w:rsidRPr="00A170D1">
        <w:rPr>
          <w:rFonts w:ascii="GHEA Grapalat" w:hAnsi="GHEA Grapalat"/>
          <w:b/>
          <w:sz w:val="18"/>
          <w:szCs w:val="18"/>
          <w:lang w:val="es-ES"/>
        </w:rPr>
        <w:t xml:space="preserve"> </w:t>
      </w:r>
      <w:r w:rsidRPr="00EF02DC">
        <w:rPr>
          <w:rFonts w:ascii="GHEA Grapalat" w:hAnsi="GHEA Grapalat"/>
          <w:b/>
          <w:sz w:val="18"/>
          <w:szCs w:val="18"/>
        </w:rPr>
        <w:t>պիտանիության</w:t>
      </w:r>
      <w:r w:rsidRPr="00A170D1">
        <w:rPr>
          <w:rFonts w:ascii="GHEA Grapalat" w:hAnsi="GHEA Grapalat"/>
          <w:b/>
          <w:sz w:val="18"/>
          <w:szCs w:val="18"/>
          <w:lang w:val="es-ES"/>
        </w:rPr>
        <w:t xml:space="preserve"> </w:t>
      </w:r>
      <w:r w:rsidRPr="00EF02DC">
        <w:rPr>
          <w:rFonts w:ascii="GHEA Grapalat" w:hAnsi="GHEA Grapalat"/>
          <w:b/>
          <w:sz w:val="18"/>
          <w:szCs w:val="18"/>
        </w:rPr>
        <w:t>ժամկետ</w:t>
      </w:r>
      <w:r w:rsidRPr="00A170D1">
        <w:rPr>
          <w:rFonts w:ascii="GHEA Grapalat" w:hAnsi="GHEA Grapalat"/>
          <w:b/>
          <w:sz w:val="18"/>
          <w:szCs w:val="18"/>
          <w:lang w:val="es-ES"/>
        </w:rPr>
        <w:t xml:space="preserve"> </w:t>
      </w:r>
      <w:r w:rsidRPr="00EF02DC">
        <w:rPr>
          <w:rFonts w:ascii="GHEA Grapalat" w:hAnsi="GHEA Grapalat"/>
          <w:b/>
          <w:sz w:val="18"/>
          <w:szCs w:val="18"/>
        </w:rPr>
        <w:t>ունեցող</w:t>
      </w:r>
      <w:r w:rsidRPr="00A170D1">
        <w:rPr>
          <w:rFonts w:ascii="GHEA Grapalat" w:hAnsi="GHEA Grapalat"/>
          <w:b/>
          <w:sz w:val="18"/>
          <w:szCs w:val="18"/>
          <w:lang w:val="es-ES"/>
        </w:rPr>
        <w:t xml:space="preserve"> </w:t>
      </w:r>
      <w:r w:rsidRPr="00EF02DC">
        <w:rPr>
          <w:rFonts w:ascii="GHEA Grapalat" w:hAnsi="GHEA Grapalat"/>
          <w:b/>
          <w:sz w:val="18"/>
          <w:szCs w:val="18"/>
        </w:rPr>
        <w:t>դեղը</w:t>
      </w:r>
      <w:r w:rsidRPr="00A170D1">
        <w:rPr>
          <w:rFonts w:ascii="GHEA Grapalat" w:hAnsi="GHEA Grapalat"/>
          <w:b/>
          <w:sz w:val="18"/>
          <w:szCs w:val="18"/>
          <w:lang w:val="es-ES"/>
        </w:rPr>
        <w:t xml:space="preserve">, </w:t>
      </w:r>
      <w:r w:rsidRPr="00EF02DC">
        <w:rPr>
          <w:rFonts w:ascii="GHEA Grapalat" w:hAnsi="GHEA Grapalat"/>
          <w:b/>
          <w:sz w:val="18"/>
          <w:szCs w:val="18"/>
        </w:rPr>
        <w:t>բժշկական</w:t>
      </w:r>
      <w:r w:rsidRPr="00A170D1">
        <w:rPr>
          <w:rFonts w:ascii="GHEA Grapalat" w:hAnsi="GHEA Grapalat"/>
          <w:b/>
          <w:sz w:val="18"/>
          <w:szCs w:val="18"/>
          <w:lang w:val="es-ES"/>
        </w:rPr>
        <w:t xml:space="preserve"> </w:t>
      </w:r>
      <w:r w:rsidRPr="00EF02DC">
        <w:rPr>
          <w:rFonts w:ascii="GHEA Grapalat" w:hAnsi="GHEA Grapalat"/>
          <w:b/>
          <w:sz w:val="18"/>
          <w:szCs w:val="18"/>
        </w:rPr>
        <w:t>պարագաները</w:t>
      </w:r>
      <w:r w:rsidRPr="00A170D1">
        <w:rPr>
          <w:rFonts w:ascii="GHEA Grapalat" w:hAnsi="GHEA Grapalat"/>
          <w:b/>
          <w:sz w:val="18"/>
          <w:szCs w:val="18"/>
          <w:lang w:val="es-ES"/>
        </w:rPr>
        <w:t xml:space="preserve"> </w:t>
      </w:r>
      <w:r w:rsidRPr="00EF02DC">
        <w:rPr>
          <w:rFonts w:ascii="GHEA Grapalat" w:hAnsi="GHEA Grapalat"/>
          <w:b/>
          <w:sz w:val="18"/>
          <w:szCs w:val="18"/>
        </w:rPr>
        <w:t>և</w:t>
      </w:r>
      <w:r w:rsidRPr="00A170D1">
        <w:rPr>
          <w:rFonts w:ascii="GHEA Grapalat" w:hAnsi="GHEA Grapalat"/>
          <w:b/>
          <w:sz w:val="18"/>
          <w:szCs w:val="18"/>
          <w:lang w:val="es-ES"/>
        </w:rPr>
        <w:t xml:space="preserve"> </w:t>
      </w:r>
      <w:r w:rsidRPr="00EF02DC">
        <w:rPr>
          <w:rFonts w:ascii="GHEA Grapalat" w:hAnsi="GHEA Grapalat"/>
          <w:b/>
          <w:sz w:val="18"/>
          <w:szCs w:val="18"/>
        </w:rPr>
        <w:t>քիմիական</w:t>
      </w:r>
      <w:r w:rsidRPr="00A170D1">
        <w:rPr>
          <w:rFonts w:ascii="GHEA Grapalat" w:hAnsi="GHEA Grapalat"/>
          <w:b/>
          <w:sz w:val="18"/>
          <w:szCs w:val="18"/>
          <w:lang w:val="es-ES"/>
        </w:rPr>
        <w:t xml:space="preserve"> </w:t>
      </w:r>
      <w:r w:rsidRPr="00EF02DC">
        <w:rPr>
          <w:rFonts w:ascii="GHEA Grapalat" w:hAnsi="GHEA Grapalat"/>
          <w:b/>
          <w:sz w:val="18"/>
          <w:szCs w:val="18"/>
        </w:rPr>
        <w:t>նյութերը</w:t>
      </w:r>
      <w:r w:rsidRPr="00A170D1">
        <w:rPr>
          <w:rFonts w:ascii="GHEA Grapalat" w:hAnsi="GHEA Grapalat"/>
          <w:b/>
          <w:sz w:val="18"/>
          <w:szCs w:val="18"/>
          <w:lang w:val="es-ES"/>
        </w:rPr>
        <w:t xml:space="preserve"> </w:t>
      </w:r>
      <w:r w:rsidRPr="00EF02DC">
        <w:rPr>
          <w:rFonts w:ascii="GHEA Grapalat" w:hAnsi="GHEA Grapalat"/>
          <w:b/>
          <w:sz w:val="18"/>
          <w:szCs w:val="18"/>
        </w:rPr>
        <w:t>պիտանիության</w:t>
      </w:r>
      <w:r w:rsidRPr="00A170D1">
        <w:rPr>
          <w:rFonts w:ascii="GHEA Grapalat" w:hAnsi="GHEA Grapalat"/>
          <w:b/>
          <w:sz w:val="18"/>
          <w:szCs w:val="18"/>
          <w:lang w:val="es-ES"/>
        </w:rPr>
        <w:t xml:space="preserve"> </w:t>
      </w:r>
      <w:r w:rsidRPr="00EF02DC">
        <w:rPr>
          <w:rFonts w:ascii="GHEA Grapalat" w:hAnsi="GHEA Grapalat"/>
          <w:b/>
          <w:sz w:val="18"/>
          <w:szCs w:val="18"/>
        </w:rPr>
        <w:t>ժամկետները</w:t>
      </w:r>
      <w:r w:rsidRPr="00A170D1">
        <w:rPr>
          <w:rFonts w:ascii="GHEA Grapalat" w:hAnsi="GHEA Grapalat"/>
          <w:b/>
          <w:sz w:val="18"/>
          <w:szCs w:val="18"/>
          <w:lang w:val="es-ES"/>
        </w:rPr>
        <w:t xml:space="preserve"> </w:t>
      </w:r>
      <w:r w:rsidRPr="00EF02DC">
        <w:rPr>
          <w:rFonts w:ascii="GHEA Grapalat" w:hAnsi="GHEA Grapalat"/>
          <w:b/>
          <w:sz w:val="18"/>
          <w:szCs w:val="18"/>
        </w:rPr>
        <w:t>հանձնելու</w:t>
      </w:r>
      <w:r w:rsidRPr="00A170D1">
        <w:rPr>
          <w:rFonts w:ascii="GHEA Grapalat" w:hAnsi="GHEA Grapalat"/>
          <w:b/>
          <w:sz w:val="18"/>
          <w:szCs w:val="18"/>
          <w:lang w:val="es-ES"/>
        </w:rPr>
        <w:t xml:space="preserve"> </w:t>
      </w:r>
      <w:r w:rsidRPr="00EF02DC">
        <w:rPr>
          <w:rFonts w:ascii="GHEA Grapalat" w:hAnsi="GHEA Grapalat"/>
          <w:b/>
          <w:sz w:val="18"/>
          <w:szCs w:val="18"/>
        </w:rPr>
        <w:t>պահին</w:t>
      </w:r>
      <w:r w:rsidRPr="00A170D1">
        <w:rPr>
          <w:rFonts w:ascii="GHEA Grapalat" w:hAnsi="GHEA Grapalat"/>
          <w:b/>
          <w:sz w:val="18"/>
          <w:szCs w:val="18"/>
          <w:lang w:val="es-ES"/>
        </w:rPr>
        <w:t xml:space="preserve"> </w:t>
      </w:r>
      <w:r w:rsidRPr="00EF02DC">
        <w:rPr>
          <w:rFonts w:ascii="GHEA Grapalat" w:hAnsi="GHEA Grapalat"/>
          <w:b/>
          <w:sz w:val="18"/>
          <w:szCs w:val="18"/>
        </w:rPr>
        <w:t>պետք</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ունենան</w:t>
      </w:r>
      <w:r w:rsidRPr="00A170D1">
        <w:rPr>
          <w:rFonts w:ascii="GHEA Grapalat" w:hAnsi="GHEA Grapalat"/>
          <w:b/>
          <w:sz w:val="18"/>
          <w:szCs w:val="18"/>
          <w:lang w:val="es-ES"/>
        </w:rPr>
        <w:t xml:space="preserve"> </w:t>
      </w:r>
      <w:r w:rsidRPr="00EF02DC">
        <w:rPr>
          <w:rFonts w:ascii="GHEA Grapalat" w:hAnsi="GHEA Grapalat"/>
          <w:b/>
          <w:sz w:val="18"/>
          <w:szCs w:val="18"/>
        </w:rPr>
        <w:t>առնվազն</w:t>
      </w:r>
      <w:r w:rsidRPr="00A170D1">
        <w:rPr>
          <w:rFonts w:ascii="GHEA Grapalat" w:hAnsi="GHEA Grapalat"/>
          <w:b/>
          <w:sz w:val="18"/>
          <w:szCs w:val="18"/>
          <w:lang w:val="es-ES"/>
        </w:rPr>
        <w:t xml:space="preserve"> 24 </w:t>
      </w:r>
      <w:r w:rsidRPr="00EF02DC">
        <w:rPr>
          <w:rFonts w:ascii="GHEA Grapalat" w:hAnsi="GHEA Grapalat"/>
          <w:b/>
          <w:sz w:val="18"/>
          <w:szCs w:val="18"/>
        </w:rPr>
        <w:t>ամիս</w:t>
      </w:r>
      <w:r w:rsidRPr="00A170D1">
        <w:rPr>
          <w:rFonts w:ascii="GHEA Grapalat" w:hAnsi="GHEA Grapalat"/>
          <w:b/>
          <w:sz w:val="18"/>
          <w:szCs w:val="18"/>
          <w:lang w:val="es-ES"/>
        </w:rPr>
        <w:t xml:space="preserve"> </w:t>
      </w:r>
      <w:r w:rsidRPr="00EF02DC">
        <w:rPr>
          <w:rFonts w:ascii="GHEA Grapalat" w:hAnsi="GHEA Grapalat"/>
          <w:b/>
          <w:sz w:val="18"/>
          <w:szCs w:val="18"/>
        </w:rPr>
        <w:t>մնացորդային</w:t>
      </w:r>
      <w:r w:rsidRPr="00A170D1">
        <w:rPr>
          <w:rFonts w:ascii="GHEA Grapalat" w:hAnsi="GHEA Grapalat"/>
          <w:b/>
          <w:sz w:val="18"/>
          <w:szCs w:val="18"/>
          <w:lang w:val="es-ES"/>
        </w:rPr>
        <w:t xml:space="preserve"> </w:t>
      </w:r>
      <w:r w:rsidRPr="00EF02DC">
        <w:rPr>
          <w:rFonts w:ascii="GHEA Grapalat" w:hAnsi="GHEA Grapalat"/>
          <w:b/>
          <w:sz w:val="18"/>
          <w:szCs w:val="18"/>
        </w:rPr>
        <w:t>պիտանիության</w:t>
      </w:r>
      <w:r w:rsidRPr="00A170D1">
        <w:rPr>
          <w:rFonts w:ascii="GHEA Grapalat" w:hAnsi="GHEA Grapalat"/>
          <w:b/>
          <w:sz w:val="18"/>
          <w:szCs w:val="18"/>
          <w:lang w:val="es-ES"/>
        </w:rPr>
        <w:t xml:space="preserve"> </w:t>
      </w:r>
      <w:r w:rsidRPr="00EF02DC">
        <w:rPr>
          <w:rFonts w:ascii="GHEA Grapalat" w:hAnsi="GHEA Grapalat"/>
          <w:b/>
          <w:sz w:val="18"/>
          <w:szCs w:val="18"/>
        </w:rPr>
        <w:t>ժամկետ</w:t>
      </w:r>
      <w:r w:rsidRPr="00A170D1">
        <w:rPr>
          <w:rFonts w:ascii="GHEA Grapalat" w:hAnsi="GHEA Grapalat"/>
          <w:b/>
          <w:sz w:val="18"/>
          <w:szCs w:val="18"/>
          <w:lang w:val="es-ES"/>
        </w:rPr>
        <w:t>,</w:t>
      </w:r>
    </w:p>
    <w:p w14:paraId="379A149E" w14:textId="77777777" w:rsidR="0047277E" w:rsidRPr="00A170D1" w:rsidRDefault="0047277E" w:rsidP="0047277E">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բ</w:t>
      </w:r>
      <w:r w:rsidRPr="00A170D1">
        <w:rPr>
          <w:rFonts w:ascii="GHEA Grapalat" w:hAnsi="GHEA Grapalat"/>
          <w:b/>
          <w:sz w:val="18"/>
          <w:szCs w:val="18"/>
          <w:lang w:val="es-ES"/>
        </w:rPr>
        <w:t xml:space="preserve">. </w:t>
      </w:r>
      <w:r w:rsidRPr="00EF02DC">
        <w:rPr>
          <w:rFonts w:ascii="GHEA Grapalat" w:hAnsi="GHEA Grapalat"/>
          <w:b/>
          <w:sz w:val="18"/>
          <w:szCs w:val="18"/>
        </w:rPr>
        <w:t>մինչև</w:t>
      </w:r>
      <w:r w:rsidRPr="00A170D1">
        <w:rPr>
          <w:rFonts w:ascii="GHEA Grapalat" w:hAnsi="GHEA Grapalat"/>
          <w:b/>
          <w:sz w:val="18"/>
          <w:szCs w:val="18"/>
          <w:lang w:val="es-ES"/>
        </w:rPr>
        <w:t xml:space="preserve"> 2,5 </w:t>
      </w:r>
      <w:r w:rsidRPr="00EF02DC">
        <w:rPr>
          <w:rFonts w:ascii="GHEA Grapalat" w:hAnsi="GHEA Grapalat"/>
          <w:b/>
          <w:sz w:val="18"/>
          <w:szCs w:val="18"/>
        </w:rPr>
        <w:t>տարի</w:t>
      </w:r>
      <w:r w:rsidRPr="00A170D1">
        <w:rPr>
          <w:rFonts w:ascii="GHEA Grapalat" w:hAnsi="GHEA Grapalat"/>
          <w:b/>
          <w:sz w:val="18"/>
          <w:szCs w:val="18"/>
          <w:lang w:val="es-ES"/>
        </w:rPr>
        <w:t xml:space="preserve"> </w:t>
      </w:r>
      <w:r w:rsidRPr="00EF02DC">
        <w:rPr>
          <w:rFonts w:ascii="GHEA Grapalat" w:hAnsi="GHEA Grapalat"/>
          <w:b/>
          <w:sz w:val="18"/>
          <w:szCs w:val="18"/>
        </w:rPr>
        <w:t>պիտանիության</w:t>
      </w:r>
      <w:r w:rsidRPr="00A170D1">
        <w:rPr>
          <w:rFonts w:ascii="GHEA Grapalat" w:hAnsi="GHEA Grapalat"/>
          <w:b/>
          <w:sz w:val="18"/>
          <w:szCs w:val="18"/>
          <w:lang w:val="es-ES"/>
        </w:rPr>
        <w:t xml:space="preserve"> </w:t>
      </w:r>
      <w:r w:rsidRPr="00EF02DC">
        <w:rPr>
          <w:rFonts w:ascii="GHEA Grapalat" w:hAnsi="GHEA Grapalat"/>
          <w:b/>
          <w:sz w:val="18"/>
          <w:szCs w:val="18"/>
        </w:rPr>
        <w:t>ժամկետ</w:t>
      </w:r>
      <w:r w:rsidRPr="00A170D1">
        <w:rPr>
          <w:rFonts w:ascii="GHEA Grapalat" w:hAnsi="GHEA Grapalat"/>
          <w:b/>
          <w:sz w:val="18"/>
          <w:szCs w:val="18"/>
          <w:lang w:val="es-ES"/>
        </w:rPr>
        <w:t xml:space="preserve"> </w:t>
      </w:r>
      <w:r w:rsidRPr="00EF02DC">
        <w:rPr>
          <w:rFonts w:ascii="GHEA Grapalat" w:hAnsi="GHEA Grapalat"/>
          <w:b/>
          <w:sz w:val="18"/>
          <w:szCs w:val="18"/>
        </w:rPr>
        <w:t>ունեցող</w:t>
      </w:r>
      <w:r w:rsidRPr="00A170D1">
        <w:rPr>
          <w:rFonts w:ascii="GHEA Grapalat" w:hAnsi="GHEA Grapalat"/>
          <w:b/>
          <w:sz w:val="18"/>
          <w:szCs w:val="18"/>
          <w:lang w:val="es-ES"/>
        </w:rPr>
        <w:t xml:space="preserve"> </w:t>
      </w:r>
      <w:r w:rsidRPr="00EF02DC">
        <w:rPr>
          <w:rFonts w:ascii="GHEA Grapalat" w:hAnsi="GHEA Grapalat"/>
          <w:b/>
          <w:sz w:val="18"/>
          <w:szCs w:val="18"/>
        </w:rPr>
        <w:t>դեղը</w:t>
      </w:r>
      <w:r w:rsidRPr="00A170D1">
        <w:rPr>
          <w:rFonts w:ascii="GHEA Grapalat" w:hAnsi="GHEA Grapalat"/>
          <w:b/>
          <w:sz w:val="18"/>
          <w:szCs w:val="18"/>
          <w:lang w:val="es-ES"/>
        </w:rPr>
        <w:t xml:space="preserve">, </w:t>
      </w:r>
      <w:r w:rsidRPr="00EF02DC">
        <w:rPr>
          <w:rFonts w:ascii="GHEA Grapalat" w:hAnsi="GHEA Grapalat"/>
          <w:b/>
          <w:sz w:val="18"/>
          <w:szCs w:val="18"/>
        </w:rPr>
        <w:t>բժշկական</w:t>
      </w:r>
      <w:r w:rsidRPr="00A170D1">
        <w:rPr>
          <w:rFonts w:ascii="GHEA Grapalat" w:hAnsi="GHEA Grapalat"/>
          <w:b/>
          <w:sz w:val="18"/>
          <w:szCs w:val="18"/>
          <w:lang w:val="es-ES"/>
        </w:rPr>
        <w:t xml:space="preserve"> </w:t>
      </w:r>
      <w:r w:rsidRPr="00EF02DC">
        <w:rPr>
          <w:rFonts w:ascii="GHEA Grapalat" w:hAnsi="GHEA Grapalat"/>
          <w:b/>
          <w:sz w:val="18"/>
          <w:szCs w:val="18"/>
        </w:rPr>
        <w:t>պարագաները</w:t>
      </w:r>
      <w:r w:rsidRPr="00A170D1">
        <w:rPr>
          <w:rFonts w:ascii="GHEA Grapalat" w:hAnsi="GHEA Grapalat"/>
          <w:b/>
          <w:sz w:val="18"/>
          <w:szCs w:val="18"/>
          <w:lang w:val="es-ES"/>
        </w:rPr>
        <w:t xml:space="preserve"> </w:t>
      </w:r>
      <w:r w:rsidRPr="00EF02DC">
        <w:rPr>
          <w:rFonts w:ascii="GHEA Grapalat" w:hAnsi="GHEA Grapalat"/>
          <w:b/>
          <w:sz w:val="18"/>
          <w:szCs w:val="18"/>
        </w:rPr>
        <w:t>և</w:t>
      </w:r>
      <w:r w:rsidRPr="00A170D1">
        <w:rPr>
          <w:rFonts w:ascii="GHEA Grapalat" w:hAnsi="GHEA Grapalat"/>
          <w:b/>
          <w:sz w:val="18"/>
          <w:szCs w:val="18"/>
          <w:lang w:val="es-ES"/>
        </w:rPr>
        <w:t xml:space="preserve"> </w:t>
      </w:r>
      <w:r w:rsidRPr="00EF02DC">
        <w:rPr>
          <w:rFonts w:ascii="GHEA Grapalat" w:hAnsi="GHEA Grapalat"/>
          <w:b/>
          <w:sz w:val="18"/>
          <w:szCs w:val="18"/>
        </w:rPr>
        <w:t>քիմիական</w:t>
      </w:r>
      <w:r w:rsidRPr="00A170D1">
        <w:rPr>
          <w:rFonts w:ascii="GHEA Grapalat" w:hAnsi="GHEA Grapalat"/>
          <w:b/>
          <w:sz w:val="18"/>
          <w:szCs w:val="18"/>
          <w:lang w:val="es-ES"/>
        </w:rPr>
        <w:t xml:space="preserve"> </w:t>
      </w:r>
      <w:r w:rsidRPr="00EF02DC">
        <w:rPr>
          <w:rFonts w:ascii="GHEA Grapalat" w:hAnsi="GHEA Grapalat"/>
          <w:b/>
          <w:sz w:val="18"/>
          <w:szCs w:val="18"/>
        </w:rPr>
        <w:t>նյութերը</w:t>
      </w:r>
      <w:r w:rsidRPr="00A170D1">
        <w:rPr>
          <w:rFonts w:ascii="GHEA Grapalat" w:hAnsi="GHEA Grapalat"/>
          <w:b/>
          <w:sz w:val="18"/>
          <w:szCs w:val="18"/>
          <w:lang w:val="es-ES"/>
        </w:rPr>
        <w:t xml:space="preserve"> </w:t>
      </w:r>
      <w:r w:rsidRPr="00EF02DC">
        <w:rPr>
          <w:rFonts w:ascii="GHEA Grapalat" w:hAnsi="GHEA Grapalat"/>
          <w:b/>
          <w:sz w:val="18"/>
          <w:szCs w:val="18"/>
        </w:rPr>
        <w:t>հանձնելու</w:t>
      </w:r>
      <w:r w:rsidRPr="00A170D1">
        <w:rPr>
          <w:rFonts w:ascii="GHEA Grapalat" w:hAnsi="GHEA Grapalat"/>
          <w:b/>
          <w:sz w:val="18"/>
          <w:szCs w:val="18"/>
          <w:lang w:val="es-ES"/>
        </w:rPr>
        <w:t xml:space="preserve"> </w:t>
      </w:r>
      <w:r w:rsidRPr="00EF02DC">
        <w:rPr>
          <w:rFonts w:ascii="GHEA Grapalat" w:hAnsi="GHEA Grapalat"/>
          <w:b/>
          <w:sz w:val="18"/>
          <w:szCs w:val="18"/>
        </w:rPr>
        <w:t>պահին</w:t>
      </w:r>
      <w:r w:rsidRPr="00A170D1">
        <w:rPr>
          <w:rFonts w:ascii="GHEA Grapalat" w:hAnsi="GHEA Grapalat"/>
          <w:b/>
          <w:sz w:val="18"/>
          <w:szCs w:val="18"/>
          <w:lang w:val="es-ES"/>
        </w:rPr>
        <w:t xml:space="preserve"> </w:t>
      </w:r>
      <w:r w:rsidRPr="00EF02DC">
        <w:rPr>
          <w:rFonts w:ascii="GHEA Grapalat" w:hAnsi="GHEA Grapalat"/>
          <w:b/>
          <w:sz w:val="18"/>
          <w:szCs w:val="18"/>
        </w:rPr>
        <w:t>պետք</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ունենան</w:t>
      </w:r>
      <w:r w:rsidRPr="00A170D1">
        <w:rPr>
          <w:rFonts w:ascii="GHEA Grapalat" w:hAnsi="GHEA Grapalat"/>
          <w:b/>
          <w:sz w:val="18"/>
          <w:szCs w:val="18"/>
          <w:lang w:val="es-ES"/>
        </w:rPr>
        <w:t xml:space="preserve"> </w:t>
      </w:r>
      <w:r w:rsidRPr="00EF02DC">
        <w:rPr>
          <w:rFonts w:ascii="GHEA Grapalat" w:hAnsi="GHEA Grapalat"/>
          <w:b/>
          <w:sz w:val="18"/>
          <w:szCs w:val="18"/>
        </w:rPr>
        <w:t>առնվազն</w:t>
      </w:r>
      <w:r w:rsidRPr="00A170D1">
        <w:rPr>
          <w:rFonts w:ascii="GHEA Grapalat" w:hAnsi="GHEA Grapalat"/>
          <w:b/>
          <w:sz w:val="18"/>
          <w:szCs w:val="18"/>
          <w:lang w:val="es-ES"/>
        </w:rPr>
        <w:t xml:space="preserve"> 12 </w:t>
      </w:r>
      <w:r w:rsidRPr="00EF02DC">
        <w:rPr>
          <w:rFonts w:ascii="GHEA Grapalat" w:hAnsi="GHEA Grapalat"/>
          <w:b/>
          <w:sz w:val="18"/>
          <w:szCs w:val="18"/>
        </w:rPr>
        <w:t>ամիս</w:t>
      </w:r>
      <w:r w:rsidRPr="00A170D1">
        <w:rPr>
          <w:rFonts w:ascii="GHEA Grapalat" w:hAnsi="GHEA Grapalat"/>
          <w:b/>
          <w:sz w:val="18"/>
          <w:szCs w:val="18"/>
          <w:lang w:val="es-ES"/>
        </w:rPr>
        <w:t xml:space="preserve"> </w:t>
      </w:r>
      <w:r w:rsidRPr="00EF02DC">
        <w:rPr>
          <w:rFonts w:ascii="GHEA Grapalat" w:hAnsi="GHEA Grapalat"/>
          <w:b/>
          <w:sz w:val="18"/>
          <w:szCs w:val="18"/>
        </w:rPr>
        <w:t>մնացորդային</w:t>
      </w:r>
      <w:r w:rsidRPr="00A170D1">
        <w:rPr>
          <w:rFonts w:ascii="GHEA Grapalat" w:hAnsi="GHEA Grapalat"/>
          <w:b/>
          <w:sz w:val="18"/>
          <w:szCs w:val="18"/>
          <w:lang w:val="es-ES"/>
        </w:rPr>
        <w:t xml:space="preserve"> </w:t>
      </w:r>
      <w:r w:rsidRPr="00EF02DC">
        <w:rPr>
          <w:rFonts w:ascii="GHEA Grapalat" w:hAnsi="GHEA Grapalat"/>
          <w:b/>
          <w:sz w:val="18"/>
          <w:szCs w:val="18"/>
        </w:rPr>
        <w:t>պիտանիության</w:t>
      </w:r>
      <w:r w:rsidRPr="00A170D1">
        <w:rPr>
          <w:rFonts w:ascii="GHEA Grapalat" w:hAnsi="GHEA Grapalat"/>
          <w:b/>
          <w:sz w:val="18"/>
          <w:szCs w:val="18"/>
          <w:lang w:val="es-ES"/>
        </w:rPr>
        <w:t xml:space="preserve"> </w:t>
      </w:r>
      <w:r w:rsidRPr="00EF02DC">
        <w:rPr>
          <w:rFonts w:ascii="GHEA Grapalat" w:hAnsi="GHEA Grapalat"/>
          <w:b/>
          <w:sz w:val="18"/>
          <w:szCs w:val="18"/>
        </w:rPr>
        <w:t>ժամկետ</w:t>
      </w:r>
      <w:r w:rsidRPr="00A170D1">
        <w:rPr>
          <w:rFonts w:ascii="GHEA Grapalat" w:hAnsi="GHEA Grapalat"/>
          <w:b/>
          <w:sz w:val="18"/>
          <w:szCs w:val="18"/>
          <w:lang w:val="es-ES"/>
        </w:rPr>
        <w:t>,</w:t>
      </w:r>
    </w:p>
    <w:p w14:paraId="2D15D009" w14:textId="77777777" w:rsidR="0047277E" w:rsidRPr="00A170D1" w:rsidRDefault="0047277E" w:rsidP="0047277E">
      <w:pPr>
        <w:shd w:val="clear" w:color="auto" w:fill="FFFFFF"/>
        <w:tabs>
          <w:tab w:val="left" w:pos="567"/>
        </w:tabs>
        <w:ind w:firstLine="567"/>
        <w:jc w:val="both"/>
        <w:rPr>
          <w:rFonts w:ascii="GHEA Grapalat" w:hAnsi="GHEA Grapalat"/>
          <w:b/>
          <w:sz w:val="18"/>
          <w:szCs w:val="18"/>
          <w:lang w:val="es-ES"/>
        </w:rPr>
      </w:pPr>
      <w:r w:rsidRPr="00A170D1">
        <w:rPr>
          <w:rFonts w:ascii="GHEA Grapalat" w:hAnsi="GHEA Grapalat"/>
          <w:b/>
          <w:sz w:val="18"/>
          <w:szCs w:val="18"/>
          <w:lang w:val="es-ES"/>
        </w:rPr>
        <w:t>*</w:t>
      </w:r>
      <w:r w:rsidRPr="00EF02DC">
        <w:rPr>
          <w:rFonts w:ascii="GHEA Grapalat" w:hAnsi="GHEA Grapalat"/>
          <w:b/>
          <w:sz w:val="18"/>
          <w:szCs w:val="18"/>
        </w:rPr>
        <w:t>Բոլոր</w:t>
      </w:r>
      <w:r w:rsidRPr="00A170D1">
        <w:rPr>
          <w:rFonts w:ascii="GHEA Grapalat" w:hAnsi="GHEA Grapalat"/>
          <w:b/>
          <w:sz w:val="18"/>
          <w:szCs w:val="18"/>
          <w:lang w:val="es-ES"/>
        </w:rPr>
        <w:t xml:space="preserve"> </w:t>
      </w:r>
      <w:r w:rsidRPr="00EF02DC">
        <w:rPr>
          <w:rFonts w:ascii="GHEA Grapalat" w:hAnsi="GHEA Grapalat"/>
          <w:b/>
          <w:sz w:val="18"/>
          <w:szCs w:val="18"/>
        </w:rPr>
        <w:t>ապրանքները</w:t>
      </w:r>
      <w:r w:rsidRPr="00A170D1">
        <w:rPr>
          <w:rFonts w:ascii="GHEA Grapalat" w:hAnsi="GHEA Grapalat"/>
          <w:b/>
          <w:sz w:val="18"/>
          <w:szCs w:val="18"/>
          <w:lang w:val="es-ES"/>
        </w:rPr>
        <w:t xml:space="preserve"> </w:t>
      </w:r>
      <w:r w:rsidRPr="00EF02DC">
        <w:rPr>
          <w:rFonts w:ascii="GHEA Grapalat" w:hAnsi="GHEA Grapalat"/>
          <w:b/>
          <w:sz w:val="18"/>
          <w:szCs w:val="18"/>
        </w:rPr>
        <w:t>պետք</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ունենան</w:t>
      </w:r>
      <w:r w:rsidRPr="00A170D1">
        <w:rPr>
          <w:rFonts w:ascii="GHEA Grapalat" w:hAnsi="GHEA Grapalat"/>
          <w:b/>
          <w:sz w:val="18"/>
          <w:szCs w:val="18"/>
          <w:lang w:val="es-ES"/>
        </w:rPr>
        <w:t xml:space="preserve"> </w:t>
      </w:r>
      <w:r w:rsidRPr="00EF02DC">
        <w:rPr>
          <w:rFonts w:ascii="GHEA Grapalat" w:hAnsi="GHEA Grapalat"/>
          <w:b/>
          <w:sz w:val="18"/>
          <w:szCs w:val="18"/>
        </w:rPr>
        <w:t>որակի</w:t>
      </w:r>
      <w:r w:rsidRPr="00A170D1">
        <w:rPr>
          <w:rFonts w:ascii="GHEA Grapalat" w:hAnsi="GHEA Grapalat"/>
          <w:b/>
          <w:sz w:val="18"/>
          <w:szCs w:val="18"/>
          <w:lang w:val="es-ES"/>
        </w:rPr>
        <w:t xml:space="preserve"> </w:t>
      </w:r>
      <w:r w:rsidRPr="00EF02DC">
        <w:rPr>
          <w:rFonts w:ascii="GHEA Grapalat" w:hAnsi="GHEA Grapalat"/>
          <w:b/>
          <w:sz w:val="18"/>
          <w:szCs w:val="18"/>
        </w:rPr>
        <w:t>սերտիֆիկատ</w:t>
      </w:r>
      <w:r w:rsidRPr="00A170D1">
        <w:rPr>
          <w:rFonts w:ascii="GHEA Grapalat" w:hAnsi="GHEA Grapalat"/>
          <w:b/>
          <w:sz w:val="18"/>
          <w:szCs w:val="18"/>
          <w:lang w:val="es-ES"/>
        </w:rPr>
        <w:t xml:space="preserve"> </w:t>
      </w:r>
      <w:r w:rsidRPr="00EF02DC">
        <w:rPr>
          <w:rFonts w:ascii="GHEA Grapalat" w:hAnsi="GHEA Grapalat"/>
          <w:b/>
          <w:sz w:val="18"/>
          <w:szCs w:val="18"/>
        </w:rPr>
        <w:t>և</w:t>
      </w:r>
      <w:r w:rsidRPr="00A170D1">
        <w:rPr>
          <w:rFonts w:ascii="GHEA Grapalat" w:hAnsi="GHEA Grapalat"/>
          <w:b/>
          <w:sz w:val="18"/>
          <w:szCs w:val="18"/>
          <w:lang w:val="es-ES"/>
        </w:rPr>
        <w:t xml:space="preserve"> </w:t>
      </w:r>
      <w:r w:rsidRPr="00EF02DC">
        <w:rPr>
          <w:rFonts w:ascii="GHEA Grapalat" w:hAnsi="GHEA Grapalat"/>
          <w:b/>
          <w:sz w:val="18"/>
          <w:szCs w:val="18"/>
        </w:rPr>
        <w:t>լինեն</w:t>
      </w:r>
      <w:r w:rsidRPr="00A170D1">
        <w:rPr>
          <w:rFonts w:ascii="GHEA Grapalat" w:hAnsi="GHEA Grapalat"/>
          <w:b/>
          <w:sz w:val="18"/>
          <w:szCs w:val="18"/>
          <w:lang w:val="es-ES"/>
        </w:rPr>
        <w:t xml:space="preserve"> </w:t>
      </w:r>
      <w:r w:rsidRPr="00EF02DC">
        <w:rPr>
          <w:rFonts w:ascii="GHEA Grapalat" w:hAnsi="GHEA Grapalat"/>
          <w:b/>
          <w:sz w:val="18"/>
          <w:szCs w:val="18"/>
        </w:rPr>
        <w:t>գործարանային</w:t>
      </w:r>
      <w:r w:rsidRPr="00A170D1">
        <w:rPr>
          <w:rFonts w:ascii="GHEA Grapalat" w:hAnsi="GHEA Grapalat"/>
          <w:b/>
          <w:sz w:val="18"/>
          <w:szCs w:val="18"/>
          <w:lang w:val="es-ES"/>
        </w:rPr>
        <w:t xml:space="preserve"> </w:t>
      </w:r>
      <w:r w:rsidRPr="00EF02DC">
        <w:rPr>
          <w:rFonts w:ascii="GHEA Grapalat" w:hAnsi="GHEA Grapalat"/>
          <w:b/>
          <w:sz w:val="18"/>
          <w:szCs w:val="18"/>
        </w:rPr>
        <w:t>փաթեթավորմամբ</w:t>
      </w:r>
      <w:r w:rsidRPr="00A170D1">
        <w:rPr>
          <w:rFonts w:ascii="GHEA Grapalat" w:hAnsi="GHEA Grapalat"/>
          <w:b/>
          <w:sz w:val="18"/>
          <w:szCs w:val="18"/>
          <w:lang w:val="es-ES"/>
        </w:rPr>
        <w:t xml:space="preserve">` </w:t>
      </w:r>
      <w:r w:rsidRPr="00EF02DC">
        <w:rPr>
          <w:rFonts w:ascii="GHEA Grapalat" w:hAnsi="GHEA Grapalat"/>
          <w:b/>
          <w:sz w:val="18"/>
          <w:szCs w:val="18"/>
        </w:rPr>
        <w:t>եթե</w:t>
      </w:r>
      <w:r w:rsidRPr="00A170D1">
        <w:rPr>
          <w:rFonts w:ascii="GHEA Grapalat" w:hAnsi="GHEA Grapalat"/>
          <w:b/>
          <w:sz w:val="18"/>
          <w:szCs w:val="18"/>
          <w:lang w:val="es-ES"/>
        </w:rPr>
        <w:t xml:space="preserve"> </w:t>
      </w:r>
      <w:r w:rsidRPr="00EF02DC">
        <w:rPr>
          <w:rFonts w:ascii="GHEA Grapalat" w:hAnsi="GHEA Grapalat"/>
          <w:b/>
          <w:sz w:val="18"/>
          <w:szCs w:val="18"/>
        </w:rPr>
        <w:t>դա</w:t>
      </w:r>
      <w:r w:rsidRPr="00A170D1">
        <w:rPr>
          <w:rFonts w:ascii="GHEA Grapalat" w:hAnsi="GHEA Grapalat"/>
          <w:b/>
          <w:sz w:val="18"/>
          <w:szCs w:val="18"/>
          <w:lang w:val="es-ES"/>
        </w:rPr>
        <w:t xml:space="preserve"> </w:t>
      </w:r>
      <w:r w:rsidRPr="00EF02DC">
        <w:rPr>
          <w:rFonts w:ascii="GHEA Grapalat" w:hAnsi="GHEA Grapalat"/>
          <w:b/>
          <w:sz w:val="18"/>
          <w:szCs w:val="18"/>
        </w:rPr>
        <w:t>կիրառելի</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տվյալ</w:t>
      </w:r>
      <w:r w:rsidRPr="00A170D1">
        <w:rPr>
          <w:rFonts w:ascii="GHEA Grapalat" w:hAnsi="GHEA Grapalat"/>
          <w:b/>
          <w:sz w:val="18"/>
          <w:szCs w:val="18"/>
          <w:lang w:val="es-ES"/>
        </w:rPr>
        <w:t xml:space="preserve"> </w:t>
      </w:r>
      <w:r w:rsidRPr="00EF02DC">
        <w:rPr>
          <w:rFonts w:ascii="GHEA Grapalat" w:hAnsi="GHEA Grapalat"/>
          <w:b/>
          <w:sz w:val="18"/>
          <w:szCs w:val="18"/>
        </w:rPr>
        <w:t>ապրանքի</w:t>
      </w:r>
      <w:r w:rsidRPr="00A170D1">
        <w:rPr>
          <w:rFonts w:ascii="GHEA Grapalat" w:hAnsi="GHEA Grapalat"/>
          <w:b/>
          <w:sz w:val="18"/>
          <w:szCs w:val="18"/>
          <w:lang w:val="es-ES"/>
        </w:rPr>
        <w:t xml:space="preserve"> </w:t>
      </w:r>
      <w:r w:rsidRPr="00EF02DC">
        <w:rPr>
          <w:rFonts w:ascii="GHEA Grapalat" w:hAnsi="GHEA Grapalat"/>
          <w:b/>
          <w:sz w:val="18"/>
          <w:szCs w:val="18"/>
        </w:rPr>
        <w:t>համար</w:t>
      </w:r>
      <w:r w:rsidRPr="00A170D1">
        <w:rPr>
          <w:rFonts w:ascii="GHEA Grapalat" w:hAnsi="GHEA Grapalat"/>
          <w:b/>
          <w:sz w:val="18"/>
          <w:szCs w:val="18"/>
          <w:lang w:val="es-ES"/>
        </w:rPr>
        <w:t xml:space="preserve">: </w:t>
      </w:r>
    </w:p>
    <w:p w14:paraId="38DAAC8E" w14:textId="77777777" w:rsidR="0047277E" w:rsidRPr="00A170D1" w:rsidRDefault="0047277E" w:rsidP="0047277E">
      <w:pPr>
        <w:shd w:val="clear" w:color="auto" w:fill="FFFFFF"/>
        <w:tabs>
          <w:tab w:val="left" w:pos="567"/>
        </w:tabs>
        <w:ind w:firstLine="567"/>
        <w:jc w:val="both"/>
        <w:rPr>
          <w:rFonts w:ascii="GHEA Grapalat" w:hAnsi="GHEA Grapalat"/>
          <w:b/>
          <w:sz w:val="18"/>
          <w:szCs w:val="18"/>
          <w:lang w:val="es-ES"/>
        </w:rPr>
      </w:pPr>
      <w:r w:rsidRPr="00A170D1">
        <w:rPr>
          <w:rFonts w:ascii="GHEA Grapalat" w:hAnsi="GHEA Grapalat"/>
          <w:b/>
          <w:sz w:val="18"/>
          <w:szCs w:val="18"/>
          <w:lang w:val="es-ES"/>
        </w:rPr>
        <w:t xml:space="preserve">* </w:t>
      </w:r>
      <w:r w:rsidRPr="00EF02DC">
        <w:rPr>
          <w:rFonts w:ascii="GHEA Grapalat" w:hAnsi="GHEA Grapalat"/>
          <w:b/>
          <w:sz w:val="18"/>
          <w:szCs w:val="18"/>
        </w:rPr>
        <w:t>Բոլոր</w:t>
      </w:r>
      <w:r w:rsidRPr="00A170D1">
        <w:rPr>
          <w:rFonts w:ascii="GHEA Grapalat" w:hAnsi="GHEA Grapalat"/>
          <w:b/>
          <w:sz w:val="18"/>
          <w:szCs w:val="18"/>
          <w:lang w:val="es-ES"/>
        </w:rPr>
        <w:t xml:space="preserve"> </w:t>
      </w:r>
      <w:r w:rsidRPr="00EF02DC">
        <w:rPr>
          <w:rFonts w:ascii="GHEA Grapalat" w:hAnsi="GHEA Grapalat"/>
          <w:b/>
          <w:sz w:val="18"/>
          <w:szCs w:val="18"/>
        </w:rPr>
        <w:t>ապրանքները</w:t>
      </w:r>
      <w:r w:rsidRPr="00A170D1">
        <w:rPr>
          <w:rFonts w:ascii="GHEA Grapalat" w:hAnsi="GHEA Grapalat"/>
          <w:b/>
          <w:sz w:val="18"/>
          <w:szCs w:val="18"/>
          <w:lang w:val="es-ES"/>
        </w:rPr>
        <w:t xml:space="preserve"> </w:t>
      </w:r>
      <w:r w:rsidRPr="00EF02DC">
        <w:rPr>
          <w:rFonts w:ascii="GHEA Grapalat" w:hAnsi="GHEA Grapalat"/>
          <w:b/>
          <w:sz w:val="18"/>
          <w:szCs w:val="18"/>
        </w:rPr>
        <w:t>մատակարարվելու</w:t>
      </w:r>
      <w:r w:rsidRPr="00A170D1">
        <w:rPr>
          <w:rFonts w:ascii="GHEA Grapalat" w:hAnsi="GHEA Grapalat"/>
          <w:b/>
          <w:sz w:val="18"/>
          <w:szCs w:val="18"/>
          <w:lang w:val="es-ES"/>
        </w:rPr>
        <w:t xml:space="preserve"> </w:t>
      </w:r>
      <w:r w:rsidRPr="00EF02DC">
        <w:rPr>
          <w:rFonts w:ascii="GHEA Grapalat" w:hAnsi="GHEA Grapalat"/>
          <w:b/>
          <w:sz w:val="18"/>
          <w:szCs w:val="18"/>
        </w:rPr>
        <w:t>են</w:t>
      </w:r>
      <w:r w:rsidRPr="00A170D1">
        <w:rPr>
          <w:rFonts w:ascii="GHEA Grapalat" w:hAnsi="GHEA Grapalat"/>
          <w:b/>
          <w:sz w:val="18"/>
          <w:szCs w:val="18"/>
          <w:lang w:val="es-ES"/>
        </w:rPr>
        <w:t xml:space="preserve"> </w:t>
      </w:r>
      <w:r w:rsidRPr="00EF02DC">
        <w:rPr>
          <w:rFonts w:ascii="GHEA Grapalat" w:hAnsi="GHEA Grapalat"/>
          <w:b/>
          <w:sz w:val="18"/>
          <w:szCs w:val="18"/>
        </w:rPr>
        <w:t>մատակարների</w:t>
      </w:r>
      <w:r w:rsidRPr="00A170D1">
        <w:rPr>
          <w:rFonts w:ascii="GHEA Grapalat" w:hAnsi="GHEA Grapalat"/>
          <w:b/>
          <w:sz w:val="18"/>
          <w:szCs w:val="18"/>
          <w:lang w:val="es-ES"/>
        </w:rPr>
        <w:t xml:space="preserve"> </w:t>
      </w:r>
      <w:r w:rsidRPr="00EF02DC">
        <w:rPr>
          <w:rFonts w:ascii="GHEA Grapalat" w:hAnsi="GHEA Grapalat"/>
          <w:b/>
          <w:sz w:val="18"/>
          <w:szCs w:val="18"/>
        </w:rPr>
        <w:t>միջոցներով</w:t>
      </w:r>
      <w:r w:rsidRPr="00A170D1">
        <w:rPr>
          <w:rFonts w:ascii="GHEA Grapalat" w:hAnsi="GHEA Grapalat"/>
          <w:b/>
          <w:sz w:val="18"/>
          <w:szCs w:val="18"/>
          <w:lang w:val="es-ES"/>
        </w:rPr>
        <w:t xml:space="preserve">, </w:t>
      </w:r>
      <w:r w:rsidRPr="00EF02DC">
        <w:rPr>
          <w:rFonts w:ascii="GHEA Grapalat" w:hAnsi="GHEA Grapalat"/>
          <w:b/>
          <w:sz w:val="18"/>
          <w:szCs w:val="18"/>
        </w:rPr>
        <w:t>ուժերով</w:t>
      </w:r>
      <w:r w:rsidRPr="00A170D1">
        <w:rPr>
          <w:rFonts w:ascii="GHEA Grapalat" w:hAnsi="GHEA Grapalat"/>
          <w:b/>
          <w:sz w:val="18"/>
          <w:szCs w:val="18"/>
          <w:lang w:val="es-ES"/>
        </w:rPr>
        <w:t xml:space="preserve"> </w:t>
      </w:r>
      <w:r w:rsidRPr="00EF02DC">
        <w:rPr>
          <w:rFonts w:ascii="GHEA Grapalat" w:hAnsi="GHEA Grapalat"/>
          <w:b/>
          <w:sz w:val="18"/>
          <w:szCs w:val="18"/>
        </w:rPr>
        <w:t>և</w:t>
      </w:r>
      <w:r w:rsidRPr="00A170D1">
        <w:rPr>
          <w:rFonts w:ascii="GHEA Grapalat" w:hAnsi="GHEA Grapalat"/>
          <w:b/>
          <w:sz w:val="18"/>
          <w:szCs w:val="18"/>
          <w:lang w:val="es-ES"/>
        </w:rPr>
        <w:t xml:space="preserve"> </w:t>
      </w:r>
      <w:r w:rsidRPr="00EF02DC">
        <w:rPr>
          <w:rFonts w:ascii="GHEA Grapalat" w:hAnsi="GHEA Grapalat"/>
          <w:b/>
          <w:sz w:val="18"/>
          <w:szCs w:val="18"/>
        </w:rPr>
        <w:t>հաշվին</w:t>
      </w:r>
      <w:r w:rsidRPr="00A170D1">
        <w:rPr>
          <w:rFonts w:ascii="GHEA Grapalat" w:hAnsi="GHEA Grapalat"/>
          <w:b/>
          <w:sz w:val="18"/>
          <w:szCs w:val="18"/>
          <w:lang w:val="es-ES"/>
        </w:rPr>
        <w:t xml:space="preserve">, </w:t>
      </w:r>
      <w:r w:rsidRPr="00EF02DC">
        <w:rPr>
          <w:rFonts w:ascii="GHEA Grapalat" w:hAnsi="GHEA Grapalat"/>
          <w:b/>
          <w:sz w:val="18"/>
          <w:szCs w:val="18"/>
        </w:rPr>
        <w:t>յուրաքանչյուր</w:t>
      </w:r>
      <w:r w:rsidRPr="00A170D1">
        <w:rPr>
          <w:rFonts w:ascii="GHEA Grapalat" w:hAnsi="GHEA Grapalat"/>
          <w:b/>
          <w:sz w:val="18"/>
          <w:szCs w:val="18"/>
          <w:lang w:val="es-ES"/>
        </w:rPr>
        <w:t xml:space="preserve"> </w:t>
      </w:r>
      <w:r w:rsidRPr="00EF02DC">
        <w:rPr>
          <w:rFonts w:ascii="GHEA Grapalat" w:hAnsi="GHEA Grapalat"/>
          <w:b/>
          <w:sz w:val="18"/>
          <w:szCs w:val="18"/>
        </w:rPr>
        <w:t>խմբաքանակի</w:t>
      </w:r>
      <w:r w:rsidRPr="00A170D1">
        <w:rPr>
          <w:rFonts w:ascii="GHEA Grapalat" w:hAnsi="GHEA Grapalat"/>
          <w:b/>
          <w:sz w:val="18"/>
          <w:szCs w:val="18"/>
          <w:lang w:val="es-ES"/>
        </w:rPr>
        <w:t xml:space="preserve"> </w:t>
      </w:r>
      <w:r w:rsidRPr="00EF02DC">
        <w:rPr>
          <w:rFonts w:ascii="GHEA Grapalat" w:hAnsi="GHEA Grapalat"/>
          <w:b/>
          <w:sz w:val="18"/>
          <w:szCs w:val="18"/>
        </w:rPr>
        <w:t>մատակարարման</w:t>
      </w:r>
      <w:r w:rsidRPr="00A170D1">
        <w:rPr>
          <w:rFonts w:ascii="GHEA Grapalat" w:hAnsi="GHEA Grapalat"/>
          <w:b/>
          <w:sz w:val="18"/>
          <w:szCs w:val="18"/>
          <w:lang w:val="es-ES"/>
        </w:rPr>
        <w:t xml:space="preserve"> </w:t>
      </w:r>
      <w:r w:rsidRPr="00EF02DC">
        <w:rPr>
          <w:rFonts w:ascii="GHEA Grapalat" w:hAnsi="GHEA Grapalat"/>
          <w:b/>
          <w:sz w:val="18"/>
          <w:szCs w:val="18"/>
        </w:rPr>
        <w:t>ժամկետները</w:t>
      </w:r>
      <w:r w:rsidRPr="00A170D1">
        <w:rPr>
          <w:rFonts w:ascii="GHEA Grapalat" w:hAnsi="GHEA Grapalat"/>
          <w:b/>
          <w:sz w:val="18"/>
          <w:szCs w:val="18"/>
          <w:lang w:val="es-ES"/>
        </w:rPr>
        <w:t xml:space="preserve"> </w:t>
      </w:r>
      <w:r w:rsidRPr="00EF02DC">
        <w:rPr>
          <w:rFonts w:ascii="GHEA Grapalat" w:hAnsi="GHEA Grapalat"/>
          <w:b/>
          <w:sz w:val="18"/>
          <w:szCs w:val="18"/>
        </w:rPr>
        <w:t>նախապես</w:t>
      </w:r>
      <w:r w:rsidRPr="00A170D1">
        <w:rPr>
          <w:rFonts w:ascii="GHEA Grapalat" w:hAnsi="GHEA Grapalat"/>
          <w:b/>
          <w:sz w:val="18"/>
          <w:szCs w:val="18"/>
          <w:lang w:val="es-ES"/>
        </w:rPr>
        <w:t xml:space="preserve"> </w:t>
      </w:r>
      <w:r w:rsidRPr="00EF02DC">
        <w:rPr>
          <w:rFonts w:ascii="GHEA Grapalat" w:hAnsi="GHEA Grapalat"/>
          <w:b/>
          <w:sz w:val="18"/>
          <w:szCs w:val="18"/>
        </w:rPr>
        <w:t>սահմանվում</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Գնորդի</w:t>
      </w:r>
      <w:r w:rsidRPr="00A170D1">
        <w:rPr>
          <w:rFonts w:ascii="GHEA Grapalat" w:hAnsi="GHEA Grapalat"/>
          <w:b/>
          <w:sz w:val="18"/>
          <w:szCs w:val="18"/>
          <w:lang w:val="es-ES"/>
        </w:rPr>
        <w:t xml:space="preserve"> </w:t>
      </w:r>
      <w:r w:rsidRPr="00EF02DC">
        <w:rPr>
          <w:rFonts w:ascii="GHEA Grapalat" w:hAnsi="GHEA Grapalat"/>
          <w:b/>
          <w:sz w:val="18"/>
          <w:szCs w:val="18"/>
        </w:rPr>
        <w:t>կողմից՝</w:t>
      </w:r>
      <w:r w:rsidRPr="00A170D1">
        <w:rPr>
          <w:rFonts w:ascii="GHEA Grapalat" w:hAnsi="GHEA Grapalat"/>
          <w:b/>
          <w:sz w:val="18"/>
          <w:szCs w:val="18"/>
          <w:lang w:val="es-ES"/>
        </w:rPr>
        <w:t xml:space="preserve"> </w:t>
      </w:r>
      <w:r w:rsidRPr="00EF02DC">
        <w:rPr>
          <w:rFonts w:ascii="GHEA Grapalat" w:hAnsi="GHEA Grapalat"/>
          <w:b/>
          <w:sz w:val="18"/>
          <w:szCs w:val="18"/>
        </w:rPr>
        <w:t>համաձայն</w:t>
      </w:r>
      <w:r w:rsidRPr="00A170D1">
        <w:rPr>
          <w:rFonts w:ascii="GHEA Grapalat" w:hAnsi="GHEA Grapalat"/>
          <w:b/>
          <w:sz w:val="18"/>
          <w:szCs w:val="18"/>
          <w:lang w:val="es-ES"/>
        </w:rPr>
        <w:t xml:space="preserve"> </w:t>
      </w:r>
      <w:r w:rsidRPr="00EF02DC">
        <w:rPr>
          <w:rFonts w:ascii="GHEA Grapalat" w:hAnsi="GHEA Grapalat"/>
          <w:b/>
          <w:sz w:val="18"/>
          <w:szCs w:val="18"/>
        </w:rPr>
        <w:t>մատակարարման</w:t>
      </w:r>
      <w:r w:rsidRPr="00A170D1">
        <w:rPr>
          <w:rFonts w:ascii="GHEA Grapalat" w:hAnsi="GHEA Grapalat"/>
          <w:b/>
          <w:sz w:val="18"/>
          <w:szCs w:val="18"/>
          <w:lang w:val="es-ES"/>
        </w:rPr>
        <w:t xml:space="preserve"> </w:t>
      </w:r>
      <w:r w:rsidRPr="00EF02DC">
        <w:rPr>
          <w:rFonts w:ascii="GHEA Grapalat" w:hAnsi="GHEA Grapalat"/>
          <w:b/>
          <w:sz w:val="18"/>
          <w:szCs w:val="18"/>
        </w:rPr>
        <w:t>ժամկետի</w:t>
      </w:r>
      <w:r w:rsidRPr="00A170D1">
        <w:rPr>
          <w:rFonts w:ascii="GHEA Grapalat" w:hAnsi="GHEA Grapalat"/>
          <w:b/>
          <w:sz w:val="18"/>
          <w:szCs w:val="18"/>
          <w:lang w:val="es-ES"/>
        </w:rPr>
        <w:t xml:space="preserve">: </w:t>
      </w:r>
    </w:p>
    <w:p w14:paraId="381AA1C6" w14:textId="77777777" w:rsidR="0047277E" w:rsidRPr="00A170D1" w:rsidRDefault="0047277E" w:rsidP="0047277E">
      <w:pPr>
        <w:shd w:val="clear" w:color="auto" w:fill="FFFFFF"/>
        <w:tabs>
          <w:tab w:val="left" w:pos="567"/>
        </w:tabs>
        <w:ind w:firstLine="567"/>
        <w:jc w:val="both"/>
        <w:rPr>
          <w:rFonts w:ascii="GHEA Grapalat" w:hAnsi="GHEA Grapalat"/>
          <w:b/>
          <w:sz w:val="18"/>
          <w:szCs w:val="18"/>
          <w:lang w:val="es-ES"/>
        </w:rPr>
      </w:pPr>
      <w:r w:rsidRPr="00A170D1">
        <w:rPr>
          <w:rFonts w:ascii="GHEA Grapalat" w:hAnsi="GHEA Grapalat"/>
          <w:b/>
          <w:sz w:val="18"/>
          <w:szCs w:val="18"/>
          <w:lang w:val="es-ES"/>
        </w:rPr>
        <w:t>**</w:t>
      </w:r>
      <w:r w:rsidRPr="00EF02DC">
        <w:rPr>
          <w:rFonts w:ascii="GHEA Grapalat" w:hAnsi="GHEA Grapalat"/>
          <w:b/>
          <w:sz w:val="18"/>
          <w:szCs w:val="18"/>
        </w:rPr>
        <w:t>Բոլոր</w:t>
      </w:r>
      <w:r w:rsidRPr="00A170D1">
        <w:rPr>
          <w:rFonts w:ascii="GHEA Grapalat" w:hAnsi="GHEA Grapalat"/>
          <w:b/>
          <w:sz w:val="18"/>
          <w:szCs w:val="18"/>
          <w:lang w:val="es-ES"/>
        </w:rPr>
        <w:t xml:space="preserve"> </w:t>
      </w:r>
      <w:r w:rsidRPr="00EF02DC">
        <w:rPr>
          <w:rFonts w:ascii="GHEA Grapalat" w:hAnsi="GHEA Grapalat"/>
          <w:b/>
          <w:sz w:val="18"/>
          <w:szCs w:val="18"/>
        </w:rPr>
        <w:t>հղումների</w:t>
      </w:r>
      <w:r w:rsidRPr="00A170D1">
        <w:rPr>
          <w:rFonts w:ascii="GHEA Grapalat" w:hAnsi="GHEA Grapalat"/>
          <w:b/>
          <w:sz w:val="18"/>
          <w:szCs w:val="18"/>
          <w:lang w:val="es-ES"/>
        </w:rPr>
        <w:t xml:space="preserve"> </w:t>
      </w:r>
      <w:r w:rsidRPr="00EF02DC">
        <w:rPr>
          <w:rFonts w:ascii="GHEA Grapalat" w:hAnsi="GHEA Grapalat"/>
          <w:b/>
          <w:sz w:val="18"/>
          <w:szCs w:val="18"/>
        </w:rPr>
        <w:t>դեպքում</w:t>
      </w:r>
      <w:r w:rsidRPr="00A170D1">
        <w:rPr>
          <w:rFonts w:ascii="GHEA Grapalat" w:hAnsi="GHEA Grapalat"/>
          <w:b/>
          <w:sz w:val="18"/>
          <w:szCs w:val="18"/>
          <w:lang w:val="es-ES"/>
        </w:rPr>
        <w:t xml:space="preserve"> </w:t>
      </w:r>
      <w:r w:rsidRPr="00EF02DC">
        <w:rPr>
          <w:rFonts w:ascii="GHEA Grapalat" w:hAnsi="GHEA Grapalat"/>
          <w:b/>
          <w:sz w:val="18"/>
          <w:szCs w:val="18"/>
        </w:rPr>
        <w:t>հասկանալ</w:t>
      </w:r>
      <w:r w:rsidRPr="00A170D1">
        <w:rPr>
          <w:rFonts w:ascii="GHEA Grapalat" w:hAnsi="GHEA Grapalat"/>
          <w:b/>
          <w:sz w:val="18"/>
          <w:szCs w:val="18"/>
          <w:lang w:val="es-ES"/>
        </w:rPr>
        <w:t xml:space="preserve"> «</w:t>
      </w:r>
      <w:r w:rsidRPr="00EF02DC">
        <w:rPr>
          <w:rFonts w:ascii="GHEA Grapalat" w:hAnsi="GHEA Grapalat"/>
          <w:b/>
          <w:sz w:val="18"/>
          <w:szCs w:val="18"/>
        </w:rPr>
        <w:t>կամ</w:t>
      </w:r>
      <w:r w:rsidRPr="00A170D1">
        <w:rPr>
          <w:rFonts w:ascii="GHEA Grapalat" w:hAnsi="GHEA Grapalat"/>
          <w:b/>
          <w:sz w:val="18"/>
          <w:szCs w:val="18"/>
          <w:lang w:val="es-ES"/>
        </w:rPr>
        <w:t xml:space="preserve"> </w:t>
      </w:r>
      <w:r w:rsidRPr="00EF02DC">
        <w:rPr>
          <w:rFonts w:ascii="GHEA Grapalat" w:hAnsi="GHEA Grapalat"/>
          <w:b/>
          <w:sz w:val="18"/>
          <w:szCs w:val="18"/>
        </w:rPr>
        <w:t>համարժեք</w:t>
      </w:r>
      <w:r w:rsidRPr="00A170D1">
        <w:rPr>
          <w:rFonts w:ascii="GHEA Grapalat" w:hAnsi="GHEA Grapalat"/>
          <w:b/>
          <w:sz w:val="18"/>
          <w:szCs w:val="18"/>
          <w:lang w:val="es-ES"/>
        </w:rPr>
        <w:t xml:space="preserve">» </w:t>
      </w:r>
      <w:r w:rsidRPr="00EF02DC">
        <w:rPr>
          <w:rFonts w:ascii="GHEA Grapalat" w:hAnsi="GHEA Grapalat"/>
          <w:b/>
          <w:sz w:val="18"/>
          <w:szCs w:val="18"/>
        </w:rPr>
        <w:t>արտահայտությունը՝</w:t>
      </w:r>
      <w:r w:rsidRPr="00A170D1">
        <w:rPr>
          <w:rFonts w:ascii="GHEA Grapalat" w:hAnsi="GHEA Grapalat"/>
          <w:b/>
          <w:sz w:val="18"/>
          <w:szCs w:val="18"/>
          <w:lang w:val="es-ES"/>
        </w:rPr>
        <w:t xml:space="preserve"> «</w:t>
      </w:r>
      <w:r w:rsidRPr="00EF02DC">
        <w:rPr>
          <w:rFonts w:ascii="GHEA Grapalat" w:hAnsi="GHEA Grapalat"/>
          <w:b/>
          <w:sz w:val="18"/>
          <w:szCs w:val="18"/>
        </w:rPr>
        <w:t>Գնումների</w:t>
      </w:r>
      <w:r w:rsidRPr="00A170D1">
        <w:rPr>
          <w:rFonts w:ascii="GHEA Grapalat" w:hAnsi="GHEA Grapalat"/>
          <w:b/>
          <w:sz w:val="18"/>
          <w:szCs w:val="18"/>
          <w:lang w:val="es-ES"/>
        </w:rPr>
        <w:t xml:space="preserve"> </w:t>
      </w:r>
      <w:r w:rsidRPr="00EF02DC">
        <w:rPr>
          <w:rFonts w:ascii="GHEA Grapalat" w:hAnsi="GHEA Grapalat"/>
          <w:b/>
          <w:sz w:val="18"/>
          <w:szCs w:val="18"/>
        </w:rPr>
        <w:t>մասին</w:t>
      </w:r>
      <w:r w:rsidRPr="00A170D1">
        <w:rPr>
          <w:rFonts w:ascii="GHEA Grapalat" w:hAnsi="GHEA Grapalat"/>
          <w:b/>
          <w:sz w:val="18"/>
          <w:szCs w:val="18"/>
          <w:lang w:val="es-ES"/>
        </w:rPr>
        <w:t xml:space="preserve">» </w:t>
      </w:r>
      <w:r w:rsidRPr="00EF02DC">
        <w:rPr>
          <w:rFonts w:ascii="GHEA Grapalat" w:hAnsi="GHEA Grapalat"/>
          <w:b/>
          <w:sz w:val="18"/>
          <w:szCs w:val="18"/>
        </w:rPr>
        <w:t>ՀՀ</w:t>
      </w:r>
      <w:r w:rsidRPr="00A170D1">
        <w:rPr>
          <w:rFonts w:ascii="GHEA Grapalat" w:hAnsi="GHEA Grapalat"/>
          <w:b/>
          <w:sz w:val="18"/>
          <w:szCs w:val="18"/>
          <w:lang w:val="es-ES"/>
        </w:rPr>
        <w:t xml:space="preserve"> </w:t>
      </w:r>
      <w:r w:rsidRPr="00EF02DC">
        <w:rPr>
          <w:rFonts w:ascii="GHEA Grapalat" w:hAnsi="GHEA Grapalat"/>
          <w:b/>
          <w:sz w:val="18"/>
          <w:szCs w:val="18"/>
        </w:rPr>
        <w:t>օրենքի</w:t>
      </w:r>
      <w:r w:rsidRPr="00A170D1">
        <w:rPr>
          <w:rFonts w:ascii="GHEA Grapalat" w:hAnsi="GHEA Grapalat"/>
          <w:b/>
          <w:sz w:val="18"/>
          <w:szCs w:val="18"/>
          <w:lang w:val="es-ES"/>
        </w:rPr>
        <w:t xml:space="preserve"> 13-</w:t>
      </w:r>
      <w:r w:rsidRPr="00EF02DC">
        <w:rPr>
          <w:rFonts w:ascii="GHEA Grapalat" w:hAnsi="GHEA Grapalat"/>
          <w:b/>
          <w:sz w:val="18"/>
          <w:szCs w:val="18"/>
        </w:rPr>
        <w:t>րդ</w:t>
      </w:r>
      <w:r w:rsidRPr="00A170D1">
        <w:rPr>
          <w:rFonts w:ascii="GHEA Grapalat" w:hAnsi="GHEA Grapalat"/>
          <w:b/>
          <w:sz w:val="18"/>
          <w:szCs w:val="18"/>
          <w:lang w:val="es-ES"/>
        </w:rPr>
        <w:t xml:space="preserve"> </w:t>
      </w:r>
      <w:r w:rsidRPr="00EF02DC">
        <w:rPr>
          <w:rFonts w:ascii="GHEA Grapalat" w:hAnsi="GHEA Grapalat"/>
          <w:b/>
          <w:sz w:val="18"/>
          <w:szCs w:val="18"/>
        </w:rPr>
        <w:t>հոդվածի</w:t>
      </w:r>
      <w:r w:rsidRPr="00A170D1">
        <w:rPr>
          <w:rFonts w:ascii="GHEA Grapalat" w:hAnsi="GHEA Grapalat"/>
          <w:b/>
          <w:sz w:val="18"/>
          <w:szCs w:val="18"/>
          <w:lang w:val="es-ES"/>
        </w:rPr>
        <w:t xml:space="preserve"> 5-</w:t>
      </w:r>
      <w:r w:rsidRPr="00EF02DC">
        <w:rPr>
          <w:rFonts w:ascii="GHEA Grapalat" w:hAnsi="GHEA Grapalat"/>
          <w:b/>
          <w:sz w:val="18"/>
          <w:szCs w:val="18"/>
        </w:rPr>
        <w:t>րդ</w:t>
      </w:r>
      <w:r w:rsidRPr="00A170D1">
        <w:rPr>
          <w:rFonts w:ascii="GHEA Grapalat" w:hAnsi="GHEA Grapalat"/>
          <w:b/>
          <w:sz w:val="18"/>
          <w:szCs w:val="18"/>
          <w:lang w:val="es-ES"/>
        </w:rPr>
        <w:t xml:space="preserve"> </w:t>
      </w:r>
      <w:r w:rsidRPr="00EF02DC">
        <w:rPr>
          <w:rFonts w:ascii="GHEA Grapalat" w:hAnsi="GHEA Grapalat"/>
          <w:b/>
          <w:sz w:val="18"/>
          <w:szCs w:val="18"/>
        </w:rPr>
        <w:t>կետի</w:t>
      </w:r>
      <w:r w:rsidRPr="00A170D1">
        <w:rPr>
          <w:rFonts w:ascii="GHEA Grapalat" w:hAnsi="GHEA Grapalat"/>
          <w:b/>
          <w:sz w:val="18"/>
          <w:szCs w:val="18"/>
          <w:lang w:val="es-ES"/>
        </w:rPr>
        <w:t xml:space="preserve"> </w:t>
      </w:r>
      <w:r w:rsidRPr="00EF02DC">
        <w:rPr>
          <w:rFonts w:ascii="GHEA Grapalat" w:hAnsi="GHEA Grapalat"/>
          <w:b/>
          <w:sz w:val="18"/>
          <w:szCs w:val="18"/>
        </w:rPr>
        <w:t>պահանջներին</w:t>
      </w:r>
      <w:r w:rsidRPr="00A170D1">
        <w:rPr>
          <w:rFonts w:ascii="GHEA Grapalat" w:hAnsi="GHEA Grapalat"/>
          <w:b/>
          <w:sz w:val="18"/>
          <w:szCs w:val="18"/>
          <w:lang w:val="es-ES"/>
        </w:rPr>
        <w:t xml:space="preserve"> </w:t>
      </w:r>
      <w:r w:rsidRPr="00EF02DC">
        <w:rPr>
          <w:rFonts w:ascii="GHEA Grapalat" w:hAnsi="GHEA Grapalat"/>
          <w:b/>
          <w:sz w:val="18"/>
          <w:szCs w:val="18"/>
        </w:rPr>
        <w:t>համապատասխան</w:t>
      </w:r>
      <w:r w:rsidRPr="00A170D1">
        <w:rPr>
          <w:rFonts w:ascii="GHEA Grapalat" w:hAnsi="GHEA Grapalat"/>
          <w:b/>
          <w:sz w:val="18"/>
          <w:szCs w:val="18"/>
          <w:lang w:val="es-ES"/>
        </w:rPr>
        <w:t>:</w:t>
      </w:r>
    </w:p>
    <w:p w14:paraId="70BCE8C4" w14:textId="078F6B2E" w:rsidR="0047277E" w:rsidRPr="00A170D1" w:rsidRDefault="0047277E" w:rsidP="0047277E">
      <w:pPr>
        <w:shd w:val="clear" w:color="auto" w:fill="FFFFFF"/>
        <w:tabs>
          <w:tab w:val="left" w:pos="567"/>
        </w:tabs>
        <w:ind w:firstLine="567"/>
        <w:jc w:val="both"/>
        <w:rPr>
          <w:rFonts w:ascii="GHEA Grapalat" w:hAnsi="GHEA Grapalat"/>
          <w:b/>
          <w:sz w:val="18"/>
          <w:szCs w:val="18"/>
          <w:lang w:val="es-ES"/>
        </w:rPr>
      </w:pPr>
      <w:r w:rsidRPr="00A170D1">
        <w:rPr>
          <w:rFonts w:ascii="GHEA Grapalat" w:hAnsi="GHEA Grapalat"/>
          <w:b/>
          <w:sz w:val="18"/>
          <w:szCs w:val="18"/>
          <w:lang w:val="es-ES"/>
        </w:rPr>
        <w:t>***</w:t>
      </w:r>
      <w:r w:rsidRPr="00EF02DC">
        <w:rPr>
          <w:rFonts w:ascii="GHEA Grapalat" w:hAnsi="GHEA Grapalat"/>
          <w:b/>
          <w:sz w:val="18"/>
          <w:szCs w:val="18"/>
        </w:rPr>
        <w:t>Ապրանքը</w:t>
      </w:r>
      <w:r w:rsidRPr="00A170D1">
        <w:rPr>
          <w:rFonts w:ascii="GHEA Grapalat" w:hAnsi="GHEA Grapalat"/>
          <w:b/>
          <w:sz w:val="18"/>
          <w:szCs w:val="18"/>
          <w:lang w:val="es-ES"/>
        </w:rPr>
        <w:t xml:space="preserve"> </w:t>
      </w:r>
      <w:r w:rsidRPr="00EF02DC">
        <w:rPr>
          <w:rFonts w:ascii="GHEA Grapalat" w:hAnsi="GHEA Grapalat"/>
          <w:b/>
          <w:sz w:val="18"/>
          <w:szCs w:val="18"/>
        </w:rPr>
        <w:t>մատակարարվելու</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202</w:t>
      </w:r>
      <w:r w:rsidR="00CF42DA">
        <w:rPr>
          <w:rFonts w:ascii="GHEA Grapalat" w:hAnsi="GHEA Grapalat"/>
          <w:b/>
          <w:sz w:val="18"/>
          <w:szCs w:val="18"/>
          <w:lang w:val="es-ES"/>
        </w:rPr>
        <w:t>6</w:t>
      </w:r>
      <w:r w:rsidRPr="00EF02DC">
        <w:rPr>
          <w:rFonts w:ascii="GHEA Grapalat" w:hAnsi="GHEA Grapalat"/>
          <w:b/>
          <w:sz w:val="18"/>
          <w:szCs w:val="18"/>
        </w:rPr>
        <w:t>թ</w:t>
      </w:r>
      <w:r w:rsidRPr="00A170D1">
        <w:rPr>
          <w:rFonts w:ascii="GHEA Grapalat" w:hAnsi="GHEA Grapalat"/>
          <w:b/>
          <w:sz w:val="18"/>
          <w:szCs w:val="18"/>
          <w:lang w:val="es-ES"/>
        </w:rPr>
        <w:t>-</w:t>
      </w:r>
      <w:r w:rsidRPr="00EF02DC">
        <w:rPr>
          <w:rFonts w:ascii="GHEA Grapalat" w:hAnsi="GHEA Grapalat"/>
          <w:b/>
          <w:sz w:val="18"/>
          <w:szCs w:val="18"/>
        </w:rPr>
        <w:t>ին</w:t>
      </w:r>
      <w:r w:rsidRPr="00A170D1">
        <w:rPr>
          <w:rFonts w:ascii="GHEA Grapalat" w:hAnsi="GHEA Grapalat"/>
          <w:b/>
          <w:sz w:val="18"/>
          <w:szCs w:val="18"/>
          <w:lang w:val="es-ES"/>
        </w:rPr>
        <w:t xml:space="preserve"> </w:t>
      </w:r>
      <w:r w:rsidRPr="00EF02DC">
        <w:rPr>
          <w:rFonts w:ascii="GHEA Grapalat" w:hAnsi="GHEA Grapalat"/>
          <w:b/>
          <w:sz w:val="18"/>
          <w:szCs w:val="18"/>
        </w:rPr>
        <w:t>ըստ</w:t>
      </w:r>
      <w:r w:rsidRPr="00A170D1">
        <w:rPr>
          <w:rFonts w:ascii="GHEA Grapalat" w:hAnsi="GHEA Grapalat"/>
          <w:b/>
          <w:sz w:val="18"/>
          <w:szCs w:val="18"/>
          <w:lang w:val="es-ES"/>
        </w:rPr>
        <w:t xml:space="preserve">  </w:t>
      </w:r>
      <w:r w:rsidRPr="00EF02DC">
        <w:rPr>
          <w:rFonts w:ascii="GHEA Grapalat" w:hAnsi="GHEA Grapalat"/>
          <w:b/>
          <w:sz w:val="18"/>
          <w:szCs w:val="18"/>
        </w:rPr>
        <w:t>պատվիրատուի</w:t>
      </w:r>
      <w:r w:rsidRPr="00A170D1">
        <w:rPr>
          <w:rFonts w:ascii="GHEA Grapalat" w:hAnsi="GHEA Grapalat"/>
          <w:b/>
          <w:sz w:val="18"/>
          <w:szCs w:val="18"/>
          <w:lang w:val="es-ES"/>
        </w:rPr>
        <w:t xml:space="preserve"> </w:t>
      </w:r>
      <w:r w:rsidRPr="00EF02DC">
        <w:rPr>
          <w:rFonts w:ascii="GHEA Grapalat" w:hAnsi="GHEA Grapalat"/>
          <w:b/>
          <w:sz w:val="18"/>
          <w:szCs w:val="18"/>
        </w:rPr>
        <w:t>ներկայացված</w:t>
      </w:r>
      <w:r w:rsidRPr="00A170D1">
        <w:rPr>
          <w:rFonts w:ascii="GHEA Grapalat" w:hAnsi="GHEA Grapalat"/>
          <w:b/>
          <w:sz w:val="18"/>
          <w:szCs w:val="18"/>
          <w:lang w:val="es-ES"/>
        </w:rPr>
        <w:t xml:space="preserve">  </w:t>
      </w:r>
      <w:r w:rsidRPr="00EF02DC">
        <w:rPr>
          <w:rFonts w:ascii="GHEA Grapalat" w:hAnsi="GHEA Grapalat"/>
          <w:b/>
          <w:sz w:val="18"/>
          <w:szCs w:val="18"/>
        </w:rPr>
        <w:t>պահանջի</w:t>
      </w:r>
      <w:r w:rsidRPr="00A170D1">
        <w:rPr>
          <w:rFonts w:ascii="GHEA Grapalat" w:hAnsi="GHEA Grapalat"/>
          <w:b/>
          <w:sz w:val="18"/>
          <w:szCs w:val="18"/>
          <w:lang w:val="es-ES"/>
        </w:rPr>
        <w:t xml:space="preserve"> 10 </w:t>
      </w:r>
      <w:r w:rsidRPr="00EF02DC">
        <w:rPr>
          <w:rFonts w:ascii="GHEA Grapalat" w:hAnsi="GHEA Grapalat"/>
          <w:b/>
          <w:sz w:val="18"/>
          <w:szCs w:val="18"/>
        </w:rPr>
        <w:t>աշխատանքային</w:t>
      </w:r>
      <w:r w:rsidRPr="00A170D1">
        <w:rPr>
          <w:rFonts w:ascii="GHEA Grapalat" w:hAnsi="GHEA Grapalat"/>
          <w:b/>
          <w:sz w:val="18"/>
          <w:szCs w:val="18"/>
          <w:lang w:val="es-ES"/>
        </w:rPr>
        <w:t xml:space="preserve"> </w:t>
      </w:r>
      <w:r w:rsidRPr="00EF02DC">
        <w:rPr>
          <w:rFonts w:ascii="GHEA Grapalat" w:hAnsi="GHEA Grapalat"/>
          <w:b/>
          <w:sz w:val="18"/>
          <w:szCs w:val="18"/>
        </w:rPr>
        <w:t>օրվա</w:t>
      </w:r>
      <w:r w:rsidRPr="00A170D1">
        <w:rPr>
          <w:rFonts w:ascii="GHEA Grapalat" w:hAnsi="GHEA Grapalat"/>
          <w:b/>
          <w:sz w:val="18"/>
          <w:szCs w:val="18"/>
          <w:lang w:val="es-ES"/>
        </w:rPr>
        <w:t xml:space="preserve"> </w:t>
      </w:r>
      <w:r w:rsidRPr="00EF02DC">
        <w:rPr>
          <w:rFonts w:ascii="GHEA Grapalat" w:hAnsi="GHEA Grapalat"/>
          <w:b/>
          <w:sz w:val="18"/>
          <w:szCs w:val="18"/>
        </w:rPr>
        <w:t>ընթացքում</w:t>
      </w:r>
      <w:r w:rsidRPr="00A170D1">
        <w:rPr>
          <w:rFonts w:ascii="GHEA Grapalat" w:hAnsi="GHEA Grapalat"/>
          <w:b/>
          <w:sz w:val="18"/>
          <w:szCs w:val="18"/>
          <w:lang w:val="es-ES"/>
        </w:rPr>
        <w:t xml:space="preserve"> , </w:t>
      </w:r>
      <w:r w:rsidRPr="00EF02DC">
        <w:rPr>
          <w:rFonts w:ascii="GHEA Grapalat" w:hAnsi="GHEA Grapalat"/>
          <w:b/>
          <w:sz w:val="18"/>
          <w:szCs w:val="18"/>
        </w:rPr>
        <w:t>ընդ</w:t>
      </w:r>
      <w:r w:rsidRPr="00A170D1">
        <w:rPr>
          <w:rFonts w:ascii="GHEA Grapalat" w:hAnsi="GHEA Grapalat"/>
          <w:b/>
          <w:sz w:val="18"/>
          <w:szCs w:val="18"/>
          <w:lang w:val="es-ES"/>
        </w:rPr>
        <w:t xml:space="preserve"> </w:t>
      </w:r>
      <w:r w:rsidRPr="00EF02DC">
        <w:rPr>
          <w:rFonts w:ascii="GHEA Grapalat" w:hAnsi="GHEA Grapalat"/>
          <w:b/>
          <w:sz w:val="18"/>
          <w:szCs w:val="18"/>
        </w:rPr>
        <w:t>որում</w:t>
      </w:r>
      <w:r w:rsidRPr="00A170D1">
        <w:rPr>
          <w:rFonts w:ascii="GHEA Grapalat" w:hAnsi="GHEA Grapalat"/>
          <w:b/>
          <w:sz w:val="18"/>
          <w:szCs w:val="18"/>
          <w:lang w:val="es-ES"/>
        </w:rPr>
        <w:t xml:space="preserve"> </w:t>
      </w:r>
      <w:r w:rsidRPr="00EF02DC">
        <w:rPr>
          <w:rFonts w:ascii="GHEA Grapalat" w:hAnsi="GHEA Grapalat"/>
          <w:b/>
          <w:sz w:val="18"/>
          <w:szCs w:val="18"/>
        </w:rPr>
        <w:t>առաջին</w:t>
      </w:r>
      <w:r w:rsidRPr="00A170D1">
        <w:rPr>
          <w:rFonts w:ascii="GHEA Grapalat" w:hAnsi="GHEA Grapalat"/>
          <w:b/>
          <w:sz w:val="18"/>
          <w:szCs w:val="18"/>
          <w:lang w:val="es-ES"/>
        </w:rPr>
        <w:t xml:space="preserve">  </w:t>
      </w:r>
      <w:r w:rsidRPr="00EF02DC">
        <w:rPr>
          <w:rFonts w:ascii="GHEA Grapalat" w:hAnsi="GHEA Grapalat"/>
          <w:b/>
          <w:sz w:val="18"/>
          <w:szCs w:val="18"/>
        </w:rPr>
        <w:t>մատակարարման</w:t>
      </w:r>
      <w:r w:rsidRPr="00A170D1">
        <w:rPr>
          <w:rFonts w:ascii="GHEA Grapalat" w:hAnsi="GHEA Grapalat"/>
          <w:b/>
          <w:sz w:val="18"/>
          <w:szCs w:val="18"/>
          <w:lang w:val="es-ES"/>
        </w:rPr>
        <w:t xml:space="preserve"> </w:t>
      </w:r>
      <w:r w:rsidRPr="00EF02DC">
        <w:rPr>
          <w:rFonts w:ascii="GHEA Grapalat" w:hAnsi="GHEA Grapalat"/>
          <w:b/>
          <w:sz w:val="18"/>
          <w:szCs w:val="18"/>
        </w:rPr>
        <w:t>ժամկետը</w:t>
      </w:r>
      <w:r w:rsidRPr="00A170D1">
        <w:rPr>
          <w:rFonts w:ascii="GHEA Grapalat" w:hAnsi="GHEA Grapalat"/>
          <w:b/>
          <w:sz w:val="18"/>
          <w:szCs w:val="18"/>
          <w:lang w:val="es-ES"/>
        </w:rPr>
        <w:t xml:space="preserve">, </w:t>
      </w:r>
      <w:r w:rsidRPr="00EF02DC">
        <w:rPr>
          <w:rFonts w:ascii="GHEA Grapalat" w:hAnsi="GHEA Grapalat"/>
          <w:b/>
          <w:sz w:val="18"/>
          <w:szCs w:val="18"/>
        </w:rPr>
        <w:t>սահմանվում</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առնվազն</w:t>
      </w:r>
      <w:r w:rsidRPr="00A170D1">
        <w:rPr>
          <w:rFonts w:ascii="GHEA Grapalat" w:hAnsi="GHEA Grapalat"/>
          <w:b/>
          <w:sz w:val="18"/>
          <w:szCs w:val="18"/>
          <w:lang w:val="es-ES"/>
        </w:rPr>
        <w:t xml:space="preserve"> 20 </w:t>
      </w:r>
      <w:r w:rsidRPr="00EF02DC">
        <w:rPr>
          <w:rFonts w:ascii="GHEA Grapalat" w:hAnsi="GHEA Grapalat"/>
          <w:b/>
          <w:sz w:val="18"/>
          <w:szCs w:val="18"/>
        </w:rPr>
        <w:t>օրացուցային</w:t>
      </w:r>
      <w:r w:rsidRPr="00A170D1">
        <w:rPr>
          <w:rFonts w:ascii="GHEA Grapalat" w:hAnsi="GHEA Grapalat"/>
          <w:b/>
          <w:sz w:val="18"/>
          <w:szCs w:val="18"/>
          <w:lang w:val="es-ES"/>
        </w:rPr>
        <w:t xml:space="preserve"> </w:t>
      </w:r>
      <w:r w:rsidRPr="00EF02DC">
        <w:rPr>
          <w:rFonts w:ascii="GHEA Grapalat" w:hAnsi="GHEA Grapalat"/>
          <w:b/>
          <w:sz w:val="18"/>
          <w:szCs w:val="18"/>
        </w:rPr>
        <w:t>օր</w:t>
      </w:r>
      <w:r w:rsidRPr="00A170D1">
        <w:rPr>
          <w:rFonts w:ascii="GHEA Grapalat" w:hAnsi="GHEA Grapalat"/>
          <w:b/>
          <w:sz w:val="18"/>
          <w:szCs w:val="18"/>
          <w:lang w:val="es-ES"/>
        </w:rPr>
        <w:t xml:space="preserve">, </w:t>
      </w:r>
      <w:r w:rsidRPr="00EF02DC">
        <w:rPr>
          <w:rFonts w:ascii="GHEA Grapalat" w:hAnsi="GHEA Grapalat"/>
          <w:b/>
          <w:sz w:val="18"/>
          <w:szCs w:val="18"/>
        </w:rPr>
        <w:t>որի</w:t>
      </w:r>
      <w:r w:rsidRPr="00A170D1">
        <w:rPr>
          <w:rFonts w:ascii="GHEA Grapalat" w:hAnsi="GHEA Grapalat"/>
          <w:b/>
          <w:sz w:val="18"/>
          <w:szCs w:val="18"/>
          <w:lang w:val="es-ES"/>
        </w:rPr>
        <w:t xml:space="preserve"> </w:t>
      </w:r>
      <w:r w:rsidRPr="00EF02DC">
        <w:rPr>
          <w:rFonts w:ascii="GHEA Grapalat" w:hAnsi="GHEA Grapalat"/>
          <w:b/>
          <w:sz w:val="18"/>
          <w:szCs w:val="18"/>
        </w:rPr>
        <w:t>հաշվարկը</w:t>
      </w:r>
      <w:r w:rsidRPr="00A170D1">
        <w:rPr>
          <w:rFonts w:ascii="GHEA Grapalat" w:hAnsi="GHEA Grapalat"/>
          <w:b/>
          <w:sz w:val="18"/>
          <w:szCs w:val="18"/>
          <w:lang w:val="es-ES"/>
        </w:rPr>
        <w:t xml:space="preserve"> </w:t>
      </w:r>
      <w:r w:rsidRPr="00EF02DC">
        <w:rPr>
          <w:rFonts w:ascii="GHEA Grapalat" w:hAnsi="GHEA Grapalat"/>
          <w:b/>
          <w:sz w:val="18"/>
          <w:szCs w:val="18"/>
        </w:rPr>
        <w:t>կատարվում</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պայմանագրով</w:t>
      </w:r>
      <w:r w:rsidRPr="00A170D1">
        <w:rPr>
          <w:rFonts w:ascii="GHEA Grapalat" w:hAnsi="GHEA Grapalat"/>
          <w:b/>
          <w:sz w:val="18"/>
          <w:szCs w:val="18"/>
          <w:lang w:val="es-ES"/>
        </w:rPr>
        <w:t xml:space="preserve"> </w:t>
      </w:r>
      <w:r w:rsidRPr="00EF02DC">
        <w:rPr>
          <w:rFonts w:ascii="GHEA Grapalat" w:hAnsi="GHEA Grapalat"/>
          <w:b/>
          <w:sz w:val="18"/>
          <w:szCs w:val="18"/>
        </w:rPr>
        <w:t>նախատեսված</w:t>
      </w:r>
      <w:r w:rsidRPr="00A170D1">
        <w:rPr>
          <w:rFonts w:ascii="GHEA Grapalat" w:hAnsi="GHEA Grapalat"/>
          <w:b/>
          <w:sz w:val="18"/>
          <w:szCs w:val="18"/>
          <w:lang w:val="es-ES"/>
        </w:rPr>
        <w:t xml:space="preserve"> </w:t>
      </w:r>
      <w:r w:rsidRPr="00EF02DC">
        <w:rPr>
          <w:rFonts w:ascii="GHEA Grapalat" w:hAnsi="GHEA Grapalat"/>
          <w:b/>
          <w:sz w:val="18"/>
          <w:szCs w:val="18"/>
        </w:rPr>
        <w:t>կողմերի</w:t>
      </w:r>
      <w:r w:rsidRPr="00A170D1">
        <w:rPr>
          <w:rFonts w:ascii="GHEA Grapalat" w:hAnsi="GHEA Grapalat"/>
          <w:b/>
          <w:sz w:val="18"/>
          <w:szCs w:val="18"/>
          <w:lang w:val="es-ES"/>
        </w:rPr>
        <w:t xml:space="preserve"> </w:t>
      </w:r>
      <w:r w:rsidRPr="00EF02DC">
        <w:rPr>
          <w:rFonts w:ascii="GHEA Grapalat" w:hAnsi="GHEA Grapalat"/>
          <w:b/>
          <w:sz w:val="18"/>
          <w:szCs w:val="18"/>
        </w:rPr>
        <w:t>իրավունքների</w:t>
      </w:r>
      <w:r w:rsidRPr="00A170D1">
        <w:rPr>
          <w:rFonts w:ascii="GHEA Grapalat" w:hAnsi="GHEA Grapalat"/>
          <w:b/>
          <w:sz w:val="18"/>
          <w:szCs w:val="18"/>
          <w:lang w:val="es-ES"/>
        </w:rPr>
        <w:t xml:space="preserve"> </w:t>
      </w:r>
      <w:r w:rsidRPr="00EF02DC">
        <w:rPr>
          <w:rFonts w:ascii="GHEA Grapalat" w:hAnsi="GHEA Grapalat"/>
          <w:b/>
          <w:sz w:val="18"/>
          <w:szCs w:val="18"/>
        </w:rPr>
        <w:t>և</w:t>
      </w:r>
      <w:r w:rsidRPr="00A170D1">
        <w:rPr>
          <w:rFonts w:ascii="GHEA Grapalat" w:hAnsi="GHEA Grapalat"/>
          <w:b/>
          <w:sz w:val="18"/>
          <w:szCs w:val="18"/>
          <w:lang w:val="es-ES"/>
        </w:rPr>
        <w:t xml:space="preserve"> </w:t>
      </w:r>
      <w:r w:rsidRPr="00EF02DC">
        <w:rPr>
          <w:rFonts w:ascii="GHEA Grapalat" w:hAnsi="GHEA Grapalat"/>
          <w:b/>
          <w:sz w:val="18"/>
          <w:szCs w:val="18"/>
        </w:rPr>
        <w:t>պարտականությունների</w:t>
      </w:r>
      <w:r w:rsidRPr="00A170D1">
        <w:rPr>
          <w:rFonts w:ascii="GHEA Grapalat" w:hAnsi="GHEA Grapalat"/>
          <w:b/>
          <w:sz w:val="18"/>
          <w:szCs w:val="18"/>
          <w:lang w:val="es-ES"/>
        </w:rPr>
        <w:t xml:space="preserve"> </w:t>
      </w:r>
      <w:r w:rsidRPr="00EF02DC">
        <w:rPr>
          <w:rFonts w:ascii="GHEA Grapalat" w:hAnsi="GHEA Grapalat"/>
          <w:b/>
          <w:sz w:val="18"/>
          <w:szCs w:val="18"/>
        </w:rPr>
        <w:t>կատարման</w:t>
      </w:r>
      <w:r w:rsidRPr="00A170D1">
        <w:rPr>
          <w:rFonts w:ascii="GHEA Grapalat" w:hAnsi="GHEA Grapalat"/>
          <w:b/>
          <w:sz w:val="18"/>
          <w:szCs w:val="18"/>
          <w:lang w:val="es-ES"/>
        </w:rPr>
        <w:t xml:space="preserve"> </w:t>
      </w:r>
      <w:r w:rsidRPr="00EF02DC">
        <w:rPr>
          <w:rFonts w:ascii="GHEA Grapalat" w:hAnsi="GHEA Grapalat"/>
          <w:b/>
          <w:sz w:val="18"/>
          <w:szCs w:val="18"/>
        </w:rPr>
        <w:t>պայմանն</w:t>
      </w:r>
      <w:r w:rsidRPr="00A170D1">
        <w:rPr>
          <w:rFonts w:ascii="GHEA Grapalat" w:hAnsi="GHEA Grapalat"/>
          <w:b/>
          <w:sz w:val="18"/>
          <w:szCs w:val="18"/>
          <w:lang w:val="es-ES"/>
        </w:rPr>
        <w:t xml:space="preserve"> </w:t>
      </w:r>
      <w:r w:rsidRPr="00EF02DC">
        <w:rPr>
          <w:rFonts w:ascii="GHEA Grapalat" w:hAnsi="GHEA Grapalat"/>
          <w:b/>
          <w:sz w:val="18"/>
          <w:szCs w:val="18"/>
        </w:rPr>
        <w:t>ուժի</w:t>
      </w:r>
      <w:r w:rsidRPr="00A170D1">
        <w:rPr>
          <w:rFonts w:ascii="GHEA Grapalat" w:hAnsi="GHEA Grapalat"/>
          <w:b/>
          <w:sz w:val="18"/>
          <w:szCs w:val="18"/>
          <w:lang w:val="es-ES"/>
        </w:rPr>
        <w:t xml:space="preserve"> </w:t>
      </w:r>
      <w:r w:rsidRPr="00EF02DC">
        <w:rPr>
          <w:rFonts w:ascii="GHEA Grapalat" w:hAnsi="GHEA Grapalat"/>
          <w:b/>
          <w:sz w:val="18"/>
          <w:szCs w:val="18"/>
        </w:rPr>
        <w:t>մեջ</w:t>
      </w:r>
      <w:r w:rsidRPr="00A170D1">
        <w:rPr>
          <w:rFonts w:ascii="GHEA Grapalat" w:hAnsi="GHEA Grapalat"/>
          <w:b/>
          <w:sz w:val="18"/>
          <w:szCs w:val="18"/>
          <w:lang w:val="es-ES"/>
        </w:rPr>
        <w:t xml:space="preserve"> </w:t>
      </w:r>
      <w:r w:rsidRPr="00EF02DC">
        <w:rPr>
          <w:rFonts w:ascii="GHEA Grapalat" w:hAnsi="GHEA Grapalat"/>
          <w:b/>
          <w:sz w:val="18"/>
          <w:szCs w:val="18"/>
        </w:rPr>
        <w:t>մտնելու</w:t>
      </w:r>
      <w:r w:rsidRPr="00A170D1">
        <w:rPr>
          <w:rFonts w:ascii="GHEA Grapalat" w:hAnsi="GHEA Grapalat"/>
          <w:b/>
          <w:sz w:val="18"/>
          <w:szCs w:val="18"/>
          <w:lang w:val="es-ES"/>
        </w:rPr>
        <w:t xml:space="preserve"> </w:t>
      </w:r>
      <w:r w:rsidRPr="00EF02DC">
        <w:rPr>
          <w:rFonts w:ascii="GHEA Grapalat" w:hAnsi="GHEA Grapalat"/>
          <w:b/>
          <w:sz w:val="18"/>
          <w:szCs w:val="18"/>
        </w:rPr>
        <w:t>օրը</w:t>
      </w:r>
      <w:r w:rsidRPr="00A170D1">
        <w:rPr>
          <w:rFonts w:ascii="GHEA Grapalat" w:hAnsi="GHEA Grapalat"/>
          <w:b/>
          <w:sz w:val="18"/>
          <w:szCs w:val="18"/>
          <w:lang w:val="es-ES"/>
        </w:rPr>
        <w:t xml:space="preserve">, </w:t>
      </w:r>
      <w:r w:rsidRPr="00EF02DC">
        <w:rPr>
          <w:rFonts w:ascii="GHEA Grapalat" w:hAnsi="GHEA Grapalat"/>
          <w:b/>
          <w:sz w:val="18"/>
          <w:szCs w:val="18"/>
        </w:rPr>
        <w:t>բացառությամբ</w:t>
      </w:r>
      <w:r w:rsidRPr="00A170D1">
        <w:rPr>
          <w:rFonts w:ascii="GHEA Grapalat" w:hAnsi="GHEA Grapalat"/>
          <w:b/>
          <w:sz w:val="18"/>
          <w:szCs w:val="18"/>
          <w:lang w:val="es-ES"/>
        </w:rPr>
        <w:t xml:space="preserve"> </w:t>
      </w:r>
      <w:r w:rsidRPr="00EF02DC">
        <w:rPr>
          <w:rFonts w:ascii="GHEA Grapalat" w:hAnsi="GHEA Grapalat"/>
          <w:b/>
          <w:sz w:val="18"/>
          <w:szCs w:val="18"/>
        </w:rPr>
        <w:t>այն</w:t>
      </w:r>
      <w:r w:rsidRPr="00A170D1">
        <w:rPr>
          <w:rFonts w:ascii="GHEA Grapalat" w:hAnsi="GHEA Grapalat"/>
          <w:b/>
          <w:sz w:val="18"/>
          <w:szCs w:val="18"/>
          <w:lang w:val="es-ES"/>
        </w:rPr>
        <w:t xml:space="preserve"> </w:t>
      </w:r>
      <w:r w:rsidRPr="00EF02DC">
        <w:rPr>
          <w:rFonts w:ascii="GHEA Grapalat" w:hAnsi="GHEA Grapalat"/>
          <w:b/>
          <w:sz w:val="18"/>
          <w:szCs w:val="18"/>
        </w:rPr>
        <w:t>դեպքի</w:t>
      </w:r>
      <w:r w:rsidRPr="00A170D1">
        <w:rPr>
          <w:rFonts w:ascii="GHEA Grapalat" w:hAnsi="GHEA Grapalat"/>
          <w:b/>
          <w:sz w:val="18"/>
          <w:szCs w:val="18"/>
          <w:lang w:val="es-ES"/>
        </w:rPr>
        <w:t xml:space="preserve">, </w:t>
      </w:r>
      <w:r w:rsidRPr="00EF02DC">
        <w:rPr>
          <w:rFonts w:ascii="GHEA Grapalat" w:hAnsi="GHEA Grapalat"/>
          <w:b/>
          <w:sz w:val="18"/>
          <w:szCs w:val="18"/>
        </w:rPr>
        <w:t>երբ</w:t>
      </w:r>
      <w:r w:rsidRPr="00A170D1">
        <w:rPr>
          <w:rFonts w:ascii="GHEA Grapalat" w:hAnsi="GHEA Grapalat"/>
          <w:b/>
          <w:sz w:val="18"/>
          <w:szCs w:val="18"/>
          <w:lang w:val="es-ES"/>
        </w:rPr>
        <w:t xml:space="preserve"> </w:t>
      </w:r>
      <w:r w:rsidRPr="00EF02DC">
        <w:rPr>
          <w:rFonts w:ascii="GHEA Grapalat" w:hAnsi="GHEA Grapalat"/>
          <w:b/>
          <w:sz w:val="18"/>
          <w:szCs w:val="18"/>
        </w:rPr>
        <w:t>ընտրված</w:t>
      </w:r>
      <w:r w:rsidRPr="00A170D1">
        <w:rPr>
          <w:rFonts w:ascii="GHEA Grapalat" w:hAnsi="GHEA Grapalat"/>
          <w:b/>
          <w:sz w:val="18"/>
          <w:szCs w:val="18"/>
          <w:lang w:val="es-ES"/>
        </w:rPr>
        <w:t xml:space="preserve"> </w:t>
      </w:r>
      <w:r w:rsidRPr="00EF02DC">
        <w:rPr>
          <w:rFonts w:ascii="GHEA Grapalat" w:hAnsi="GHEA Grapalat"/>
          <w:b/>
          <w:sz w:val="18"/>
          <w:szCs w:val="18"/>
        </w:rPr>
        <w:t>մասնակիցը</w:t>
      </w:r>
      <w:r w:rsidRPr="00A170D1">
        <w:rPr>
          <w:rFonts w:ascii="GHEA Grapalat" w:hAnsi="GHEA Grapalat"/>
          <w:b/>
          <w:sz w:val="18"/>
          <w:szCs w:val="18"/>
          <w:lang w:val="es-ES"/>
        </w:rPr>
        <w:t xml:space="preserve"> </w:t>
      </w:r>
      <w:r w:rsidRPr="00EF02DC">
        <w:rPr>
          <w:rFonts w:ascii="GHEA Grapalat" w:hAnsi="GHEA Grapalat"/>
          <w:b/>
          <w:sz w:val="18"/>
          <w:szCs w:val="18"/>
        </w:rPr>
        <w:t>համաձայնում</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ապրանքը</w:t>
      </w:r>
      <w:r w:rsidRPr="00A170D1">
        <w:rPr>
          <w:rFonts w:ascii="GHEA Grapalat" w:hAnsi="GHEA Grapalat"/>
          <w:b/>
          <w:sz w:val="18"/>
          <w:szCs w:val="18"/>
          <w:lang w:val="es-ES"/>
        </w:rPr>
        <w:t xml:space="preserve"> </w:t>
      </w:r>
      <w:r w:rsidRPr="00EF02DC">
        <w:rPr>
          <w:rFonts w:ascii="GHEA Grapalat" w:hAnsi="GHEA Grapalat"/>
          <w:b/>
          <w:sz w:val="18"/>
          <w:szCs w:val="18"/>
        </w:rPr>
        <w:t>մատակարարել</w:t>
      </w:r>
      <w:r w:rsidRPr="00A170D1">
        <w:rPr>
          <w:rFonts w:ascii="GHEA Grapalat" w:hAnsi="GHEA Grapalat"/>
          <w:b/>
          <w:sz w:val="18"/>
          <w:szCs w:val="18"/>
          <w:lang w:val="es-ES"/>
        </w:rPr>
        <w:t xml:space="preserve"> </w:t>
      </w:r>
      <w:r w:rsidRPr="00EF02DC">
        <w:rPr>
          <w:rFonts w:ascii="GHEA Grapalat" w:hAnsi="GHEA Grapalat"/>
          <w:b/>
          <w:sz w:val="18"/>
          <w:szCs w:val="18"/>
        </w:rPr>
        <w:t>ավելի</w:t>
      </w:r>
      <w:r w:rsidRPr="00A170D1">
        <w:rPr>
          <w:rFonts w:ascii="GHEA Grapalat" w:hAnsi="GHEA Grapalat"/>
          <w:b/>
          <w:sz w:val="18"/>
          <w:szCs w:val="18"/>
          <w:lang w:val="es-ES"/>
        </w:rPr>
        <w:t xml:space="preserve"> </w:t>
      </w:r>
      <w:r w:rsidRPr="00EF02DC">
        <w:rPr>
          <w:rFonts w:ascii="GHEA Grapalat" w:hAnsi="GHEA Grapalat"/>
          <w:b/>
          <w:sz w:val="18"/>
          <w:szCs w:val="18"/>
        </w:rPr>
        <w:t>կարճ</w:t>
      </w:r>
      <w:r w:rsidRPr="00A170D1">
        <w:rPr>
          <w:rFonts w:ascii="GHEA Grapalat" w:hAnsi="GHEA Grapalat"/>
          <w:b/>
          <w:sz w:val="18"/>
          <w:szCs w:val="18"/>
          <w:lang w:val="es-ES"/>
        </w:rPr>
        <w:t xml:space="preserve"> </w:t>
      </w:r>
      <w:r w:rsidRPr="00EF02DC">
        <w:rPr>
          <w:rFonts w:ascii="GHEA Grapalat" w:hAnsi="GHEA Grapalat"/>
          <w:b/>
          <w:sz w:val="18"/>
          <w:szCs w:val="18"/>
        </w:rPr>
        <w:t>ժամկետում</w:t>
      </w:r>
      <w:r w:rsidRPr="00A170D1">
        <w:rPr>
          <w:rFonts w:ascii="GHEA Grapalat" w:hAnsi="GHEA Grapalat"/>
          <w:b/>
          <w:sz w:val="18"/>
          <w:szCs w:val="18"/>
          <w:lang w:val="es-ES"/>
        </w:rPr>
        <w:t xml:space="preserve">: </w:t>
      </w:r>
      <w:r w:rsidRPr="00EF02DC">
        <w:rPr>
          <w:rFonts w:ascii="GHEA Grapalat" w:hAnsi="GHEA Grapalat"/>
          <w:b/>
          <w:sz w:val="18"/>
          <w:szCs w:val="18"/>
        </w:rPr>
        <w:t>Մատակարարման</w:t>
      </w:r>
      <w:r w:rsidRPr="00A170D1">
        <w:rPr>
          <w:rFonts w:ascii="GHEA Grapalat" w:hAnsi="GHEA Grapalat"/>
          <w:b/>
          <w:sz w:val="18"/>
          <w:szCs w:val="18"/>
          <w:lang w:val="es-ES"/>
        </w:rPr>
        <w:t xml:space="preserve"> </w:t>
      </w:r>
      <w:r w:rsidRPr="00EF02DC">
        <w:rPr>
          <w:rFonts w:ascii="GHEA Grapalat" w:hAnsi="GHEA Grapalat"/>
          <w:b/>
          <w:sz w:val="18"/>
          <w:szCs w:val="18"/>
        </w:rPr>
        <w:t>վերջնաժամկետը</w:t>
      </w:r>
      <w:r w:rsidRPr="00A170D1">
        <w:rPr>
          <w:rFonts w:ascii="GHEA Grapalat" w:hAnsi="GHEA Grapalat"/>
          <w:b/>
          <w:sz w:val="18"/>
          <w:szCs w:val="18"/>
          <w:lang w:val="es-ES"/>
        </w:rPr>
        <w:t xml:space="preserve"> </w:t>
      </w:r>
      <w:r w:rsidRPr="00EF02DC">
        <w:rPr>
          <w:rFonts w:ascii="GHEA Grapalat" w:hAnsi="GHEA Grapalat"/>
          <w:b/>
          <w:sz w:val="18"/>
          <w:szCs w:val="18"/>
        </w:rPr>
        <w:t>չի</w:t>
      </w:r>
      <w:r w:rsidRPr="00A170D1">
        <w:rPr>
          <w:rFonts w:ascii="GHEA Grapalat" w:hAnsi="GHEA Grapalat"/>
          <w:b/>
          <w:sz w:val="18"/>
          <w:szCs w:val="18"/>
          <w:lang w:val="es-ES"/>
        </w:rPr>
        <w:t xml:space="preserve"> </w:t>
      </w:r>
      <w:r w:rsidRPr="00EF02DC">
        <w:rPr>
          <w:rFonts w:ascii="GHEA Grapalat" w:hAnsi="GHEA Grapalat"/>
          <w:b/>
          <w:sz w:val="18"/>
          <w:szCs w:val="18"/>
        </w:rPr>
        <w:t>կարող</w:t>
      </w:r>
      <w:r w:rsidRPr="00A170D1">
        <w:rPr>
          <w:rFonts w:ascii="GHEA Grapalat" w:hAnsi="GHEA Grapalat"/>
          <w:b/>
          <w:sz w:val="18"/>
          <w:szCs w:val="18"/>
          <w:lang w:val="es-ES"/>
        </w:rPr>
        <w:t xml:space="preserve"> </w:t>
      </w:r>
      <w:r w:rsidRPr="00EF02DC">
        <w:rPr>
          <w:rFonts w:ascii="GHEA Grapalat" w:hAnsi="GHEA Grapalat"/>
          <w:b/>
          <w:sz w:val="18"/>
          <w:szCs w:val="18"/>
        </w:rPr>
        <w:t>ավել</w:t>
      </w:r>
      <w:r w:rsidRPr="00A170D1">
        <w:rPr>
          <w:rFonts w:ascii="GHEA Grapalat" w:hAnsi="GHEA Grapalat"/>
          <w:b/>
          <w:sz w:val="18"/>
          <w:szCs w:val="18"/>
          <w:lang w:val="es-ES"/>
        </w:rPr>
        <w:t xml:space="preserve"> </w:t>
      </w:r>
      <w:r w:rsidRPr="00EF02DC">
        <w:rPr>
          <w:rFonts w:ascii="GHEA Grapalat" w:hAnsi="GHEA Grapalat"/>
          <w:b/>
          <w:sz w:val="18"/>
          <w:szCs w:val="18"/>
        </w:rPr>
        <w:t>լինել</w:t>
      </w:r>
      <w:r w:rsidRPr="00A170D1">
        <w:rPr>
          <w:rFonts w:ascii="GHEA Grapalat" w:hAnsi="GHEA Grapalat"/>
          <w:b/>
          <w:sz w:val="18"/>
          <w:szCs w:val="18"/>
          <w:lang w:val="es-ES"/>
        </w:rPr>
        <w:t xml:space="preserve">, </w:t>
      </w:r>
      <w:r w:rsidRPr="00EF02DC">
        <w:rPr>
          <w:rFonts w:ascii="GHEA Grapalat" w:hAnsi="GHEA Grapalat"/>
          <w:b/>
          <w:sz w:val="18"/>
          <w:szCs w:val="18"/>
        </w:rPr>
        <w:t>քան</w:t>
      </w:r>
      <w:r w:rsidRPr="00A170D1">
        <w:rPr>
          <w:rFonts w:ascii="GHEA Grapalat" w:hAnsi="GHEA Grapalat"/>
          <w:b/>
          <w:sz w:val="18"/>
          <w:szCs w:val="18"/>
          <w:lang w:val="es-ES"/>
        </w:rPr>
        <w:t xml:space="preserve"> </w:t>
      </w:r>
      <w:r w:rsidRPr="00EF02DC">
        <w:rPr>
          <w:rFonts w:ascii="GHEA Grapalat" w:hAnsi="GHEA Grapalat"/>
          <w:b/>
          <w:sz w:val="18"/>
          <w:szCs w:val="18"/>
        </w:rPr>
        <w:t>տվյալ</w:t>
      </w:r>
      <w:r w:rsidRPr="00A170D1">
        <w:rPr>
          <w:rFonts w:ascii="GHEA Grapalat" w:hAnsi="GHEA Grapalat"/>
          <w:b/>
          <w:sz w:val="18"/>
          <w:szCs w:val="18"/>
          <w:lang w:val="es-ES"/>
        </w:rPr>
        <w:t xml:space="preserve"> </w:t>
      </w:r>
      <w:r w:rsidRPr="00EF02DC">
        <w:rPr>
          <w:rFonts w:ascii="GHEA Grapalat" w:hAnsi="GHEA Grapalat"/>
          <w:b/>
          <w:sz w:val="18"/>
          <w:szCs w:val="18"/>
        </w:rPr>
        <w:t>տարվա</w:t>
      </w:r>
      <w:r w:rsidRPr="00A170D1">
        <w:rPr>
          <w:rFonts w:ascii="GHEA Grapalat" w:hAnsi="GHEA Grapalat"/>
          <w:b/>
          <w:sz w:val="18"/>
          <w:szCs w:val="18"/>
          <w:lang w:val="es-ES"/>
        </w:rPr>
        <w:t xml:space="preserve"> </w:t>
      </w:r>
      <w:r w:rsidRPr="00EF02DC">
        <w:rPr>
          <w:rFonts w:ascii="GHEA Grapalat" w:hAnsi="GHEA Grapalat"/>
          <w:b/>
          <w:sz w:val="18"/>
          <w:szCs w:val="18"/>
        </w:rPr>
        <w:t>դեկտեմբերի</w:t>
      </w:r>
      <w:r w:rsidRPr="00A170D1">
        <w:rPr>
          <w:rFonts w:ascii="GHEA Grapalat" w:hAnsi="GHEA Grapalat"/>
          <w:b/>
          <w:sz w:val="18"/>
          <w:szCs w:val="18"/>
          <w:lang w:val="es-ES"/>
        </w:rPr>
        <w:t xml:space="preserve"> 25-</w:t>
      </w:r>
      <w:r w:rsidRPr="00EF02DC">
        <w:rPr>
          <w:rFonts w:ascii="GHEA Grapalat" w:hAnsi="GHEA Grapalat"/>
          <w:b/>
          <w:sz w:val="18"/>
          <w:szCs w:val="18"/>
        </w:rPr>
        <w:t>ը</w:t>
      </w:r>
      <w:r w:rsidRPr="00A170D1">
        <w:rPr>
          <w:rFonts w:ascii="GHEA Grapalat" w:hAnsi="GHEA Grapalat"/>
          <w:b/>
          <w:sz w:val="18"/>
          <w:szCs w:val="18"/>
          <w:lang w:val="es-ES"/>
        </w:rPr>
        <w:t xml:space="preserve">:    </w:t>
      </w:r>
    </w:p>
    <w:p w14:paraId="1A3A9E1E" w14:textId="77777777" w:rsidR="0047277E" w:rsidRPr="00A170D1" w:rsidRDefault="0047277E" w:rsidP="0047277E">
      <w:pPr>
        <w:shd w:val="clear" w:color="auto" w:fill="FFFFFF"/>
        <w:tabs>
          <w:tab w:val="left" w:pos="567"/>
        </w:tabs>
        <w:ind w:firstLine="567"/>
        <w:jc w:val="both"/>
        <w:rPr>
          <w:rFonts w:ascii="GHEA Grapalat" w:hAnsi="GHEA Grapalat"/>
          <w:b/>
          <w:sz w:val="18"/>
          <w:szCs w:val="18"/>
          <w:lang w:val="es-ES"/>
        </w:rPr>
      </w:pPr>
      <w:r w:rsidRPr="00A170D1">
        <w:rPr>
          <w:rFonts w:ascii="GHEA Grapalat" w:hAnsi="GHEA Grapalat"/>
          <w:b/>
          <w:sz w:val="18"/>
          <w:szCs w:val="18"/>
          <w:lang w:val="es-ES"/>
        </w:rPr>
        <w:t>****</w:t>
      </w:r>
      <w:r w:rsidRPr="00EF02DC">
        <w:rPr>
          <w:rFonts w:ascii="GHEA Grapalat" w:hAnsi="GHEA Grapalat"/>
          <w:b/>
          <w:sz w:val="18"/>
          <w:szCs w:val="18"/>
        </w:rPr>
        <w:t>Եթե</w:t>
      </w:r>
      <w:r w:rsidRPr="00A170D1">
        <w:rPr>
          <w:rFonts w:ascii="GHEA Grapalat" w:hAnsi="GHEA Grapalat"/>
          <w:b/>
          <w:sz w:val="18"/>
          <w:szCs w:val="18"/>
          <w:lang w:val="es-ES"/>
        </w:rPr>
        <w:t xml:space="preserve"> </w:t>
      </w:r>
      <w:r w:rsidRPr="00EF02DC">
        <w:rPr>
          <w:rFonts w:ascii="GHEA Grapalat" w:hAnsi="GHEA Grapalat"/>
          <w:b/>
          <w:sz w:val="18"/>
          <w:szCs w:val="18"/>
        </w:rPr>
        <w:t>պայմանագրի</w:t>
      </w:r>
      <w:r w:rsidRPr="00A170D1">
        <w:rPr>
          <w:rFonts w:ascii="GHEA Grapalat" w:hAnsi="GHEA Grapalat"/>
          <w:b/>
          <w:sz w:val="18"/>
          <w:szCs w:val="18"/>
          <w:lang w:val="es-ES"/>
        </w:rPr>
        <w:t xml:space="preserve"> </w:t>
      </w:r>
      <w:r w:rsidRPr="00EF02DC">
        <w:rPr>
          <w:rFonts w:ascii="GHEA Grapalat" w:hAnsi="GHEA Grapalat"/>
          <w:b/>
          <w:sz w:val="18"/>
          <w:szCs w:val="18"/>
        </w:rPr>
        <w:t>գործողության</w:t>
      </w:r>
      <w:r w:rsidRPr="00A170D1">
        <w:rPr>
          <w:rFonts w:ascii="GHEA Grapalat" w:hAnsi="GHEA Grapalat"/>
          <w:b/>
          <w:sz w:val="18"/>
          <w:szCs w:val="18"/>
          <w:lang w:val="es-ES"/>
        </w:rPr>
        <w:t xml:space="preserve"> </w:t>
      </w:r>
      <w:r w:rsidRPr="00EF02DC">
        <w:rPr>
          <w:rFonts w:ascii="GHEA Grapalat" w:hAnsi="GHEA Grapalat"/>
          <w:b/>
          <w:sz w:val="18"/>
          <w:szCs w:val="18"/>
        </w:rPr>
        <w:t>ընթացքում</w:t>
      </w:r>
      <w:r w:rsidRPr="00A170D1">
        <w:rPr>
          <w:rFonts w:ascii="GHEA Grapalat" w:hAnsi="GHEA Grapalat"/>
          <w:b/>
          <w:sz w:val="18"/>
          <w:szCs w:val="18"/>
          <w:lang w:val="es-ES"/>
        </w:rPr>
        <w:t xml:space="preserve"> </w:t>
      </w:r>
      <w:r w:rsidRPr="00EF02DC">
        <w:rPr>
          <w:rFonts w:ascii="GHEA Grapalat" w:hAnsi="GHEA Grapalat"/>
          <w:b/>
          <w:sz w:val="18"/>
          <w:szCs w:val="18"/>
        </w:rPr>
        <w:t>Պատվիրատուի</w:t>
      </w:r>
      <w:r w:rsidRPr="00A170D1">
        <w:rPr>
          <w:rFonts w:ascii="GHEA Grapalat" w:hAnsi="GHEA Grapalat"/>
          <w:b/>
          <w:sz w:val="18"/>
          <w:szCs w:val="18"/>
          <w:lang w:val="es-ES"/>
        </w:rPr>
        <w:t xml:space="preserve"> </w:t>
      </w:r>
      <w:r w:rsidRPr="00EF02DC">
        <w:rPr>
          <w:rFonts w:ascii="GHEA Grapalat" w:hAnsi="GHEA Grapalat"/>
          <w:b/>
          <w:sz w:val="18"/>
          <w:szCs w:val="18"/>
        </w:rPr>
        <w:t>կողմից</w:t>
      </w:r>
      <w:r w:rsidRPr="00A170D1">
        <w:rPr>
          <w:rFonts w:ascii="GHEA Grapalat" w:hAnsi="GHEA Grapalat"/>
          <w:b/>
          <w:sz w:val="18"/>
          <w:szCs w:val="18"/>
          <w:lang w:val="es-ES"/>
        </w:rPr>
        <w:t xml:space="preserve"> </w:t>
      </w:r>
      <w:r w:rsidRPr="00EF02DC">
        <w:rPr>
          <w:rFonts w:ascii="GHEA Grapalat" w:hAnsi="GHEA Grapalat"/>
          <w:b/>
          <w:sz w:val="18"/>
          <w:szCs w:val="18"/>
        </w:rPr>
        <w:t>գնման</w:t>
      </w:r>
      <w:r w:rsidRPr="00A170D1">
        <w:rPr>
          <w:rFonts w:ascii="GHEA Grapalat" w:hAnsi="GHEA Grapalat"/>
          <w:b/>
          <w:sz w:val="18"/>
          <w:szCs w:val="18"/>
          <w:lang w:val="es-ES"/>
        </w:rPr>
        <w:t xml:space="preserve"> </w:t>
      </w:r>
      <w:r w:rsidRPr="00EF02DC">
        <w:rPr>
          <w:rFonts w:ascii="GHEA Grapalat" w:hAnsi="GHEA Grapalat"/>
          <w:b/>
          <w:sz w:val="18"/>
          <w:szCs w:val="18"/>
        </w:rPr>
        <w:t>առարկայի</w:t>
      </w:r>
      <w:r w:rsidRPr="00A170D1">
        <w:rPr>
          <w:rFonts w:ascii="GHEA Grapalat" w:hAnsi="GHEA Grapalat"/>
          <w:b/>
          <w:sz w:val="18"/>
          <w:szCs w:val="18"/>
          <w:lang w:val="es-ES"/>
        </w:rPr>
        <w:t xml:space="preserve"> </w:t>
      </w:r>
      <w:r w:rsidRPr="00EF02DC">
        <w:rPr>
          <w:rFonts w:ascii="GHEA Grapalat" w:hAnsi="GHEA Grapalat"/>
          <w:b/>
          <w:sz w:val="18"/>
          <w:szCs w:val="18"/>
        </w:rPr>
        <w:t>պահանջը</w:t>
      </w:r>
      <w:r w:rsidRPr="00A170D1">
        <w:rPr>
          <w:rFonts w:ascii="GHEA Grapalat" w:hAnsi="GHEA Grapalat"/>
          <w:b/>
          <w:sz w:val="18"/>
          <w:szCs w:val="18"/>
          <w:lang w:val="es-ES"/>
        </w:rPr>
        <w:t xml:space="preserve"> </w:t>
      </w:r>
      <w:r w:rsidRPr="00EF02DC">
        <w:rPr>
          <w:rFonts w:ascii="GHEA Grapalat" w:hAnsi="GHEA Grapalat"/>
          <w:b/>
          <w:sz w:val="18"/>
          <w:szCs w:val="18"/>
        </w:rPr>
        <w:t>ներկայացվել</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 xml:space="preserve"> </w:t>
      </w:r>
      <w:r w:rsidRPr="00EF02DC">
        <w:rPr>
          <w:rFonts w:ascii="GHEA Grapalat" w:hAnsi="GHEA Grapalat"/>
          <w:b/>
          <w:sz w:val="18"/>
          <w:szCs w:val="18"/>
        </w:rPr>
        <w:t>ոչ</w:t>
      </w:r>
      <w:r w:rsidRPr="00A170D1">
        <w:rPr>
          <w:rFonts w:ascii="GHEA Grapalat" w:hAnsi="GHEA Grapalat"/>
          <w:b/>
          <w:sz w:val="18"/>
          <w:szCs w:val="18"/>
          <w:lang w:val="es-ES"/>
        </w:rPr>
        <w:t xml:space="preserve"> </w:t>
      </w:r>
      <w:r w:rsidRPr="00EF02DC">
        <w:rPr>
          <w:rFonts w:ascii="GHEA Grapalat" w:hAnsi="GHEA Grapalat"/>
          <w:b/>
          <w:sz w:val="18"/>
          <w:szCs w:val="18"/>
        </w:rPr>
        <w:t>ամբողջ</w:t>
      </w:r>
      <w:r w:rsidRPr="00A170D1">
        <w:rPr>
          <w:rFonts w:ascii="GHEA Grapalat" w:hAnsi="GHEA Grapalat"/>
          <w:b/>
          <w:sz w:val="18"/>
          <w:szCs w:val="18"/>
          <w:lang w:val="es-ES"/>
        </w:rPr>
        <w:t xml:space="preserve"> </w:t>
      </w:r>
      <w:r w:rsidRPr="00EF02DC">
        <w:rPr>
          <w:rFonts w:ascii="GHEA Grapalat" w:hAnsi="GHEA Grapalat"/>
          <w:b/>
          <w:sz w:val="18"/>
          <w:szCs w:val="18"/>
        </w:rPr>
        <w:t>խմբաքանակի</w:t>
      </w:r>
      <w:r w:rsidRPr="00A170D1">
        <w:rPr>
          <w:rFonts w:ascii="GHEA Grapalat" w:hAnsi="GHEA Grapalat"/>
          <w:b/>
          <w:sz w:val="18"/>
          <w:szCs w:val="18"/>
          <w:lang w:val="es-ES"/>
        </w:rPr>
        <w:t xml:space="preserve"> </w:t>
      </w:r>
      <w:r w:rsidRPr="00EF02DC">
        <w:rPr>
          <w:rFonts w:ascii="GHEA Grapalat" w:hAnsi="GHEA Grapalat"/>
          <w:b/>
          <w:sz w:val="18"/>
          <w:szCs w:val="18"/>
        </w:rPr>
        <w:t>համար</w:t>
      </w:r>
      <w:r w:rsidRPr="00A170D1">
        <w:rPr>
          <w:rFonts w:ascii="GHEA Grapalat" w:hAnsi="GHEA Grapalat"/>
          <w:b/>
          <w:sz w:val="18"/>
          <w:szCs w:val="18"/>
          <w:lang w:val="es-ES"/>
        </w:rPr>
        <w:t xml:space="preserve">, </w:t>
      </w:r>
      <w:r w:rsidRPr="00EF02DC">
        <w:rPr>
          <w:rFonts w:ascii="GHEA Grapalat" w:hAnsi="GHEA Grapalat"/>
          <w:b/>
          <w:sz w:val="18"/>
          <w:szCs w:val="18"/>
        </w:rPr>
        <w:t>ապա</w:t>
      </w:r>
      <w:r w:rsidRPr="00A170D1">
        <w:rPr>
          <w:rFonts w:ascii="GHEA Grapalat" w:hAnsi="GHEA Grapalat"/>
          <w:b/>
          <w:sz w:val="18"/>
          <w:szCs w:val="18"/>
          <w:lang w:val="es-ES"/>
        </w:rPr>
        <w:t xml:space="preserve"> </w:t>
      </w:r>
      <w:r w:rsidRPr="00EF02DC">
        <w:rPr>
          <w:rFonts w:ascii="GHEA Grapalat" w:hAnsi="GHEA Grapalat"/>
          <w:b/>
          <w:sz w:val="18"/>
          <w:szCs w:val="18"/>
        </w:rPr>
        <w:t>գնման</w:t>
      </w:r>
      <w:r w:rsidRPr="00A170D1">
        <w:rPr>
          <w:rFonts w:ascii="GHEA Grapalat" w:hAnsi="GHEA Grapalat"/>
          <w:b/>
          <w:sz w:val="18"/>
          <w:szCs w:val="18"/>
          <w:lang w:val="es-ES"/>
        </w:rPr>
        <w:t xml:space="preserve"> </w:t>
      </w:r>
      <w:r w:rsidRPr="00EF02DC">
        <w:rPr>
          <w:rFonts w:ascii="GHEA Grapalat" w:hAnsi="GHEA Grapalat"/>
          <w:b/>
          <w:sz w:val="18"/>
          <w:szCs w:val="18"/>
        </w:rPr>
        <w:t>առարկայի</w:t>
      </w:r>
      <w:r w:rsidRPr="00A170D1">
        <w:rPr>
          <w:rFonts w:ascii="GHEA Grapalat" w:hAnsi="GHEA Grapalat"/>
          <w:b/>
          <w:sz w:val="18"/>
          <w:szCs w:val="18"/>
          <w:lang w:val="es-ES"/>
        </w:rPr>
        <w:t xml:space="preserve"> </w:t>
      </w:r>
      <w:r w:rsidRPr="00EF02DC">
        <w:rPr>
          <w:rFonts w:ascii="GHEA Grapalat" w:hAnsi="GHEA Grapalat"/>
          <w:b/>
          <w:sz w:val="18"/>
          <w:szCs w:val="18"/>
        </w:rPr>
        <w:t>չմատակարարված</w:t>
      </w:r>
      <w:r w:rsidRPr="00A170D1">
        <w:rPr>
          <w:rFonts w:ascii="GHEA Grapalat" w:hAnsi="GHEA Grapalat"/>
          <w:b/>
          <w:sz w:val="18"/>
          <w:szCs w:val="18"/>
          <w:lang w:val="es-ES"/>
        </w:rPr>
        <w:t xml:space="preserve">, </w:t>
      </w:r>
      <w:r w:rsidRPr="00EF02DC">
        <w:rPr>
          <w:rFonts w:ascii="GHEA Grapalat" w:hAnsi="GHEA Grapalat"/>
          <w:b/>
          <w:sz w:val="18"/>
          <w:szCs w:val="18"/>
        </w:rPr>
        <w:t>մնացորդային</w:t>
      </w:r>
      <w:r w:rsidRPr="00A170D1">
        <w:rPr>
          <w:rFonts w:ascii="GHEA Grapalat" w:hAnsi="GHEA Grapalat"/>
          <w:b/>
          <w:sz w:val="18"/>
          <w:szCs w:val="18"/>
          <w:lang w:val="es-ES"/>
        </w:rPr>
        <w:t xml:space="preserve"> </w:t>
      </w:r>
      <w:r w:rsidRPr="00EF02DC">
        <w:rPr>
          <w:rFonts w:ascii="GHEA Grapalat" w:hAnsi="GHEA Grapalat"/>
          <w:b/>
          <w:sz w:val="18"/>
          <w:szCs w:val="18"/>
        </w:rPr>
        <w:t>խմբաքանակի</w:t>
      </w:r>
      <w:r w:rsidRPr="00A170D1">
        <w:rPr>
          <w:rFonts w:ascii="GHEA Grapalat" w:hAnsi="GHEA Grapalat"/>
          <w:b/>
          <w:sz w:val="18"/>
          <w:szCs w:val="18"/>
          <w:lang w:val="es-ES"/>
        </w:rPr>
        <w:t xml:space="preserve"> </w:t>
      </w:r>
      <w:r w:rsidRPr="00EF02DC">
        <w:rPr>
          <w:rFonts w:ascii="GHEA Grapalat" w:hAnsi="GHEA Grapalat"/>
          <w:b/>
          <w:sz w:val="18"/>
          <w:szCs w:val="18"/>
        </w:rPr>
        <w:t>մասով</w:t>
      </w:r>
      <w:r w:rsidRPr="00A170D1">
        <w:rPr>
          <w:rFonts w:ascii="GHEA Grapalat" w:hAnsi="GHEA Grapalat"/>
          <w:b/>
          <w:sz w:val="18"/>
          <w:szCs w:val="18"/>
          <w:lang w:val="es-ES"/>
        </w:rPr>
        <w:t xml:space="preserve"> </w:t>
      </w:r>
      <w:r w:rsidRPr="00EF02DC">
        <w:rPr>
          <w:rFonts w:ascii="GHEA Grapalat" w:hAnsi="GHEA Grapalat"/>
          <w:b/>
          <w:sz w:val="18"/>
          <w:szCs w:val="18"/>
        </w:rPr>
        <w:t>պայմանագիրը</w:t>
      </w:r>
      <w:r w:rsidRPr="00A170D1">
        <w:rPr>
          <w:rFonts w:ascii="GHEA Grapalat" w:hAnsi="GHEA Grapalat"/>
          <w:b/>
          <w:sz w:val="18"/>
          <w:szCs w:val="18"/>
          <w:lang w:val="es-ES"/>
        </w:rPr>
        <w:t xml:space="preserve"> </w:t>
      </w:r>
      <w:r w:rsidRPr="00EF02DC">
        <w:rPr>
          <w:rFonts w:ascii="GHEA Grapalat" w:hAnsi="GHEA Grapalat"/>
          <w:b/>
          <w:sz w:val="18"/>
          <w:szCs w:val="18"/>
        </w:rPr>
        <w:t>լուծվում</w:t>
      </w:r>
      <w:r w:rsidRPr="00A170D1">
        <w:rPr>
          <w:rFonts w:ascii="GHEA Grapalat" w:hAnsi="GHEA Grapalat"/>
          <w:b/>
          <w:sz w:val="18"/>
          <w:szCs w:val="18"/>
          <w:lang w:val="es-ES"/>
        </w:rPr>
        <w:t xml:space="preserve"> </w:t>
      </w:r>
      <w:r w:rsidRPr="00EF02DC">
        <w:rPr>
          <w:rFonts w:ascii="GHEA Grapalat" w:hAnsi="GHEA Grapalat"/>
          <w:b/>
          <w:sz w:val="18"/>
          <w:szCs w:val="18"/>
        </w:rPr>
        <w:t>Է</w:t>
      </w:r>
      <w:r w:rsidRPr="00A170D1">
        <w:rPr>
          <w:rFonts w:ascii="GHEA Grapalat" w:hAnsi="GHEA Grapalat"/>
          <w:b/>
          <w:sz w:val="18"/>
          <w:szCs w:val="18"/>
          <w:lang w:val="es-ES"/>
        </w:rPr>
        <w:t>:</w:t>
      </w:r>
    </w:p>
    <w:p w14:paraId="0CEB2CD5" w14:textId="77777777" w:rsidR="00071D1C" w:rsidRPr="006B7378" w:rsidRDefault="00071D1C" w:rsidP="00EF3662">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5AC2674"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lastRenderedPageBreak/>
              <w:t>«Քրեակատարողական բժշկության կենտրոն» ՊՈԱԿ</w:t>
            </w:r>
          </w:p>
          <w:p w14:paraId="084BF89A" w14:textId="77777777" w:rsidR="006B7378" w:rsidRPr="00621778" w:rsidRDefault="006B7378" w:rsidP="006B7378">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658CD1DB"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ՀՎՀՀ 02675763</w:t>
            </w:r>
          </w:p>
          <w:p w14:paraId="665BBB50"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682DD675" w14:textId="77777777" w:rsidR="006B7378" w:rsidRPr="003D78E6" w:rsidRDefault="006B7378" w:rsidP="006B7378">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9A66056" w14:textId="77777777" w:rsidR="00471FB0" w:rsidRPr="00CA4418" w:rsidRDefault="006B7378" w:rsidP="00471FB0">
            <w:pPr>
              <w:jc w:val="center"/>
              <w:rPr>
                <w:rFonts w:ascii="GHEA Grapalat" w:hAnsi="GHEA Grapalat"/>
                <w:sz w:val="20"/>
                <w:lang w:val="pt-BR"/>
              </w:rPr>
            </w:pPr>
            <w:r w:rsidRPr="00CA4418">
              <w:rPr>
                <w:rFonts w:ascii="GHEA Grapalat" w:hAnsi="GHEA Grapalat"/>
                <w:sz w:val="20"/>
                <w:lang w:val="pt-BR"/>
              </w:rPr>
              <w:t xml:space="preserve">էլ. հասցե </w:t>
            </w:r>
            <w:hyperlink r:id="rId19" w:history="1">
              <w:r w:rsidR="00471FB0" w:rsidRPr="00671EF2">
                <w:rPr>
                  <w:rStyle w:val="Hyperlink"/>
                  <w:rFonts w:ascii="GHEA Grapalat" w:hAnsi="GHEA Grapalat"/>
                  <w:sz w:val="20"/>
                  <w:lang w:val="pt-BR"/>
                </w:rPr>
                <w:t>pmc@moh.am</w:t>
              </w:r>
            </w:hyperlink>
            <w:r w:rsidR="00471FB0">
              <w:rPr>
                <w:rFonts w:ascii="GHEA Grapalat" w:hAnsi="GHEA Grapalat"/>
                <w:sz w:val="20"/>
                <w:lang w:val="pt-BR"/>
              </w:rPr>
              <w:t xml:space="preserve"> </w:t>
            </w:r>
          </w:p>
          <w:p w14:paraId="263D9671" w14:textId="77777777" w:rsidR="00071D1C" w:rsidRPr="006B7378" w:rsidRDefault="00071D1C" w:rsidP="00EF3662">
            <w:pPr>
              <w:rPr>
                <w:rFonts w:ascii="GHEA Grapalat" w:hAnsi="GHEA Grapalat"/>
                <w:lang w:val="pt-BR"/>
              </w:rPr>
            </w:pPr>
          </w:p>
          <w:p w14:paraId="23C12A1F" w14:textId="77777777" w:rsidR="00071D1C" w:rsidRPr="006B7378" w:rsidRDefault="00071D1C" w:rsidP="00EF3662">
            <w:pPr>
              <w:jc w:val="center"/>
              <w:rPr>
                <w:rFonts w:ascii="GHEA Grapalat" w:hAnsi="GHEA Grapalat"/>
                <w:lang w:val="pt-BR"/>
              </w:rPr>
            </w:pPr>
            <w:r w:rsidRPr="006B7378">
              <w:rPr>
                <w:rFonts w:ascii="GHEA Grapalat" w:hAnsi="GHEA Grapalat"/>
                <w:lang w:val="pt-BR"/>
              </w:rPr>
              <w:t>---------------------------------</w:t>
            </w:r>
          </w:p>
          <w:p w14:paraId="6BF4CDEC" w14:textId="7A4F97EA" w:rsidR="006B7378" w:rsidRPr="006B7378" w:rsidRDefault="006B7378" w:rsidP="00EF3662">
            <w:pPr>
              <w:jc w:val="center"/>
              <w:rPr>
                <w:rFonts w:ascii="GHEA Grapalat" w:hAnsi="GHEA Grapalat"/>
                <w:sz w:val="20"/>
                <w:lang w:val="pt-BR"/>
              </w:rPr>
            </w:pPr>
            <w:r>
              <w:rPr>
                <w:rFonts w:ascii="GHEA Grapalat" w:hAnsi="GHEA Grapalat"/>
                <w:sz w:val="18"/>
                <w:szCs w:val="18"/>
                <w:lang w:val="hy-AM"/>
              </w:rPr>
              <w:t>Կ</w:t>
            </w:r>
            <w:r w:rsidRPr="006B7378">
              <w:rPr>
                <w:rFonts w:ascii="Cambria Math" w:hAnsi="Cambria Math" w:cs="Cambria Math"/>
                <w:sz w:val="20"/>
                <w:lang w:val="pt-BR"/>
              </w:rPr>
              <w:t>․</w:t>
            </w:r>
            <w:r w:rsidRPr="006B7378">
              <w:rPr>
                <w:rFonts w:ascii="GHEA Grapalat" w:hAnsi="GHEA Grapalat"/>
                <w:sz w:val="20"/>
                <w:lang w:val="pt-BR"/>
              </w:rPr>
              <w:t xml:space="preserve"> </w:t>
            </w:r>
            <w:r w:rsidRPr="006B7378">
              <w:rPr>
                <w:rFonts w:ascii="GHEA Grapalat" w:hAnsi="GHEA Grapalat" w:cs="GHEA Grapalat"/>
                <w:sz w:val="20"/>
                <w:lang w:val="pt-BR"/>
              </w:rPr>
              <w:t>Մանուկյան</w:t>
            </w:r>
          </w:p>
          <w:p w14:paraId="44799C29" w14:textId="4A02E415" w:rsidR="00071D1C" w:rsidRPr="006B7378" w:rsidRDefault="00071D1C" w:rsidP="00EF3662">
            <w:pPr>
              <w:jc w:val="center"/>
              <w:rPr>
                <w:rFonts w:ascii="GHEA Grapalat" w:hAnsi="GHEA Grapalat"/>
                <w:sz w:val="18"/>
                <w:szCs w:val="18"/>
                <w:lang w:val="pt-BR"/>
              </w:rPr>
            </w:pPr>
            <w:r w:rsidRPr="006B7378">
              <w:rPr>
                <w:rFonts w:ascii="GHEA Grapalat" w:hAnsi="GHEA Grapalat"/>
                <w:sz w:val="18"/>
                <w:szCs w:val="18"/>
                <w:lang w:val="pt-BR"/>
              </w:rPr>
              <w:t>/</w:t>
            </w:r>
            <w:r w:rsidRPr="00A71D81">
              <w:rPr>
                <w:rFonts w:ascii="GHEA Grapalat" w:hAnsi="GHEA Grapalat" w:cs="Sylfaen"/>
                <w:sz w:val="18"/>
                <w:szCs w:val="18"/>
                <w:lang w:val="ru-RU"/>
              </w:rPr>
              <w:t>ստորագրություն</w:t>
            </w:r>
            <w:r w:rsidRPr="006B7378">
              <w:rPr>
                <w:rFonts w:ascii="GHEA Grapalat" w:hAnsi="GHEA Grapalat"/>
                <w:sz w:val="18"/>
                <w:szCs w:val="18"/>
                <w:lang w:val="pt-BR"/>
              </w:rPr>
              <w:t>/</w:t>
            </w:r>
          </w:p>
          <w:p w14:paraId="0868B3E1" w14:textId="77777777" w:rsidR="00071D1C" w:rsidRPr="006B7378" w:rsidRDefault="00071D1C" w:rsidP="00EF3662">
            <w:pPr>
              <w:jc w:val="center"/>
              <w:rPr>
                <w:rFonts w:ascii="GHEA Grapalat" w:hAnsi="GHEA Grapalat"/>
                <w:sz w:val="18"/>
                <w:szCs w:val="18"/>
                <w:lang w:val="pt-BR"/>
              </w:rPr>
            </w:pPr>
            <w:r w:rsidRPr="00A71D81">
              <w:rPr>
                <w:rFonts w:ascii="GHEA Grapalat" w:hAnsi="GHEA Grapalat" w:cs="Sylfaen"/>
                <w:sz w:val="18"/>
                <w:szCs w:val="18"/>
                <w:lang w:val="ru-RU"/>
              </w:rPr>
              <w:t>Կ</w:t>
            </w:r>
            <w:r w:rsidRPr="006B7378">
              <w:rPr>
                <w:rFonts w:ascii="GHEA Grapalat" w:hAnsi="GHEA Grapalat"/>
                <w:sz w:val="18"/>
                <w:szCs w:val="18"/>
                <w:lang w:val="pt-BR"/>
              </w:rPr>
              <w:t>.</w:t>
            </w:r>
            <w:r w:rsidRPr="00A71D81">
              <w:rPr>
                <w:rFonts w:ascii="GHEA Grapalat" w:hAnsi="GHEA Grapalat" w:cs="Sylfaen"/>
                <w:sz w:val="18"/>
                <w:szCs w:val="18"/>
                <w:lang w:val="ru-RU"/>
              </w:rPr>
              <w:t>Տ</w:t>
            </w:r>
          </w:p>
        </w:tc>
        <w:tc>
          <w:tcPr>
            <w:tcW w:w="760" w:type="dxa"/>
          </w:tcPr>
          <w:p w14:paraId="33C97031" w14:textId="77777777" w:rsidR="00071D1C" w:rsidRPr="006B7378" w:rsidRDefault="00071D1C" w:rsidP="00EF3662">
            <w:pPr>
              <w:jc w:val="center"/>
              <w:rPr>
                <w:rFonts w:ascii="GHEA Grapalat" w:hAnsi="GHEA Grapalat"/>
                <w:lang w:val="pt-BR"/>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0A6167F8" w14:textId="77777777" w:rsidR="0047277E" w:rsidRPr="007569E5" w:rsidRDefault="0047277E" w:rsidP="0047277E">
      <w:pPr>
        <w:jc w:val="right"/>
        <w:rPr>
          <w:rFonts w:ascii="GHEA Grapalat" w:hAnsi="GHEA Grapalat"/>
          <w:i/>
          <w:sz w:val="18"/>
          <w:lang w:val="hy-AM"/>
        </w:rPr>
      </w:pPr>
      <w:r>
        <w:rPr>
          <w:rFonts w:ascii="GHEA Grapalat" w:hAnsi="GHEA Grapalat"/>
          <w:i/>
          <w:sz w:val="18"/>
          <w:lang w:val="hy-AM"/>
        </w:rPr>
        <w:t>«       »   օգոստոսի</w:t>
      </w:r>
      <w:r w:rsidRPr="007569E5">
        <w:rPr>
          <w:rFonts w:ascii="GHEA Grapalat" w:hAnsi="GHEA Grapalat"/>
          <w:i/>
          <w:sz w:val="18"/>
          <w:lang w:val="hy-AM"/>
        </w:rPr>
        <w:t xml:space="preserve"> 2025  թ. կնքված </w:t>
      </w:r>
    </w:p>
    <w:p w14:paraId="55DE420D" w14:textId="77777777" w:rsidR="0047277E" w:rsidRPr="007569E5" w:rsidRDefault="0047277E" w:rsidP="0047277E">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w:t>
      </w:r>
      <w:r>
        <w:rPr>
          <w:rFonts w:ascii="GHEA Grapalat" w:hAnsi="GHEA Grapalat"/>
          <w:i/>
          <w:sz w:val="18"/>
          <w:lang w:val="hy-AM"/>
        </w:rPr>
        <w:t>6</w:t>
      </w:r>
      <w:r w:rsidRPr="007569E5">
        <w:rPr>
          <w:rFonts w:ascii="GHEA Grapalat" w:hAnsi="GHEA Grapalat"/>
          <w:i/>
          <w:sz w:val="18"/>
          <w:lang w:val="hy-AM"/>
        </w:rPr>
        <w:t>/</w:t>
      </w:r>
      <w:r>
        <w:rPr>
          <w:rFonts w:ascii="GHEA Grapalat" w:hAnsi="GHEA Grapalat"/>
          <w:i/>
          <w:sz w:val="18"/>
          <w:lang w:val="hy-AM"/>
        </w:rPr>
        <w:t>1</w:t>
      </w:r>
      <w:r w:rsidRPr="007569E5">
        <w:rPr>
          <w:rFonts w:ascii="GHEA Grapalat" w:hAnsi="GHEA Grapalat"/>
          <w:i/>
          <w:sz w:val="18"/>
          <w:lang w:val="hy-AM"/>
        </w:rPr>
        <w:t>»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2520"/>
        <w:gridCol w:w="2880"/>
        <w:gridCol w:w="540"/>
        <w:gridCol w:w="540"/>
        <w:gridCol w:w="630"/>
        <w:gridCol w:w="630"/>
        <w:gridCol w:w="540"/>
        <w:gridCol w:w="630"/>
        <w:gridCol w:w="540"/>
        <w:gridCol w:w="810"/>
        <w:gridCol w:w="810"/>
        <w:gridCol w:w="810"/>
        <w:gridCol w:w="720"/>
        <w:gridCol w:w="630"/>
        <w:gridCol w:w="1103"/>
      </w:tblGrid>
      <w:tr w:rsidR="00366A91" w:rsidRPr="00CC2BAB" w14:paraId="01502DBC" w14:textId="77777777" w:rsidTr="00514B46">
        <w:tc>
          <w:tcPr>
            <w:tcW w:w="15858" w:type="dxa"/>
            <w:gridSpan w:val="16"/>
            <w:shd w:val="clear" w:color="auto" w:fill="auto"/>
          </w:tcPr>
          <w:p w14:paraId="239E0C72"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lang w:val="es-ES"/>
              </w:rPr>
              <w:t>Ապրանքի</w:t>
            </w:r>
          </w:p>
        </w:tc>
      </w:tr>
      <w:tr w:rsidR="00366A91" w:rsidRPr="00AF0768" w14:paraId="0A628019" w14:textId="77777777" w:rsidTr="00C110E7">
        <w:tc>
          <w:tcPr>
            <w:tcW w:w="1525" w:type="dxa"/>
            <w:shd w:val="clear" w:color="auto" w:fill="auto"/>
          </w:tcPr>
          <w:p w14:paraId="7BF7413C"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հրավերով նախատեսված չափաբաժնի համարը</w:t>
            </w:r>
          </w:p>
        </w:tc>
        <w:tc>
          <w:tcPr>
            <w:tcW w:w="2520" w:type="dxa"/>
            <w:shd w:val="clear" w:color="auto" w:fill="auto"/>
          </w:tcPr>
          <w:p w14:paraId="578EA6FD"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գնումների</w:t>
            </w:r>
            <w:r w:rsidRPr="00CC2BAB">
              <w:rPr>
                <w:rFonts w:ascii="GHEA Grapalat" w:hAnsi="GHEA Grapalat"/>
                <w:sz w:val="18"/>
                <w:lang w:val="es-ES"/>
              </w:rPr>
              <w:t xml:space="preserve"> </w:t>
            </w:r>
            <w:r w:rsidRPr="00CC2BAB">
              <w:rPr>
                <w:rFonts w:ascii="GHEA Grapalat" w:hAnsi="GHEA Grapalat"/>
                <w:sz w:val="18"/>
              </w:rPr>
              <w:t>պլանով</w:t>
            </w:r>
            <w:r w:rsidRPr="00CC2BAB">
              <w:rPr>
                <w:rFonts w:ascii="GHEA Grapalat" w:hAnsi="GHEA Grapalat"/>
                <w:sz w:val="18"/>
                <w:lang w:val="es-ES"/>
              </w:rPr>
              <w:t xml:space="preserve"> </w:t>
            </w:r>
            <w:r w:rsidRPr="00CC2BAB">
              <w:rPr>
                <w:rFonts w:ascii="GHEA Grapalat" w:hAnsi="GHEA Grapalat"/>
                <w:sz w:val="18"/>
              </w:rPr>
              <w:t>նախատեսված</w:t>
            </w:r>
            <w:r w:rsidRPr="00CC2BAB">
              <w:rPr>
                <w:rFonts w:ascii="GHEA Grapalat" w:hAnsi="GHEA Grapalat"/>
                <w:sz w:val="18"/>
                <w:lang w:val="es-ES"/>
              </w:rPr>
              <w:t xml:space="preserve"> </w:t>
            </w:r>
            <w:r w:rsidRPr="00CC2BAB">
              <w:rPr>
                <w:rFonts w:ascii="GHEA Grapalat" w:hAnsi="GHEA Grapalat"/>
                <w:sz w:val="18"/>
              </w:rPr>
              <w:t>միջանցիկ</w:t>
            </w:r>
            <w:r w:rsidRPr="00CC2BAB">
              <w:rPr>
                <w:rFonts w:ascii="GHEA Grapalat" w:hAnsi="GHEA Grapalat"/>
                <w:sz w:val="18"/>
                <w:lang w:val="es-ES"/>
              </w:rPr>
              <w:t xml:space="preserve"> </w:t>
            </w:r>
            <w:r w:rsidRPr="00CC2BAB">
              <w:rPr>
                <w:rFonts w:ascii="GHEA Grapalat" w:hAnsi="GHEA Grapalat"/>
                <w:sz w:val="18"/>
              </w:rPr>
              <w:t>ծածկագիրը</w:t>
            </w:r>
            <w:r w:rsidRPr="00CC2BAB">
              <w:rPr>
                <w:rFonts w:ascii="GHEA Grapalat" w:hAnsi="GHEA Grapalat"/>
                <w:sz w:val="18"/>
                <w:lang w:val="es-ES"/>
              </w:rPr>
              <w:t xml:space="preserve">` </w:t>
            </w:r>
            <w:r w:rsidRPr="00CC2BAB">
              <w:rPr>
                <w:rFonts w:ascii="GHEA Grapalat" w:hAnsi="GHEA Grapalat"/>
                <w:sz w:val="18"/>
              </w:rPr>
              <w:t>ըստ</w:t>
            </w:r>
            <w:r w:rsidRPr="00CC2BAB">
              <w:rPr>
                <w:rFonts w:ascii="GHEA Grapalat" w:hAnsi="GHEA Grapalat"/>
                <w:sz w:val="18"/>
                <w:lang w:val="es-ES"/>
              </w:rPr>
              <w:t xml:space="preserve"> </w:t>
            </w:r>
            <w:r w:rsidRPr="00CC2BAB">
              <w:rPr>
                <w:rFonts w:ascii="GHEA Grapalat" w:hAnsi="GHEA Grapalat"/>
                <w:sz w:val="18"/>
              </w:rPr>
              <w:t>ԳՄԱ</w:t>
            </w:r>
            <w:r w:rsidRPr="00CC2BAB">
              <w:rPr>
                <w:rFonts w:ascii="GHEA Grapalat" w:hAnsi="GHEA Grapalat"/>
                <w:sz w:val="18"/>
                <w:lang w:val="es-ES"/>
              </w:rPr>
              <w:t xml:space="preserve"> </w:t>
            </w:r>
            <w:r w:rsidRPr="00CC2BAB">
              <w:rPr>
                <w:rFonts w:ascii="GHEA Grapalat" w:hAnsi="GHEA Grapalat"/>
                <w:sz w:val="18"/>
              </w:rPr>
              <w:t>դասակարգման</w:t>
            </w:r>
            <w:r w:rsidRPr="00CC2BAB">
              <w:rPr>
                <w:rFonts w:ascii="GHEA Grapalat" w:hAnsi="GHEA Grapalat"/>
                <w:sz w:val="18"/>
                <w:lang w:val="es-ES"/>
              </w:rPr>
              <w:t xml:space="preserve"> (CPV)</w:t>
            </w:r>
          </w:p>
        </w:tc>
        <w:tc>
          <w:tcPr>
            <w:tcW w:w="2880" w:type="dxa"/>
            <w:shd w:val="clear" w:color="auto" w:fill="auto"/>
          </w:tcPr>
          <w:p w14:paraId="16A91799"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անվանումը</w:t>
            </w:r>
          </w:p>
        </w:tc>
        <w:tc>
          <w:tcPr>
            <w:tcW w:w="8933" w:type="dxa"/>
            <w:gridSpan w:val="13"/>
            <w:shd w:val="clear" w:color="auto" w:fill="auto"/>
          </w:tcPr>
          <w:p w14:paraId="6FFAFA55" w14:textId="77777777" w:rsidR="00366A91" w:rsidRPr="00CC2BAB" w:rsidRDefault="00366A91" w:rsidP="00514B46">
            <w:pPr>
              <w:jc w:val="both"/>
              <w:rPr>
                <w:rFonts w:ascii="GHEA Grapalat" w:hAnsi="GHEA Grapalat"/>
                <w:sz w:val="18"/>
                <w:lang w:val="es-ES"/>
              </w:rPr>
            </w:pPr>
            <w:r w:rsidRPr="00CC2BAB">
              <w:rPr>
                <w:rFonts w:ascii="GHEA Grapalat" w:hAnsi="GHEA Grapalat"/>
                <w:sz w:val="18"/>
                <w:lang w:val="es-ES"/>
              </w:rPr>
              <w:t>դիմաց վճարումները նախատեսվում է իրականացնել 202</w:t>
            </w:r>
            <w:r>
              <w:rPr>
                <w:rFonts w:ascii="GHEA Grapalat" w:hAnsi="GHEA Grapalat"/>
                <w:sz w:val="18"/>
                <w:lang w:val="hy-AM"/>
              </w:rPr>
              <w:t>5</w:t>
            </w:r>
            <w:r w:rsidRPr="00CC2BAB">
              <w:rPr>
                <w:rFonts w:ascii="GHEA Grapalat" w:hAnsi="GHEA Grapalat"/>
                <w:sz w:val="18"/>
                <w:lang w:val="es-ES"/>
              </w:rPr>
              <w:t>թ-ին` ըստ ամիսների, այդ թվում**</w:t>
            </w:r>
          </w:p>
        </w:tc>
      </w:tr>
      <w:tr w:rsidR="00366A91" w:rsidRPr="00CC2BAB" w14:paraId="3CF49F0C" w14:textId="77777777" w:rsidTr="000465FA">
        <w:trPr>
          <w:trHeight w:val="1142"/>
        </w:trPr>
        <w:tc>
          <w:tcPr>
            <w:tcW w:w="1525" w:type="dxa"/>
            <w:shd w:val="clear" w:color="auto" w:fill="auto"/>
          </w:tcPr>
          <w:p w14:paraId="7FD9043D" w14:textId="77777777" w:rsidR="00366A91" w:rsidRPr="00CC2BAB" w:rsidRDefault="00366A91" w:rsidP="00514B46">
            <w:pPr>
              <w:jc w:val="center"/>
              <w:rPr>
                <w:rFonts w:ascii="GHEA Grapalat" w:hAnsi="GHEA Grapalat"/>
                <w:color w:val="333333"/>
                <w:sz w:val="16"/>
                <w:szCs w:val="16"/>
                <w:lang w:val="pt-BR"/>
              </w:rPr>
            </w:pPr>
          </w:p>
        </w:tc>
        <w:tc>
          <w:tcPr>
            <w:tcW w:w="2520" w:type="dxa"/>
            <w:shd w:val="clear" w:color="auto" w:fill="auto"/>
          </w:tcPr>
          <w:p w14:paraId="43848B1A" w14:textId="77777777" w:rsidR="00366A91" w:rsidRPr="00CC2BAB" w:rsidRDefault="00366A91" w:rsidP="00514B46">
            <w:pPr>
              <w:jc w:val="center"/>
              <w:rPr>
                <w:rFonts w:ascii="GHEA Grapalat" w:hAnsi="GHEA Grapalat"/>
                <w:color w:val="333333"/>
                <w:sz w:val="16"/>
                <w:szCs w:val="16"/>
                <w:lang w:val="pt-BR"/>
              </w:rPr>
            </w:pPr>
          </w:p>
        </w:tc>
        <w:tc>
          <w:tcPr>
            <w:tcW w:w="2880" w:type="dxa"/>
            <w:shd w:val="clear" w:color="auto" w:fill="auto"/>
          </w:tcPr>
          <w:p w14:paraId="4ED9307F" w14:textId="77777777" w:rsidR="00366A91" w:rsidRPr="00CC2BAB" w:rsidRDefault="00366A91" w:rsidP="00514B46">
            <w:pPr>
              <w:jc w:val="center"/>
              <w:rPr>
                <w:rFonts w:ascii="GHEA Grapalat" w:hAnsi="GHEA Grapalat"/>
                <w:color w:val="333333"/>
                <w:sz w:val="16"/>
                <w:szCs w:val="16"/>
                <w:lang w:val="pt-BR"/>
              </w:rPr>
            </w:pPr>
          </w:p>
        </w:tc>
        <w:tc>
          <w:tcPr>
            <w:tcW w:w="540" w:type="dxa"/>
            <w:shd w:val="clear" w:color="auto" w:fill="auto"/>
            <w:textDirection w:val="btLr"/>
          </w:tcPr>
          <w:p w14:paraId="7D265FFC"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հունվար</w:t>
            </w:r>
          </w:p>
        </w:tc>
        <w:tc>
          <w:tcPr>
            <w:tcW w:w="540" w:type="dxa"/>
            <w:shd w:val="clear" w:color="auto" w:fill="auto"/>
            <w:textDirection w:val="btLr"/>
          </w:tcPr>
          <w:p w14:paraId="443D3D4F"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փետրվար</w:t>
            </w:r>
          </w:p>
        </w:tc>
        <w:tc>
          <w:tcPr>
            <w:tcW w:w="630" w:type="dxa"/>
            <w:shd w:val="clear" w:color="auto" w:fill="auto"/>
            <w:textDirection w:val="btLr"/>
          </w:tcPr>
          <w:p w14:paraId="7C65D5C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մարտ</w:t>
            </w:r>
          </w:p>
        </w:tc>
        <w:tc>
          <w:tcPr>
            <w:tcW w:w="630" w:type="dxa"/>
            <w:shd w:val="clear" w:color="auto" w:fill="auto"/>
            <w:textDirection w:val="btLr"/>
          </w:tcPr>
          <w:p w14:paraId="69C79B45"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ապրիլ</w:t>
            </w:r>
          </w:p>
        </w:tc>
        <w:tc>
          <w:tcPr>
            <w:tcW w:w="540" w:type="dxa"/>
            <w:shd w:val="clear" w:color="auto" w:fill="auto"/>
            <w:textDirection w:val="btLr"/>
          </w:tcPr>
          <w:p w14:paraId="299C8DB2"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մայիս</w:t>
            </w:r>
          </w:p>
        </w:tc>
        <w:tc>
          <w:tcPr>
            <w:tcW w:w="630" w:type="dxa"/>
            <w:shd w:val="clear" w:color="auto" w:fill="auto"/>
            <w:textDirection w:val="btLr"/>
          </w:tcPr>
          <w:p w14:paraId="75F4A12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հունիս</w:t>
            </w:r>
          </w:p>
        </w:tc>
        <w:tc>
          <w:tcPr>
            <w:tcW w:w="540" w:type="dxa"/>
            <w:shd w:val="clear" w:color="auto" w:fill="auto"/>
            <w:textDirection w:val="btLr"/>
          </w:tcPr>
          <w:p w14:paraId="44D75DE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հուլիս</w:t>
            </w:r>
            <w:r w:rsidRPr="00CC2BAB">
              <w:rPr>
                <w:rFonts w:ascii="GHEA Grapalat" w:hAnsi="GHEA Grapalat" w:cs="Times Armenian"/>
                <w:sz w:val="18"/>
                <w:szCs w:val="22"/>
                <w:lang w:val="pt-BR"/>
              </w:rPr>
              <w:t xml:space="preserve"> </w:t>
            </w:r>
          </w:p>
        </w:tc>
        <w:tc>
          <w:tcPr>
            <w:tcW w:w="810" w:type="dxa"/>
            <w:shd w:val="clear" w:color="auto" w:fill="auto"/>
            <w:textDirection w:val="btLr"/>
          </w:tcPr>
          <w:p w14:paraId="153AA085"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օգոստոս</w:t>
            </w:r>
          </w:p>
        </w:tc>
        <w:tc>
          <w:tcPr>
            <w:tcW w:w="810" w:type="dxa"/>
            <w:shd w:val="clear" w:color="auto" w:fill="auto"/>
            <w:textDirection w:val="btLr"/>
          </w:tcPr>
          <w:p w14:paraId="052CBEE0"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սեպտեմբեր</w:t>
            </w:r>
            <w:r w:rsidRPr="00CC2BAB">
              <w:rPr>
                <w:rFonts w:ascii="GHEA Grapalat" w:hAnsi="GHEA Grapalat" w:cs="Times Armenian"/>
                <w:sz w:val="18"/>
                <w:szCs w:val="22"/>
                <w:lang w:val="pt-BR"/>
              </w:rPr>
              <w:t xml:space="preserve"> </w:t>
            </w:r>
          </w:p>
        </w:tc>
        <w:tc>
          <w:tcPr>
            <w:tcW w:w="810" w:type="dxa"/>
            <w:shd w:val="clear" w:color="auto" w:fill="auto"/>
            <w:textDirection w:val="btLr"/>
          </w:tcPr>
          <w:p w14:paraId="20A33F7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հոկտեմբեր</w:t>
            </w:r>
          </w:p>
        </w:tc>
        <w:tc>
          <w:tcPr>
            <w:tcW w:w="720" w:type="dxa"/>
            <w:shd w:val="clear" w:color="auto" w:fill="auto"/>
            <w:textDirection w:val="btLr"/>
          </w:tcPr>
          <w:p w14:paraId="31C6728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sz w:val="18"/>
              </w:rPr>
              <w:t xml:space="preserve"> </w:t>
            </w:r>
            <w:r w:rsidRPr="00CC2BAB">
              <w:rPr>
                <w:rFonts w:ascii="GHEA Grapalat" w:hAnsi="GHEA Grapalat" w:cs="Sylfaen"/>
                <w:sz w:val="18"/>
                <w:szCs w:val="22"/>
                <w:lang w:val="pt-BR"/>
              </w:rPr>
              <w:t>նոյեմբեր</w:t>
            </w:r>
          </w:p>
        </w:tc>
        <w:tc>
          <w:tcPr>
            <w:tcW w:w="630" w:type="dxa"/>
            <w:shd w:val="clear" w:color="auto" w:fill="auto"/>
            <w:textDirection w:val="btLr"/>
          </w:tcPr>
          <w:p w14:paraId="252464A9"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դեկտեմբեր</w:t>
            </w:r>
          </w:p>
        </w:tc>
        <w:tc>
          <w:tcPr>
            <w:tcW w:w="1103" w:type="dxa"/>
            <w:shd w:val="clear" w:color="auto" w:fill="auto"/>
          </w:tcPr>
          <w:p w14:paraId="0036630B" w14:textId="77777777" w:rsidR="00366A91" w:rsidRPr="00CC2BAB" w:rsidRDefault="00366A91" w:rsidP="00514B46">
            <w:pPr>
              <w:ind w:right="-1"/>
              <w:jc w:val="center"/>
              <w:rPr>
                <w:rFonts w:ascii="GHEA Grapalat" w:hAnsi="GHEA Grapalat"/>
                <w:sz w:val="18"/>
                <w:szCs w:val="22"/>
                <w:lang w:val="pt-BR"/>
              </w:rPr>
            </w:pPr>
            <w:r w:rsidRPr="00CC2BAB">
              <w:rPr>
                <w:rFonts w:ascii="GHEA Grapalat" w:hAnsi="GHEA Grapalat" w:cs="Sylfaen"/>
                <w:sz w:val="18"/>
                <w:szCs w:val="22"/>
                <w:lang w:val="pt-BR"/>
              </w:rPr>
              <w:t>Ընդամենը</w:t>
            </w:r>
          </w:p>
          <w:p w14:paraId="41824096" w14:textId="77777777" w:rsidR="00366A91" w:rsidRPr="00CC2BAB" w:rsidRDefault="00366A91" w:rsidP="00514B46">
            <w:pPr>
              <w:jc w:val="center"/>
              <w:rPr>
                <w:rFonts w:ascii="GHEA Grapalat" w:hAnsi="GHEA Grapalat"/>
                <w:sz w:val="18"/>
                <w:lang w:val="es-ES"/>
              </w:rPr>
            </w:pPr>
          </w:p>
        </w:tc>
      </w:tr>
      <w:tr w:rsidR="004B2D46" w14:paraId="65950F5D" w14:textId="77777777" w:rsidTr="009565A7">
        <w:trPr>
          <w:cantSplit/>
          <w:trHeight w:val="728"/>
        </w:trPr>
        <w:tc>
          <w:tcPr>
            <w:tcW w:w="1525" w:type="dxa"/>
            <w:shd w:val="clear" w:color="auto" w:fill="auto"/>
            <w:vAlign w:val="center"/>
          </w:tcPr>
          <w:p w14:paraId="0F866E72" w14:textId="433F7A38" w:rsidR="004B2D46" w:rsidRPr="00A106A6" w:rsidRDefault="004B2D46" w:rsidP="004B2D46">
            <w:pPr>
              <w:jc w:val="center"/>
              <w:rPr>
                <w:rFonts w:ascii="GHEA Grapalat" w:hAnsi="GHEA Grapalat" w:cs="Arial LatArm"/>
              </w:rPr>
            </w:pPr>
            <w:r>
              <w:rPr>
                <w:rFonts w:ascii="GHEA Grapalat" w:hAnsi="GHEA Grapalat" w:cs="Arial LatArm"/>
              </w:rPr>
              <w:t xml:space="preserve">1 </w:t>
            </w:r>
          </w:p>
        </w:tc>
        <w:tc>
          <w:tcPr>
            <w:tcW w:w="2520" w:type="dxa"/>
            <w:shd w:val="clear" w:color="auto" w:fill="auto"/>
            <w:vAlign w:val="center"/>
          </w:tcPr>
          <w:p w14:paraId="3347D226" w14:textId="75408983" w:rsidR="004B2D46" w:rsidRPr="00326A97" w:rsidRDefault="004B2D46" w:rsidP="004B2D46">
            <w:pPr>
              <w:jc w:val="center"/>
              <w:rPr>
                <w:rFonts w:ascii="GHEA Grapalat" w:hAnsi="GHEA Grapalat"/>
                <w:color w:val="000000"/>
                <w:sz w:val="16"/>
                <w:szCs w:val="16"/>
              </w:rPr>
            </w:pPr>
            <w:r>
              <w:rPr>
                <w:rFonts w:ascii="GHEA Grapalat" w:hAnsi="GHEA Grapalat"/>
                <w:color w:val="000000"/>
                <w:sz w:val="16"/>
                <w:szCs w:val="16"/>
              </w:rPr>
              <w:t>24311570/1</w:t>
            </w:r>
          </w:p>
        </w:tc>
        <w:tc>
          <w:tcPr>
            <w:tcW w:w="2880" w:type="dxa"/>
            <w:shd w:val="clear" w:color="auto" w:fill="auto"/>
            <w:vAlign w:val="center"/>
          </w:tcPr>
          <w:p w14:paraId="6555C143" w14:textId="47E85842" w:rsidR="004B2D46" w:rsidRPr="00993D61" w:rsidRDefault="004B2D46" w:rsidP="004B2D46">
            <w:pPr>
              <w:pStyle w:val="BodyTextIndent2"/>
              <w:spacing w:line="240" w:lineRule="auto"/>
              <w:ind w:firstLine="0"/>
              <w:rPr>
                <w:rFonts w:ascii="GHEA Grapalat" w:hAnsi="GHEA Grapalat"/>
                <w:sz w:val="16"/>
                <w:szCs w:val="16"/>
              </w:rPr>
            </w:pPr>
            <w:r>
              <w:rPr>
                <w:rFonts w:ascii="GHEA Grapalat" w:hAnsi="GHEA Grapalat" w:cs="Sylfaen"/>
              </w:rPr>
              <w:t>Թորած ջուր</w:t>
            </w:r>
          </w:p>
        </w:tc>
        <w:tc>
          <w:tcPr>
            <w:tcW w:w="540" w:type="dxa"/>
            <w:shd w:val="clear" w:color="auto" w:fill="auto"/>
          </w:tcPr>
          <w:p w14:paraId="25E40FCB" w14:textId="718DFEA4" w:rsidR="004B2D46" w:rsidRDefault="004B2D46" w:rsidP="004B2D46">
            <w:r w:rsidRPr="00FF147E">
              <w:rPr>
                <w:rFonts w:ascii="GHEA Grapalat" w:hAnsi="GHEA Grapalat" w:cs="Arial"/>
                <w:sz w:val="18"/>
                <w:szCs w:val="18"/>
                <w:lang w:val="pt-BR"/>
              </w:rPr>
              <w:t>%</w:t>
            </w:r>
          </w:p>
        </w:tc>
        <w:tc>
          <w:tcPr>
            <w:tcW w:w="540" w:type="dxa"/>
            <w:shd w:val="clear" w:color="auto" w:fill="auto"/>
          </w:tcPr>
          <w:p w14:paraId="393E9A2A" w14:textId="6DEA6E6B" w:rsidR="004B2D46" w:rsidRDefault="004B2D46" w:rsidP="004B2D46">
            <w:r w:rsidRPr="00FF147E">
              <w:rPr>
                <w:rFonts w:ascii="GHEA Grapalat" w:hAnsi="GHEA Grapalat" w:cs="Arial"/>
                <w:sz w:val="18"/>
                <w:szCs w:val="18"/>
                <w:lang w:val="pt-BR"/>
              </w:rPr>
              <w:t>%</w:t>
            </w:r>
          </w:p>
        </w:tc>
        <w:tc>
          <w:tcPr>
            <w:tcW w:w="630" w:type="dxa"/>
            <w:shd w:val="clear" w:color="auto" w:fill="auto"/>
          </w:tcPr>
          <w:p w14:paraId="31AD18AC" w14:textId="62219303" w:rsidR="004B2D46" w:rsidRDefault="004B2D46" w:rsidP="004B2D46">
            <w:r w:rsidRPr="00FF147E">
              <w:rPr>
                <w:rFonts w:ascii="GHEA Grapalat" w:hAnsi="GHEA Grapalat" w:cs="Arial"/>
                <w:sz w:val="18"/>
                <w:szCs w:val="18"/>
                <w:lang w:val="pt-BR"/>
              </w:rPr>
              <w:t>%</w:t>
            </w:r>
          </w:p>
        </w:tc>
        <w:tc>
          <w:tcPr>
            <w:tcW w:w="630" w:type="dxa"/>
            <w:shd w:val="clear" w:color="auto" w:fill="auto"/>
          </w:tcPr>
          <w:p w14:paraId="58984909" w14:textId="1902492B"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536D434" w14:textId="1F26CF4C"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0377CB5A" w14:textId="38F3011E"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5C0E3DC" w14:textId="6A2ADB95"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73F2302E" w14:textId="3BA24B4C"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D2F5CEF" w14:textId="69763B16"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D0CF8FF" w14:textId="64C82027" w:rsidR="004B2D46" w:rsidRDefault="004B2D46" w:rsidP="004B2D46">
            <w:pPr>
              <w:ind w:left="113" w:right="113"/>
            </w:pPr>
            <w:r w:rsidRPr="00FF147E">
              <w:rPr>
                <w:rFonts w:ascii="GHEA Grapalat" w:hAnsi="GHEA Grapalat" w:cs="Arial"/>
                <w:sz w:val="18"/>
                <w:szCs w:val="18"/>
                <w:lang w:val="pt-BR"/>
              </w:rPr>
              <w:t>%</w:t>
            </w:r>
          </w:p>
        </w:tc>
        <w:tc>
          <w:tcPr>
            <w:tcW w:w="720" w:type="dxa"/>
            <w:shd w:val="clear" w:color="auto" w:fill="auto"/>
          </w:tcPr>
          <w:p w14:paraId="45B8FCA5" w14:textId="4C1B8DC5"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64C10DA5" w14:textId="352BB6DE" w:rsidR="004B2D46" w:rsidRDefault="004B2D46" w:rsidP="004B2D46">
            <w:pPr>
              <w:ind w:left="113" w:right="113"/>
            </w:pPr>
            <w:r w:rsidRPr="00FF147E">
              <w:rPr>
                <w:rFonts w:ascii="GHEA Grapalat" w:hAnsi="GHEA Grapalat" w:cs="Arial"/>
                <w:sz w:val="18"/>
                <w:szCs w:val="18"/>
                <w:lang w:val="pt-BR"/>
              </w:rPr>
              <w:t>%</w:t>
            </w:r>
          </w:p>
        </w:tc>
        <w:tc>
          <w:tcPr>
            <w:tcW w:w="1103" w:type="dxa"/>
            <w:shd w:val="clear" w:color="auto" w:fill="auto"/>
          </w:tcPr>
          <w:p w14:paraId="5D356CA0" w14:textId="0748CD85" w:rsidR="004B2D46" w:rsidRDefault="004B2D46" w:rsidP="004B2D46">
            <w:pPr>
              <w:ind w:left="113" w:right="113"/>
            </w:pPr>
            <w:r w:rsidRPr="00FF147E">
              <w:rPr>
                <w:rFonts w:ascii="GHEA Grapalat" w:hAnsi="GHEA Grapalat" w:cs="Arial"/>
                <w:sz w:val="18"/>
                <w:szCs w:val="18"/>
                <w:lang w:val="pt-BR"/>
              </w:rPr>
              <w:t>%</w:t>
            </w:r>
          </w:p>
        </w:tc>
      </w:tr>
      <w:tr w:rsidR="004B2D46" w14:paraId="465DE50D" w14:textId="77777777" w:rsidTr="009565A7">
        <w:trPr>
          <w:cantSplit/>
          <w:trHeight w:val="710"/>
        </w:trPr>
        <w:tc>
          <w:tcPr>
            <w:tcW w:w="1525" w:type="dxa"/>
            <w:shd w:val="clear" w:color="auto" w:fill="auto"/>
            <w:vAlign w:val="center"/>
          </w:tcPr>
          <w:p w14:paraId="227B4970" w14:textId="378EA495" w:rsidR="004B2D46" w:rsidRPr="00A106A6" w:rsidRDefault="004B2D46" w:rsidP="004B2D46">
            <w:pPr>
              <w:jc w:val="center"/>
              <w:rPr>
                <w:rFonts w:ascii="GHEA Grapalat" w:hAnsi="GHEA Grapalat" w:cs="Arial LatArm"/>
              </w:rPr>
            </w:pPr>
            <w:r>
              <w:rPr>
                <w:rFonts w:ascii="GHEA Grapalat" w:hAnsi="GHEA Grapalat" w:cs="Arial LatArm"/>
              </w:rPr>
              <w:t>2</w:t>
            </w:r>
          </w:p>
        </w:tc>
        <w:tc>
          <w:tcPr>
            <w:tcW w:w="2520" w:type="dxa"/>
            <w:shd w:val="clear" w:color="auto" w:fill="auto"/>
            <w:vAlign w:val="center"/>
          </w:tcPr>
          <w:p w14:paraId="6EBD21AE" w14:textId="764CC257" w:rsidR="004B2D46" w:rsidRPr="00747268" w:rsidRDefault="004B2D46" w:rsidP="004B2D46">
            <w:pPr>
              <w:jc w:val="center"/>
              <w:rPr>
                <w:rFonts w:ascii="GHEA Grapalat" w:hAnsi="GHEA Grapalat"/>
                <w:color w:val="000000"/>
                <w:sz w:val="16"/>
                <w:szCs w:val="16"/>
                <w:lang w:val="hy-AM"/>
              </w:rPr>
            </w:pPr>
            <w:r>
              <w:rPr>
                <w:rFonts w:ascii="GHEA Grapalat" w:hAnsi="GHEA Grapalat"/>
                <w:color w:val="000000"/>
                <w:sz w:val="16"/>
                <w:szCs w:val="16"/>
              </w:rPr>
              <w:t>24311530/1</w:t>
            </w:r>
          </w:p>
        </w:tc>
        <w:tc>
          <w:tcPr>
            <w:tcW w:w="2880" w:type="dxa"/>
            <w:shd w:val="clear" w:color="auto" w:fill="auto"/>
            <w:vAlign w:val="center"/>
          </w:tcPr>
          <w:p w14:paraId="68C201CD" w14:textId="79C8781E" w:rsidR="004B2D46" w:rsidRPr="00993D61" w:rsidRDefault="004B2D46" w:rsidP="004B2D46">
            <w:pPr>
              <w:pStyle w:val="BodyTextIndent2"/>
              <w:spacing w:line="240" w:lineRule="auto"/>
              <w:ind w:firstLine="0"/>
              <w:rPr>
                <w:rFonts w:ascii="GHEA Grapalat" w:hAnsi="GHEA Grapalat"/>
                <w:sz w:val="16"/>
                <w:szCs w:val="16"/>
              </w:rPr>
            </w:pPr>
            <w:r w:rsidRPr="007F5F40">
              <w:rPr>
                <w:rFonts w:ascii="GHEA Grapalat" w:hAnsi="GHEA Grapalat" w:cs="Sylfaen"/>
              </w:rPr>
              <w:t>ջրածնի</w:t>
            </w:r>
            <w:r w:rsidRPr="007F5F40">
              <w:rPr>
                <w:rFonts w:ascii="GHEA Grapalat" w:hAnsi="GHEA Grapalat"/>
              </w:rPr>
              <w:t xml:space="preserve"> </w:t>
            </w:r>
            <w:r w:rsidRPr="007F5F40">
              <w:rPr>
                <w:rFonts w:ascii="GHEA Grapalat" w:hAnsi="GHEA Grapalat" w:cs="Sylfaen"/>
              </w:rPr>
              <w:t>պերօքսիդ</w:t>
            </w:r>
          </w:p>
        </w:tc>
        <w:tc>
          <w:tcPr>
            <w:tcW w:w="540" w:type="dxa"/>
            <w:shd w:val="clear" w:color="auto" w:fill="auto"/>
          </w:tcPr>
          <w:p w14:paraId="75CBFD65" w14:textId="6F6EBE6E" w:rsidR="004B2D46" w:rsidRDefault="004B2D46" w:rsidP="004B2D46">
            <w:r w:rsidRPr="00FF147E">
              <w:rPr>
                <w:rFonts w:ascii="GHEA Grapalat" w:hAnsi="GHEA Grapalat" w:cs="Arial"/>
                <w:sz w:val="18"/>
                <w:szCs w:val="18"/>
                <w:lang w:val="pt-BR"/>
              </w:rPr>
              <w:t>%</w:t>
            </w:r>
          </w:p>
        </w:tc>
        <w:tc>
          <w:tcPr>
            <w:tcW w:w="540" w:type="dxa"/>
            <w:shd w:val="clear" w:color="auto" w:fill="auto"/>
          </w:tcPr>
          <w:p w14:paraId="2DC5096C" w14:textId="559ADF9A" w:rsidR="004B2D46" w:rsidRDefault="004B2D46" w:rsidP="004B2D46">
            <w:r w:rsidRPr="00FF147E">
              <w:rPr>
                <w:rFonts w:ascii="GHEA Grapalat" w:hAnsi="GHEA Grapalat" w:cs="Arial"/>
                <w:sz w:val="18"/>
                <w:szCs w:val="18"/>
                <w:lang w:val="pt-BR"/>
              </w:rPr>
              <w:t>%</w:t>
            </w:r>
          </w:p>
        </w:tc>
        <w:tc>
          <w:tcPr>
            <w:tcW w:w="630" w:type="dxa"/>
            <w:shd w:val="clear" w:color="auto" w:fill="auto"/>
          </w:tcPr>
          <w:p w14:paraId="7B074647" w14:textId="3D11B8A6" w:rsidR="004B2D46" w:rsidRDefault="004B2D46" w:rsidP="004B2D46">
            <w:r w:rsidRPr="00FF147E">
              <w:rPr>
                <w:rFonts w:ascii="GHEA Grapalat" w:hAnsi="GHEA Grapalat" w:cs="Arial"/>
                <w:sz w:val="18"/>
                <w:szCs w:val="18"/>
                <w:lang w:val="pt-BR"/>
              </w:rPr>
              <w:t>%</w:t>
            </w:r>
          </w:p>
        </w:tc>
        <w:tc>
          <w:tcPr>
            <w:tcW w:w="630" w:type="dxa"/>
            <w:shd w:val="clear" w:color="auto" w:fill="auto"/>
          </w:tcPr>
          <w:p w14:paraId="61200E06" w14:textId="07BDBA9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5C6DC51" w14:textId="2EEB5C72"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8FEC4A0" w14:textId="5D7EBEB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0CA069E" w14:textId="0936D6BF"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16CA2BB" w14:textId="25C02E33"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FABB6C6" w14:textId="740508DD"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98FB7C6" w14:textId="7C911405" w:rsidR="004B2D46" w:rsidRDefault="004B2D46" w:rsidP="004B2D46">
            <w:pPr>
              <w:ind w:left="113" w:right="113"/>
            </w:pPr>
            <w:r w:rsidRPr="00FF147E">
              <w:rPr>
                <w:rFonts w:ascii="GHEA Grapalat" w:hAnsi="GHEA Grapalat" w:cs="Arial"/>
                <w:sz w:val="18"/>
                <w:szCs w:val="18"/>
                <w:lang w:val="pt-BR"/>
              </w:rPr>
              <w:t>%</w:t>
            </w:r>
          </w:p>
        </w:tc>
        <w:tc>
          <w:tcPr>
            <w:tcW w:w="720" w:type="dxa"/>
            <w:shd w:val="clear" w:color="auto" w:fill="auto"/>
          </w:tcPr>
          <w:p w14:paraId="798A0BB4" w14:textId="0F0AE2D2"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FF0045B" w14:textId="232C6BC3" w:rsidR="004B2D46" w:rsidRDefault="004B2D46" w:rsidP="004B2D46">
            <w:pPr>
              <w:ind w:left="113" w:right="113"/>
            </w:pPr>
            <w:r w:rsidRPr="00FF147E">
              <w:rPr>
                <w:rFonts w:ascii="GHEA Grapalat" w:hAnsi="GHEA Grapalat" w:cs="Arial"/>
                <w:sz w:val="18"/>
                <w:szCs w:val="18"/>
                <w:lang w:val="pt-BR"/>
              </w:rPr>
              <w:t>%</w:t>
            </w:r>
          </w:p>
        </w:tc>
        <w:tc>
          <w:tcPr>
            <w:tcW w:w="1103" w:type="dxa"/>
            <w:shd w:val="clear" w:color="auto" w:fill="auto"/>
          </w:tcPr>
          <w:p w14:paraId="75E3FC95" w14:textId="39DABEFF" w:rsidR="004B2D46" w:rsidRDefault="004B2D46" w:rsidP="004B2D46">
            <w:pPr>
              <w:ind w:left="113" w:right="113"/>
            </w:pPr>
            <w:r w:rsidRPr="00FF147E">
              <w:rPr>
                <w:rFonts w:ascii="GHEA Grapalat" w:hAnsi="GHEA Grapalat" w:cs="Arial"/>
                <w:sz w:val="18"/>
                <w:szCs w:val="18"/>
                <w:lang w:val="pt-BR"/>
              </w:rPr>
              <w:t>%</w:t>
            </w:r>
          </w:p>
        </w:tc>
      </w:tr>
      <w:tr w:rsidR="004B2D46" w14:paraId="582883F4" w14:textId="77777777" w:rsidTr="009565A7">
        <w:trPr>
          <w:cantSplit/>
          <w:trHeight w:val="710"/>
        </w:trPr>
        <w:tc>
          <w:tcPr>
            <w:tcW w:w="1525" w:type="dxa"/>
            <w:shd w:val="clear" w:color="auto" w:fill="auto"/>
            <w:vAlign w:val="center"/>
          </w:tcPr>
          <w:p w14:paraId="1B29068E" w14:textId="1AB50220" w:rsidR="004B2D46" w:rsidRDefault="004B2D46" w:rsidP="004B2D46">
            <w:pPr>
              <w:jc w:val="center"/>
              <w:rPr>
                <w:rFonts w:ascii="GHEA Grapalat" w:hAnsi="GHEA Grapalat" w:cs="Arial LatArm"/>
              </w:rPr>
            </w:pPr>
            <w:r>
              <w:rPr>
                <w:rFonts w:ascii="GHEA Grapalat" w:hAnsi="GHEA Grapalat" w:cs="Arial LatArm"/>
              </w:rPr>
              <w:t>3</w:t>
            </w:r>
          </w:p>
        </w:tc>
        <w:tc>
          <w:tcPr>
            <w:tcW w:w="2520" w:type="dxa"/>
            <w:shd w:val="clear" w:color="auto" w:fill="auto"/>
            <w:vAlign w:val="center"/>
          </w:tcPr>
          <w:p w14:paraId="0FED3F78" w14:textId="2D1F3668" w:rsidR="004B2D46" w:rsidRDefault="004B2D46" w:rsidP="004B2D46">
            <w:pPr>
              <w:jc w:val="center"/>
              <w:rPr>
                <w:rFonts w:ascii="GHEA Grapalat" w:hAnsi="GHEA Grapalat"/>
                <w:color w:val="000000"/>
                <w:sz w:val="16"/>
                <w:szCs w:val="16"/>
              </w:rPr>
            </w:pPr>
            <w:r>
              <w:rPr>
                <w:rFonts w:ascii="GHEA Grapalat" w:hAnsi="GHEA Grapalat"/>
                <w:color w:val="000000"/>
                <w:sz w:val="16"/>
                <w:szCs w:val="16"/>
              </w:rPr>
              <w:t>24411400/1</w:t>
            </w:r>
          </w:p>
        </w:tc>
        <w:tc>
          <w:tcPr>
            <w:tcW w:w="2880" w:type="dxa"/>
            <w:shd w:val="clear" w:color="auto" w:fill="auto"/>
          </w:tcPr>
          <w:p w14:paraId="1BA895D2" w14:textId="2176F0C6" w:rsidR="004B2D46" w:rsidRDefault="004B2D46" w:rsidP="004B2D46">
            <w:pPr>
              <w:jc w:val="both"/>
              <w:rPr>
                <w:rFonts w:ascii="GHEA Grapalat" w:hAnsi="GHEA Grapalat"/>
                <w:sz w:val="20"/>
                <w:szCs w:val="20"/>
              </w:rPr>
            </w:pPr>
            <w:r>
              <w:rPr>
                <w:rFonts w:ascii="GHEA Grapalat" w:hAnsi="GHEA Grapalat"/>
                <w:sz w:val="20"/>
                <w:szCs w:val="20"/>
              </w:rPr>
              <w:t>հեղուկ ամոնիակ</w:t>
            </w:r>
          </w:p>
        </w:tc>
        <w:tc>
          <w:tcPr>
            <w:tcW w:w="540" w:type="dxa"/>
            <w:shd w:val="clear" w:color="auto" w:fill="auto"/>
          </w:tcPr>
          <w:p w14:paraId="2D8847BF" w14:textId="068C6EB0" w:rsidR="004B2D46" w:rsidRDefault="004B2D46" w:rsidP="004B2D46">
            <w:r w:rsidRPr="00FF147E">
              <w:rPr>
                <w:rFonts w:ascii="GHEA Grapalat" w:hAnsi="GHEA Grapalat" w:cs="Arial"/>
                <w:sz w:val="18"/>
                <w:szCs w:val="18"/>
                <w:lang w:val="pt-BR"/>
              </w:rPr>
              <w:t>%</w:t>
            </w:r>
          </w:p>
        </w:tc>
        <w:tc>
          <w:tcPr>
            <w:tcW w:w="540" w:type="dxa"/>
            <w:shd w:val="clear" w:color="auto" w:fill="auto"/>
          </w:tcPr>
          <w:p w14:paraId="6035358A" w14:textId="318103F8" w:rsidR="004B2D46" w:rsidRDefault="004B2D46" w:rsidP="004B2D46">
            <w:r w:rsidRPr="00FF147E">
              <w:rPr>
                <w:rFonts w:ascii="GHEA Grapalat" w:hAnsi="GHEA Grapalat" w:cs="Arial"/>
                <w:sz w:val="18"/>
                <w:szCs w:val="18"/>
                <w:lang w:val="pt-BR"/>
              </w:rPr>
              <w:t>%</w:t>
            </w:r>
          </w:p>
        </w:tc>
        <w:tc>
          <w:tcPr>
            <w:tcW w:w="630" w:type="dxa"/>
            <w:shd w:val="clear" w:color="auto" w:fill="auto"/>
          </w:tcPr>
          <w:p w14:paraId="7453D016" w14:textId="6BE59AFC" w:rsidR="004B2D46" w:rsidRDefault="004B2D46" w:rsidP="004B2D46">
            <w:r w:rsidRPr="00FF147E">
              <w:rPr>
                <w:rFonts w:ascii="GHEA Grapalat" w:hAnsi="GHEA Grapalat" w:cs="Arial"/>
                <w:sz w:val="18"/>
                <w:szCs w:val="18"/>
                <w:lang w:val="pt-BR"/>
              </w:rPr>
              <w:t>%</w:t>
            </w:r>
          </w:p>
        </w:tc>
        <w:tc>
          <w:tcPr>
            <w:tcW w:w="630" w:type="dxa"/>
            <w:shd w:val="clear" w:color="auto" w:fill="auto"/>
          </w:tcPr>
          <w:p w14:paraId="4E62DDD8" w14:textId="14ABB64E"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1E57911" w14:textId="16463FFB"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B625399" w14:textId="6267D5D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62DE6EE" w14:textId="17D91B48"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A0103D7" w14:textId="520CC37C"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3FD1E9B" w14:textId="19A001A0"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08BEF6F" w14:textId="4C4227B4" w:rsidR="004B2D46" w:rsidRDefault="004B2D46" w:rsidP="004B2D46">
            <w:pPr>
              <w:ind w:left="113" w:right="113"/>
            </w:pPr>
            <w:r w:rsidRPr="00FF147E">
              <w:rPr>
                <w:rFonts w:ascii="GHEA Grapalat" w:hAnsi="GHEA Grapalat" w:cs="Arial"/>
                <w:sz w:val="18"/>
                <w:szCs w:val="18"/>
                <w:lang w:val="pt-BR"/>
              </w:rPr>
              <w:t>%</w:t>
            </w:r>
          </w:p>
        </w:tc>
        <w:tc>
          <w:tcPr>
            <w:tcW w:w="720" w:type="dxa"/>
            <w:shd w:val="clear" w:color="auto" w:fill="auto"/>
          </w:tcPr>
          <w:p w14:paraId="536D47F8" w14:textId="7DBB505B"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26EDC59" w14:textId="758A56EC" w:rsidR="004B2D46" w:rsidRDefault="004B2D46" w:rsidP="004B2D46">
            <w:pPr>
              <w:ind w:left="113" w:right="113"/>
            </w:pPr>
            <w:r w:rsidRPr="00FF147E">
              <w:rPr>
                <w:rFonts w:ascii="GHEA Grapalat" w:hAnsi="GHEA Grapalat" w:cs="Arial"/>
                <w:sz w:val="18"/>
                <w:szCs w:val="18"/>
                <w:lang w:val="pt-BR"/>
              </w:rPr>
              <w:t>%</w:t>
            </w:r>
          </w:p>
        </w:tc>
        <w:tc>
          <w:tcPr>
            <w:tcW w:w="1103" w:type="dxa"/>
            <w:shd w:val="clear" w:color="auto" w:fill="auto"/>
          </w:tcPr>
          <w:p w14:paraId="1208015A" w14:textId="3A4E2351" w:rsidR="004B2D46" w:rsidRDefault="004B2D46" w:rsidP="004B2D46">
            <w:pPr>
              <w:ind w:left="113" w:right="113"/>
            </w:pPr>
            <w:r w:rsidRPr="00FF147E">
              <w:rPr>
                <w:rFonts w:ascii="GHEA Grapalat" w:hAnsi="GHEA Grapalat" w:cs="Arial"/>
                <w:sz w:val="18"/>
                <w:szCs w:val="18"/>
                <w:lang w:val="pt-BR"/>
              </w:rPr>
              <w:t>%</w:t>
            </w:r>
          </w:p>
        </w:tc>
      </w:tr>
      <w:tr w:rsidR="004B2D46" w14:paraId="0AFC8395" w14:textId="77777777" w:rsidTr="009565A7">
        <w:trPr>
          <w:cantSplit/>
          <w:trHeight w:val="737"/>
        </w:trPr>
        <w:tc>
          <w:tcPr>
            <w:tcW w:w="1525" w:type="dxa"/>
            <w:shd w:val="clear" w:color="auto" w:fill="auto"/>
            <w:vAlign w:val="center"/>
          </w:tcPr>
          <w:p w14:paraId="255B1291" w14:textId="6AFFB039" w:rsidR="004B2D46" w:rsidRPr="00824D20" w:rsidRDefault="004B2D46" w:rsidP="004B2D46">
            <w:pPr>
              <w:jc w:val="center"/>
              <w:rPr>
                <w:rFonts w:ascii="GHEA Grapalat" w:hAnsi="GHEA Grapalat" w:cs="Arial LatArm"/>
                <w:lang w:val="pt-BR"/>
              </w:rPr>
            </w:pPr>
            <w:r w:rsidRPr="00824D20">
              <w:rPr>
                <w:rFonts w:ascii="GHEA Grapalat" w:hAnsi="GHEA Grapalat" w:cs="Arial LatArm"/>
                <w:lang w:val="pt-BR"/>
              </w:rPr>
              <w:t>4</w:t>
            </w:r>
          </w:p>
        </w:tc>
        <w:tc>
          <w:tcPr>
            <w:tcW w:w="2520" w:type="dxa"/>
            <w:shd w:val="clear" w:color="auto" w:fill="auto"/>
            <w:vAlign w:val="center"/>
          </w:tcPr>
          <w:p w14:paraId="31E3FFDF" w14:textId="6E1861CE" w:rsidR="004B2D46" w:rsidRPr="00326A97" w:rsidRDefault="004B2D46" w:rsidP="004B2D46">
            <w:pPr>
              <w:jc w:val="center"/>
              <w:rPr>
                <w:rFonts w:ascii="GHEA Grapalat" w:hAnsi="GHEA Grapalat"/>
                <w:color w:val="000000"/>
                <w:sz w:val="16"/>
                <w:szCs w:val="16"/>
              </w:rPr>
            </w:pPr>
            <w:r>
              <w:rPr>
                <w:rFonts w:ascii="GHEA Grapalat" w:hAnsi="GHEA Grapalat"/>
                <w:color w:val="000000"/>
                <w:sz w:val="16"/>
                <w:szCs w:val="16"/>
              </w:rPr>
              <w:t>31651200/1</w:t>
            </w:r>
          </w:p>
        </w:tc>
        <w:tc>
          <w:tcPr>
            <w:tcW w:w="2880" w:type="dxa"/>
            <w:shd w:val="clear" w:color="auto" w:fill="auto"/>
            <w:vAlign w:val="center"/>
          </w:tcPr>
          <w:p w14:paraId="12DBD486" w14:textId="386D19A4" w:rsidR="004B2D46" w:rsidRPr="00993D61" w:rsidRDefault="004B2D46" w:rsidP="004B2D46">
            <w:pPr>
              <w:pStyle w:val="BodyTextIndent2"/>
              <w:spacing w:line="240" w:lineRule="auto"/>
              <w:ind w:firstLine="0"/>
              <w:rPr>
                <w:rFonts w:ascii="GHEA Grapalat" w:hAnsi="GHEA Grapalat"/>
                <w:sz w:val="16"/>
                <w:szCs w:val="16"/>
              </w:rPr>
            </w:pPr>
            <w:r w:rsidRPr="008D6693">
              <w:rPr>
                <w:rFonts w:ascii="GHEA Grapalat" w:hAnsi="GHEA Grapalat" w:cs="Sylfaen"/>
              </w:rPr>
              <w:t>ԷԿԳ</w:t>
            </w:r>
            <w:r>
              <w:rPr>
                <w:rFonts w:ascii="GHEA Grapalat" w:hAnsi="GHEA Grapalat" w:cs="Sylfaen"/>
              </w:rPr>
              <w:t xml:space="preserve"> </w:t>
            </w:r>
            <w:r w:rsidRPr="008D6693">
              <w:rPr>
                <w:rFonts w:ascii="GHEA Grapalat" w:hAnsi="GHEA Grapalat" w:cs="Sylfaen"/>
              </w:rPr>
              <w:t>ժապավեն</w:t>
            </w:r>
            <w:r>
              <w:rPr>
                <w:rFonts w:ascii="GHEA Grapalat" w:hAnsi="GHEA Grapalat" w:cs="Sylfaen"/>
              </w:rPr>
              <w:t xml:space="preserve"> </w:t>
            </w:r>
            <w:r w:rsidRPr="008D6693">
              <w:rPr>
                <w:rFonts w:ascii="GHEA Grapalat" w:hAnsi="GHEA Grapalat" w:cs="Sylfaen"/>
              </w:rPr>
              <w:t>թուղթ</w:t>
            </w:r>
          </w:p>
        </w:tc>
        <w:tc>
          <w:tcPr>
            <w:tcW w:w="540" w:type="dxa"/>
            <w:shd w:val="clear" w:color="auto" w:fill="auto"/>
          </w:tcPr>
          <w:p w14:paraId="1674C93C" w14:textId="547EF8A1" w:rsidR="004B2D46" w:rsidRDefault="004B2D46" w:rsidP="004B2D46">
            <w:r w:rsidRPr="00FF147E">
              <w:rPr>
                <w:rFonts w:ascii="GHEA Grapalat" w:hAnsi="GHEA Grapalat" w:cs="Arial"/>
                <w:sz w:val="18"/>
                <w:szCs w:val="18"/>
                <w:lang w:val="pt-BR"/>
              </w:rPr>
              <w:t>%</w:t>
            </w:r>
          </w:p>
        </w:tc>
        <w:tc>
          <w:tcPr>
            <w:tcW w:w="540" w:type="dxa"/>
            <w:shd w:val="clear" w:color="auto" w:fill="auto"/>
          </w:tcPr>
          <w:p w14:paraId="1958D140" w14:textId="3D81FF96" w:rsidR="004B2D46" w:rsidRDefault="004B2D46" w:rsidP="004B2D46">
            <w:r w:rsidRPr="00FF147E">
              <w:rPr>
                <w:rFonts w:ascii="GHEA Grapalat" w:hAnsi="GHEA Grapalat" w:cs="Arial"/>
                <w:sz w:val="18"/>
                <w:szCs w:val="18"/>
                <w:lang w:val="pt-BR"/>
              </w:rPr>
              <w:t>%</w:t>
            </w:r>
          </w:p>
        </w:tc>
        <w:tc>
          <w:tcPr>
            <w:tcW w:w="630" w:type="dxa"/>
            <w:shd w:val="clear" w:color="auto" w:fill="auto"/>
          </w:tcPr>
          <w:p w14:paraId="7F603E8A" w14:textId="627797DA" w:rsidR="004B2D46" w:rsidRDefault="004B2D46" w:rsidP="004B2D46">
            <w:r w:rsidRPr="00FF147E">
              <w:rPr>
                <w:rFonts w:ascii="GHEA Grapalat" w:hAnsi="GHEA Grapalat" w:cs="Arial"/>
                <w:sz w:val="18"/>
                <w:szCs w:val="18"/>
                <w:lang w:val="pt-BR"/>
              </w:rPr>
              <w:t>%</w:t>
            </w:r>
          </w:p>
        </w:tc>
        <w:tc>
          <w:tcPr>
            <w:tcW w:w="630" w:type="dxa"/>
            <w:shd w:val="clear" w:color="auto" w:fill="auto"/>
          </w:tcPr>
          <w:p w14:paraId="2A4C407A" w14:textId="1A7D8F7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A52440A" w14:textId="20114D5D"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109048E" w14:textId="44826A2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2009C04" w14:textId="7EF84DFA"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C6E3CE3" w14:textId="78A15C54"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3C22BED6" w14:textId="6A9ED229"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BFFE093" w14:textId="34A5EC0F" w:rsidR="004B2D46" w:rsidRDefault="004B2D46" w:rsidP="004B2D46">
            <w:pPr>
              <w:ind w:left="113" w:right="113"/>
            </w:pPr>
            <w:r w:rsidRPr="00FF147E">
              <w:rPr>
                <w:rFonts w:ascii="GHEA Grapalat" w:hAnsi="GHEA Grapalat" w:cs="Arial"/>
                <w:sz w:val="18"/>
                <w:szCs w:val="18"/>
                <w:lang w:val="pt-BR"/>
              </w:rPr>
              <w:t>%</w:t>
            </w:r>
          </w:p>
        </w:tc>
        <w:tc>
          <w:tcPr>
            <w:tcW w:w="720" w:type="dxa"/>
            <w:shd w:val="clear" w:color="auto" w:fill="auto"/>
          </w:tcPr>
          <w:p w14:paraId="42573028" w14:textId="1A34A1CC"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5DF56AF" w14:textId="3FB48C09" w:rsidR="004B2D46" w:rsidRDefault="004B2D46" w:rsidP="004B2D46">
            <w:pPr>
              <w:ind w:left="113" w:right="113"/>
            </w:pPr>
            <w:r w:rsidRPr="00FF147E">
              <w:rPr>
                <w:rFonts w:ascii="GHEA Grapalat" w:hAnsi="GHEA Grapalat" w:cs="Arial"/>
                <w:sz w:val="18"/>
                <w:szCs w:val="18"/>
                <w:lang w:val="pt-BR"/>
              </w:rPr>
              <w:t>%</w:t>
            </w:r>
          </w:p>
        </w:tc>
        <w:tc>
          <w:tcPr>
            <w:tcW w:w="1103" w:type="dxa"/>
            <w:shd w:val="clear" w:color="auto" w:fill="auto"/>
          </w:tcPr>
          <w:p w14:paraId="040D3D7C" w14:textId="3CC4080F" w:rsidR="004B2D46" w:rsidRDefault="004B2D46" w:rsidP="004B2D46">
            <w:pPr>
              <w:ind w:left="113" w:right="113"/>
            </w:pPr>
            <w:r w:rsidRPr="00FF147E">
              <w:rPr>
                <w:rFonts w:ascii="GHEA Grapalat" w:hAnsi="GHEA Grapalat" w:cs="Arial"/>
                <w:sz w:val="18"/>
                <w:szCs w:val="18"/>
                <w:lang w:val="pt-BR"/>
              </w:rPr>
              <w:t>%</w:t>
            </w:r>
          </w:p>
        </w:tc>
      </w:tr>
      <w:tr w:rsidR="004B2D46" w14:paraId="4909CC4D" w14:textId="77777777" w:rsidTr="009565A7">
        <w:trPr>
          <w:cantSplit/>
          <w:trHeight w:val="728"/>
        </w:trPr>
        <w:tc>
          <w:tcPr>
            <w:tcW w:w="1525" w:type="dxa"/>
            <w:shd w:val="clear" w:color="auto" w:fill="auto"/>
            <w:vAlign w:val="center"/>
          </w:tcPr>
          <w:p w14:paraId="1450B430" w14:textId="4C7D8184" w:rsidR="004B2D46" w:rsidRPr="00824D20" w:rsidRDefault="004B2D46" w:rsidP="004B2D46">
            <w:pPr>
              <w:jc w:val="center"/>
              <w:rPr>
                <w:rFonts w:ascii="GHEA Grapalat" w:hAnsi="GHEA Grapalat" w:cs="Arial LatArm"/>
                <w:lang w:val="pt-BR"/>
              </w:rPr>
            </w:pPr>
            <w:r w:rsidRPr="00824D20">
              <w:rPr>
                <w:rFonts w:ascii="GHEA Grapalat" w:hAnsi="GHEA Grapalat" w:cs="Arial LatArm"/>
                <w:lang w:val="pt-BR"/>
              </w:rPr>
              <w:t>5</w:t>
            </w:r>
          </w:p>
        </w:tc>
        <w:tc>
          <w:tcPr>
            <w:tcW w:w="2520" w:type="dxa"/>
            <w:shd w:val="clear" w:color="auto" w:fill="auto"/>
            <w:vAlign w:val="center"/>
          </w:tcPr>
          <w:p w14:paraId="771D4CBB" w14:textId="05DE9619" w:rsidR="004B2D46" w:rsidRPr="00085CA3"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32351230/</w:t>
            </w:r>
            <w:r>
              <w:rPr>
                <w:rFonts w:ascii="GHEA Grapalat" w:hAnsi="GHEA Grapalat"/>
                <w:color w:val="333333"/>
                <w:sz w:val="16"/>
                <w:szCs w:val="16"/>
              </w:rPr>
              <w:t>1</w:t>
            </w:r>
          </w:p>
        </w:tc>
        <w:tc>
          <w:tcPr>
            <w:tcW w:w="2880" w:type="dxa"/>
            <w:shd w:val="clear" w:color="auto" w:fill="auto"/>
          </w:tcPr>
          <w:p w14:paraId="3A15A416" w14:textId="4730FB33" w:rsidR="004B2D46" w:rsidRPr="002317D2" w:rsidRDefault="004B2D46" w:rsidP="004B2D46">
            <w:pPr>
              <w:jc w:val="both"/>
              <w:rPr>
                <w:rFonts w:ascii="GHEA Grapalat" w:hAnsi="GHEA Grapalat"/>
                <w:sz w:val="20"/>
                <w:szCs w:val="20"/>
                <w:lang w:val="pt-BR"/>
              </w:rPr>
            </w:pPr>
            <w:r w:rsidRPr="008D6693">
              <w:rPr>
                <w:rFonts w:ascii="GHEA Grapalat" w:hAnsi="GHEA Grapalat" w:cs="Sylfaen"/>
                <w:sz w:val="20"/>
                <w:szCs w:val="20"/>
              </w:rPr>
              <w:t>Ռենտ</w:t>
            </w:r>
            <w:r w:rsidRPr="008D6693">
              <w:rPr>
                <w:rFonts w:ascii="GHEA Grapalat" w:hAnsi="GHEA Grapalat"/>
                <w:sz w:val="20"/>
                <w:szCs w:val="20"/>
              </w:rPr>
              <w:t>գ</w:t>
            </w:r>
            <w:r w:rsidRPr="008D6693">
              <w:rPr>
                <w:rFonts w:ascii="GHEA Grapalat" w:hAnsi="GHEA Grapalat" w:cs="Sylfaen"/>
                <w:sz w:val="20"/>
                <w:szCs w:val="20"/>
              </w:rPr>
              <w:t>են</w:t>
            </w:r>
            <w:r>
              <w:rPr>
                <w:rFonts w:ascii="GHEA Grapalat" w:hAnsi="GHEA Grapalat" w:cs="Sylfaen"/>
                <w:sz w:val="20"/>
                <w:szCs w:val="20"/>
              </w:rPr>
              <w:t xml:space="preserve"> </w:t>
            </w:r>
            <w:r w:rsidRPr="008D6693">
              <w:rPr>
                <w:rFonts w:ascii="GHEA Grapalat" w:hAnsi="GHEA Grapalat" w:cs="Sylfaen"/>
                <w:sz w:val="20"/>
                <w:szCs w:val="20"/>
              </w:rPr>
              <w:t>նկարների ժապավեններ</w:t>
            </w:r>
          </w:p>
        </w:tc>
        <w:tc>
          <w:tcPr>
            <w:tcW w:w="540" w:type="dxa"/>
            <w:shd w:val="clear" w:color="auto" w:fill="auto"/>
          </w:tcPr>
          <w:p w14:paraId="6B44A719" w14:textId="26151627" w:rsidR="004B2D46" w:rsidRDefault="004B2D46" w:rsidP="004B2D46">
            <w:r w:rsidRPr="00FF147E">
              <w:rPr>
                <w:rFonts w:ascii="GHEA Grapalat" w:hAnsi="GHEA Grapalat" w:cs="Arial"/>
                <w:sz w:val="18"/>
                <w:szCs w:val="18"/>
                <w:lang w:val="pt-BR"/>
              </w:rPr>
              <w:t>%</w:t>
            </w:r>
          </w:p>
        </w:tc>
        <w:tc>
          <w:tcPr>
            <w:tcW w:w="540" w:type="dxa"/>
            <w:shd w:val="clear" w:color="auto" w:fill="auto"/>
          </w:tcPr>
          <w:p w14:paraId="43CB5262" w14:textId="3F36E3B3" w:rsidR="004B2D46" w:rsidRDefault="004B2D46" w:rsidP="004B2D46">
            <w:r w:rsidRPr="00FF147E">
              <w:rPr>
                <w:rFonts w:ascii="GHEA Grapalat" w:hAnsi="GHEA Grapalat" w:cs="Arial"/>
                <w:sz w:val="18"/>
                <w:szCs w:val="18"/>
                <w:lang w:val="pt-BR"/>
              </w:rPr>
              <w:t>%</w:t>
            </w:r>
          </w:p>
        </w:tc>
        <w:tc>
          <w:tcPr>
            <w:tcW w:w="630" w:type="dxa"/>
            <w:shd w:val="clear" w:color="auto" w:fill="auto"/>
          </w:tcPr>
          <w:p w14:paraId="6A244D72" w14:textId="21096C06" w:rsidR="004B2D46" w:rsidRDefault="004B2D46" w:rsidP="004B2D46">
            <w:r w:rsidRPr="00FF147E">
              <w:rPr>
                <w:rFonts w:ascii="GHEA Grapalat" w:hAnsi="GHEA Grapalat" w:cs="Arial"/>
                <w:sz w:val="18"/>
                <w:szCs w:val="18"/>
                <w:lang w:val="pt-BR"/>
              </w:rPr>
              <w:t>%</w:t>
            </w:r>
          </w:p>
        </w:tc>
        <w:tc>
          <w:tcPr>
            <w:tcW w:w="630" w:type="dxa"/>
            <w:shd w:val="clear" w:color="auto" w:fill="auto"/>
          </w:tcPr>
          <w:p w14:paraId="0DBBF212" w14:textId="5DF502B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E426657" w14:textId="52D19FB5"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45D1496" w14:textId="5A2F089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1EB976F" w14:textId="16D47233"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61D481B" w14:textId="3810A426"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7C63F1EC" w14:textId="6A4C1146"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144DAD4" w14:textId="161731B4" w:rsidR="004B2D46" w:rsidRDefault="004B2D46" w:rsidP="004B2D46">
            <w:pPr>
              <w:ind w:left="113" w:right="113"/>
            </w:pPr>
            <w:r w:rsidRPr="00FF147E">
              <w:rPr>
                <w:rFonts w:ascii="GHEA Grapalat" w:hAnsi="GHEA Grapalat" w:cs="Arial"/>
                <w:sz w:val="18"/>
                <w:szCs w:val="18"/>
                <w:lang w:val="pt-BR"/>
              </w:rPr>
              <w:t>%</w:t>
            </w:r>
          </w:p>
        </w:tc>
        <w:tc>
          <w:tcPr>
            <w:tcW w:w="720" w:type="dxa"/>
            <w:shd w:val="clear" w:color="auto" w:fill="auto"/>
          </w:tcPr>
          <w:p w14:paraId="698BC6AA" w14:textId="73D59FD3"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25144D2" w14:textId="509003D5" w:rsidR="004B2D46" w:rsidRDefault="004B2D46" w:rsidP="004B2D46">
            <w:pPr>
              <w:ind w:left="113" w:right="113"/>
            </w:pPr>
            <w:r w:rsidRPr="00FF147E">
              <w:rPr>
                <w:rFonts w:ascii="GHEA Grapalat" w:hAnsi="GHEA Grapalat" w:cs="Arial"/>
                <w:sz w:val="18"/>
                <w:szCs w:val="18"/>
                <w:lang w:val="pt-BR"/>
              </w:rPr>
              <w:t>%</w:t>
            </w:r>
          </w:p>
        </w:tc>
        <w:tc>
          <w:tcPr>
            <w:tcW w:w="1103" w:type="dxa"/>
            <w:shd w:val="clear" w:color="auto" w:fill="auto"/>
          </w:tcPr>
          <w:p w14:paraId="72C9F6B1" w14:textId="1192CE4C" w:rsidR="004B2D46" w:rsidRDefault="004B2D46" w:rsidP="004B2D46">
            <w:pPr>
              <w:ind w:left="113" w:right="113"/>
            </w:pPr>
            <w:r w:rsidRPr="00FF147E">
              <w:rPr>
                <w:rFonts w:ascii="GHEA Grapalat" w:hAnsi="GHEA Grapalat" w:cs="Arial"/>
                <w:sz w:val="18"/>
                <w:szCs w:val="18"/>
                <w:lang w:val="pt-BR"/>
              </w:rPr>
              <w:t>%</w:t>
            </w:r>
          </w:p>
        </w:tc>
      </w:tr>
      <w:tr w:rsidR="004B2D46" w:rsidRPr="004B2D46" w14:paraId="1630CFB2" w14:textId="77777777" w:rsidTr="009565A7">
        <w:trPr>
          <w:cantSplit/>
          <w:trHeight w:val="728"/>
        </w:trPr>
        <w:tc>
          <w:tcPr>
            <w:tcW w:w="1525" w:type="dxa"/>
            <w:shd w:val="clear" w:color="auto" w:fill="auto"/>
            <w:vAlign w:val="center"/>
          </w:tcPr>
          <w:p w14:paraId="1696EF89" w14:textId="699CAAD1" w:rsidR="004B2D46" w:rsidRPr="00824D20" w:rsidRDefault="004B2D46" w:rsidP="004B2D46">
            <w:pPr>
              <w:jc w:val="center"/>
              <w:rPr>
                <w:rFonts w:ascii="GHEA Grapalat" w:hAnsi="GHEA Grapalat" w:cs="Arial LatArm"/>
                <w:lang w:val="pt-BR"/>
              </w:rPr>
            </w:pPr>
            <w:r w:rsidRPr="00F41917">
              <w:rPr>
                <w:rFonts w:ascii="GHEA Grapalat" w:hAnsi="GHEA Grapalat" w:cs="Arial LatArm"/>
                <w:lang w:val="pt-BR"/>
              </w:rPr>
              <w:t>6</w:t>
            </w:r>
          </w:p>
        </w:tc>
        <w:tc>
          <w:tcPr>
            <w:tcW w:w="2520" w:type="dxa"/>
            <w:shd w:val="clear" w:color="auto" w:fill="auto"/>
            <w:vAlign w:val="center"/>
          </w:tcPr>
          <w:p w14:paraId="3770239A" w14:textId="3A51F4E2"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33121180/1</w:t>
            </w:r>
          </w:p>
        </w:tc>
        <w:tc>
          <w:tcPr>
            <w:tcW w:w="2880" w:type="dxa"/>
            <w:shd w:val="clear" w:color="auto" w:fill="auto"/>
            <w:vAlign w:val="center"/>
          </w:tcPr>
          <w:p w14:paraId="6412AAB4" w14:textId="752C5D96" w:rsidR="004B2D46" w:rsidRPr="004B2D46" w:rsidRDefault="004B2D46" w:rsidP="004B2D46">
            <w:pPr>
              <w:jc w:val="both"/>
              <w:rPr>
                <w:rFonts w:ascii="GHEA Grapalat" w:hAnsi="GHEA Grapalat" w:cs="Sylfaen"/>
                <w:sz w:val="20"/>
                <w:szCs w:val="20"/>
                <w:lang w:val="pt-BR"/>
              </w:rPr>
            </w:pPr>
            <w:r w:rsidRPr="008D6693">
              <w:rPr>
                <w:rFonts w:ascii="GHEA Grapalat" w:hAnsi="GHEA Grapalat" w:cs="Sylfaen"/>
                <w:sz w:val="20"/>
                <w:szCs w:val="20"/>
              </w:rPr>
              <w:t>արյան</w:t>
            </w:r>
            <w:r w:rsidRPr="00AA26D5">
              <w:rPr>
                <w:rFonts w:ascii="GHEA Grapalat" w:hAnsi="GHEA Grapalat"/>
                <w:sz w:val="20"/>
                <w:szCs w:val="20"/>
                <w:lang w:val="es-ES"/>
              </w:rPr>
              <w:t xml:space="preserve"> </w:t>
            </w:r>
            <w:r w:rsidRPr="008D6693">
              <w:rPr>
                <w:rFonts w:ascii="GHEA Grapalat" w:hAnsi="GHEA Grapalat" w:cs="Sylfaen"/>
                <w:sz w:val="20"/>
                <w:szCs w:val="20"/>
              </w:rPr>
              <w:t>ճնշման</w:t>
            </w:r>
            <w:r w:rsidRPr="00AA26D5">
              <w:rPr>
                <w:rFonts w:ascii="GHEA Grapalat" w:hAnsi="GHEA Grapalat"/>
                <w:sz w:val="20"/>
                <w:szCs w:val="20"/>
                <w:lang w:val="es-ES"/>
              </w:rPr>
              <w:t xml:space="preserve"> </w:t>
            </w:r>
            <w:r w:rsidRPr="008D6693">
              <w:rPr>
                <w:rFonts w:ascii="GHEA Grapalat" w:hAnsi="GHEA Grapalat" w:cs="Sylfaen"/>
                <w:sz w:val="20"/>
                <w:szCs w:val="20"/>
              </w:rPr>
              <w:t>չափման</w:t>
            </w:r>
            <w:r w:rsidRPr="00AA26D5">
              <w:rPr>
                <w:rFonts w:ascii="GHEA Grapalat" w:hAnsi="GHEA Grapalat"/>
                <w:sz w:val="20"/>
                <w:szCs w:val="20"/>
                <w:lang w:val="es-ES"/>
              </w:rPr>
              <w:t xml:space="preserve"> </w:t>
            </w:r>
            <w:r w:rsidRPr="008D6693">
              <w:rPr>
                <w:rFonts w:ascii="GHEA Grapalat" w:hAnsi="GHEA Grapalat" w:cs="Sylfaen"/>
                <w:sz w:val="20"/>
                <w:szCs w:val="20"/>
              </w:rPr>
              <w:t>սարք</w:t>
            </w:r>
            <w:r w:rsidRPr="00AA26D5">
              <w:rPr>
                <w:rFonts w:ascii="GHEA Grapalat" w:hAnsi="GHEA Grapalat"/>
                <w:sz w:val="20"/>
                <w:szCs w:val="20"/>
                <w:lang w:val="es-ES"/>
              </w:rPr>
              <w:t xml:space="preserve"> (</w:t>
            </w:r>
            <w:r w:rsidRPr="008D6693">
              <w:rPr>
                <w:rFonts w:ascii="GHEA Grapalat" w:hAnsi="GHEA Grapalat" w:cs="Sylfaen"/>
                <w:sz w:val="20"/>
                <w:szCs w:val="20"/>
              </w:rPr>
              <w:t>տոնոմետր</w:t>
            </w:r>
            <w:r w:rsidRPr="00AA26D5">
              <w:rPr>
                <w:rFonts w:ascii="GHEA Grapalat" w:hAnsi="GHEA Grapalat"/>
                <w:sz w:val="20"/>
                <w:szCs w:val="20"/>
                <w:lang w:val="es-ES"/>
              </w:rPr>
              <w:t>)</w:t>
            </w:r>
          </w:p>
        </w:tc>
        <w:tc>
          <w:tcPr>
            <w:tcW w:w="540" w:type="dxa"/>
            <w:shd w:val="clear" w:color="auto" w:fill="auto"/>
          </w:tcPr>
          <w:p w14:paraId="3B2B9A7A" w14:textId="11FF8B98" w:rsidR="004B2D46" w:rsidRPr="004B2D46" w:rsidRDefault="004B2D46" w:rsidP="004B2D46">
            <w:pPr>
              <w:rPr>
                <w:lang w:val="pt-BR"/>
              </w:rPr>
            </w:pPr>
            <w:r w:rsidRPr="00FF147E">
              <w:rPr>
                <w:rFonts w:ascii="GHEA Grapalat" w:hAnsi="GHEA Grapalat" w:cs="Arial"/>
                <w:sz w:val="18"/>
                <w:szCs w:val="18"/>
                <w:lang w:val="pt-BR"/>
              </w:rPr>
              <w:t>%</w:t>
            </w:r>
          </w:p>
        </w:tc>
        <w:tc>
          <w:tcPr>
            <w:tcW w:w="540" w:type="dxa"/>
            <w:shd w:val="clear" w:color="auto" w:fill="auto"/>
          </w:tcPr>
          <w:p w14:paraId="12D2010E" w14:textId="37CA2B6F" w:rsidR="004B2D46" w:rsidRPr="004B2D46" w:rsidRDefault="004B2D46" w:rsidP="004B2D46">
            <w:pPr>
              <w:rPr>
                <w:lang w:val="pt-BR"/>
              </w:rPr>
            </w:pPr>
            <w:r w:rsidRPr="00FF147E">
              <w:rPr>
                <w:rFonts w:ascii="GHEA Grapalat" w:hAnsi="GHEA Grapalat" w:cs="Arial"/>
                <w:sz w:val="18"/>
                <w:szCs w:val="18"/>
                <w:lang w:val="pt-BR"/>
              </w:rPr>
              <w:t>%</w:t>
            </w:r>
          </w:p>
        </w:tc>
        <w:tc>
          <w:tcPr>
            <w:tcW w:w="630" w:type="dxa"/>
            <w:shd w:val="clear" w:color="auto" w:fill="auto"/>
          </w:tcPr>
          <w:p w14:paraId="1D7F3B8C" w14:textId="0181F641" w:rsidR="004B2D46" w:rsidRPr="004B2D46" w:rsidRDefault="004B2D46" w:rsidP="004B2D46">
            <w:pPr>
              <w:rPr>
                <w:lang w:val="pt-BR"/>
              </w:rPr>
            </w:pPr>
            <w:r w:rsidRPr="00FF147E">
              <w:rPr>
                <w:rFonts w:ascii="GHEA Grapalat" w:hAnsi="GHEA Grapalat" w:cs="Arial"/>
                <w:sz w:val="18"/>
                <w:szCs w:val="18"/>
                <w:lang w:val="pt-BR"/>
              </w:rPr>
              <w:t>%</w:t>
            </w:r>
          </w:p>
        </w:tc>
        <w:tc>
          <w:tcPr>
            <w:tcW w:w="630" w:type="dxa"/>
            <w:shd w:val="clear" w:color="auto" w:fill="auto"/>
          </w:tcPr>
          <w:p w14:paraId="351C2BF2" w14:textId="1B75514A"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540" w:type="dxa"/>
            <w:shd w:val="clear" w:color="auto" w:fill="auto"/>
          </w:tcPr>
          <w:p w14:paraId="14CEC4B3" w14:textId="4EE8C210"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630" w:type="dxa"/>
            <w:shd w:val="clear" w:color="auto" w:fill="auto"/>
          </w:tcPr>
          <w:p w14:paraId="5B5CBC13" w14:textId="596AAD47"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540" w:type="dxa"/>
            <w:shd w:val="clear" w:color="auto" w:fill="auto"/>
          </w:tcPr>
          <w:p w14:paraId="0FA815D3" w14:textId="6F2DC419"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810" w:type="dxa"/>
            <w:shd w:val="clear" w:color="auto" w:fill="auto"/>
          </w:tcPr>
          <w:p w14:paraId="3E59E8DD" w14:textId="7176292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A473C61" w14:textId="033FA2F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9E423C4" w14:textId="12DA96D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03CD778" w14:textId="6561575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922D216" w14:textId="3FEFE3C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7E27861" w14:textId="4800E66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65FA3133" w14:textId="77777777" w:rsidTr="009565A7">
        <w:trPr>
          <w:cantSplit/>
          <w:trHeight w:val="728"/>
        </w:trPr>
        <w:tc>
          <w:tcPr>
            <w:tcW w:w="1525" w:type="dxa"/>
            <w:shd w:val="clear" w:color="auto" w:fill="auto"/>
            <w:vAlign w:val="center"/>
          </w:tcPr>
          <w:p w14:paraId="2B7AA600" w14:textId="4A3E6BE3" w:rsidR="004B2D46" w:rsidRPr="00F41917" w:rsidRDefault="004B2D46" w:rsidP="004B2D46">
            <w:pPr>
              <w:jc w:val="center"/>
              <w:rPr>
                <w:rFonts w:ascii="GHEA Grapalat" w:hAnsi="GHEA Grapalat" w:cs="Arial LatArm"/>
                <w:lang w:val="pt-BR"/>
              </w:rPr>
            </w:pPr>
            <w:r w:rsidRPr="006709BF">
              <w:rPr>
                <w:rFonts w:ascii="GHEA Grapalat" w:hAnsi="GHEA Grapalat" w:cs="Arial LatArm"/>
                <w:lang w:val="pt-BR"/>
              </w:rPr>
              <w:t>7</w:t>
            </w:r>
          </w:p>
        </w:tc>
        <w:tc>
          <w:tcPr>
            <w:tcW w:w="2520" w:type="dxa"/>
            <w:shd w:val="clear" w:color="auto" w:fill="auto"/>
            <w:vAlign w:val="center"/>
          </w:tcPr>
          <w:p w14:paraId="1B3F2B37" w14:textId="57BDAEB1"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33141118/1</w:t>
            </w:r>
          </w:p>
        </w:tc>
        <w:tc>
          <w:tcPr>
            <w:tcW w:w="2880" w:type="dxa"/>
            <w:shd w:val="clear" w:color="auto" w:fill="auto"/>
            <w:vAlign w:val="center"/>
          </w:tcPr>
          <w:p w14:paraId="61698EF5" w14:textId="22E3A43A" w:rsidR="004B2D46" w:rsidRPr="008D6693" w:rsidRDefault="004B2D46" w:rsidP="004B2D46">
            <w:pPr>
              <w:jc w:val="both"/>
              <w:rPr>
                <w:rFonts w:ascii="GHEA Grapalat" w:hAnsi="GHEA Grapalat" w:cs="Sylfaen"/>
                <w:sz w:val="20"/>
                <w:szCs w:val="20"/>
              </w:rPr>
            </w:pPr>
            <w:r>
              <w:rPr>
                <w:rFonts w:ascii="GHEA Grapalat" w:hAnsi="GHEA Grapalat" w:cs="Sylfaen"/>
                <w:sz w:val="20"/>
                <w:szCs w:val="20"/>
                <w:lang w:val="hy-AM"/>
              </w:rPr>
              <w:t>Ա</w:t>
            </w:r>
            <w:r>
              <w:rPr>
                <w:rFonts w:ascii="GHEA Grapalat" w:hAnsi="GHEA Grapalat" w:cs="Sylfaen"/>
                <w:sz w:val="20"/>
                <w:szCs w:val="20"/>
              </w:rPr>
              <w:t>նձեռոցիկ</w:t>
            </w:r>
            <w:r>
              <w:rPr>
                <w:rFonts w:ascii="GHEA Grapalat" w:hAnsi="GHEA Grapalat" w:cs="Sylfaen"/>
                <w:sz w:val="20"/>
                <w:szCs w:val="20"/>
                <w:lang w:val="hy-AM"/>
              </w:rPr>
              <w:t xml:space="preserve"> թանզիֆից մանրէազերծ բժշկական</w:t>
            </w:r>
          </w:p>
        </w:tc>
        <w:tc>
          <w:tcPr>
            <w:tcW w:w="540" w:type="dxa"/>
            <w:shd w:val="clear" w:color="auto" w:fill="auto"/>
          </w:tcPr>
          <w:p w14:paraId="299E2CC4" w14:textId="139B0D41" w:rsidR="004B2D46" w:rsidRDefault="004B2D46" w:rsidP="004B2D46">
            <w:r w:rsidRPr="00FF147E">
              <w:rPr>
                <w:rFonts w:ascii="GHEA Grapalat" w:hAnsi="GHEA Grapalat" w:cs="Arial"/>
                <w:sz w:val="18"/>
                <w:szCs w:val="18"/>
                <w:lang w:val="pt-BR"/>
              </w:rPr>
              <w:t>%</w:t>
            </w:r>
          </w:p>
        </w:tc>
        <w:tc>
          <w:tcPr>
            <w:tcW w:w="540" w:type="dxa"/>
            <w:shd w:val="clear" w:color="auto" w:fill="auto"/>
          </w:tcPr>
          <w:p w14:paraId="342813ED" w14:textId="61F12042" w:rsidR="004B2D46" w:rsidRDefault="004B2D46" w:rsidP="004B2D46">
            <w:r w:rsidRPr="00FF147E">
              <w:rPr>
                <w:rFonts w:ascii="GHEA Grapalat" w:hAnsi="GHEA Grapalat" w:cs="Arial"/>
                <w:sz w:val="18"/>
                <w:szCs w:val="18"/>
                <w:lang w:val="pt-BR"/>
              </w:rPr>
              <w:t>%</w:t>
            </w:r>
          </w:p>
        </w:tc>
        <w:tc>
          <w:tcPr>
            <w:tcW w:w="630" w:type="dxa"/>
            <w:shd w:val="clear" w:color="auto" w:fill="auto"/>
          </w:tcPr>
          <w:p w14:paraId="009131D6" w14:textId="71D0C772" w:rsidR="004B2D46" w:rsidRDefault="004B2D46" w:rsidP="004B2D46">
            <w:r w:rsidRPr="00FF147E">
              <w:rPr>
                <w:rFonts w:ascii="GHEA Grapalat" w:hAnsi="GHEA Grapalat" w:cs="Arial"/>
                <w:sz w:val="18"/>
                <w:szCs w:val="18"/>
                <w:lang w:val="pt-BR"/>
              </w:rPr>
              <w:t>%</w:t>
            </w:r>
          </w:p>
        </w:tc>
        <w:tc>
          <w:tcPr>
            <w:tcW w:w="630" w:type="dxa"/>
            <w:shd w:val="clear" w:color="auto" w:fill="auto"/>
          </w:tcPr>
          <w:p w14:paraId="5D317DD6" w14:textId="7EBC499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EB56331" w14:textId="5269BB73"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FAB3C0C" w14:textId="6C865DB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72B6BC2" w14:textId="49C8EE6A"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7D1AB53" w14:textId="5D15DE3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1A64B52" w14:textId="3B5CA7B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3A45D28" w14:textId="66DA794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6396B599" w14:textId="6261726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7C1A844" w14:textId="710274F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B6111F1" w14:textId="6594622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9187214" w14:textId="77777777" w:rsidTr="009565A7">
        <w:trPr>
          <w:cantSplit/>
          <w:trHeight w:val="728"/>
        </w:trPr>
        <w:tc>
          <w:tcPr>
            <w:tcW w:w="1525" w:type="dxa"/>
            <w:shd w:val="clear" w:color="auto" w:fill="auto"/>
            <w:vAlign w:val="center"/>
          </w:tcPr>
          <w:p w14:paraId="2A6A1F61" w14:textId="09DD14A7" w:rsidR="004B2D46" w:rsidRPr="006709BF" w:rsidRDefault="004B2D46" w:rsidP="004B2D46">
            <w:pPr>
              <w:jc w:val="center"/>
              <w:rPr>
                <w:rFonts w:ascii="GHEA Grapalat" w:hAnsi="GHEA Grapalat" w:cs="Arial LatArm"/>
                <w:lang w:val="pt-BR"/>
              </w:rPr>
            </w:pPr>
            <w:r w:rsidRPr="007B12C4">
              <w:rPr>
                <w:rFonts w:ascii="GHEA Grapalat" w:hAnsi="GHEA Grapalat" w:cs="Arial LatArm"/>
                <w:lang w:val="pt-BR"/>
              </w:rPr>
              <w:t>8</w:t>
            </w:r>
          </w:p>
        </w:tc>
        <w:tc>
          <w:tcPr>
            <w:tcW w:w="2520" w:type="dxa"/>
            <w:shd w:val="clear" w:color="auto" w:fill="auto"/>
            <w:vAlign w:val="center"/>
          </w:tcPr>
          <w:p w14:paraId="4442A661" w14:textId="016E04AB"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33141121/1</w:t>
            </w:r>
          </w:p>
        </w:tc>
        <w:tc>
          <w:tcPr>
            <w:tcW w:w="2880" w:type="dxa"/>
            <w:shd w:val="clear" w:color="auto" w:fill="auto"/>
            <w:vAlign w:val="center"/>
          </w:tcPr>
          <w:p w14:paraId="4BF59E6B" w14:textId="74B5B7DC" w:rsidR="004B2D46" w:rsidRDefault="004B2D46" w:rsidP="004B2D46">
            <w:pPr>
              <w:jc w:val="both"/>
              <w:rPr>
                <w:rFonts w:ascii="GHEA Grapalat" w:hAnsi="GHEA Grapalat" w:cs="Sylfaen"/>
                <w:sz w:val="20"/>
                <w:szCs w:val="20"/>
                <w:lang w:val="hy-AM"/>
              </w:rPr>
            </w:pPr>
            <w:r w:rsidRPr="008D6693">
              <w:rPr>
                <w:rFonts w:ascii="GHEA Grapalat" w:hAnsi="GHEA Grapalat" w:cs="Sylfaen"/>
                <w:sz w:val="20"/>
                <w:szCs w:val="20"/>
              </w:rPr>
              <w:t>վիրաբուժական</w:t>
            </w:r>
            <w:r w:rsidRPr="008D6693">
              <w:rPr>
                <w:rFonts w:ascii="GHEA Grapalat" w:hAnsi="GHEA Grapalat"/>
                <w:sz w:val="20"/>
                <w:szCs w:val="20"/>
              </w:rPr>
              <w:t xml:space="preserve"> </w:t>
            </w:r>
            <w:r w:rsidRPr="008D6693">
              <w:rPr>
                <w:rFonts w:ascii="GHEA Grapalat" w:hAnsi="GHEA Grapalat" w:cs="Sylfaen"/>
                <w:sz w:val="20"/>
                <w:szCs w:val="20"/>
              </w:rPr>
              <w:t>թելեր</w:t>
            </w:r>
            <w:r w:rsidRPr="00687FE4">
              <w:rPr>
                <w:rFonts w:ascii="GHEA Grapalat" w:hAnsi="GHEA Grapalat"/>
                <w:sz w:val="20"/>
                <w:szCs w:val="20"/>
                <w:lang w:val="es-ES"/>
              </w:rPr>
              <w:tab/>
            </w:r>
          </w:p>
        </w:tc>
        <w:tc>
          <w:tcPr>
            <w:tcW w:w="540" w:type="dxa"/>
            <w:shd w:val="clear" w:color="auto" w:fill="auto"/>
          </w:tcPr>
          <w:p w14:paraId="28CB5E24" w14:textId="3E583195" w:rsidR="004B2D46" w:rsidRDefault="004B2D46" w:rsidP="004B2D46">
            <w:r w:rsidRPr="00FF147E">
              <w:rPr>
                <w:rFonts w:ascii="GHEA Grapalat" w:hAnsi="GHEA Grapalat" w:cs="Arial"/>
                <w:sz w:val="18"/>
                <w:szCs w:val="18"/>
                <w:lang w:val="pt-BR"/>
              </w:rPr>
              <w:t>%</w:t>
            </w:r>
          </w:p>
        </w:tc>
        <w:tc>
          <w:tcPr>
            <w:tcW w:w="540" w:type="dxa"/>
            <w:shd w:val="clear" w:color="auto" w:fill="auto"/>
          </w:tcPr>
          <w:p w14:paraId="1CE75ACE" w14:textId="7A6F6322" w:rsidR="004B2D46" w:rsidRDefault="004B2D46" w:rsidP="004B2D46">
            <w:r w:rsidRPr="00FF147E">
              <w:rPr>
                <w:rFonts w:ascii="GHEA Grapalat" w:hAnsi="GHEA Grapalat" w:cs="Arial"/>
                <w:sz w:val="18"/>
                <w:szCs w:val="18"/>
                <w:lang w:val="pt-BR"/>
              </w:rPr>
              <w:t>%</w:t>
            </w:r>
          </w:p>
        </w:tc>
        <w:tc>
          <w:tcPr>
            <w:tcW w:w="630" w:type="dxa"/>
            <w:shd w:val="clear" w:color="auto" w:fill="auto"/>
          </w:tcPr>
          <w:p w14:paraId="72934E80" w14:textId="71804438" w:rsidR="004B2D46" w:rsidRDefault="004B2D46" w:rsidP="004B2D46">
            <w:r w:rsidRPr="00FF147E">
              <w:rPr>
                <w:rFonts w:ascii="GHEA Grapalat" w:hAnsi="GHEA Grapalat" w:cs="Arial"/>
                <w:sz w:val="18"/>
                <w:szCs w:val="18"/>
                <w:lang w:val="pt-BR"/>
              </w:rPr>
              <w:t>%</w:t>
            </w:r>
          </w:p>
        </w:tc>
        <w:tc>
          <w:tcPr>
            <w:tcW w:w="630" w:type="dxa"/>
            <w:shd w:val="clear" w:color="auto" w:fill="auto"/>
          </w:tcPr>
          <w:p w14:paraId="18377126" w14:textId="185F16A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1FC80F8" w14:textId="3D490A3D"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6EEC6C7A" w14:textId="79C76A3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F0A81F9" w14:textId="3C6F31BF"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1291ED3" w14:textId="2AF9BE9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19057C0" w14:textId="6C9AEF3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9832517" w14:textId="666B35D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73289A6" w14:textId="4F6F080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8D751D0" w14:textId="064D93C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76A6E5B" w14:textId="088720E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rsidRPr="004B2D46" w14:paraId="50A74D8D" w14:textId="77777777" w:rsidTr="009565A7">
        <w:trPr>
          <w:cantSplit/>
          <w:trHeight w:val="728"/>
        </w:trPr>
        <w:tc>
          <w:tcPr>
            <w:tcW w:w="1525" w:type="dxa"/>
            <w:shd w:val="clear" w:color="auto" w:fill="auto"/>
            <w:vAlign w:val="center"/>
          </w:tcPr>
          <w:p w14:paraId="60A67A81" w14:textId="3D56F436" w:rsidR="004B2D46" w:rsidRPr="007B12C4" w:rsidRDefault="004B2D46" w:rsidP="004B2D46">
            <w:pPr>
              <w:jc w:val="center"/>
              <w:rPr>
                <w:rFonts w:ascii="GHEA Grapalat" w:hAnsi="GHEA Grapalat" w:cs="Arial LatArm"/>
                <w:lang w:val="pt-BR"/>
              </w:rPr>
            </w:pPr>
            <w:r w:rsidRPr="007B12C4">
              <w:rPr>
                <w:rFonts w:ascii="GHEA Grapalat" w:hAnsi="GHEA Grapalat" w:cs="Arial LatArm"/>
                <w:lang w:val="pt-BR"/>
              </w:rPr>
              <w:t>9</w:t>
            </w:r>
          </w:p>
        </w:tc>
        <w:tc>
          <w:tcPr>
            <w:tcW w:w="2520" w:type="dxa"/>
            <w:shd w:val="clear" w:color="auto" w:fill="auto"/>
            <w:vAlign w:val="center"/>
          </w:tcPr>
          <w:p w14:paraId="6DB67F34" w14:textId="4BE39B3A" w:rsidR="004B2D46" w:rsidRDefault="004B2D46" w:rsidP="004B2D46">
            <w:pPr>
              <w:jc w:val="center"/>
              <w:rPr>
                <w:rFonts w:ascii="GHEA Grapalat" w:hAnsi="GHEA Grapalat"/>
                <w:color w:val="333333"/>
                <w:sz w:val="16"/>
                <w:szCs w:val="16"/>
                <w:lang w:val="pt-BR"/>
              </w:rPr>
            </w:pPr>
            <w:r w:rsidRPr="002D78A0">
              <w:rPr>
                <w:rFonts w:ascii="GHEA Grapalat" w:hAnsi="GHEA Grapalat"/>
                <w:sz w:val="16"/>
                <w:szCs w:val="16"/>
                <w:lang w:val="hy-AM"/>
              </w:rPr>
              <w:t>3314113</w:t>
            </w:r>
            <w:r>
              <w:rPr>
                <w:rFonts w:ascii="GHEA Grapalat" w:hAnsi="GHEA Grapalat"/>
                <w:sz w:val="16"/>
                <w:szCs w:val="16"/>
              </w:rPr>
              <w:t>5</w:t>
            </w:r>
            <w:r w:rsidRPr="002D78A0">
              <w:rPr>
                <w:rFonts w:ascii="GHEA Grapalat" w:hAnsi="GHEA Grapalat"/>
                <w:sz w:val="16"/>
                <w:szCs w:val="16"/>
                <w:lang w:val="hy-AM"/>
              </w:rPr>
              <w:t>/1</w:t>
            </w:r>
          </w:p>
        </w:tc>
        <w:tc>
          <w:tcPr>
            <w:tcW w:w="2880" w:type="dxa"/>
            <w:shd w:val="clear" w:color="auto" w:fill="auto"/>
            <w:vAlign w:val="center"/>
          </w:tcPr>
          <w:p w14:paraId="0D3ACDA7" w14:textId="75C6D137" w:rsidR="004B2D46" w:rsidRPr="004B2D46" w:rsidRDefault="004B2D46" w:rsidP="004B2D46">
            <w:pPr>
              <w:jc w:val="both"/>
              <w:rPr>
                <w:rFonts w:ascii="GHEA Grapalat" w:hAnsi="GHEA Grapalat" w:cs="Sylfaen"/>
                <w:sz w:val="20"/>
                <w:szCs w:val="20"/>
                <w:lang w:val="pt-BR"/>
              </w:rPr>
            </w:pPr>
            <w:r>
              <w:rPr>
                <w:rFonts w:ascii="GHEA Grapalat" w:hAnsi="GHEA Grapalat"/>
                <w:sz w:val="20"/>
                <w:szCs w:val="20"/>
                <w:lang w:val="hy-AM"/>
              </w:rPr>
              <w:t>Բինտ էլաստիկ ամրակով 8սմ</w:t>
            </w:r>
            <w:r w:rsidRPr="0010694A">
              <w:rPr>
                <w:rFonts w:ascii="GHEA Grapalat" w:hAnsi="GHEA Grapalat"/>
                <w:sz w:val="20"/>
                <w:szCs w:val="20"/>
                <w:lang w:val="hy-AM"/>
              </w:rPr>
              <w:t>x1.5</w:t>
            </w:r>
            <w:r>
              <w:rPr>
                <w:rFonts w:ascii="GHEA Grapalat" w:hAnsi="GHEA Grapalat"/>
                <w:sz w:val="20"/>
                <w:szCs w:val="20"/>
                <w:lang w:val="hy-AM"/>
              </w:rPr>
              <w:t>մ</w:t>
            </w:r>
          </w:p>
        </w:tc>
        <w:tc>
          <w:tcPr>
            <w:tcW w:w="540" w:type="dxa"/>
            <w:shd w:val="clear" w:color="auto" w:fill="auto"/>
          </w:tcPr>
          <w:p w14:paraId="23F0388A" w14:textId="5872F918" w:rsidR="004B2D46" w:rsidRPr="004B2D46" w:rsidRDefault="004B2D46" w:rsidP="004B2D46">
            <w:pPr>
              <w:rPr>
                <w:lang w:val="pt-BR"/>
              </w:rPr>
            </w:pPr>
            <w:r w:rsidRPr="00FF147E">
              <w:rPr>
                <w:rFonts w:ascii="GHEA Grapalat" w:hAnsi="GHEA Grapalat" w:cs="Arial"/>
                <w:sz w:val="18"/>
                <w:szCs w:val="18"/>
                <w:lang w:val="pt-BR"/>
              </w:rPr>
              <w:t>%</w:t>
            </w:r>
          </w:p>
        </w:tc>
        <w:tc>
          <w:tcPr>
            <w:tcW w:w="540" w:type="dxa"/>
            <w:shd w:val="clear" w:color="auto" w:fill="auto"/>
          </w:tcPr>
          <w:p w14:paraId="51B5DACD" w14:textId="1E3B036B" w:rsidR="004B2D46" w:rsidRPr="004B2D46" w:rsidRDefault="004B2D46" w:rsidP="004B2D46">
            <w:pPr>
              <w:rPr>
                <w:lang w:val="pt-BR"/>
              </w:rPr>
            </w:pPr>
            <w:r w:rsidRPr="00FF147E">
              <w:rPr>
                <w:rFonts w:ascii="GHEA Grapalat" w:hAnsi="GHEA Grapalat" w:cs="Arial"/>
                <w:sz w:val="18"/>
                <w:szCs w:val="18"/>
                <w:lang w:val="pt-BR"/>
              </w:rPr>
              <w:t>%</w:t>
            </w:r>
          </w:p>
        </w:tc>
        <w:tc>
          <w:tcPr>
            <w:tcW w:w="630" w:type="dxa"/>
            <w:shd w:val="clear" w:color="auto" w:fill="auto"/>
          </w:tcPr>
          <w:p w14:paraId="4897CE0D" w14:textId="60C5FB9F" w:rsidR="004B2D46" w:rsidRPr="004B2D46" w:rsidRDefault="004B2D46" w:rsidP="004B2D46">
            <w:pPr>
              <w:rPr>
                <w:lang w:val="pt-BR"/>
              </w:rPr>
            </w:pPr>
            <w:r w:rsidRPr="00FF147E">
              <w:rPr>
                <w:rFonts w:ascii="GHEA Grapalat" w:hAnsi="GHEA Grapalat" w:cs="Arial"/>
                <w:sz w:val="18"/>
                <w:szCs w:val="18"/>
                <w:lang w:val="pt-BR"/>
              </w:rPr>
              <w:t>%</w:t>
            </w:r>
          </w:p>
        </w:tc>
        <w:tc>
          <w:tcPr>
            <w:tcW w:w="630" w:type="dxa"/>
            <w:shd w:val="clear" w:color="auto" w:fill="auto"/>
          </w:tcPr>
          <w:p w14:paraId="02C8B1ED" w14:textId="12F5739E"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540" w:type="dxa"/>
            <w:shd w:val="clear" w:color="auto" w:fill="auto"/>
          </w:tcPr>
          <w:p w14:paraId="685E8578" w14:textId="361A895F"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630" w:type="dxa"/>
            <w:shd w:val="clear" w:color="auto" w:fill="auto"/>
          </w:tcPr>
          <w:p w14:paraId="0D334B87" w14:textId="724377C1"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540" w:type="dxa"/>
            <w:shd w:val="clear" w:color="auto" w:fill="auto"/>
          </w:tcPr>
          <w:p w14:paraId="03E538FD" w14:textId="10D4530B"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810" w:type="dxa"/>
            <w:shd w:val="clear" w:color="auto" w:fill="auto"/>
          </w:tcPr>
          <w:p w14:paraId="0BC7E534" w14:textId="4A126B7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EB0C493" w14:textId="0ED8431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E71F639" w14:textId="39FE4B6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64FFB2BC" w14:textId="7192CA6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078C1D2" w14:textId="692BED5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3B061DD" w14:textId="43052AF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4AB5391" w14:textId="77777777" w:rsidTr="009565A7">
        <w:trPr>
          <w:cantSplit/>
          <w:trHeight w:val="728"/>
        </w:trPr>
        <w:tc>
          <w:tcPr>
            <w:tcW w:w="1525" w:type="dxa"/>
            <w:shd w:val="clear" w:color="auto" w:fill="auto"/>
            <w:vAlign w:val="center"/>
          </w:tcPr>
          <w:p w14:paraId="2AF13836" w14:textId="3BB18DF6" w:rsidR="004B2D46" w:rsidRPr="007B12C4" w:rsidRDefault="004B2D46" w:rsidP="004B2D46">
            <w:pPr>
              <w:jc w:val="center"/>
              <w:rPr>
                <w:rFonts w:ascii="GHEA Grapalat" w:hAnsi="GHEA Grapalat" w:cs="Arial LatArm"/>
                <w:lang w:val="pt-BR"/>
              </w:rPr>
            </w:pPr>
            <w:r w:rsidRPr="006709BF">
              <w:rPr>
                <w:rFonts w:ascii="GHEA Grapalat" w:hAnsi="GHEA Grapalat" w:cs="Arial LatArm"/>
                <w:lang w:val="pt-BR"/>
              </w:rPr>
              <w:t>10</w:t>
            </w:r>
          </w:p>
        </w:tc>
        <w:tc>
          <w:tcPr>
            <w:tcW w:w="2520" w:type="dxa"/>
            <w:shd w:val="clear" w:color="auto" w:fill="auto"/>
            <w:vAlign w:val="center"/>
          </w:tcPr>
          <w:p w14:paraId="03062C03" w14:textId="259FD742" w:rsidR="004B2D46" w:rsidRPr="002D78A0" w:rsidRDefault="004B2D46" w:rsidP="004B2D46">
            <w:pPr>
              <w:jc w:val="center"/>
              <w:rPr>
                <w:rFonts w:ascii="GHEA Grapalat" w:hAnsi="GHEA Grapalat"/>
                <w:sz w:val="16"/>
                <w:szCs w:val="16"/>
                <w:lang w:val="hy-AM"/>
              </w:rPr>
            </w:pPr>
            <w:r>
              <w:rPr>
                <w:rFonts w:ascii="GHEA Grapalat" w:hAnsi="GHEA Grapalat"/>
                <w:color w:val="333333"/>
                <w:sz w:val="16"/>
                <w:szCs w:val="16"/>
                <w:lang w:val="pt-BR"/>
              </w:rPr>
              <w:t>33141136/</w:t>
            </w:r>
            <w:r>
              <w:rPr>
                <w:rFonts w:ascii="GHEA Grapalat" w:hAnsi="GHEA Grapalat"/>
                <w:color w:val="333333"/>
                <w:sz w:val="16"/>
                <w:szCs w:val="16"/>
                <w:lang w:val="hy-AM"/>
              </w:rPr>
              <w:t>1</w:t>
            </w:r>
          </w:p>
        </w:tc>
        <w:tc>
          <w:tcPr>
            <w:tcW w:w="2880" w:type="dxa"/>
            <w:shd w:val="clear" w:color="auto" w:fill="auto"/>
            <w:vAlign w:val="center"/>
          </w:tcPr>
          <w:p w14:paraId="1ED33201" w14:textId="0011BDFF" w:rsidR="004B2D46" w:rsidRDefault="004B2D46" w:rsidP="004B2D46">
            <w:pPr>
              <w:jc w:val="both"/>
              <w:rPr>
                <w:rFonts w:ascii="GHEA Grapalat" w:hAnsi="GHEA Grapalat"/>
                <w:sz w:val="20"/>
                <w:szCs w:val="20"/>
                <w:lang w:val="hy-AM"/>
              </w:rPr>
            </w:pPr>
            <w:r w:rsidRPr="008D6693">
              <w:rPr>
                <w:rFonts w:ascii="GHEA Grapalat" w:hAnsi="GHEA Grapalat" w:cs="Sylfaen"/>
                <w:sz w:val="20"/>
                <w:szCs w:val="20"/>
              </w:rPr>
              <w:t>կաթետերներ</w:t>
            </w:r>
          </w:p>
        </w:tc>
        <w:tc>
          <w:tcPr>
            <w:tcW w:w="540" w:type="dxa"/>
            <w:shd w:val="clear" w:color="auto" w:fill="auto"/>
          </w:tcPr>
          <w:p w14:paraId="27320BB6" w14:textId="4DCAF100" w:rsidR="004B2D46" w:rsidRDefault="004B2D46" w:rsidP="004B2D46">
            <w:r w:rsidRPr="00FF147E">
              <w:rPr>
                <w:rFonts w:ascii="GHEA Grapalat" w:hAnsi="GHEA Grapalat" w:cs="Arial"/>
                <w:sz w:val="18"/>
                <w:szCs w:val="18"/>
                <w:lang w:val="pt-BR"/>
              </w:rPr>
              <w:t>%</w:t>
            </w:r>
          </w:p>
        </w:tc>
        <w:tc>
          <w:tcPr>
            <w:tcW w:w="540" w:type="dxa"/>
            <w:shd w:val="clear" w:color="auto" w:fill="auto"/>
          </w:tcPr>
          <w:p w14:paraId="45F80A33" w14:textId="58FEE148" w:rsidR="004B2D46" w:rsidRDefault="004B2D46" w:rsidP="004B2D46">
            <w:r w:rsidRPr="00FF147E">
              <w:rPr>
                <w:rFonts w:ascii="GHEA Grapalat" w:hAnsi="GHEA Grapalat" w:cs="Arial"/>
                <w:sz w:val="18"/>
                <w:szCs w:val="18"/>
                <w:lang w:val="pt-BR"/>
              </w:rPr>
              <w:t>%</w:t>
            </w:r>
          </w:p>
        </w:tc>
        <w:tc>
          <w:tcPr>
            <w:tcW w:w="630" w:type="dxa"/>
            <w:shd w:val="clear" w:color="auto" w:fill="auto"/>
          </w:tcPr>
          <w:p w14:paraId="57AC327F" w14:textId="2652F687" w:rsidR="004B2D46" w:rsidRDefault="004B2D46" w:rsidP="004B2D46">
            <w:r w:rsidRPr="00FF147E">
              <w:rPr>
                <w:rFonts w:ascii="GHEA Grapalat" w:hAnsi="GHEA Grapalat" w:cs="Arial"/>
                <w:sz w:val="18"/>
                <w:szCs w:val="18"/>
                <w:lang w:val="pt-BR"/>
              </w:rPr>
              <w:t>%</w:t>
            </w:r>
          </w:p>
        </w:tc>
        <w:tc>
          <w:tcPr>
            <w:tcW w:w="630" w:type="dxa"/>
            <w:shd w:val="clear" w:color="auto" w:fill="auto"/>
          </w:tcPr>
          <w:p w14:paraId="041A2887" w14:textId="6D61318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A917637" w14:textId="3314D8BB"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9711E82" w14:textId="21561FF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3AC24E3" w14:textId="3C827AA1"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3E0FF321" w14:textId="3FB0C92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4EF0A97" w14:textId="199273B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175EEE9" w14:textId="6B9FB2B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45B595C" w14:textId="276AD80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F7FC370" w14:textId="553C586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23796F30" w14:textId="384ED7D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2B4ED14" w14:textId="77777777" w:rsidTr="009565A7">
        <w:trPr>
          <w:cantSplit/>
          <w:trHeight w:val="728"/>
        </w:trPr>
        <w:tc>
          <w:tcPr>
            <w:tcW w:w="1525" w:type="dxa"/>
            <w:shd w:val="clear" w:color="auto" w:fill="auto"/>
            <w:vAlign w:val="center"/>
          </w:tcPr>
          <w:p w14:paraId="13C25C44" w14:textId="11F7EB5D" w:rsidR="004B2D46" w:rsidRPr="006709BF" w:rsidRDefault="004B2D46" w:rsidP="004B2D46">
            <w:pPr>
              <w:jc w:val="center"/>
              <w:rPr>
                <w:rFonts w:ascii="GHEA Grapalat" w:hAnsi="GHEA Grapalat" w:cs="Arial LatArm"/>
                <w:lang w:val="pt-BR"/>
              </w:rPr>
            </w:pPr>
            <w:r w:rsidRPr="006709BF">
              <w:rPr>
                <w:rFonts w:ascii="GHEA Grapalat" w:hAnsi="GHEA Grapalat" w:cs="Arial LatArm"/>
                <w:lang w:val="pt-BR"/>
              </w:rPr>
              <w:lastRenderedPageBreak/>
              <w:t>11</w:t>
            </w:r>
          </w:p>
        </w:tc>
        <w:tc>
          <w:tcPr>
            <w:tcW w:w="2520" w:type="dxa"/>
            <w:shd w:val="clear" w:color="auto" w:fill="auto"/>
            <w:vAlign w:val="center"/>
          </w:tcPr>
          <w:p w14:paraId="225A6037" w14:textId="6F0D131E" w:rsidR="004B2D46" w:rsidRDefault="004B2D46" w:rsidP="004B2D46">
            <w:pPr>
              <w:jc w:val="center"/>
              <w:rPr>
                <w:rFonts w:ascii="GHEA Grapalat" w:hAnsi="GHEA Grapalat"/>
                <w:color w:val="333333"/>
                <w:sz w:val="16"/>
                <w:szCs w:val="16"/>
                <w:lang w:val="pt-BR"/>
              </w:rPr>
            </w:pPr>
            <w:r>
              <w:rPr>
                <w:rFonts w:ascii="GHEA Grapalat" w:hAnsi="GHEA Grapalat"/>
                <w:sz w:val="16"/>
                <w:szCs w:val="16"/>
                <w:lang w:val="hy-AM"/>
              </w:rPr>
              <w:t>33141160/1</w:t>
            </w:r>
          </w:p>
        </w:tc>
        <w:tc>
          <w:tcPr>
            <w:tcW w:w="2880" w:type="dxa"/>
            <w:shd w:val="clear" w:color="auto" w:fill="auto"/>
            <w:vAlign w:val="center"/>
          </w:tcPr>
          <w:p w14:paraId="0029EAB6" w14:textId="63A358E9" w:rsidR="004B2D46" w:rsidRPr="008D6693" w:rsidRDefault="004B2D46" w:rsidP="004B2D46">
            <w:pPr>
              <w:jc w:val="both"/>
              <w:rPr>
                <w:rFonts w:ascii="GHEA Grapalat" w:hAnsi="GHEA Grapalat" w:cs="Sylfaen"/>
                <w:sz w:val="20"/>
                <w:szCs w:val="20"/>
              </w:rPr>
            </w:pPr>
            <w:r>
              <w:rPr>
                <w:rFonts w:ascii="GHEA Grapalat" w:hAnsi="GHEA Grapalat"/>
                <w:sz w:val="20"/>
                <w:szCs w:val="20"/>
                <w:lang w:val="hy-AM"/>
              </w:rPr>
              <w:t>Սոնոգել 250,0</w:t>
            </w:r>
          </w:p>
        </w:tc>
        <w:tc>
          <w:tcPr>
            <w:tcW w:w="540" w:type="dxa"/>
            <w:shd w:val="clear" w:color="auto" w:fill="auto"/>
          </w:tcPr>
          <w:p w14:paraId="631DFB97" w14:textId="7D8C5A53" w:rsidR="004B2D46" w:rsidRDefault="004B2D46" w:rsidP="004B2D46">
            <w:r w:rsidRPr="00FF147E">
              <w:rPr>
                <w:rFonts w:ascii="GHEA Grapalat" w:hAnsi="GHEA Grapalat" w:cs="Arial"/>
                <w:sz w:val="18"/>
                <w:szCs w:val="18"/>
                <w:lang w:val="pt-BR"/>
              </w:rPr>
              <w:t>%</w:t>
            </w:r>
          </w:p>
        </w:tc>
        <w:tc>
          <w:tcPr>
            <w:tcW w:w="540" w:type="dxa"/>
            <w:shd w:val="clear" w:color="auto" w:fill="auto"/>
          </w:tcPr>
          <w:p w14:paraId="1049C7E5" w14:textId="451576F3" w:rsidR="004B2D46" w:rsidRDefault="004B2D46" w:rsidP="004B2D46">
            <w:r w:rsidRPr="00FF147E">
              <w:rPr>
                <w:rFonts w:ascii="GHEA Grapalat" w:hAnsi="GHEA Grapalat" w:cs="Arial"/>
                <w:sz w:val="18"/>
                <w:szCs w:val="18"/>
                <w:lang w:val="pt-BR"/>
              </w:rPr>
              <w:t>%</w:t>
            </w:r>
          </w:p>
        </w:tc>
        <w:tc>
          <w:tcPr>
            <w:tcW w:w="630" w:type="dxa"/>
            <w:shd w:val="clear" w:color="auto" w:fill="auto"/>
          </w:tcPr>
          <w:p w14:paraId="79865D9A" w14:textId="57C864DF" w:rsidR="004B2D46" w:rsidRDefault="004B2D46" w:rsidP="004B2D46">
            <w:r w:rsidRPr="00FF147E">
              <w:rPr>
                <w:rFonts w:ascii="GHEA Grapalat" w:hAnsi="GHEA Grapalat" w:cs="Arial"/>
                <w:sz w:val="18"/>
                <w:szCs w:val="18"/>
                <w:lang w:val="pt-BR"/>
              </w:rPr>
              <w:t>%</w:t>
            </w:r>
          </w:p>
        </w:tc>
        <w:tc>
          <w:tcPr>
            <w:tcW w:w="630" w:type="dxa"/>
            <w:shd w:val="clear" w:color="auto" w:fill="auto"/>
          </w:tcPr>
          <w:p w14:paraId="32C1CCBD" w14:textId="44B65D5D"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FD848CC" w14:textId="41CB41E5"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76DA7A8" w14:textId="00156CD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4C5A0F1" w14:textId="74A73DB7"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CBBE6EA" w14:textId="7C21EE1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F965CAD" w14:textId="226D18D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66E1F22" w14:textId="6898F45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9AD1D5D" w14:textId="48EEA13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14C539A" w14:textId="07192E2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82FF41E" w14:textId="43BA57B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2D7C168" w14:textId="77777777" w:rsidTr="009565A7">
        <w:trPr>
          <w:cantSplit/>
          <w:trHeight w:val="728"/>
        </w:trPr>
        <w:tc>
          <w:tcPr>
            <w:tcW w:w="1525" w:type="dxa"/>
            <w:shd w:val="clear" w:color="auto" w:fill="auto"/>
            <w:vAlign w:val="center"/>
          </w:tcPr>
          <w:p w14:paraId="16D15C29" w14:textId="2A235433" w:rsidR="004B2D46" w:rsidRPr="006709BF" w:rsidRDefault="004B2D46" w:rsidP="004B2D46">
            <w:pPr>
              <w:jc w:val="center"/>
              <w:rPr>
                <w:rFonts w:ascii="GHEA Grapalat" w:hAnsi="GHEA Grapalat" w:cs="Arial LatArm"/>
                <w:lang w:val="pt-BR"/>
              </w:rPr>
            </w:pPr>
            <w:r w:rsidRPr="006709BF">
              <w:rPr>
                <w:rFonts w:ascii="GHEA Grapalat" w:hAnsi="GHEA Grapalat" w:cs="Arial LatArm"/>
                <w:lang w:val="pt-BR"/>
              </w:rPr>
              <w:t>12</w:t>
            </w:r>
          </w:p>
        </w:tc>
        <w:tc>
          <w:tcPr>
            <w:tcW w:w="2520" w:type="dxa"/>
            <w:shd w:val="clear" w:color="auto" w:fill="auto"/>
            <w:vAlign w:val="center"/>
          </w:tcPr>
          <w:p w14:paraId="78C94292" w14:textId="286202D2" w:rsidR="004B2D46" w:rsidRDefault="004B2D46" w:rsidP="004B2D46">
            <w:pPr>
              <w:jc w:val="center"/>
              <w:rPr>
                <w:rFonts w:ascii="GHEA Grapalat" w:hAnsi="GHEA Grapalat"/>
                <w:sz w:val="16"/>
                <w:szCs w:val="16"/>
                <w:lang w:val="hy-AM"/>
              </w:rPr>
            </w:pPr>
            <w:r w:rsidRPr="000D6DBD">
              <w:rPr>
                <w:rFonts w:ascii="GHEA Grapalat" w:hAnsi="GHEA Grapalat"/>
                <w:sz w:val="16"/>
                <w:szCs w:val="16"/>
              </w:rPr>
              <w:t>33141165/1</w:t>
            </w:r>
          </w:p>
        </w:tc>
        <w:tc>
          <w:tcPr>
            <w:tcW w:w="2880" w:type="dxa"/>
            <w:shd w:val="clear" w:color="auto" w:fill="auto"/>
            <w:vAlign w:val="center"/>
          </w:tcPr>
          <w:p w14:paraId="5C0BC549" w14:textId="5312F80C" w:rsidR="004B2D46" w:rsidRDefault="004B2D46" w:rsidP="004B2D46">
            <w:pPr>
              <w:jc w:val="both"/>
              <w:rPr>
                <w:rFonts w:ascii="GHEA Grapalat" w:hAnsi="GHEA Grapalat"/>
                <w:sz w:val="20"/>
                <w:szCs w:val="20"/>
                <w:lang w:val="hy-AM"/>
              </w:rPr>
            </w:pPr>
            <w:r w:rsidRPr="000D6DBD">
              <w:rPr>
                <w:rFonts w:ascii="GHEA Grapalat" w:hAnsi="GHEA Grapalat" w:cs="Sylfaen"/>
              </w:rPr>
              <w:t>ալբումին</w:t>
            </w:r>
          </w:p>
        </w:tc>
        <w:tc>
          <w:tcPr>
            <w:tcW w:w="540" w:type="dxa"/>
            <w:shd w:val="clear" w:color="auto" w:fill="auto"/>
          </w:tcPr>
          <w:p w14:paraId="4A9C713D" w14:textId="0C720D61" w:rsidR="004B2D46" w:rsidRDefault="004B2D46" w:rsidP="004B2D46">
            <w:r w:rsidRPr="00FF147E">
              <w:rPr>
                <w:rFonts w:ascii="GHEA Grapalat" w:hAnsi="GHEA Grapalat" w:cs="Arial"/>
                <w:sz w:val="18"/>
                <w:szCs w:val="18"/>
                <w:lang w:val="pt-BR"/>
              </w:rPr>
              <w:t>%</w:t>
            </w:r>
          </w:p>
        </w:tc>
        <w:tc>
          <w:tcPr>
            <w:tcW w:w="540" w:type="dxa"/>
            <w:shd w:val="clear" w:color="auto" w:fill="auto"/>
          </w:tcPr>
          <w:p w14:paraId="6EB10454" w14:textId="6381226A" w:rsidR="004B2D46" w:rsidRDefault="004B2D46" w:rsidP="004B2D46">
            <w:r w:rsidRPr="00FF147E">
              <w:rPr>
                <w:rFonts w:ascii="GHEA Grapalat" w:hAnsi="GHEA Grapalat" w:cs="Arial"/>
                <w:sz w:val="18"/>
                <w:szCs w:val="18"/>
                <w:lang w:val="pt-BR"/>
              </w:rPr>
              <w:t>%</w:t>
            </w:r>
          </w:p>
        </w:tc>
        <w:tc>
          <w:tcPr>
            <w:tcW w:w="630" w:type="dxa"/>
            <w:shd w:val="clear" w:color="auto" w:fill="auto"/>
          </w:tcPr>
          <w:p w14:paraId="17FFFC2F" w14:textId="3DD291F5" w:rsidR="004B2D46" w:rsidRDefault="004B2D46" w:rsidP="004B2D46">
            <w:r w:rsidRPr="00FF147E">
              <w:rPr>
                <w:rFonts w:ascii="GHEA Grapalat" w:hAnsi="GHEA Grapalat" w:cs="Arial"/>
                <w:sz w:val="18"/>
                <w:szCs w:val="18"/>
                <w:lang w:val="pt-BR"/>
              </w:rPr>
              <w:t>%</w:t>
            </w:r>
          </w:p>
        </w:tc>
        <w:tc>
          <w:tcPr>
            <w:tcW w:w="630" w:type="dxa"/>
            <w:shd w:val="clear" w:color="auto" w:fill="auto"/>
          </w:tcPr>
          <w:p w14:paraId="527A5FAE" w14:textId="232897B9"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BB5706D" w14:textId="2DABBE5E"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AA6D3C0" w14:textId="50FD8F0E"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D163189" w14:textId="4EF77D68"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77724DE" w14:textId="3CB75A5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0CE3928" w14:textId="4E5E5A7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2738B92" w14:textId="4EE1CAC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65BE4A49" w14:textId="05ABB3E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034C216" w14:textId="6C0D79B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1306B198" w14:textId="5EC341A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37480996" w14:textId="77777777" w:rsidTr="009565A7">
        <w:trPr>
          <w:cantSplit/>
          <w:trHeight w:val="728"/>
        </w:trPr>
        <w:tc>
          <w:tcPr>
            <w:tcW w:w="1525" w:type="dxa"/>
            <w:shd w:val="clear" w:color="auto" w:fill="auto"/>
            <w:vAlign w:val="center"/>
          </w:tcPr>
          <w:p w14:paraId="6D790FD9" w14:textId="61A4876C" w:rsidR="004B2D46" w:rsidRPr="006709BF" w:rsidRDefault="004B2D46" w:rsidP="004B2D46">
            <w:pPr>
              <w:jc w:val="center"/>
              <w:rPr>
                <w:rFonts w:ascii="GHEA Grapalat" w:hAnsi="GHEA Grapalat" w:cs="Arial LatArm"/>
                <w:lang w:val="pt-BR"/>
              </w:rPr>
            </w:pPr>
            <w:r w:rsidRPr="006709BF">
              <w:rPr>
                <w:rFonts w:ascii="GHEA Grapalat" w:hAnsi="GHEA Grapalat" w:cs="Arial LatArm"/>
                <w:lang w:val="pt-BR"/>
              </w:rPr>
              <w:t>13</w:t>
            </w:r>
          </w:p>
        </w:tc>
        <w:tc>
          <w:tcPr>
            <w:tcW w:w="2520" w:type="dxa"/>
            <w:shd w:val="clear" w:color="auto" w:fill="auto"/>
            <w:vAlign w:val="center"/>
          </w:tcPr>
          <w:p w14:paraId="5861EA3F" w14:textId="7FEC2275" w:rsidR="004B2D46" w:rsidRPr="000D6DBD" w:rsidRDefault="004B2D46" w:rsidP="004B2D46">
            <w:pPr>
              <w:jc w:val="center"/>
              <w:rPr>
                <w:rFonts w:ascii="GHEA Grapalat" w:hAnsi="GHEA Grapalat"/>
                <w:sz w:val="16"/>
                <w:szCs w:val="16"/>
              </w:rPr>
            </w:pPr>
            <w:r>
              <w:rPr>
                <w:rFonts w:ascii="GHEA Grapalat" w:hAnsi="GHEA Grapalat"/>
                <w:color w:val="333333"/>
                <w:sz w:val="16"/>
                <w:szCs w:val="16"/>
                <w:lang w:val="pt-BR"/>
              </w:rPr>
              <w:t>33141173/1</w:t>
            </w:r>
          </w:p>
        </w:tc>
        <w:tc>
          <w:tcPr>
            <w:tcW w:w="2880" w:type="dxa"/>
            <w:shd w:val="clear" w:color="auto" w:fill="auto"/>
            <w:vAlign w:val="center"/>
          </w:tcPr>
          <w:p w14:paraId="3F645AD0" w14:textId="20F2D5BF" w:rsidR="004B2D46" w:rsidRPr="000D6DBD" w:rsidRDefault="004B2D46" w:rsidP="004B2D46">
            <w:pPr>
              <w:jc w:val="both"/>
              <w:rPr>
                <w:rFonts w:ascii="GHEA Grapalat" w:hAnsi="GHEA Grapalat" w:cs="Sylfaen"/>
              </w:rPr>
            </w:pPr>
            <w:r w:rsidRPr="008D6693">
              <w:rPr>
                <w:rFonts w:ascii="GHEA Grapalat" w:hAnsi="GHEA Grapalat" w:cs="Sylfaen"/>
                <w:sz w:val="20"/>
                <w:szCs w:val="20"/>
              </w:rPr>
              <w:t>մեզի</w:t>
            </w:r>
            <w:r w:rsidRPr="008D6693">
              <w:rPr>
                <w:rFonts w:ascii="GHEA Grapalat" w:hAnsi="GHEA Grapalat"/>
                <w:sz w:val="20"/>
                <w:szCs w:val="20"/>
              </w:rPr>
              <w:t xml:space="preserve"> </w:t>
            </w:r>
            <w:r w:rsidRPr="008D6693">
              <w:rPr>
                <w:rFonts w:ascii="GHEA Grapalat" w:hAnsi="GHEA Grapalat" w:cs="Sylfaen"/>
                <w:sz w:val="20"/>
                <w:szCs w:val="20"/>
              </w:rPr>
              <w:t>տոպրակներ</w:t>
            </w:r>
          </w:p>
        </w:tc>
        <w:tc>
          <w:tcPr>
            <w:tcW w:w="540" w:type="dxa"/>
            <w:shd w:val="clear" w:color="auto" w:fill="auto"/>
          </w:tcPr>
          <w:p w14:paraId="07FCB4EF" w14:textId="0E77F305" w:rsidR="004B2D46" w:rsidRDefault="004B2D46" w:rsidP="004B2D46">
            <w:r w:rsidRPr="00FF147E">
              <w:rPr>
                <w:rFonts w:ascii="GHEA Grapalat" w:hAnsi="GHEA Grapalat" w:cs="Arial"/>
                <w:sz w:val="18"/>
                <w:szCs w:val="18"/>
                <w:lang w:val="pt-BR"/>
              </w:rPr>
              <w:t>%</w:t>
            </w:r>
          </w:p>
        </w:tc>
        <w:tc>
          <w:tcPr>
            <w:tcW w:w="540" w:type="dxa"/>
            <w:shd w:val="clear" w:color="auto" w:fill="auto"/>
          </w:tcPr>
          <w:p w14:paraId="04B5E05D" w14:textId="6C122A0D" w:rsidR="004B2D46" w:rsidRDefault="004B2D46" w:rsidP="004B2D46">
            <w:r w:rsidRPr="00FF147E">
              <w:rPr>
                <w:rFonts w:ascii="GHEA Grapalat" w:hAnsi="GHEA Grapalat" w:cs="Arial"/>
                <w:sz w:val="18"/>
                <w:szCs w:val="18"/>
                <w:lang w:val="pt-BR"/>
              </w:rPr>
              <w:t>%</w:t>
            </w:r>
          </w:p>
        </w:tc>
        <w:tc>
          <w:tcPr>
            <w:tcW w:w="630" w:type="dxa"/>
            <w:shd w:val="clear" w:color="auto" w:fill="auto"/>
          </w:tcPr>
          <w:p w14:paraId="506CF15A" w14:textId="523640C4" w:rsidR="004B2D46" w:rsidRDefault="004B2D46" w:rsidP="004B2D46">
            <w:r w:rsidRPr="00FF147E">
              <w:rPr>
                <w:rFonts w:ascii="GHEA Grapalat" w:hAnsi="GHEA Grapalat" w:cs="Arial"/>
                <w:sz w:val="18"/>
                <w:szCs w:val="18"/>
                <w:lang w:val="pt-BR"/>
              </w:rPr>
              <w:t>%</w:t>
            </w:r>
          </w:p>
        </w:tc>
        <w:tc>
          <w:tcPr>
            <w:tcW w:w="630" w:type="dxa"/>
            <w:shd w:val="clear" w:color="auto" w:fill="auto"/>
          </w:tcPr>
          <w:p w14:paraId="7E73F1EB" w14:textId="67514D0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114B79C" w14:textId="30B2DD43"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2D4C399" w14:textId="2A65FE3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7609BF3" w14:textId="0792D63A"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604B8B2C" w14:textId="6111BD2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D270547" w14:textId="14C0DB0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D025D04" w14:textId="472CF7B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EB755B2" w14:textId="2721F84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A5F4F3A" w14:textId="5C036DF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256F3B70" w14:textId="03BA4C0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A7E71D0" w14:textId="77777777" w:rsidTr="009565A7">
        <w:trPr>
          <w:cantSplit/>
          <w:trHeight w:val="728"/>
        </w:trPr>
        <w:tc>
          <w:tcPr>
            <w:tcW w:w="1525" w:type="dxa"/>
            <w:shd w:val="clear" w:color="auto" w:fill="auto"/>
            <w:vAlign w:val="center"/>
          </w:tcPr>
          <w:p w14:paraId="27D161EA" w14:textId="6FE1158C" w:rsidR="004B2D46" w:rsidRPr="006709BF" w:rsidRDefault="004B2D46" w:rsidP="004B2D46">
            <w:pPr>
              <w:jc w:val="center"/>
              <w:rPr>
                <w:rFonts w:ascii="GHEA Grapalat" w:hAnsi="GHEA Grapalat" w:cs="Arial LatArm"/>
                <w:lang w:val="pt-BR"/>
              </w:rPr>
            </w:pPr>
            <w:r w:rsidRPr="00393CD1">
              <w:rPr>
                <w:rFonts w:ascii="GHEA Grapalat" w:hAnsi="GHEA Grapalat" w:cs="Arial LatArm"/>
                <w:lang w:val="pt-BR"/>
              </w:rPr>
              <w:t>14</w:t>
            </w:r>
          </w:p>
        </w:tc>
        <w:tc>
          <w:tcPr>
            <w:tcW w:w="2520" w:type="dxa"/>
            <w:shd w:val="clear" w:color="auto" w:fill="auto"/>
            <w:vAlign w:val="center"/>
          </w:tcPr>
          <w:p w14:paraId="26A620A8" w14:textId="29049CAA"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33141211/1</w:t>
            </w:r>
          </w:p>
        </w:tc>
        <w:tc>
          <w:tcPr>
            <w:tcW w:w="2880" w:type="dxa"/>
            <w:shd w:val="clear" w:color="auto" w:fill="auto"/>
            <w:vAlign w:val="center"/>
          </w:tcPr>
          <w:p w14:paraId="4E3F8DEB" w14:textId="30FAE287" w:rsidR="004B2D46" w:rsidRPr="008D6693" w:rsidRDefault="004B2D46" w:rsidP="004B2D46">
            <w:pPr>
              <w:jc w:val="both"/>
              <w:rPr>
                <w:rFonts w:ascii="GHEA Grapalat" w:hAnsi="GHEA Grapalat" w:cs="Sylfaen"/>
                <w:sz w:val="20"/>
                <w:szCs w:val="20"/>
              </w:rPr>
            </w:pPr>
            <w:r>
              <w:rPr>
                <w:rFonts w:ascii="GHEA Grapalat" w:hAnsi="GHEA Grapalat"/>
                <w:sz w:val="20"/>
                <w:szCs w:val="20"/>
              </w:rPr>
              <w:t>բժշկական այլ գոր</w:t>
            </w:r>
            <w:r>
              <w:rPr>
                <w:rFonts w:ascii="GHEA Grapalat" w:hAnsi="GHEA Grapalat"/>
                <w:sz w:val="20"/>
                <w:szCs w:val="20"/>
                <w:lang w:val="hy-AM"/>
              </w:rPr>
              <w:t>ծ</w:t>
            </w:r>
            <w:r>
              <w:rPr>
                <w:rFonts w:ascii="GHEA Grapalat" w:hAnsi="GHEA Grapalat"/>
                <w:sz w:val="20"/>
                <w:szCs w:val="20"/>
              </w:rPr>
              <w:t>իքներ</w:t>
            </w:r>
          </w:p>
        </w:tc>
        <w:tc>
          <w:tcPr>
            <w:tcW w:w="540" w:type="dxa"/>
            <w:shd w:val="clear" w:color="auto" w:fill="auto"/>
          </w:tcPr>
          <w:p w14:paraId="773455BF" w14:textId="2AB2C3CF" w:rsidR="004B2D46" w:rsidRDefault="004B2D46" w:rsidP="004B2D46">
            <w:r w:rsidRPr="00FF147E">
              <w:rPr>
                <w:rFonts w:ascii="GHEA Grapalat" w:hAnsi="GHEA Grapalat" w:cs="Arial"/>
                <w:sz w:val="18"/>
                <w:szCs w:val="18"/>
                <w:lang w:val="pt-BR"/>
              </w:rPr>
              <w:t>%</w:t>
            </w:r>
          </w:p>
        </w:tc>
        <w:tc>
          <w:tcPr>
            <w:tcW w:w="540" w:type="dxa"/>
            <w:shd w:val="clear" w:color="auto" w:fill="auto"/>
          </w:tcPr>
          <w:p w14:paraId="2DCA7760" w14:textId="0FE423FF" w:rsidR="004B2D46" w:rsidRDefault="004B2D46" w:rsidP="004B2D46">
            <w:r w:rsidRPr="00FF147E">
              <w:rPr>
                <w:rFonts w:ascii="GHEA Grapalat" w:hAnsi="GHEA Grapalat" w:cs="Arial"/>
                <w:sz w:val="18"/>
                <w:szCs w:val="18"/>
                <w:lang w:val="pt-BR"/>
              </w:rPr>
              <w:t>%</w:t>
            </w:r>
          </w:p>
        </w:tc>
        <w:tc>
          <w:tcPr>
            <w:tcW w:w="630" w:type="dxa"/>
            <w:shd w:val="clear" w:color="auto" w:fill="auto"/>
          </w:tcPr>
          <w:p w14:paraId="4B52626F" w14:textId="065F741A" w:rsidR="004B2D46" w:rsidRDefault="004B2D46" w:rsidP="004B2D46">
            <w:r w:rsidRPr="00FF147E">
              <w:rPr>
                <w:rFonts w:ascii="GHEA Grapalat" w:hAnsi="GHEA Grapalat" w:cs="Arial"/>
                <w:sz w:val="18"/>
                <w:szCs w:val="18"/>
                <w:lang w:val="pt-BR"/>
              </w:rPr>
              <w:t>%</w:t>
            </w:r>
          </w:p>
        </w:tc>
        <w:tc>
          <w:tcPr>
            <w:tcW w:w="630" w:type="dxa"/>
            <w:shd w:val="clear" w:color="auto" w:fill="auto"/>
          </w:tcPr>
          <w:p w14:paraId="32971DE2" w14:textId="3503ED1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A622D9B" w14:textId="58DF2742"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37C9096" w14:textId="25D5EA8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CC3BF4E" w14:textId="27312193"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C8EF3FF" w14:textId="0092838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3333D68" w14:textId="459F489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FC761FF" w14:textId="232886B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7F075BB6" w14:textId="5D3F186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856516C" w14:textId="0A9EB31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27E8344" w14:textId="1D048B4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28BBB1D" w14:textId="77777777" w:rsidTr="009565A7">
        <w:trPr>
          <w:cantSplit/>
          <w:trHeight w:val="728"/>
        </w:trPr>
        <w:tc>
          <w:tcPr>
            <w:tcW w:w="1525" w:type="dxa"/>
            <w:shd w:val="clear" w:color="auto" w:fill="auto"/>
            <w:vAlign w:val="center"/>
          </w:tcPr>
          <w:p w14:paraId="66E04A33" w14:textId="05962CFE" w:rsidR="004B2D46" w:rsidRPr="00393CD1" w:rsidRDefault="004B2D46" w:rsidP="004B2D46">
            <w:pPr>
              <w:jc w:val="center"/>
              <w:rPr>
                <w:rFonts w:ascii="GHEA Grapalat" w:hAnsi="GHEA Grapalat" w:cs="Arial LatArm"/>
                <w:lang w:val="pt-BR"/>
              </w:rPr>
            </w:pPr>
            <w:r w:rsidRPr="00393CD1">
              <w:rPr>
                <w:rFonts w:ascii="GHEA Grapalat" w:hAnsi="GHEA Grapalat" w:cs="Arial LatArm"/>
                <w:lang w:val="pt-BR"/>
              </w:rPr>
              <w:t>15</w:t>
            </w:r>
          </w:p>
        </w:tc>
        <w:tc>
          <w:tcPr>
            <w:tcW w:w="2520" w:type="dxa"/>
            <w:shd w:val="clear" w:color="auto" w:fill="auto"/>
            <w:vAlign w:val="center"/>
          </w:tcPr>
          <w:p w14:paraId="458B8335" w14:textId="6D48BD80"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33161220/1</w:t>
            </w:r>
          </w:p>
        </w:tc>
        <w:tc>
          <w:tcPr>
            <w:tcW w:w="2880" w:type="dxa"/>
            <w:shd w:val="clear" w:color="auto" w:fill="auto"/>
            <w:vAlign w:val="center"/>
          </w:tcPr>
          <w:p w14:paraId="14356BB0" w14:textId="1A9ABE4E" w:rsidR="004B2D46" w:rsidRDefault="004B2D46" w:rsidP="004B2D46">
            <w:pPr>
              <w:jc w:val="both"/>
              <w:rPr>
                <w:rFonts w:ascii="GHEA Grapalat" w:hAnsi="GHEA Grapalat"/>
                <w:sz w:val="20"/>
                <w:szCs w:val="20"/>
              </w:rPr>
            </w:pPr>
            <w:r w:rsidRPr="008D6693">
              <w:rPr>
                <w:rFonts w:ascii="GHEA Grapalat" w:hAnsi="GHEA Grapalat" w:cs="Sylfaen"/>
                <w:sz w:val="20"/>
                <w:szCs w:val="20"/>
              </w:rPr>
              <w:t>շպատել</w:t>
            </w:r>
            <w:r w:rsidRPr="008D6693">
              <w:rPr>
                <w:rFonts w:ascii="GHEA Grapalat" w:hAnsi="GHEA Grapalat"/>
                <w:sz w:val="20"/>
                <w:szCs w:val="20"/>
              </w:rPr>
              <w:t xml:space="preserve"> </w:t>
            </w:r>
            <w:r w:rsidRPr="008D6693">
              <w:rPr>
                <w:rFonts w:ascii="GHEA Grapalat" w:hAnsi="GHEA Grapalat" w:cs="Sylfaen"/>
                <w:sz w:val="20"/>
                <w:szCs w:val="20"/>
              </w:rPr>
              <w:t>փայտե</w:t>
            </w:r>
          </w:p>
        </w:tc>
        <w:tc>
          <w:tcPr>
            <w:tcW w:w="540" w:type="dxa"/>
            <w:shd w:val="clear" w:color="auto" w:fill="auto"/>
          </w:tcPr>
          <w:p w14:paraId="6070F3D6" w14:textId="270EB07F" w:rsidR="004B2D46" w:rsidRDefault="004B2D46" w:rsidP="004B2D46">
            <w:r w:rsidRPr="00FF147E">
              <w:rPr>
                <w:rFonts w:ascii="GHEA Grapalat" w:hAnsi="GHEA Grapalat" w:cs="Arial"/>
                <w:sz w:val="18"/>
                <w:szCs w:val="18"/>
                <w:lang w:val="pt-BR"/>
              </w:rPr>
              <w:t>%</w:t>
            </w:r>
          </w:p>
        </w:tc>
        <w:tc>
          <w:tcPr>
            <w:tcW w:w="540" w:type="dxa"/>
            <w:shd w:val="clear" w:color="auto" w:fill="auto"/>
          </w:tcPr>
          <w:p w14:paraId="68473BB8" w14:textId="3E459713" w:rsidR="004B2D46" w:rsidRDefault="004B2D46" w:rsidP="004B2D46">
            <w:r w:rsidRPr="00FF147E">
              <w:rPr>
                <w:rFonts w:ascii="GHEA Grapalat" w:hAnsi="GHEA Grapalat" w:cs="Arial"/>
                <w:sz w:val="18"/>
                <w:szCs w:val="18"/>
                <w:lang w:val="pt-BR"/>
              </w:rPr>
              <w:t>%</w:t>
            </w:r>
          </w:p>
        </w:tc>
        <w:tc>
          <w:tcPr>
            <w:tcW w:w="630" w:type="dxa"/>
            <w:shd w:val="clear" w:color="auto" w:fill="auto"/>
          </w:tcPr>
          <w:p w14:paraId="0FCB0007" w14:textId="16F5B535" w:rsidR="004B2D46" w:rsidRDefault="004B2D46" w:rsidP="004B2D46">
            <w:r w:rsidRPr="00FF147E">
              <w:rPr>
                <w:rFonts w:ascii="GHEA Grapalat" w:hAnsi="GHEA Grapalat" w:cs="Arial"/>
                <w:sz w:val="18"/>
                <w:szCs w:val="18"/>
                <w:lang w:val="pt-BR"/>
              </w:rPr>
              <w:t>%</w:t>
            </w:r>
          </w:p>
        </w:tc>
        <w:tc>
          <w:tcPr>
            <w:tcW w:w="630" w:type="dxa"/>
            <w:shd w:val="clear" w:color="auto" w:fill="auto"/>
          </w:tcPr>
          <w:p w14:paraId="79CCBB85" w14:textId="72AA6683"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E42D940" w14:textId="03F1F99A"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5953083" w14:textId="1A9239F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772D745" w14:textId="22E1C837"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3BB96F6C" w14:textId="0FCD477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3F457A7" w14:textId="0AB00F9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FD37E34" w14:textId="64C4124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F9D773E" w14:textId="589737D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6F46402" w14:textId="054A283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8AD7C70" w14:textId="525F121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CD5C709" w14:textId="77777777" w:rsidTr="009565A7">
        <w:trPr>
          <w:cantSplit/>
          <w:trHeight w:val="728"/>
        </w:trPr>
        <w:tc>
          <w:tcPr>
            <w:tcW w:w="1525" w:type="dxa"/>
            <w:shd w:val="clear" w:color="auto" w:fill="auto"/>
            <w:vAlign w:val="center"/>
          </w:tcPr>
          <w:p w14:paraId="1DE63280" w14:textId="40417664" w:rsidR="004B2D46" w:rsidRPr="00393CD1" w:rsidRDefault="004B2D46" w:rsidP="004B2D46">
            <w:pPr>
              <w:jc w:val="center"/>
              <w:rPr>
                <w:rFonts w:ascii="GHEA Grapalat" w:hAnsi="GHEA Grapalat" w:cs="Arial LatArm"/>
                <w:lang w:val="pt-BR"/>
              </w:rPr>
            </w:pPr>
            <w:r w:rsidRPr="00393CD1">
              <w:rPr>
                <w:rFonts w:ascii="GHEA Grapalat" w:hAnsi="GHEA Grapalat" w:cs="Arial LatArm"/>
                <w:lang w:val="pt-BR"/>
              </w:rPr>
              <w:t>16</w:t>
            </w:r>
          </w:p>
        </w:tc>
        <w:tc>
          <w:tcPr>
            <w:tcW w:w="2520" w:type="dxa"/>
            <w:shd w:val="clear" w:color="auto" w:fill="auto"/>
            <w:vAlign w:val="center"/>
          </w:tcPr>
          <w:p w14:paraId="232C08FB" w14:textId="2A67B72A"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33191310/1</w:t>
            </w:r>
          </w:p>
        </w:tc>
        <w:tc>
          <w:tcPr>
            <w:tcW w:w="2880" w:type="dxa"/>
            <w:shd w:val="clear" w:color="auto" w:fill="auto"/>
            <w:vAlign w:val="center"/>
          </w:tcPr>
          <w:p w14:paraId="6B614CAA" w14:textId="67EAA21E" w:rsidR="004B2D46" w:rsidRPr="008D6693" w:rsidRDefault="004B2D46" w:rsidP="004B2D46">
            <w:pPr>
              <w:jc w:val="both"/>
              <w:rPr>
                <w:rFonts w:ascii="GHEA Grapalat" w:hAnsi="GHEA Grapalat" w:cs="Sylfaen"/>
                <w:sz w:val="20"/>
                <w:szCs w:val="20"/>
              </w:rPr>
            </w:pPr>
            <w:r w:rsidRPr="008D6693">
              <w:rPr>
                <w:rFonts w:ascii="GHEA Grapalat" w:hAnsi="GHEA Grapalat" w:cs="Sylfaen"/>
                <w:sz w:val="20"/>
                <w:szCs w:val="20"/>
              </w:rPr>
              <w:t>փորձանոթներ</w:t>
            </w:r>
          </w:p>
        </w:tc>
        <w:tc>
          <w:tcPr>
            <w:tcW w:w="540" w:type="dxa"/>
            <w:shd w:val="clear" w:color="auto" w:fill="auto"/>
          </w:tcPr>
          <w:p w14:paraId="0EC6FA8A" w14:textId="7995B8DF" w:rsidR="004B2D46" w:rsidRDefault="004B2D46" w:rsidP="004B2D46">
            <w:r w:rsidRPr="00FF147E">
              <w:rPr>
                <w:rFonts w:ascii="GHEA Grapalat" w:hAnsi="GHEA Grapalat" w:cs="Arial"/>
                <w:sz w:val="18"/>
                <w:szCs w:val="18"/>
                <w:lang w:val="pt-BR"/>
              </w:rPr>
              <w:t>%</w:t>
            </w:r>
          </w:p>
        </w:tc>
        <w:tc>
          <w:tcPr>
            <w:tcW w:w="540" w:type="dxa"/>
            <w:shd w:val="clear" w:color="auto" w:fill="auto"/>
          </w:tcPr>
          <w:p w14:paraId="02863F74" w14:textId="0EC1788A" w:rsidR="004B2D46" w:rsidRDefault="004B2D46" w:rsidP="004B2D46">
            <w:r w:rsidRPr="00FF147E">
              <w:rPr>
                <w:rFonts w:ascii="GHEA Grapalat" w:hAnsi="GHEA Grapalat" w:cs="Arial"/>
                <w:sz w:val="18"/>
                <w:szCs w:val="18"/>
                <w:lang w:val="pt-BR"/>
              </w:rPr>
              <w:t>%</w:t>
            </w:r>
          </w:p>
        </w:tc>
        <w:tc>
          <w:tcPr>
            <w:tcW w:w="630" w:type="dxa"/>
            <w:shd w:val="clear" w:color="auto" w:fill="auto"/>
          </w:tcPr>
          <w:p w14:paraId="733CE4E8" w14:textId="6B3568B9" w:rsidR="004B2D46" w:rsidRDefault="004B2D46" w:rsidP="004B2D46">
            <w:r w:rsidRPr="00FF147E">
              <w:rPr>
                <w:rFonts w:ascii="GHEA Grapalat" w:hAnsi="GHEA Grapalat" w:cs="Arial"/>
                <w:sz w:val="18"/>
                <w:szCs w:val="18"/>
                <w:lang w:val="pt-BR"/>
              </w:rPr>
              <w:t>%</w:t>
            </w:r>
          </w:p>
        </w:tc>
        <w:tc>
          <w:tcPr>
            <w:tcW w:w="630" w:type="dxa"/>
            <w:shd w:val="clear" w:color="auto" w:fill="auto"/>
          </w:tcPr>
          <w:p w14:paraId="02269917" w14:textId="0E2B986B"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DCBB4B1" w14:textId="75014EA0"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ADF99A9" w14:textId="76C7AB0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F16AB14" w14:textId="4ACAA837"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3AE116F" w14:textId="513A424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7DF89C5" w14:textId="1F53B63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5B5181D" w14:textId="50FD65A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6F6B10A9" w14:textId="3C466E4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96B1475" w14:textId="08F5A72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1BFCD075" w14:textId="2446795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93EF0DB" w14:textId="77777777" w:rsidTr="009565A7">
        <w:trPr>
          <w:cantSplit/>
          <w:trHeight w:val="728"/>
        </w:trPr>
        <w:tc>
          <w:tcPr>
            <w:tcW w:w="1525" w:type="dxa"/>
            <w:shd w:val="clear" w:color="auto" w:fill="auto"/>
            <w:vAlign w:val="center"/>
          </w:tcPr>
          <w:p w14:paraId="7C39BC4E" w14:textId="0EAAE405" w:rsidR="004B2D46" w:rsidRPr="00393CD1" w:rsidRDefault="004B2D46" w:rsidP="004B2D46">
            <w:pPr>
              <w:jc w:val="center"/>
              <w:rPr>
                <w:rFonts w:ascii="GHEA Grapalat" w:hAnsi="GHEA Grapalat" w:cs="Arial LatArm"/>
                <w:lang w:val="pt-BR"/>
              </w:rPr>
            </w:pPr>
            <w:r w:rsidRPr="00393CD1">
              <w:rPr>
                <w:rFonts w:ascii="GHEA Grapalat" w:hAnsi="GHEA Grapalat" w:cs="Arial LatArm"/>
                <w:lang w:val="pt-BR"/>
              </w:rPr>
              <w:t>17</w:t>
            </w:r>
          </w:p>
        </w:tc>
        <w:tc>
          <w:tcPr>
            <w:tcW w:w="2520" w:type="dxa"/>
            <w:shd w:val="clear" w:color="auto" w:fill="auto"/>
            <w:vAlign w:val="center"/>
          </w:tcPr>
          <w:p w14:paraId="4DFA09BA" w14:textId="4CFA3ADB"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33191310/2</w:t>
            </w:r>
          </w:p>
        </w:tc>
        <w:tc>
          <w:tcPr>
            <w:tcW w:w="2880" w:type="dxa"/>
            <w:shd w:val="clear" w:color="auto" w:fill="auto"/>
            <w:vAlign w:val="center"/>
          </w:tcPr>
          <w:p w14:paraId="0C53F51F" w14:textId="36B0AF63" w:rsidR="004B2D46" w:rsidRPr="008D6693" w:rsidRDefault="004B2D46" w:rsidP="004B2D46">
            <w:pPr>
              <w:jc w:val="both"/>
              <w:rPr>
                <w:rFonts w:ascii="GHEA Grapalat" w:hAnsi="GHEA Grapalat" w:cs="Sylfaen"/>
                <w:sz w:val="20"/>
                <w:szCs w:val="20"/>
              </w:rPr>
            </w:pPr>
            <w:r w:rsidRPr="008D6693">
              <w:rPr>
                <w:rFonts w:ascii="GHEA Grapalat" w:hAnsi="GHEA Grapalat" w:cs="Sylfaen"/>
                <w:sz w:val="20"/>
                <w:szCs w:val="20"/>
              </w:rPr>
              <w:t>փորձանոթներ</w:t>
            </w:r>
          </w:p>
        </w:tc>
        <w:tc>
          <w:tcPr>
            <w:tcW w:w="540" w:type="dxa"/>
            <w:shd w:val="clear" w:color="auto" w:fill="auto"/>
          </w:tcPr>
          <w:p w14:paraId="0BEF63DB" w14:textId="7FE240D0" w:rsidR="004B2D46" w:rsidRDefault="004B2D46" w:rsidP="004B2D46">
            <w:r w:rsidRPr="00FF147E">
              <w:rPr>
                <w:rFonts w:ascii="GHEA Grapalat" w:hAnsi="GHEA Grapalat" w:cs="Arial"/>
                <w:sz w:val="18"/>
                <w:szCs w:val="18"/>
                <w:lang w:val="pt-BR"/>
              </w:rPr>
              <w:t>%</w:t>
            </w:r>
          </w:p>
        </w:tc>
        <w:tc>
          <w:tcPr>
            <w:tcW w:w="540" w:type="dxa"/>
            <w:shd w:val="clear" w:color="auto" w:fill="auto"/>
          </w:tcPr>
          <w:p w14:paraId="79D687DF" w14:textId="2F3A084C" w:rsidR="004B2D46" w:rsidRDefault="004B2D46" w:rsidP="004B2D46">
            <w:r w:rsidRPr="00FF147E">
              <w:rPr>
                <w:rFonts w:ascii="GHEA Grapalat" w:hAnsi="GHEA Grapalat" w:cs="Arial"/>
                <w:sz w:val="18"/>
                <w:szCs w:val="18"/>
                <w:lang w:val="pt-BR"/>
              </w:rPr>
              <w:t>%</w:t>
            </w:r>
          </w:p>
        </w:tc>
        <w:tc>
          <w:tcPr>
            <w:tcW w:w="630" w:type="dxa"/>
            <w:shd w:val="clear" w:color="auto" w:fill="auto"/>
          </w:tcPr>
          <w:p w14:paraId="36276282" w14:textId="7AFF836E" w:rsidR="004B2D46" w:rsidRDefault="004B2D46" w:rsidP="004B2D46">
            <w:r w:rsidRPr="00FF147E">
              <w:rPr>
                <w:rFonts w:ascii="GHEA Grapalat" w:hAnsi="GHEA Grapalat" w:cs="Arial"/>
                <w:sz w:val="18"/>
                <w:szCs w:val="18"/>
                <w:lang w:val="pt-BR"/>
              </w:rPr>
              <w:t>%</w:t>
            </w:r>
          </w:p>
        </w:tc>
        <w:tc>
          <w:tcPr>
            <w:tcW w:w="630" w:type="dxa"/>
            <w:shd w:val="clear" w:color="auto" w:fill="auto"/>
          </w:tcPr>
          <w:p w14:paraId="1FFAEFAB" w14:textId="3982F8D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8C92FCF" w14:textId="4E324D7B"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93C1D58" w14:textId="64F8F8A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23EB0A0" w14:textId="5BA435B2"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6A0AED66" w14:textId="430E1BD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04244E3" w14:textId="6981BD4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9598258" w14:textId="2430FB2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9EA478F" w14:textId="7501699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BC7E767" w14:textId="531AC04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F054BEF" w14:textId="3EA8D44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D2E8D33" w14:textId="77777777" w:rsidTr="009565A7">
        <w:trPr>
          <w:cantSplit/>
          <w:trHeight w:val="728"/>
        </w:trPr>
        <w:tc>
          <w:tcPr>
            <w:tcW w:w="1525" w:type="dxa"/>
            <w:shd w:val="clear" w:color="auto" w:fill="auto"/>
            <w:vAlign w:val="center"/>
          </w:tcPr>
          <w:p w14:paraId="70FE4B1E" w14:textId="4DEB9101" w:rsidR="004B2D46" w:rsidRPr="00393CD1" w:rsidRDefault="004B2D46" w:rsidP="004B2D46">
            <w:pPr>
              <w:jc w:val="center"/>
              <w:rPr>
                <w:rFonts w:ascii="GHEA Grapalat" w:hAnsi="GHEA Grapalat" w:cs="Arial LatArm"/>
                <w:lang w:val="pt-BR"/>
              </w:rPr>
            </w:pPr>
            <w:r w:rsidRPr="00393CD1">
              <w:rPr>
                <w:rFonts w:ascii="GHEA Grapalat" w:hAnsi="GHEA Grapalat" w:cs="Arial LatArm"/>
                <w:lang w:val="pt-BR"/>
              </w:rPr>
              <w:t>18</w:t>
            </w:r>
          </w:p>
        </w:tc>
        <w:tc>
          <w:tcPr>
            <w:tcW w:w="2520" w:type="dxa"/>
            <w:shd w:val="clear" w:color="auto" w:fill="auto"/>
            <w:vAlign w:val="center"/>
          </w:tcPr>
          <w:p w14:paraId="6694B94E" w14:textId="6126A509"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33191310/3</w:t>
            </w:r>
          </w:p>
        </w:tc>
        <w:tc>
          <w:tcPr>
            <w:tcW w:w="2880" w:type="dxa"/>
            <w:shd w:val="clear" w:color="auto" w:fill="auto"/>
            <w:vAlign w:val="center"/>
          </w:tcPr>
          <w:p w14:paraId="7295C577" w14:textId="229623A9" w:rsidR="004B2D46" w:rsidRPr="008D6693" w:rsidRDefault="004B2D46" w:rsidP="004B2D46">
            <w:pPr>
              <w:jc w:val="both"/>
              <w:rPr>
                <w:rFonts w:ascii="GHEA Grapalat" w:hAnsi="GHEA Grapalat" w:cs="Sylfaen"/>
                <w:sz w:val="20"/>
                <w:szCs w:val="20"/>
              </w:rPr>
            </w:pPr>
            <w:r w:rsidRPr="008D6693">
              <w:rPr>
                <w:rFonts w:ascii="GHEA Grapalat" w:hAnsi="GHEA Grapalat" w:cs="Sylfaen"/>
                <w:sz w:val="20"/>
                <w:szCs w:val="20"/>
              </w:rPr>
              <w:t>փորձանոթներ</w:t>
            </w:r>
          </w:p>
        </w:tc>
        <w:tc>
          <w:tcPr>
            <w:tcW w:w="540" w:type="dxa"/>
            <w:shd w:val="clear" w:color="auto" w:fill="auto"/>
          </w:tcPr>
          <w:p w14:paraId="76C56827" w14:textId="25DD6ADE" w:rsidR="004B2D46" w:rsidRDefault="004B2D46" w:rsidP="004B2D46">
            <w:r w:rsidRPr="00FF147E">
              <w:rPr>
                <w:rFonts w:ascii="GHEA Grapalat" w:hAnsi="GHEA Grapalat" w:cs="Arial"/>
                <w:sz w:val="18"/>
                <w:szCs w:val="18"/>
                <w:lang w:val="pt-BR"/>
              </w:rPr>
              <w:t>%</w:t>
            </w:r>
          </w:p>
        </w:tc>
        <w:tc>
          <w:tcPr>
            <w:tcW w:w="540" w:type="dxa"/>
            <w:shd w:val="clear" w:color="auto" w:fill="auto"/>
          </w:tcPr>
          <w:p w14:paraId="0E399F2D" w14:textId="605D0DFF" w:rsidR="004B2D46" w:rsidRDefault="004B2D46" w:rsidP="004B2D46">
            <w:r w:rsidRPr="00FF147E">
              <w:rPr>
                <w:rFonts w:ascii="GHEA Grapalat" w:hAnsi="GHEA Grapalat" w:cs="Arial"/>
                <w:sz w:val="18"/>
                <w:szCs w:val="18"/>
                <w:lang w:val="pt-BR"/>
              </w:rPr>
              <w:t>%</w:t>
            </w:r>
          </w:p>
        </w:tc>
        <w:tc>
          <w:tcPr>
            <w:tcW w:w="630" w:type="dxa"/>
            <w:shd w:val="clear" w:color="auto" w:fill="auto"/>
          </w:tcPr>
          <w:p w14:paraId="539C3054" w14:textId="3762077A" w:rsidR="004B2D46" w:rsidRDefault="004B2D46" w:rsidP="004B2D46">
            <w:r w:rsidRPr="00FF147E">
              <w:rPr>
                <w:rFonts w:ascii="GHEA Grapalat" w:hAnsi="GHEA Grapalat" w:cs="Arial"/>
                <w:sz w:val="18"/>
                <w:szCs w:val="18"/>
                <w:lang w:val="pt-BR"/>
              </w:rPr>
              <w:t>%</w:t>
            </w:r>
          </w:p>
        </w:tc>
        <w:tc>
          <w:tcPr>
            <w:tcW w:w="630" w:type="dxa"/>
            <w:shd w:val="clear" w:color="auto" w:fill="auto"/>
          </w:tcPr>
          <w:p w14:paraId="29F6DC16" w14:textId="7091443E"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E65FC19" w14:textId="7AD33D2C"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9854F8F" w14:textId="3E67A85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A49D9D1" w14:textId="45ACE733"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7E3621F4" w14:textId="0F4EC82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DC197BB" w14:textId="31467B0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6E6D826" w14:textId="061EDD7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60FEDCFB" w14:textId="523CB0D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C706559" w14:textId="444F9C0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EECCAD7" w14:textId="6DE5201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6373C98" w14:textId="77777777" w:rsidTr="009565A7">
        <w:trPr>
          <w:cantSplit/>
          <w:trHeight w:val="728"/>
        </w:trPr>
        <w:tc>
          <w:tcPr>
            <w:tcW w:w="1525" w:type="dxa"/>
            <w:shd w:val="clear" w:color="auto" w:fill="auto"/>
            <w:vAlign w:val="center"/>
          </w:tcPr>
          <w:p w14:paraId="1BB6B7CD" w14:textId="601C3FA6" w:rsidR="004B2D46" w:rsidRPr="00393CD1" w:rsidRDefault="004B2D46" w:rsidP="004B2D46">
            <w:pPr>
              <w:jc w:val="center"/>
              <w:rPr>
                <w:rFonts w:ascii="GHEA Grapalat" w:hAnsi="GHEA Grapalat" w:cs="Arial LatArm"/>
                <w:lang w:val="pt-BR"/>
              </w:rPr>
            </w:pPr>
            <w:r w:rsidRPr="00393CD1">
              <w:rPr>
                <w:rFonts w:ascii="GHEA Grapalat" w:hAnsi="GHEA Grapalat" w:cs="Arial LatArm"/>
                <w:lang w:val="pt-BR"/>
              </w:rPr>
              <w:t>19</w:t>
            </w:r>
          </w:p>
        </w:tc>
        <w:tc>
          <w:tcPr>
            <w:tcW w:w="2520" w:type="dxa"/>
            <w:shd w:val="clear" w:color="auto" w:fill="auto"/>
            <w:vAlign w:val="center"/>
          </w:tcPr>
          <w:p w14:paraId="4BB5F808" w14:textId="36C2B87E"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33411120/1</w:t>
            </w:r>
          </w:p>
        </w:tc>
        <w:tc>
          <w:tcPr>
            <w:tcW w:w="2880" w:type="dxa"/>
            <w:shd w:val="clear" w:color="auto" w:fill="auto"/>
          </w:tcPr>
          <w:p w14:paraId="1EF92C77" w14:textId="672C96E8" w:rsidR="004B2D46" w:rsidRPr="008D6693" w:rsidRDefault="004B2D46" w:rsidP="004B2D46">
            <w:pPr>
              <w:jc w:val="both"/>
              <w:rPr>
                <w:rFonts w:ascii="GHEA Grapalat" w:hAnsi="GHEA Grapalat" w:cs="Sylfaen"/>
                <w:sz w:val="20"/>
                <w:szCs w:val="20"/>
              </w:rPr>
            </w:pPr>
            <w:r w:rsidRPr="006903EA">
              <w:rPr>
                <w:rFonts w:ascii="GHEA Grapalat" w:hAnsi="GHEA Grapalat" w:cs="Sylfaen"/>
                <w:sz w:val="20"/>
                <w:szCs w:val="20"/>
              </w:rPr>
              <w:t>Փայնթ</w:t>
            </w:r>
            <w:r w:rsidRPr="006903EA">
              <w:rPr>
                <w:rFonts w:ascii="GHEA Grapalat" w:hAnsi="GHEA Grapalat"/>
                <w:sz w:val="20"/>
                <w:szCs w:val="20"/>
              </w:rPr>
              <w:t xml:space="preserve"> 4 </w:t>
            </w:r>
            <w:r w:rsidRPr="006903EA">
              <w:rPr>
                <w:rFonts w:ascii="GHEA Grapalat" w:hAnsi="GHEA Grapalat" w:cs="Sylfaen"/>
                <w:sz w:val="20"/>
                <w:szCs w:val="20"/>
              </w:rPr>
              <w:t>եվրոսիրինջ</w:t>
            </w:r>
            <w:r w:rsidRPr="006903EA">
              <w:rPr>
                <w:rFonts w:ascii="GHEA Grapalat" w:hAnsi="GHEA Grapalat"/>
                <w:sz w:val="20"/>
                <w:szCs w:val="20"/>
              </w:rPr>
              <w:t xml:space="preserve"> </w:t>
            </w:r>
            <w:r w:rsidRPr="006903EA">
              <w:rPr>
                <w:rFonts w:ascii="GHEA Grapalat" w:hAnsi="GHEA Grapalat" w:cs="Sylfaen"/>
                <w:sz w:val="20"/>
                <w:szCs w:val="20"/>
              </w:rPr>
              <w:t>կրթ</w:t>
            </w:r>
          </w:p>
        </w:tc>
        <w:tc>
          <w:tcPr>
            <w:tcW w:w="540" w:type="dxa"/>
            <w:shd w:val="clear" w:color="auto" w:fill="auto"/>
          </w:tcPr>
          <w:p w14:paraId="582B97BD" w14:textId="3A599181" w:rsidR="004B2D46" w:rsidRDefault="004B2D46" w:rsidP="004B2D46">
            <w:r w:rsidRPr="00FF147E">
              <w:rPr>
                <w:rFonts w:ascii="GHEA Grapalat" w:hAnsi="GHEA Grapalat" w:cs="Arial"/>
                <w:sz w:val="18"/>
                <w:szCs w:val="18"/>
                <w:lang w:val="pt-BR"/>
              </w:rPr>
              <w:t>%</w:t>
            </w:r>
          </w:p>
        </w:tc>
        <w:tc>
          <w:tcPr>
            <w:tcW w:w="540" w:type="dxa"/>
            <w:shd w:val="clear" w:color="auto" w:fill="auto"/>
          </w:tcPr>
          <w:p w14:paraId="1B690494" w14:textId="6CEEC6ED" w:rsidR="004B2D46" w:rsidRDefault="004B2D46" w:rsidP="004B2D46">
            <w:r w:rsidRPr="00FF147E">
              <w:rPr>
                <w:rFonts w:ascii="GHEA Grapalat" w:hAnsi="GHEA Grapalat" w:cs="Arial"/>
                <w:sz w:val="18"/>
                <w:szCs w:val="18"/>
                <w:lang w:val="pt-BR"/>
              </w:rPr>
              <w:t>%</w:t>
            </w:r>
          </w:p>
        </w:tc>
        <w:tc>
          <w:tcPr>
            <w:tcW w:w="630" w:type="dxa"/>
            <w:shd w:val="clear" w:color="auto" w:fill="auto"/>
          </w:tcPr>
          <w:p w14:paraId="26E17038" w14:textId="46C5982E" w:rsidR="004B2D46" w:rsidRDefault="004B2D46" w:rsidP="004B2D46">
            <w:r w:rsidRPr="00FF147E">
              <w:rPr>
                <w:rFonts w:ascii="GHEA Grapalat" w:hAnsi="GHEA Grapalat" w:cs="Arial"/>
                <w:sz w:val="18"/>
                <w:szCs w:val="18"/>
                <w:lang w:val="pt-BR"/>
              </w:rPr>
              <w:t>%</w:t>
            </w:r>
          </w:p>
        </w:tc>
        <w:tc>
          <w:tcPr>
            <w:tcW w:w="630" w:type="dxa"/>
            <w:shd w:val="clear" w:color="auto" w:fill="auto"/>
          </w:tcPr>
          <w:p w14:paraId="319ACEA4" w14:textId="0FF3ED3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AF62932" w14:textId="14DECADB"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70971ECE" w14:textId="29B1AF47"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085B527" w14:textId="152E5AD5"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4837DCC" w14:textId="5C61006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37DD2D9" w14:textId="77EB4EA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D0EC393" w14:textId="69229B6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5A7191BA" w14:textId="7D5983B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1F076AB" w14:textId="3D221E9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11055FC1" w14:textId="0A0D840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AA0DFE6" w14:textId="77777777" w:rsidTr="009565A7">
        <w:trPr>
          <w:cantSplit/>
          <w:trHeight w:val="728"/>
        </w:trPr>
        <w:tc>
          <w:tcPr>
            <w:tcW w:w="1525" w:type="dxa"/>
            <w:shd w:val="clear" w:color="auto" w:fill="auto"/>
            <w:vAlign w:val="center"/>
          </w:tcPr>
          <w:p w14:paraId="66705290" w14:textId="28BA3BAB" w:rsidR="004B2D46" w:rsidRPr="00393CD1" w:rsidRDefault="004B2D46" w:rsidP="004B2D46">
            <w:pPr>
              <w:jc w:val="center"/>
              <w:rPr>
                <w:rFonts w:ascii="GHEA Grapalat" w:hAnsi="GHEA Grapalat" w:cs="Arial LatArm"/>
                <w:lang w:val="pt-BR"/>
              </w:rPr>
            </w:pPr>
            <w:r>
              <w:rPr>
                <w:rFonts w:ascii="GHEA Grapalat" w:hAnsi="GHEA Grapalat" w:cs="Arial LatArm"/>
              </w:rPr>
              <w:t>20</w:t>
            </w:r>
          </w:p>
        </w:tc>
        <w:tc>
          <w:tcPr>
            <w:tcW w:w="2520" w:type="dxa"/>
            <w:shd w:val="clear" w:color="auto" w:fill="auto"/>
            <w:vAlign w:val="center"/>
          </w:tcPr>
          <w:p w14:paraId="7E1C58D1" w14:textId="0B8FE30B"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33411340/1</w:t>
            </w:r>
          </w:p>
        </w:tc>
        <w:tc>
          <w:tcPr>
            <w:tcW w:w="2880" w:type="dxa"/>
            <w:shd w:val="clear" w:color="auto" w:fill="auto"/>
            <w:vAlign w:val="center"/>
          </w:tcPr>
          <w:p w14:paraId="20884975" w14:textId="2A05E142" w:rsidR="004B2D46" w:rsidRPr="006903EA" w:rsidRDefault="004B2D46" w:rsidP="004B2D46">
            <w:pPr>
              <w:jc w:val="both"/>
              <w:rPr>
                <w:rFonts w:ascii="GHEA Grapalat" w:hAnsi="GHEA Grapalat" w:cs="Sylfaen"/>
                <w:sz w:val="20"/>
                <w:szCs w:val="20"/>
              </w:rPr>
            </w:pPr>
            <w:r w:rsidRPr="008D6693">
              <w:rPr>
                <w:rFonts w:ascii="GHEA Grapalat" w:hAnsi="GHEA Grapalat"/>
                <w:sz w:val="20"/>
                <w:szCs w:val="20"/>
              </w:rPr>
              <w:t>գ</w:t>
            </w:r>
            <w:r w:rsidRPr="008D6693">
              <w:rPr>
                <w:rFonts w:ascii="GHEA Grapalat" w:hAnsi="GHEA Grapalat" w:cs="Sylfaen"/>
                <w:sz w:val="20"/>
                <w:szCs w:val="20"/>
              </w:rPr>
              <w:t>ութա</w:t>
            </w:r>
            <w:r w:rsidRPr="008D6693">
              <w:rPr>
                <w:rFonts w:ascii="GHEA Grapalat" w:hAnsi="GHEA Grapalat"/>
                <w:sz w:val="20"/>
                <w:szCs w:val="20"/>
              </w:rPr>
              <w:t xml:space="preserve"> </w:t>
            </w:r>
            <w:r w:rsidRPr="008D6693">
              <w:rPr>
                <w:rFonts w:ascii="GHEA Grapalat" w:hAnsi="GHEA Grapalat" w:cs="Sylfaen"/>
                <w:sz w:val="20"/>
                <w:szCs w:val="20"/>
              </w:rPr>
              <w:t>փերչա</w:t>
            </w:r>
            <w:r w:rsidRPr="008D6693">
              <w:rPr>
                <w:rFonts w:ascii="GHEA Grapalat" w:hAnsi="GHEA Grapalat"/>
                <w:sz w:val="20"/>
                <w:szCs w:val="20"/>
              </w:rPr>
              <w:t xml:space="preserve"> </w:t>
            </w:r>
            <w:r w:rsidRPr="008D6693">
              <w:rPr>
                <w:rFonts w:ascii="GHEA Grapalat" w:hAnsi="GHEA Grapalat" w:cs="Sylfaen"/>
                <w:sz w:val="20"/>
                <w:szCs w:val="20"/>
              </w:rPr>
              <w:t>սլայդս</w:t>
            </w:r>
          </w:p>
        </w:tc>
        <w:tc>
          <w:tcPr>
            <w:tcW w:w="540" w:type="dxa"/>
            <w:shd w:val="clear" w:color="auto" w:fill="auto"/>
          </w:tcPr>
          <w:p w14:paraId="2776C6FA" w14:textId="192FC6F3" w:rsidR="004B2D46" w:rsidRDefault="004B2D46" w:rsidP="004B2D46">
            <w:r w:rsidRPr="00FF147E">
              <w:rPr>
                <w:rFonts w:ascii="GHEA Grapalat" w:hAnsi="GHEA Grapalat" w:cs="Arial"/>
                <w:sz w:val="18"/>
                <w:szCs w:val="18"/>
                <w:lang w:val="pt-BR"/>
              </w:rPr>
              <w:t>%</w:t>
            </w:r>
          </w:p>
        </w:tc>
        <w:tc>
          <w:tcPr>
            <w:tcW w:w="540" w:type="dxa"/>
            <w:shd w:val="clear" w:color="auto" w:fill="auto"/>
          </w:tcPr>
          <w:p w14:paraId="12BC2483" w14:textId="1F526364" w:rsidR="004B2D46" w:rsidRDefault="004B2D46" w:rsidP="004B2D46">
            <w:r w:rsidRPr="00FF147E">
              <w:rPr>
                <w:rFonts w:ascii="GHEA Grapalat" w:hAnsi="GHEA Grapalat" w:cs="Arial"/>
                <w:sz w:val="18"/>
                <w:szCs w:val="18"/>
                <w:lang w:val="pt-BR"/>
              </w:rPr>
              <w:t>%</w:t>
            </w:r>
          </w:p>
        </w:tc>
        <w:tc>
          <w:tcPr>
            <w:tcW w:w="630" w:type="dxa"/>
            <w:shd w:val="clear" w:color="auto" w:fill="auto"/>
          </w:tcPr>
          <w:p w14:paraId="56D17833" w14:textId="256BF3C8" w:rsidR="004B2D46" w:rsidRDefault="004B2D46" w:rsidP="004B2D46">
            <w:r w:rsidRPr="00FF147E">
              <w:rPr>
                <w:rFonts w:ascii="GHEA Grapalat" w:hAnsi="GHEA Grapalat" w:cs="Arial"/>
                <w:sz w:val="18"/>
                <w:szCs w:val="18"/>
                <w:lang w:val="pt-BR"/>
              </w:rPr>
              <w:t>%</w:t>
            </w:r>
          </w:p>
        </w:tc>
        <w:tc>
          <w:tcPr>
            <w:tcW w:w="630" w:type="dxa"/>
            <w:shd w:val="clear" w:color="auto" w:fill="auto"/>
          </w:tcPr>
          <w:p w14:paraId="3CFD28B9" w14:textId="1BDF5595"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7102622" w14:textId="4218EF6D"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193D9E5" w14:textId="209E0DF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01ADD1D" w14:textId="2E5F65E9"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61A180D8" w14:textId="1058EB1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BD8BA1C" w14:textId="1936427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4687D45" w14:textId="6FAFDC2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79A8348" w14:textId="6E1F129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DAB1202" w14:textId="60FBB94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6DEC10D" w14:textId="438DC5E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CF3842C" w14:textId="77777777" w:rsidTr="009565A7">
        <w:trPr>
          <w:cantSplit/>
          <w:trHeight w:val="728"/>
        </w:trPr>
        <w:tc>
          <w:tcPr>
            <w:tcW w:w="1525" w:type="dxa"/>
            <w:shd w:val="clear" w:color="auto" w:fill="auto"/>
            <w:vAlign w:val="center"/>
          </w:tcPr>
          <w:p w14:paraId="550C1CB0" w14:textId="75224E5E" w:rsidR="004B2D46" w:rsidRDefault="004B2D46" w:rsidP="004B2D46">
            <w:pPr>
              <w:jc w:val="center"/>
              <w:rPr>
                <w:rFonts w:ascii="GHEA Grapalat" w:hAnsi="GHEA Grapalat" w:cs="Arial LatArm"/>
              </w:rPr>
            </w:pPr>
            <w:r>
              <w:rPr>
                <w:rFonts w:ascii="GHEA Grapalat" w:hAnsi="GHEA Grapalat" w:cs="Arial LatArm"/>
              </w:rPr>
              <w:t>21</w:t>
            </w:r>
          </w:p>
        </w:tc>
        <w:tc>
          <w:tcPr>
            <w:tcW w:w="2520" w:type="dxa"/>
            <w:shd w:val="clear" w:color="auto" w:fill="auto"/>
            <w:vAlign w:val="center"/>
          </w:tcPr>
          <w:p w14:paraId="4CB57F2E" w14:textId="402569CE"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33411350/1</w:t>
            </w:r>
          </w:p>
        </w:tc>
        <w:tc>
          <w:tcPr>
            <w:tcW w:w="2880" w:type="dxa"/>
            <w:shd w:val="clear" w:color="auto" w:fill="auto"/>
            <w:vAlign w:val="center"/>
          </w:tcPr>
          <w:p w14:paraId="69DCE020" w14:textId="7658CED6" w:rsidR="004B2D46" w:rsidRPr="008D6693" w:rsidRDefault="004B2D46" w:rsidP="004B2D46">
            <w:pPr>
              <w:jc w:val="both"/>
              <w:rPr>
                <w:rFonts w:ascii="GHEA Grapalat" w:hAnsi="GHEA Grapalat"/>
                <w:sz w:val="20"/>
                <w:szCs w:val="20"/>
              </w:rPr>
            </w:pPr>
            <w:r w:rsidRPr="008D6693">
              <w:rPr>
                <w:rFonts w:ascii="GHEA Grapalat" w:hAnsi="GHEA Grapalat"/>
                <w:sz w:val="20"/>
                <w:szCs w:val="20"/>
              </w:rPr>
              <w:t>գ</w:t>
            </w:r>
            <w:r w:rsidRPr="008D6693">
              <w:rPr>
                <w:rFonts w:ascii="GHEA Grapalat" w:hAnsi="GHEA Grapalat" w:cs="Sylfaen"/>
                <w:sz w:val="20"/>
                <w:szCs w:val="20"/>
              </w:rPr>
              <w:t>ութա</w:t>
            </w:r>
            <w:r w:rsidRPr="008D6693">
              <w:rPr>
                <w:rFonts w:ascii="GHEA Grapalat" w:hAnsi="GHEA Grapalat"/>
                <w:sz w:val="20"/>
                <w:szCs w:val="20"/>
              </w:rPr>
              <w:t xml:space="preserve"> </w:t>
            </w:r>
            <w:r w:rsidRPr="008D6693">
              <w:rPr>
                <w:rFonts w:ascii="GHEA Grapalat" w:hAnsi="GHEA Grapalat" w:cs="Sylfaen"/>
                <w:sz w:val="20"/>
                <w:szCs w:val="20"/>
              </w:rPr>
              <w:t>փերչա</w:t>
            </w:r>
            <w:r w:rsidRPr="008D6693">
              <w:rPr>
                <w:rFonts w:ascii="GHEA Grapalat" w:hAnsi="GHEA Grapalat"/>
                <w:sz w:val="20"/>
                <w:szCs w:val="20"/>
              </w:rPr>
              <w:t xml:space="preserve"> </w:t>
            </w:r>
            <w:r w:rsidRPr="008D6693">
              <w:rPr>
                <w:rFonts w:ascii="GHEA Grapalat" w:hAnsi="GHEA Grapalat" w:cs="Sylfaen"/>
                <w:sz w:val="20"/>
                <w:szCs w:val="20"/>
              </w:rPr>
              <w:t>մարկեր</w:t>
            </w:r>
          </w:p>
        </w:tc>
        <w:tc>
          <w:tcPr>
            <w:tcW w:w="540" w:type="dxa"/>
            <w:shd w:val="clear" w:color="auto" w:fill="auto"/>
          </w:tcPr>
          <w:p w14:paraId="598F125A" w14:textId="58F01DE2" w:rsidR="004B2D46" w:rsidRDefault="004B2D46" w:rsidP="004B2D46">
            <w:r w:rsidRPr="00FF147E">
              <w:rPr>
                <w:rFonts w:ascii="GHEA Grapalat" w:hAnsi="GHEA Grapalat" w:cs="Arial"/>
                <w:sz w:val="18"/>
                <w:szCs w:val="18"/>
                <w:lang w:val="pt-BR"/>
              </w:rPr>
              <w:t>%</w:t>
            </w:r>
          </w:p>
        </w:tc>
        <w:tc>
          <w:tcPr>
            <w:tcW w:w="540" w:type="dxa"/>
            <w:shd w:val="clear" w:color="auto" w:fill="auto"/>
          </w:tcPr>
          <w:p w14:paraId="60BFE1A8" w14:textId="36BBBF62" w:rsidR="004B2D46" w:rsidRDefault="004B2D46" w:rsidP="004B2D46">
            <w:r w:rsidRPr="00FF147E">
              <w:rPr>
                <w:rFonts w:ascii="GHEA Grapalat" w:hAnsi="GHEA Grapalat" w:cs="Arial"/>
                <w:sz w:val="18"/>
                <w:szCs w:val="18"/>
                <w:lang w:val="pt-BR"/>
              </w:rPr>
              <w:t>%</w:t>
            </w:r>
          </w:p>
        </w:tc>
        <w:tc>
          <w:tcPr>
            <w:tcW w:w="630" w:type="dxa"/>
            <w:shd w:val="clear" w:color="auto" w:fill="auto"/>
          </w:tcPr>
          <w:p w14:paraId="3C40D781" w14:textId="3973F5AE" w:rsidR="004B2D46" w:rsidRDefault="004B2D46" w:rsidP="004B2D46">
            <w:r w:rsidRPr="00FF147E">
              <w:rPr>
                <w:rFonts w:ascii="GHEA Grapalat" w:hAnsi="GHEA Grapalat" w:cs="Arial"/>
                <w:sz w:val="18"/>
                <w:szCs w:val="18"/>
                <w:lang w:val="pt-BR"/>
              </w:rPr>
              <w:t>%</w:t>
            </w:r>
          </w:p>
        </w:tc>
        <w:tc>
          <w:tcPr>
            <w:tcW w:w="630" w:type="dxa"/>
            <w:shd w:val="clear" w:color="auto" w:fill="auto"/>
          </w:tcPr>
          <w:p w14:paraId="1E9831CD" w14:textId="61E2F45E"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FBB5951" w14:textId="51A60775"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615E5C14" w14:textId="6A896D2D"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BFF5B6E" w14:textId="1CD56EE4"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E6387F2" w14:textId="3E3EFD3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B63017E" w14:textId="51A01C8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03D098D" w14:textId="489EF24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0A44AB5" w14:textId="391928A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9D2A51F" w14:textId="3400BF4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11565E9" w14:textId="30EDD07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EB2E322" w14:textId="77777777" w:rsidTr="009565A7">
        <w:trPr>
          <w:cantSplit/>
          <w:trHeight w:val="728"/>
        </w:trPr>
        <w:tc>
          <w:tcPr>
            <w:tcW w:w="1525" w:type="dxa"/>
            <w:shd w:val="clear" w:color="auto" w:fill="auto"/>
            <w:vAlign w:val="center"/>
          </w:tcPr>
          <w:p w14:paraId="04A28D17" w14:textId="7FC03DE1" w:rsidR="004B2D46" w:rsidRDefault="004B2D46" w:rsidP="004B2D46">
            <w:pPr>
              <w:jc w:val="center"/>
              <w:rPr>
                <w:rFonts w:ascii="GHEA Grapalat" w:hAnsi="GHEA Grapalat" w:cs="Arial LatArm"/>
              </w:rPr>
            </w:pPr>
            <w:r>
              <w:rPr>
                <w:rFonts w:ascii="GHEA Grapalat" w:hAnsi="GHEA Grapalat" w:cs="Arial LatArm"/>
              </w:rPr>
              <w:t>22</w:t>
            </w:r>
          </w:p>
        </w:tc>
        <w:tc>
          <w:tcPr>
            <w:tcW w:w="2520" w:type="dxa"/>
            <w:shd w:val="clear" w:color="auto" w:fill="auto"/>
            <w:vAlign w:val="center"/>
          </w:tcPr>
          <w:p w14:paraId="6B0B6D37" w14:textId="0D12D93A"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hy-AM"/>
              </w:rPr>
              <w:t>33411390/1</w:t>
            </w:r>
          </w:p>
        </w:tc>
        <w:tc>
          <w:tcPr>
            <w:tcW w:w="2880" w:type="dxa"/>
            <w:shd w:val="clear" w:color="auto" w:fill="auto"/>
            <w:vAlign w:val="center"/>
          </w:tcPr>
          <w:p w14:paraId="3069CA39" w14:textId="27243C8C" w:rsidR="004B2D46" w:rsidRPr="008D6693" w:rsidRDefault="004B2D46" w:rsidP="004B2D46">
            <w:pPr>
              <w:jc w:val="both"/>
              <w:rPr>
                <w:rFonts w:ascii="GHEA Grapalat" w:hAnsi="GHEA Grapalat"/>
                <w:sz w:val="20"/>
                <w:szCs w:val="20"/>
              </w:rPr>
            </w:pPr>
            <w:r>
              <w:rPr>
                <w:rFonts w:ascii="GHEA Grapalat" w:hAnsi="GHEA Grapalat"/>
                <w:sz w:val="20"/>
                <w:szCs w:val="20"/>
                <w:lang w:val="hy-AM"/>
              </w:rPr>
              <w:t>Բոռ տուրբինի</w:t>
            </w:r>
          </w:p>
        </w:tc>
        <w:tc>
          <w:tcPr>
            <w:tcW w:w="540" w:type="dxa"/>
            <w:shd w:val="clear" w:color="auto" w:fill="auto"/>
          </w:tcPr>
          <w:p w14:paraId="657FAE44" w14:textId="0EB75D7E" w:rsidR="004B2D46" w:rsidRDefault="004B2D46" w:rsidP="004B2D46">
            <w:r w:rsidRPr="00FF147E">
              <w:rPr>
                <w:rFonts w:ascii="GHEA Grapalat" w:hAnsi="GHEA Grapalat" w:cs="Arial"/>
                <w:sz w:val="18"/>
                <w:szCs w:val="18"/>
                <w:lang w:val="pt-BR"/>
              </w:rPr>
              <w:t>%</w:t>
            </w:r>
          </w:p>
        </w:tc>
        <w:tc>
          <w:tcPr>
            <w:tcW w:w="540" w:type="dxa"/>
            <w:shd w:val="clear" w:color="auto" w:fill="auto"/>
          </w:tcPr>
          <w:p w14:paraId="6E4D646E" w14:textId="5BA9D416" w:rsidR="004B2D46" w:rsidRDefault="004B2D46" w:rsidP="004B2D46">
            <w:r w:rsidRPr="00FF147E">
              <w:rPr>
                <w:rFonts w:ascii="GHEA Grapalat" w:hAnsi="GHEA Grapalat" w:cs="Arial"/>
                <w:sz w:val="18"/>
                <w:szCs w:val="18"/>
                <w:lang w:val="pt-BR"/>
              </w:rPr>
              <w:t>%</w:t>
            </w:r>
          </w:p>
        </w:tc>
        <w:tc>
          <w:tcPr>
            <w:tcW w:w="630" w:type="dxa"/>
            <w:shd w:val="clear" w:color="auto" w:fill="auto"/>
          </w:tcPr>
          <w:p w14:paraId="2A12C839" w14:textId="30A4ECA1" w:rsidR="004B2D46" w:rsidRDefault="004B2D46" w:rsidP="004B2D46">
            <w:r w:rsidRPr="00FF147E">
              <w:rPr>
                <w:rFonts w:ascii="GHEA Grapalat" w:hAnsi="GHEA Grapalat" w:cs="Arial"/>
                <w:sz w:val="18"/>
                <w:szCs w:val="18"/>
                <w:lang w:val="pt-BR"/>
              </w:rPr>
              <w:t>%</w:t>
            </w:r>
          </w:p>
        </w:tc>
        <w:tc>
          <w:tcPr>
            <w:tcW w:w="630" w:type="dxa"/>
            <w:shd w:val="clear" w:color="auto" w:fill="auto"/>
          </w:tcPr>
          <w:p w14:paraId="2D97FAB7" w14:textId="5AC59FAD"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A7A0750" w14:textId="6978EBB1"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767750D1" w14:textId="352E520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A644A13" w14:textId="430BF319"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47AA753" w14:textId="1184DB2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071EEA0" w14:textId="06725BD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DDC30F0" w14:textId="14C0992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734E4598" w14:textId="1539B45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CD0DED4" w14:textId="1BB5D2E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14013DF7" w14:textId="2E640D4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7D64DD24" w14:textId="77777777" w:rsidTr="009565A7">
        <w:trPr>
          <w:cantSplit/>
          <w:trHeight w:val="728"/>
        </w:trPr>
        <w:tc>
          <w:tcPr>
            <w:tcW w:w="1525" w:type="dxa"/>
            <w:shd w:val="clear" w:color="auto" w:fill="auto"/>
            <w:vAlign w:val="center"/>
          </w:tcPr>
          <w:p w14:paraId="18632012" w14:textId="2184A43E" w:rsidR="004B2D46" w:rsidRDefault="004B2D46" w:rsidP="004B2D46">
            <w:pPr>
              <w:jc w:val="center"/>
              <w:rPr>
                <w:rFonts w:ascii="GHEA Grapalat" w:hAnsi="GHEA Grapalat" w:cs="Arial LatArm"/>
              </w:rPr>
            </w:pPr>
            <w:r>
              <w:rPr>
                <w:rFonts w:ascii="GHEA Grapalat" w:hAnsi="GHEA Grapalat" w:cs="Arial LatArm"/>
                <w:lang w:val="pt-BR"/>
              </w:rPr>
              <w:t>23</w:t>
            </w:r>
          </w:p>
        </w:tc>
        <w:tc>
          <w:tcPr>
            <w:tcW w:w="2520" w:type="dxa"/>
            <w:shd w:val="clear" w:color="auto" w:fill="auto"/>
            <w:vAlign w:val="center"/>
          </w:tcPr>
          <w:p w14:paraId="2DD20E8F" w14:textId="789DA33B" w:rsidR="004B2D46" w:rsidRDefault="004B2D46" w:rsidP="004B2D46">
            <w:pPr>
              <w:jc w:val="center"/>
              <w:rPr>
                <w:rFonts w:ascii="GHEA Grapalat" w:hAnsi="GHEA Grapalat"/>
                <w:color w:val="333333"/>
                <w:sz w:val="16"/>
                <w:szCs w:val="16"/>
                <w:lang w:val="hy-AM"/>
              </w:rPr>
            </w:pPr>
            <w:r>
              <w:rPr>
                <w:rFonts w:ascii="GHEA Grapalat" w:hAnsi="GHEA Grapalat"/>
                <w:color w:val="333333"/>
                <w:sz w:val="16"/>
                <w:szCs w:val="16"/>
                <w:lang w:val="pt-BR"/>
              </w:rPr>
              <w:t>33411410/1</w:t>
            </w:r>
          </w:p>
        </w:tc>
        <w:tc>
          <w:tcPr>
            <w:tcW w:w="2880" w:type="dxa"/>
            <w:shd w:val="clear" w:color="auto" w:fill="auto"/>
            <w:vAlign w:val="center"/>
          </w:tcPr>
          <w:p w14:paraId="6E854A61" w14:textId="528BFDED" w:rsidR="004B2D46" w:rsidRDefault="004B2D46" w:rsidP="004B2D46">
            <w:pPr>
              <w:jc w:val="both"/>
              <w:rPr>
                <w:rFonts w:ascii="GHEA Grapalat" w:hAnsi="GHEA Grapalat"/>
                <w:sz w:val="20"/>
                <w:szCs w:val="20"/>
                <w:lang w:val="hy-AM"/>
              </w:rPr>
            </w:pPr>
            <w:r>
              <w:rPr>
                <w:rFonts w:ascii="GHEA Grapalat" w:hAnsi="GHEA Grapalat"/>
                <w:sz w:val="20"/>
                <w:szCs w:val="20"/>
                <w:lang w:val="es-ES"/>
              </w:rPr>
              <w:t>Էնդամետազոն+էվգենոլ</w:t>
            </w:r>
          </w:p>
        </w:tc>
        <w:tc>
          <w:tcPr>
            <w:tcW w:w="540" w:type="dxa"/>
            <w:shd w:val="clear" w:color="auto" w:fill="auto"/>
          </w:tcPr>
          <w:p w14:paraId="0A83618E" w14:textId="2B8A5DF3" w:rsidR="004B2D46" w:rsidRDefault="004B2D46" w:rsidP="004B2D46">
            <w:r w:rsidRPr="00FF147E">
              <w:rPr>
                <w:rFonts w:ascii="GHEA Grapalat" w:hAnsi="GHEA Grapalat" w:cs="Arial"/>
                <w:sz w:val="18"/>
                <w:szCs w:val="18"/>
                <w:lang w:val="pt-BR"/>
              </w:rPr>
              <w:t>%</w:t>
            </w:r>
          </w:p>
        </w:tc>
        <w:tc>
          <w:tcPr>
            <w:tcW w:w="540" w:type="dxa"/>
            <w:shd w:val="clear" w:color="auto" w:fill="auto"/>
          </w:tcPr>
          <w:p w14:paraId="6D4230DE" w14:textId="1D3A46C2" w:rsidR="004B2D46" w:rsidRDefault="004B2D46" w:rsidP="004B2D46">
            <w:r w:rsidRPr="00FF147E">
              <w:rPr>
                <w:rFonts w:ascii="GHEA Grapalat" w:hAnsi="GHEA Grapalat" w:cs="Arial"/>
                <w:sz w:val="18"/>
                <w:szCs w:val="18"/>
                <w:lang w:val="pt-BR"/>
              </w:rPr>
              <w:t>%</w:t>
            </w:r>
          </w:p>
        </w:tc>
        <w:tc>
          <w:tcPr>
            <w:tcW w:w="630" w:type="dxa"/>
            <w:shd w:val="clear" w:color="auto" w:fill="auto"/>
          </w:tcPr>
          <w:p w14:paraId="1F599BE7" w14:textId="42169CDA" w:rsidR="004B2D46" w:rsidRDefault="004B2D46" w:rsidP="004B2D46">
            <w:r w:rsidRPr="00FF147E">
              <w:rPr>
                <w:rFonts w:ascii="GHEA Grapalat" w:hAnsi="GHEA Grapalat" w:cs="Arial"/>
                <w:sz w:val="18"/>
                <w:szCs w:val="18"/>
                <w:lang w:val="pt-BR"/>
              </w:rPr>
              <w:t>%</w:t>
            </w:r>
          </w:p>
        </w:tc>
        <w:tc>
          <w:tcPr>
            <w:tcW w:w="630" w:type="dxa"/>
            <w:shd w:val="clear" w:color="auto" w:fill="auto"/>
          </w:tcPr>
          <w:p w14:paraId="4BBEAC15" w14:textId="6A8B8E6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CDC8030" w14:textId="5EF6DD7C"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622E941E" w14:textId="4D0CD777"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FF52548" w14:textId="3C79F0DB"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6AA40196" w14:textId="30D76B0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0DDCDCE" w14:textId="6C399B1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82D2A68" w14:textId="3BBF67F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7C0B811" w14:textId="61C8120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07622751" w14:textId="29684A1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5B8AF84F" w14:textId="4F5E034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73ACE80A" w14:textId="77777777" w:rsidTr="009565A7">
        <w:trPr>
          <w:cantSplit/>
          <w:trHeight w:val="728"/>
        </w:trPr>
        <w:tc>
          <w:tcPr>
            <w:tcW w:w="1525" w:type="dxa"/>
            <w:shd w:val="clear" w:color="auto" w:fill="auto"/>
            <w:vAlign w:val="center"/>
          </w:tcPr>
          <w:p w14:paraId="5AF6294A" w14:textId="4B4ECD88" w:rsidR="004B2D46" w:rsidRDefault="004B2D46" w:rsidP="004B2D46">
            <w:pPr>
              <w:jc w:val="center"/>
              <w:rPr>
                <w:rFonts w:ascii="GHEA Grapalat" w:hAnsi="GHEA Grapalat" w:cs="Arial LatArm"/>
                <w:lang w:val="pt-BR"/>
              </w:rPr>
            </w:pPr>
            <w:r>
              <w:rPr>
                <w:rFonts w:ascii="GHEA Grapalat" w:hAnsi="GHEA Grapalat" w:cs="Arial LatArm"/>
              </w:rPr>
              <w:t>24</w:t>
            </w:r>
          </w:p>
        </w:tc>
        <w:tc>
          <w:tcPr>
            <w:tcW w:w="2520" w:type="dxa"/>
            <w:shd w:val="clear" w:color="auto" w:fill="auto"/>
            <w:vAlign w:val="center"/>
          </w:tcPr>
          <w:p w14:paraId="309AD98B" w14:textId="292FA4A9"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33411420/1</w:t>
            </w:r>
          </w:p>
        </w:tc>
        <w:tc>
          <w:tcPr>
            <w:tcW w:w="2880" w:type="dxa"/>
            <w:shd w:val="clear" w:color="auto" w:fill="auto"/>
            <w:vAlign w:val="center"/>
          </w:tcPr>
          <w:p w14:paraId="3F988549" w14:textId="23CCC176" w:rsidR="004B2D46" w:rsidRDefault="004B2D46" w:rsidP="004B2D46">
            <w:pPr>
              <w:jc w:val="both"/>
              <w:rPr>
                <w:rFonts w:ascii="GHEA Grapalat" w:hAnsi="GHEA Grapalat"/>
                <w:sz w:val="20"/>
                <w:szCs w:val="20"/>
                <w:lang w:val="es-ES"/>
              </w:rPr>
            </w:pPr>
            <w:r w:rsidRPr="008D6693">
              <w:rPr>
                <w:rFonts w:ascii="GHEA Grapalat" w:hAnsi="GHEA Grapalat" w:cs="Sylfaen"/>
                <w:sz w:val="20"/>
                <w:szCs w:val="20"/>
              </w:rPr>
              <w:t>Կանալոլցիչներ</w:t>
            </w:r>
            <w:r w:rsidRPr="008D6693">
              <w:rPr>
                <w:rFonts w:ascii="GHEA Grapalat" w:hAnsi="GHEA Grapalat"/>
                <w:sz w:val="20"/>
                <w:szCs w:val="20"/>
              </w:rPr>
              <w:t xml:space="preserve"> N4</w:t>
            </w:r>
          </w:p>
        </w:tc>
        <w:tc>
          <w:tcPr>
            <w:tcW w:w="540" w:type="dxa"/>
            <w:shd w:val="clear" w:color="auto" w:fill="auto"/>
          </w:tcPr>
          <w:p w14:paraId="593E088D" w14:textId="76430F70" w:rsidR="004B2D46" w:rsidRDefault="004B2D46" w:rsidP="004B2D46">
            <w:r w:rsidRPr="00FF147E">
              <w:rPr>
                <w:rFonts w:ascii="GHEA Grapalat" w:hAnsi="GHEA Grapalat" w:cs="Arial"/>
                <w:sz w:val="18"/>
                <w:szCs w:val="18"/>
                <w:lang w:val="pt-BR"/>
              </w:rPr>
              <w:t>%</w:t>
            </w:r>
          </w:p>
        </w:tc>
        <w:tc>
          <w:tcPr>
            <w:tcW w:w="540" w:type="dxa"/>
            <w:shd w:val="clear" w:color="auto" w:fill="auto"/>
          </w:tcPr>
          <w:p w14:paraId="3BDAEA8E" w14:textId="5FB93021" w:rsidR="004B2D46" w:rsidRDefault="004B2D46" w:rsidP="004B2D46">
            <w:r w:rsidRPr="00FF147E">
              <w:rPr>
                <w:rFonts w:ascii="GHEA Grapalat" w:hAnsi="GHEA Grapalat" w:cs="Arial"/>
                <w:sz w:val="18"/>
                <w:szCs w:val="18"/>
                <w:lang w:val="pt-BR"/>
              </w:rPr>
              <w:t>%</w:t>
            </w:r>
          </w:p>
        </w:tc>
        <w:tc>
          <w:tcPr>
            <w:tcW w:w="630" w:type="dxa"/>
            <w:shd w:val="clear" w:color="auto" w:fill="auto"/>
          </w:tcPr>
          <w:p w14:paraId="5865218D" w14:textId="788C3228" w:rsidR="004B2D46" w:rsidRDefault="004B2D46" w:rsidP="004B2D46">
            <w:r w:rsidRPr="00FF147E">
              <w:rPr>
                <w:rFonts w:ascii="GHEA Grapalat" w:hAnsi="GHEA Grapalat" w:cs="Arial"/>
                <w:sz w:val="18"/>
                <w:szCs w:val="18"/>
                <w:lang w:val="pt-BR"/>
              </w:rPr>
              <w:t>%</w:t>
            </w:r>
          </w:p>
        </w:tc>
        <w:tc>
          <w:tcPr>
            <w:tcW w:w="630" w:type="dxa"/>
            <w:shd w:val="clear" w:color="auto" w:fill="auto"/>
          </w:tcPr>
          <w:p w14:paraId="3AC50181" w14:textId="06E30E77"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2D77F31" w14:textId="3F9BC560"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0373FAA" w14:textId="00B2C7AD"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2920D76" w14:textId="2D19D52E"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81B4441" w14:textId="53312CC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9164A08" w14:textId="7900DC8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722D546" w14:textId="39038A6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7E5C9307" w14:textId="53682E4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0816103" w14:textId="20EF6FA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E739877" w14:textId="64B1AF1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3284645B" w14:textId="77777777" w:rsidTr="009565A7">
        <w:trPr>
          <w:cantSplit/>
          <w:trHeight w:val="728"/>
        </w:trPr>
        <w:tc>
          <w:tcPr>
            <w:tcW w:w="1525" w:type="dxa"/>
            <w:shd w:val="clear" w:color="auto" w:fill="auto"/>
            <w:vAlign w:val="center"/>
          </w:tcPr>
          <w:p w14:paraId="24C05746" w14:textId="1C0AC8A8" w:rsidR="004B2D46" w:rsidRDefault="004B2D46" w:rsidP="004B2D46">
            <w:pPr>
              <w:jc w:val="center"/>
              <w:rPr>
                <w:rFonts w:ascii="GHEA Grapalat" w:hAnsi="GHEA Grapalat" w:cs="Arial LatArm"/>
              </w:rPr>
            </w:pPr>
            <w:r>
              <w:rPr>
                <w:rFonts w:ascii="GHEA Grapalat" w:hAnsi="GHEA Grapalat" w:cs="Arial LatArm"/>
              </w:rPr>
              <w:lastRenderedPageBreak/>
              <w:t>25</w:t>
            </w:r>
          </w:p>
        </w:tc>
        <w:tc>
          <w:tcPr>
            <w:tcW w:w="2520" w:type="dxa"/>
            <w:shd w:val="clear" w:color="auto" w:fill="auto"/>
            <w:vAlign w:val="center"/>
          </w:tcPr>
          <w:p w14:paraId="01E0D8B9" w14:textId="64C0A773"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33411430/1</w:t>
            </w:r>
          </w:p>
        </w:tc>
        <w:tc>
          <w:tcPr>
            <w:tcW w:w="2880" w:type="dxa"/>
            <w:shd w:val="clear" w:color="auto" w:fill="auto"/>
            <w:vAlign w:val="center"/>
          </w:tcPr>
          <w:p w14:paraId="29E6DED7" w14:textId="4DE4DF7C" w:rsidR="004B2D46" w:rsidRPr="008D6693" w:rsidRDefault="004B2D46" w:rsidP="004B2D46">
            <w:pPr>
              <w:jc w:val="both"/>
              <w:rPr>
                <w:rFonts w:ascii="GHEA Grapalat" w:hAnsi="GHEA Grapalat" w:cs="Sylfaen"/>
                <w:sz w:val="20"/>
                <w:szCs w:val="20"/>
              </w:rPr>
            </w:pPr>
            <w:r w:rsidRPr="008D6693">
              <w:rPr>
                <w:rFonts w:ascii="GHEA Grapalat" w:hAnsi="GHEA Grapalat" w:cs="Sylfaen"/>
                <w:sz w:val="20"/>
                <w:szCs w:val="20"/>
              </w:rPr>
              <w:t>Կ</w:t>
            </w:r>
            <w:r w:rsidRPr="008D6693">
              <w:rPr>
                <w:rFonts w:ascii="GHEA Grapalat" w:hAnsi="GHEA Grapalat"/>
                <w:sz w:val="20"/>
                <w:szCs w:val="20"/>
              </w:rPr>
              <w:t>-</w:t>
            </w:r>
            <w:r w:rsidRPr="008D6693">
              <w:rPr>
                <w:rFonts w:ascii="GHEA Grapalat" w:hAnsi="GHEA Grapalat" w:cs="Sylfaen"/>
                <w:sz w:val="20"/>
                <w:szCs w:val="20"/>
              </w:rPr>
              <w:t>ֆայլ</w:t>
            </w:r>
            <w:r w:rsidRPr="008D6693">
              <w:rPr>
                <w:rFonts w:ascii="GHEA Grapalat" w:hAnsi="GHEA Grapalat"/>
                <w:sz w:val="20"/>
                <w:szCs w:val="20"/>
              </w:rPr>
              <w:t xml:space="preserve"> 15-40 N4</w:t>
            </w:r>
          </w:p>
        </w:tc>
        <w:tc>
          <w:tcPr>
            <w:tcW w:w="540" w:type="dxa"/>
            <w:shd w:val="clear" w:color="auto" w:fill="auto"/>
          </w:tcPr>
          <w:p w14:paraId="18FFA957" w14:textId="05B42591" w:rsidR="004B2D46" w:rsidRDefault="004B2D46" w:rsidP="004B2D46">
            <w:r w:rsidRPr="00FF147E">
              <w:rPr>
                <w:rFonts w:ascii="GHEA Grapalat" w:hAnsi="GHEA Grapalat" w:cs="Arial"/>
                <w:sz w:val="18"/>
                <w:szCs w:val="18"/>
                <w:lang w:val="pt-BR"/>
              </w:rPr>
              <w:t>%</w:t>
            </w:r>
          </w:p>
        </w:tc>
        <w:tc>
          <w:tcPr>
            <w:tcW w:w="540" w:type="dxa"/>
            <w:shd w:val="clear" w:color="auto" w:fill="auto"/>
          </w:tcPr>
          <w:p w14:paraId="231020CF" w14:textId="5E784FE8" w:rsidR="004B2D46" w:rsidRDefault="004B2D46" w:rsidP="004B2D46">
            <w:r w:rsidRPr="00FF147E">
              <w:rPr>
                <w:rFonts w:ascii="GHEA Grapalat" w:hAnsi="GHEA Grapalat" w:cs="Arial"/>
                <w:sz w:val="18"/>
                <w:szCs w:val="18"/>
                <w:lang w:val="pt-BR"/>
              </w:rPr>
              <w:t>%</w:t>
            </w:r>
          </w:p>
        </w:tc>
        <w:tc>
          <w:tcPr>
            <w:tcW w:w="630" w:type="dxa"/>
            <w:shd w:val="clear" w:color="auto" w:fill="auto"/>
          </w:tcPr>
          <w:p w14:paraId="3CC77380" w14:textId="356D1601" w:rsidR="004B2D46" w:rsidRDefault="004B2D46" w:rsidP="004B2D46">
            <w:r w:rsidRPr="00FF147E">
              <w:rPr>
                <w:rFonts w:ascii="GHEA Grapalat" w:hAnsi="GHEA Grapalat" w:cs="Arial"/>
                <w:sz w:val="18"/>
                <w:szCs w:val="18"/>
                <w:lang w:val="pt-BR"/>
              </w:rPr>
              <w:t>%</w:t>
            </w:r>
          </w:p>
        </w:tc>
        <w:tc>
          <w:tcPr>
            <w:tcW w:w="630" w:type="dxa"/>
            <w:shd w:val="clear" w:color="auto" w:fill="auto"/>
          </w:tcPr>
          <w:p w14:paraId="4AA6C838" w14:textId="4FAEA72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B5BFA8F" w14:textId="55EFB9DB"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2A84793" w14:textId="65A2EA59"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CCE7D2F" w14:textId="53141476"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78A56969" w14:textId="208EB9B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CC9CC37" w14:textId="311A542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4AC498C" w14:textId="57E162F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08E6B88" w14:textId="5EC4E35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2C01AEC" w14:textId="1C9C54C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ED59366" w14:textId="0F97B4F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0044042" w14:textId="77777777" w:rsidTr="009565A7">
        <w:trPr>
          <w:cantSplit/>
          <w:trHeight w:val="728"/>
        </w:trPr>
        <w:tc>
          <w:tcPr>
            <w:tcW w:w="1525" w:type="dxa"/>
            <w:shd w:val="clear" w:color="auto" w:fill="auto"/>
            <w:vAlign w:val="center"/>
          </w:tcPr>
          <w:p w14:paraId="051C23E8" w14:textId="7E220082" w:rsidR="004B2D46" w:rsidRDefault="004B2D46" w:rsidP="004B2D46">
            <w:pPr>
              <w:jc w:val="center"/>
              <w:rPr>
                <w:rFonts w:ascii="GHEA Grapalat" w:hAnsi="GHEA Grapalat" w:cs="Arial LatArm"/>
              </w:rPr>
            </w:pPr>
            <w:r>
              <w:rPr>
                <w:rFonts w:ascii="GHEA Grapalat" w:hAnsi="GHEA Grapalat" w:cs="Arial LatArm"/>
              </w:rPr>
              <w:t>26</w:t>
            </w:r>
          </w:p>
        </w:tc>
        <w:tc>
          <w:tcPr>
            <w:tcW w:w="2520" w:type="dxa"/>
            <w:shd w:val="clear" w:color="auto" w:fill="auto"/>
            <w:vAlign w:val="center"/>
          </w:tcPr>
          <w:p w14:paraId="239A2CA9" w14:textId="797A87F0"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33411460/1</w:t>
            </w:r>
          </w:p>
        </w:tc>
        <w:tc>
          <w:tcPr>
            <w:tcW w:w="2880" w:type="dxa"/>
            <w:shd w:val="clear" w:color="auto" w:fill="auto"/>
            <w:vAlign w:val="center"/>
          </w:tcPr>
          <w:p w14:paraId="6CB01DC4" w14:textId="6CBE072F" w:rsidR="004B2D46" w:rsidRPr="008D6693" w:rsidRDefault="004B2D46" w:rsidP="004B2D46">
            <w:pPr>
              <w:jc w:val="both"/>
              <w:rPr>
                <w:rFonts w:ascii="GHEA Grapalat" w:hAnsi="GHEA Grapalat" w:cs="Sylfaen"/>
                <w:sz w:val="20"/>
                <w:szCs w:val="20"/>
              </w:rPr>
            </w:pPr>
            <w:r>
              <w:rPr>
                <w:rFonts w:ascii="GHEA Grapalat" w:hAnsi="GHEA Grapalat"/>
                <w:sz w:val="20"/>
                <w:szCs w:val="20"/>
                <w:lang w:val="pt-BR"/>
              </w:rPr>
              <w:t>Կետակ ցեմենտ</w:t>
            </w:r>
          </w:p>
        </w:tc>
        <w:tc>
          <w:tcPr>
            <w:tcW w:w="540" w:type="dxa"/>
            <w:shd w:val="clear" w:color="auto" w:fill="auto"/>
          </w:tcPr>
          <w:p w14:paraId="3B72E842" w14:textId="6B11D21D" w:rsidR="004B2D46" w:rsidRDefault="004B2D46" w:rsidP="004B2D46">
            <w:r w:rsidRPr="00FF147E">
              <w:rPr>
                <w:rFonts w:ascii="GHEA Grapalat" w:hAnsi="GHEA Grapalat" w:cs="Arial"/>
                <w:sz w:val="18"/>
                <w:szCs w:val="18"/>
                <w:lang w:val="pt-BR"/>
              </w:rPr>
              <w:t>%</w:t>
            </w:r>
          </w:p>
        </w:tc>
        <w:tc>
          <w:tcPr>
            <w:tcW w:w="540" w:type="dxa"/>
            <w:shd w:val="clear" w:color="auto" w:fill="auto"/>
          </w:tcPr>
          <w:p w14:paraId="4244EFC9" w14:textId="489E6307" w:rsidR="004B2D46" w:rsidRDefault="004B2D46" w:rsidP="004B2D46">
            <w:r w:rsidRPr="00FF147E">
              <w:rPr>
                <w:rFonts w:ascii="GHEA Grapalat" w:hAnsi="GHEA Grapalat" w:cs="Arial"/>
                <w:sz w:val="18"/>
                <w:szCs w:val="18"/>
                <w:lang w:val="pt-BR"/>
              </w:rPr>
              <w:t>%</w:t>
            </w:r>
          </w:p>
        </w:tc>
        <w:tc>
          <w:tcPr>
            <w:tcW w:w="630" w:type="dxa"/>
            <w:shd w:val="clear" w:color="auto" w:fill="auto"/>
          </w:tcPr>
          <w:p w14:paraId="69AFDA9E" w14:textId="34F1E660" w:rsidR="004B2D46" w:rsidRDefault="004B2D46" w:rsidP="004B2D46">
            <w:r w:rsidRPr="00FF147E">
              <w:rPr>
                <w:rFonts w:ascii="GHEA Grapalat" w:hAnsi="GHEA Grapalat" w:cs="Arial"/>
                <w:sz w:val="18"/>
                <w:szCs w:val="18"/>
                <w:lang w:val="pt-BR"/>
              </w:rPr>
              <w:t>%</w:t>
            </w:r>
          </w:p>
        </w:tc>
        <w:tc>
          <w:tcPr>
            <w:tcW w:w="630" w:type="dxa"/>
            <w:shd w:val="clear" w:color="auto" w:fill="auto"/>
          </w:tcPr>
          <w:p w14:paraId="1A62CF1E" w14:textId="7A5028C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BB08511" w14:textId="68B9F96C"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DEDCED8" w14:textId="3605428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724FD00" w14:textId="4461C909"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710ABC3E" w14:textId="1E774D8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3E48F28" w14:textId="5A1B664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254DC75" w14:textId="7C9D830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7C9A2FB2" w14:textId="4252504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224AC89" w14:textId="346E409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13FBDAC4" w14:textId="4A0641D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4BDAA89" w14:textId="77777777" w:rsidTr="009565A7">
        <w:trPr>
          <w:cantSplit/>
          <w:trHeight w:val="728"/>
        </w:trPr>
        <w:tc>
          <w:tcPr>
            <w:tcW w:w="1525" w:type="dxa"/>
            <w:shd w:val="clear" w:color="auto" w:fill="auto"/>
            <w:vAlign w:val="center"/>
          </w:tcPr>
          <w:p w14:paraId="377F09BE" w14:textId="7B43F5F9" w:rsidR="004B2D46" w:rsidRDefault="004B2D46" w:rsidP="004B2D46">
            <w:pPr>
              <w:jc w:val="center"/>
              <w:rPr>
                <w:rFonts w:ascii="GHEA Grapalat" w:hAnsi="GHEA Grapalat" w:cs="Arial LatArm"/>
              </w:rPr>
            </w:pPr>
            <w:r>
              <w:rPr>
                <w:rFonts w:ascii="GHEA Grapalat" w:hAnsi="GHEA Grapalat" w:cs="Arial LatArm"/>
              </w:rPr>
              <w:t>27</w:t>
            </w:r>
          </w:p>
        </w:tc>
        <w:tc>
          <w:tcPr>
            <w:tcW w:w="2520" w:type="dxa"/>
            <w:shd w:val="clear" w:color="auto" w:fill="auto"/>
            <w:vAlign w:val="center"/>
          </w:tcPr>
          <w:p w14:paraId="1FA59970" w14:textId="7940581A"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rPr>
              <w:t>33411560/1</w:t>
            </w:r>
          </w:p>
        </w:tc>
        <w:tc>
          <w:tcPr>
            <w:tcW w:w="2880" w:type="dxa"/>
            <w:shd w:val="clear" w:color="auto" w:fill="auto"/>
            <w:vAlign w:val="center"/>
          </w:tcPr>
          <w:p w14:paraId="2EFC283E" w14:textId="3480C705" w:rsidR="004B2D46" w:rsidRDefault="004B2D46" w:rsidP="004B2D46">
            <w:pPr>
              <w:jc w:val="both"/>
              <w:rPr>
                <w:rFonts w:ascii="GHEA Grapalat" w:hAnsi="GHEA Grapalat"/>
                <w:sz w:val="20"/>
                <w:szCs w:val="20"/>
                <w:lang w:val="pt-BR"/>
              </w:rPr>
            </w:pPr>
            <w:r w:rsidRPr="002B6DC2">
              <w:rPr>
                <w:rFonts w:ascii="GHEA Grapalat" w:hAnsi="GHEA Grapalat" w:cs="Sylfaen"/>
                <w:sz w:val="20"/>
                <w:szCs w:val="20"/>
              </w:rPr>
              <w:t>պուպլէքստրակտոր</w:t>
            </w:r>
          </w:p>
        </w:tc>
        <w:tc>
          <w:tcPr>
            <w:tcW w:w="540" w:type="dxa"/>
            <w:shd w:val="clear" w:color="auto" w:fill="auto"/>
          </w:tcPr>
          <w:p w14:paraId="1AA0A21A" w14:textId="25B68358" w:rsidR="004B2D46" w:rsidRDefault="004B2D46" w:rsidP="004B2D46">
            <w:r w:rsidRPr="00FF147E">
              <w:rPr>
                <w:rFonts w:ascii="GHEA Grapalat" w:hAnsi="GHEA Grapalat" w:cs="Arial"/>
                <w:sz w:val="18"/>
                <w:szCs w:val="18"/>
                <w:lang w:val="pt-BR"/>
              </w:rPr>
              <w:t>%</w:t>
            </w:r>
          </w:p>
        </w:tc>
        <w:tc>
          <w:tcPr>
            <w:tcW w:w="540" w:type="dxa"/>
            <w:shd w:val="clear" w:color="auto" w:fill="auto"/>
          </w:tcPr>
          <w:p w14:paraId="1F776F2D" w14:textId="7F49E505" w:rsidR="004B2D46" w:rsidRDefault="004B2D46" w:rsidP="004B2D46">
            <w:r w:rsidRPr="00FF147E">
              <w:rPr>
                <w:rFonts w:ascii="GHEA Grapalat" w:hAnsi="GHEA Grapalat" w:cs="Arial"/>
                <w:sz w:val="18"/>
                <w:szCs w:val="18"/>
                <w:lang w:val="pt-BR"/>
              </w:rPr>
              <w:t>%</w:t>
            </w:r>
          </w:p>
        </w:tc>
        <w:tc>
          <w:tcPr>
            <w:tcW w:w="630" w:type="dxa"/>
            <w:shd w:val="clear" w:color="auto" w:fill="auto"/>
          </w:tcPr>
          <w:p w14:paraId="43F0DFDF" w14:textId="3F1FCBB0" w:rsidR="004B2D46" w:rsidRDefault="004B2D46" w:rsidP="004B2D46">
            <w:r w:rsidRPr="00FF147E">
              <w:rPr>
                <w:rFonts w:ascii="GHEA Grapalat" w:hAnsi="GHEA Grapalat" w:cs="Arial"/>
                <w:sz w:val="18"/>
                <w:szCs w:val="18"/>
                <w:lang w:val="pt-BR"/>
              </w:rPr>
              <w:t>%</w:t>
            </w:r>
          </w:p>
        </w:tc>
        <w:tc>
          <w:tcPr>
            <w:tcW w:w="630" w:type="dxa"/>
            <w:shd w:val="clear" w:color="auto" w:fill="auto"/>
          </w:tcPr>
          <w:p w14:paraId="0AC955A4" w14:textId="703A87A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8E73012" w14:textId="41A28F88"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082C04EC" w14:textId="02D542EE"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BC5982B" w14:textId="766A33C2"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66B7993" w14:textId="61E6797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423A89C" w14:textId="682EE91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70848F4" w14:textId="41B793D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3E3A224" w14:textId="6ADDAAA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ED00F53" w14:textId="04B003C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EE8D199" w14:textId="6D19CF3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1A47E7E" w14:textId="77777777" w:rsidTr="009565A7">
        <w:trPr>
          <w:cantSplit/>
          <w:trHeight w:val="728"/>
        </w:trPr>
        <w:tc>
          <w:tcPr>
            <w:tcW w:w="1525" w:type="dxa"/>
            <w:shd w:val="clear" w:color="auto" w:fill="auto"/>
            <w:vAlign w:val="center"/>
          </w:tcPr>
          <w:p w14:paraId="4BFC6DA2" w14:textId="5E957FE3" w:rsidR="004B2D46" w:rsidRDefault="004B2D46" w:rsidP="004B2D46">
            <w:pPr>
              <w:jc w:val="center"/>
              <w:rPr>
                <w:rFonts w:ascii="GHEA Grapalat" w:hAnsi="GHEA Grapalat" w:cs="Arial LatArm"/>
              </w:rPr>
            </w:pPr>
            <w:r>
              <w:rPr>
                <w:rFonts w:ascii="GHEA Grapalat" w:hAnsi="GHEA Grapalat" w:cs="Arial LatArm"/>
              </w:rPr>
              <w:t>28</w:t>
            </w:r>
          </w:p>
        </w:tc>
        <w:tc>
          <w:tcPr>
            <w:tcW w:w="2520" w:type="dxa"/>
            <w:shd w:val="clear" w:color="auto" w:fill="auto"/>
            <w:vAlign w:val="center"/>
          </w:tcPr>
          <w:p w14:paraId="2E06CB73" w14:textId="285818AF" w:rsidR="004B2D46" w:rsidRDefault="004B2D46" w:rsidP="004B2D46">
            <w:pPr>
              <w:jc w:val="center"/>
              <w:rPr>
                <w:rFonts w:ascii="GHEA Grapalat" w:hAnsi="GHEA Grapalat"/>
                <w:color w:val="333333"/>
                <w:sz w:val="16"/>
                <w:szCs w:val="16"/>
              </w:rPr>
            </w:pPr>
            <w:r w:rsidRPr="00F072C3">
              <w:rPr>
                <w:rFonts w:ascii="GHEA Grapalat" w:hAnsi="GHEA Grapalat"/>
                <w:sz w:val="16"/>
                <w:szCs w:val="16"/>
              </w:rPr>
              <w:t>33611100</w:t>
            </w:r>
            <w:r w:rsidRPr="00A13DA7">
              <w:rPr>
                <w:rFonts w:ascii="GHEA Grapalat" w:hAnsi="GHEA Grapalat"/>
                <w:sz w:val="16"/>
                <w:szCs w:val="16"/>
              </w:rPr>
              <w:t>/</w:t>
            </w:r>
            <w:r w:rsidRPr="00A13DA7">
              <w:rPr>
                <w:rFonts w:ascii="GHEA Grapalat" w:hAnsi="GHEA Grapalat"/>
                <w:sz w:val="16"/>
                <w:szCs w:val="16"/>
                <w:lang w:val="hy-AM"/>
              </w:rPr>
              <w:t>1</w:t>
            </w:r>
          </w:p>
        </w:tc>
        <w:tc>
          <w:tcPr>
            <w:tcW w:w="2880" w:type="dxa"/>
            <w:shd w:val="clear" w:color="auto" w:fill="auto"/>
            <w:vAlign w:val="center"/>
          </w:tcPr>
          <w:p w14:paraId="55B7CE52" w14:textId="56B7B6A8" w:rsidR="004B2D46" w:rsidRPr="002B6DC2" w:rsidRDefault="004B2D46" w:rsidP="004B2D46">
            <w:pPr>
              <w:jc w:val="both"/>
              <w:rPr>
                <w:rFonts w:ascii="GHEA Grapalat" w:hAnsi="GHEA Grapalat" w:cs="Sylfaen"/>
                <w:sz w:val="20"/>
                <w:szCs w:val="20"/>
              </w:rPr>
            </w:pPr>
            <w:r w:rsidRPr="00F072C3">
              <w:rPr>
                <w:rFonts w:ascii="GHEA Grapalat" w:hAnsi="GHEA Grapalat" w:cs="Sylfaen"/>
                <w:lang w:val="hy-AM"/>
              </w:rPr>
              <w:t>օմեպրազոլ</w:t>
            </w:r>
            <w:r w:rsidRPr="00F072C3">
              <w:rPr>
                <w:rFonts w:ascii="GHEA Grapalat" w:hAnsi="GHEA Grapalat" w:cs="Sylfaen"/>
              </w:rPr>
              <w:t xml:space="preserve"> a02bc01</w:t>
            </w:r>
          </w:p>
        </w:tc>
        <w:tc>
          <w:tcPr>
            <w:tcW w:w="540" w:type="dxa"/>
            <w:shd w:val="clear" w:color="auto" w:fill="auto"/>
          </w:tcPr>
          <w:p w14:paraId="07730DF0" w14:textId="65D99484" w:rsidR="004B2D46" w:rsidRDefault="004B2D46" w:rsidP="004B2D46">
            <w:r w:rsidRPr="00FF147E">
              <w:rPr>
                <w:rFonts w:ascii="GHEA Grapalat" w:hAnsi="GHEA Grapalat" w:cs="Arial"/>
                <w:sz w:val="18"/>
                <w:szCs w:val="18"/>
                <w:lang w:val="pt-BR"/>
              </w:rPr>
              <w:t>%</w:t>
            </w:r>
          </w:p>
        </w:tc>
        <w:tc>
          <w:tcPr>
            <w:tcW w:w="540" w:type="dxa"/>
            <w:shd w:val="clear" w:color="auto" w:fill="auto"/>
          </w:tcPr>
          <w:p w14:paraId="63EA641C" w14:textId="50E3FD15" w:rsidR="004B2D46" w:rsidRDefault="004B2D46" w:rsidP="004B2D46">
            <w:r w:rsidRPr="00FF147E">
              <w:rPr>
                <w:rFonts w:ascii="GHEA Grapalat" w:hAnsi="GHEA Grapalat" w:cs="Arial"/>
                <w:sz w:val="18"/>
                <w:szCs w:val="18"/>
                <w:lang w:val="pt-BR"/>
              </w:rPr>
              <w:t>%</w:t>
            </w:r>
          </w:p>
        </w:tc>
        <w:tc>
          <w:tcPr>
            <w:tcW w:w="630" w:type="dxa"/>
            <w:shd w:val="clear" w:color="auto" w:fill="auto"/>
          </w:tcPr>
          <w:p w14:paraId="320F81A8" w14:textId="41D5FE79" w:rsidR="004B2D46" w:rsidRDefault="004B2D46" w:rsidP="004B2D46">
            <w:r w:rsidRPr="00FF147E">
              <w:rPr>
                <w:rFonts w:ascii="GHEA Grapalat" w:hAnsi="GHEA Grapalat" w:cs="Arial"/>
                <w:sz w:val="18"/>
                <w:szCs w:val="18"/>
                <w:lang w:val="pt-BR"/>
              </w:rPr>
              <w:t>%</w:t>
            </w:r>
          </w:p>
        </w:tc>
        <w:tc>
          <w:tcPr>
            <w:tcW w:w="630" w:type="dxa"/>
            <w:shd w:val="clear" w:color="auto" w:fill="auto"/>
          </w:tcPr>
          <w:p w14:paraId="17EDCAB2" w14:textId="10722433"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885DF24" w14:textId="14693272"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62CE1EB3" w14:textId="4A7565C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87CA2D4" w14:textId="6350A358"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07F64C7" w14:textId="61CF2F0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249DDE4" w14:textId="6AB1D00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6D24520" w14:textId="3AAF1D8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5BB2C509" w14:textId="54E9794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43DDBB5" w14:textId="6F8E6C0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422AF1C" w14:textId="122E7A1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3E2BB83B" w14:textId="77777777" w:rsidTr="009565A7">
        <w:trPr>
          <w:cantSplit/>
          <w:trHeight w:val="728"/>
        </w:trPr>
        <w:tc>
          <w:tcPr>
            <w:tcW w:w="1525" w:type="dxa"/>
            <w:shd w:val="clear" w:color="auto" w:fill="auto"/>
            <w:vAlign w:val="center"/>
          </w:tcPr>
          <w:p w14:paraId="44B9D5A2" w14:textId="2E47883A" w:rsidR="004B2D46" w:rsidRDefault="004B2D46" w:rsidP="004B2D46">
            <w:pPr>
              <w:jc w:val="center"/>
              <w:rPr>
                <w:rFonts w:ascii="GHEA Grapalat" w:hAnsi="GHEA Grapalat" w:cs="Arial LatArm"/>
              </w:rPr>
            </w:pPr>
            <w:r>
              <w:rPr>
                <w:rFonts w:ascii="GHEA Grapalat" w:hAnsi="GHEA Grapalat" w:cs="Arial LatArm"/>
              </w:rPr>
              <w:t>29</w:t>
            </w:r>
          </w:p>
        </w:tc>
        <w:tc>
          <w:tcPr>
            <w:tcW w:w="2520" w:type="dxa"/>
            <w:shd w:val="clear" w:color="auto" w:fill="auto"/>
            <w:vAlign w:val="center"/>
          </w:tcPr>
          <w:p w14:paraId="28458331" w14:textId="0941D5EA" w:rsidR="004B2D46" w:rsidRPr="00F072C3" w:rsidRDefault="004B2D46" w:rsidP="004B2D46">
            <w:pPr>
              <w:jc w:val="center"/>
              <w:rPr>
                <w:rFonts w:ascii="GHEA Grapalat" w:hAnsi="GHEA Grapalat"/>
                <w:sz w:val="16"/>
                <w:szCs w:val="16"/>
              </w:rPr>
            </w:pPr>
            <w:r w:rsidRPr="002D78A0">
              <w:rPr>
                <w:rFonts w:ascii="GHEA Grapalat" w:hAnsi="GHEA Grapalat"/>
                <w:sz w:val="16"/>
                <w:szCs w:val="16"/>
              </w:rPr>
              <w:t>33611110/</w:t>
            </w:r>
            <w:r w:rsidRPr="002D78A0">
              <w:rPr>
                <w:rFonts w:ascii="GHEA Grapalat" w:hAnsi="GHEA Grapalat"/>
                <w:sz w:val="16"/>
                <w:szCs w:val="16"/>
                <w:lang w:val="hy-AM"/>
              </w:rPr>
              <w:t>1</w:t>
            </w:r>
          </w:p>
        </w:tc>
        <w:tc>
          <w:tcPr>
            <w:tcW w:w="2880" w:type="dxa"/>
            <w:shd w:val="clear" w:color="auto" w:fill="auto"/>
            <w:vAlign w:val="center"/>
          </w:tcPr>
          <w:p w14:paraId="3DB8385E" w14:textId="77777777" w:rsidR="004B2D46" w:rsidRPr="00F072C3" w:rsidRDefault="004B2D46" w:rsidP="004B2D46">
            <w:pPr>
              <w:rPr>
                <w:rFonts w:ascii="GHEA Grapalat" w:hAnsi="GHEA Grapalat"/>
                <w:sz w:val="20"/>
                <w:szCs w:val="20"/>
                <w:lang w:val="pt-BR"/>
              </w:rPr>
            </w:pPr>
            <w:r w:rsidRPr="00F072C3">
              <w:rPr>
                <w:rFonts w:ascii="GHEA Grapalat" w:hAnsi="GHEA Grapalat" w:cs="Sylfaen"/>
                <w:sz w:val="20"/>
                <w:szCs w:val="20"/>
                <w:lang w:val="hy-AM"/>
              </w:rPr>
              <w:t>ալյումինիումիհիդրօքսիդ</w:t>
            </w:r>
            <w:r w:rsidRPr="00F072C3">
              <w:rPr>
                <w:rFonts w:ascii="GHEA Grapalat" w:hAnsi="GHEA Grapalat"/>
                <w:sz w:val="20"/>
                <w:szCs w:val="20"/>
                <w:lang w:val="pt-BR"/>
              </w:rPr>
              <w:t xml:space="preserve"> + </w:t>
            </w:r>
            <w:r w:rsidRPr="00F072C3">
              <w:rPr>
                <w:rFonts w:ascii="GHEA Grapalat" w:hAnsi="GHEA Grapalat" w:cs="Sylfaen"/>
                <w:sz w:val="20"/>
                <w:szCs w:val="20"/>
                <w:lang w:val="hy-AM"/>
              </w:rPr>
              <w:t>մա</w:t>
            </w:r>
            <w:r w:rsidRPr="00F072C3">
              <w:rPr>
                <w:rFonts w:ascii="Sylfaen" w:hAnsi="Sylfaen"/>
                <w:sz w:val="20"/>
                <w:szCs w:val="20"/>
                <w:lang w:val="hy-AM"/>
              </w:rPr>
              <w:t>գ</w:t>
            </w:r>
            <w:r w:rsidRPr="00F072C3">
              <w:rPr>
                <w:rFonts w:ascii="GHEA Grapalat" w:hAnsi="GHEA Grapalat" w:cs="Sylfaen"/>
                <w:sz w:val="20"/>
                <w:szCs w:val="20"/>
                <w:lang w:val="hy-AM"/>
              </w:rPr>
              <w:t>նեզիումի</w:t>
            </w:r>
            <w:r w:rsidRPr="004902A6">
              <w:rPr>
                <w:rFonts w:ascii="GHEA Grapalat" w:hAnsi="GHEA Grapalat" w:cs="Sylfaen"/>
                <w:sz w:val="20"/>
                <w:szCs w:val="20"/>
                <w:lang w:val="hy-AM"/>
              </w:rPr>
              <w:t xml:space="preserve"> </w:t>
            </w:r>
            <w:r w:rsidRPr="00F072C3">
              <w:rPr>
                <w:rFonts w:ascii="GHEA Grapalat" w:hAnsi="GHEA Grapalat" w:cs="Sylfaen"/>
                <w:sz w:val="20"/>
                <w:szCs w:val="20"/>
                <w:lang w:val="hy-AM"/>
              </w:rPr>
              <w:t>հիդրօքսիդ</w:t>
            </w:r>
          </w:p>
          <w:p w14:paraId="0DC6B264" w14:textId="5F573721" w:rsidR="004B2D46" w:rsidRPr="00F072C3" w:rsidRDefault="004B2D46" w:rsidP="004B2D46">
            <w:pPr>
              <w:jc w:val="both"/>
              <w:rPr>
                <w:rFonts w:ascii="GHEA Grapalat" w:hAnsi="GHEA Grapalat" w:cs="Sylfaen"/>
                <w:lang w:val="hy-AM"/>
              </w:rPr>
            </w:pPr>
            <w:r w:rsidRPr="00F072C3">
              <w:rPr>
                <w:rFonts w:ascii="GHEA Grapalat" w:hAnsi="GHEA Grapalat"/>
              </w:rPr>
              <w:t>a02aa04  a02ab01 g04bx01</w:t>
            </w:r>
          </w:p>
        </w:tc>
        <w:tc>
          <w:tcPr>
            <w:tcW w:w="540" w:type="dxa"/>
            <w:shd w:val="clear" w:color="auto" w:fill="auto"/>
          </w:tcPr>
          <w:p w14:paraId="1AB653AA" w14:textId="67238C14" w:rsidR="004B2D46" w:rsidRDefault="004B2D46" w:rsidP="004B2D46">
            <w:r w:rsidRPr="00FF147E">
              <w:rPr>
                <w:rFonts w:ascii="GHEA Grapalat" w:hAnsi="GHEA Grapalat" w:cs="Arial"/>
                <w:sz w:val="18"/>
                <w:szCs w:val="18"/>
                <w:lang w:val="pt-BR"/>
              </w:rPr>
              <w:t>%</w:t>
            </w:r>
          </w:p>
        </w:tc>
        <w:tc>
          <w:tcPr>
            <w:tcW w:w="540" w:type="dxa"/>
            <w:shd w:val="clear" w:color="auto" w:fill="auto"/>
          </w:tcPr>
          <w:p w14:paraId="5FB4501C" w14:textId="5570E9AA" w:rsidR="004B2D46" w:rsidRDefault="004B2D46" w:rsidP="004B2D46">
            <w:r w:rsidRPr="00FF147E">
              <w:rPr>
                <w:rFonts w:ascii="GHEA Grapalat" w:hAnsi="GHEA Grapalat" w:cs="Arial"/>
                <w:sz w:val="18"/>
                <w:szCs w:val="18"/>
                <w:lang w:val="pt-BR"/>
              </w:rPr>
              <w:t>%</w:t>
            </w:r>
          </w:p>
        </w:tc>
        <w:tc>
          <w:tcPr>
            <w:tcW w:w="630" w:type="dxa"/>
            <w:shd w:val="clear" w:color="auto" w:fill="auto"/>
          </w:tcPr>
          <w:p w14:paraId="23723A95" w14:textId="49903223" w:rsidR="004B2D46" w:rsidRDefault="004B2D46" w:rsidP="004B2D46">
            <w:r w:rsidRPr="00FF147E">
              <w:rPr>
                <w:rFonts w:ascii="GHEA Grapalat" w:hAnsi="GHEA Grapalat" w:cs="Arial"/>
                <w:sz w:val="18"/>
                <w:szCs w:val="18"/>
                <w:lang w:val="pt-BR"/>
              </w:rPr>
              <w:t>%</w:t>
            </w:r>
          </w:p>
        </w:tc>
        <w:tc>
          <w:tcPr>
            <w:tcW w:w="630" w:type="dxa"/>
            <w:shd w:val="clear" w:color="auto" w:fill="auto"/>
          </w:tcPr>
          <w:p w14:paraId="703E3BFE" w14:textId="05E383F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E90859F" w14:textId="22C0F152"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962F277" w14:textId="14CF2BF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3FC8091" w14:textId="27974934"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8DD2381" w14:textId="644D484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6A7C3C2" w14:textId="42869C3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D0DD6A6" w14:textId="6B0CCB5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6F06ACF" w14:textId="1BDD745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03E4C22" w14:textId="45D2DD8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0FB9263" w14:textId="1C0DD45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28CEDE0" w14:textId="77777777" w:rsidTr="009565A7">
        <w:trPr>
          <w:cantSplit/>
          <w:trHeight w:val="728"/>
        </w:trPr>
        <w:tc>
          <w:tcPr>
            <w:tcW w:w="1525" w:type="dxa"/>
            <w:shd w:val="clear" w:color="auto" w:fill="auto"/>
            <w:vAlign w:val="center"/>
          </w:tcPr>
          <w:p w14:paraId="428EFA31" w14:textId="338E7754" w:rsidR="004B2D46" w:rsidRDefault="004B2D46" w:rsidP="004B2D46">
            <w:pPr>
              <w:jc w:val="center"/>
              <w:rPr>
                <w:rFonts w:ascii="GHEA Grapalat" w:hAnsi="GHEA Grapalat" w:cs="Arial LatArm"/>
              </w:rPr>
            </w:pPr>
            <w:r>
              <w:rPr>
                <w:rFonts w:ascii="GHEA Grapalat" w:hAnsi="GHEA Grapalat" w:cs="Arial LatArm"/>
                <w:lang w:val="pt-BR"/>
              </w:rPr>
              <w:t>30</w:t>
            </w:r>
          </w:p>
        </w:tc>
        <w:tc>
          <w:tcPr>
            <w:tcW w:w="2520" w:type="dxa"/>
            <w:shd w:val="clear" w:color="auto" w:fill="auto"/>
            <w:vAlign w:val="center"/>
          </w:tcPr>
          <w:p w14:paraId="0220F5C8" w14:textId="7B8499E5" w:rsidR="004B2D46" w:rsidRPr="002D78A0" w:rsidRDefault="004B2D46" w:rsidP="004B2D46">
            <w:pPr>
              <w:jc w:val="center"/>
              <w:rPr>
                <w:rFonts w:ascii="GHEA Grapalat" w:hAnsi="GHEA Grapalat"/>
                <w:sz w:val="16"/>
                <w:szCs w:val="16"/>
              </w:rPr>
            </w:pPr>
            <w:r w:rsidRPr="0088664E">
              <w:rPr>
                <w:rFonts w:ascii="GHEA Grapalat" w:hAnsi="GHEA Grapalat"/>
                <w:color w:val="333333"/>
                <w:sz w:val="16"/>
                <w:szCs w:val="16"/>
                <w:lang w:val="pt-BR"/>
              </w:rPr>
              <w:t>33611120/</w:t>
            </w:r>
            <w:r>
              <w:rPr>
                <w:rFonts w:ascii="GHEA Grapalat" w:hAnsi="GHEA Grapalat"/>
                <w:color w:val="333333"/>
                <w:sz w:val="16"/>
                <w:szCs w:val="16"/>
                <w:lang w:val="hy-AM"/>
              </w:rPr>
              <w:t>1</w:t>
            </w:r>
          </w:p>
        </w:tc>
        <w:tc>
          <w:tcPr>
            <w:tcW w:w="2880" w:type="dxa"/>
            <w:shd w:val="clear" w:color="auto" w:fill="auto"/>
            <w:vAlign w:val="center"/>
          </w:tcPr>
          <w:p w14:paraId="4581B42D" w14:textId="2910D1DD" w:rsidR="004B2D46" w:rsidRPr="00F072C3" w:rsidRDefault="004B2D46" w:rsidP="004B2D46">
            <w:pPr>
              <w:rPr>
                <w:rFonts w:ascii="GHEA Grapalat" w:hAnsi="GHEA Grapalat" w:cs="Sylfaen"/>
                <w:sz w:val="20"/>
                <w:szCs w:val="20"/>
                <w:lang w:val="hy-AM"/>
              </w:rPr>
            </w:pPr>
            <w:r w:rsidRPr="00930ACC">
              <w:rPr>
                <w:rFonts w:ascii="GHEA Grapalat" w:hAnsi="GHEA Grapalat" w:cs="Sylfaen"/>
              </w:rPr>
              <w:t>ֆամոտիդին</w:t>
            </w:r>
            <w:r w:rsidRPr="00930ACC">
              <w:rPr>
                <w:rFonts w:ascii="GHEA Grapalat" w:hAnsi="GHEA Grapalat"/>
              </w:rPr>
              <w:t xml:space="preserve">  A02BA03    </w:t>
            </w:r>
          </w:p>
        </w:tc>
        <w:tc>
          <w:tcPr>
            <w:tcW w:w="540" w:type="dxa"/>
            <w:shd w:val="clear" w:color="auto" w:fill="auto"/>
          </w:tcPr>
          <w:p w14:paraId="1BE9F6DF" w14:textId="59C1CC55" w:rsidR="004B2D46" w:rsidRDefault="004B2D46" w:rsidP="004B2D46">
            <w:r w:rsidRPr="00FF147E">
              <w:rPr>
                <w:rFonts w:ascii="GHEA Grapalat" w:hAnsi="GHEA Grapalat" w:cs="Arial"/>
                <w:sz w:val="18"/>
                <w:szCs w:val="18"/>
                <w:lang w:val="pt-BR"/>
              </w:rPr>
              <w:t>%</w:t>
            </w:r>
          </w:p>
        </w:tc>
        <w:tc>
          <w:tcPr>
            <w:tcW w:w="540" w:type="dxa"/>
            <w:shd w:val="clear" w:color="auto" w:fill="auto"/>
          </w:tcPr>
          <w:p w14:paraId="79B08F4B" w14:textId="67C11332" w:rsidR="004B2D46" w:rsidRDefault="004B2D46" w:rsidP="004B2D46">
            <w:r w:rsidRPr="00FF147E">
              <w:rPr>
                <w:rFonts w:ascii="GHEA Grapalat" w:hAnsi="GHEA Grapalat" w:cs="Arial"/>
                <w:sz w:val="18"/>
                <w:szCs w:val="18"/>
                <w:lang w:val="pt-BR"/>
              </w:rPr>
              <w:t>%</w:t>
            </w:r>
          </w:p>
        </w:tc>
        <w:tc>
          <w:tcPr>
            <w:tcW w:w="630" w:type="dxa"/>
            <w:shd w:val="clear" w:color="auto" w:fill="auto"/>
          </w:tcPr>
          <w:p w14:paraId="057618A0" w14:textId="3BE03BD0" w:rsidR="004B2D46" w:rsidRDefault="004B2D46" w:rsidP="004B2D46">
            <w:r w:rsidRPr="00FF147E">
              <w:rPr>
                <w:rFonts w:ascii="GHEA Grapalat" w:hAnsi="GHEA Grapalat" w:cs="Arial"/>
                <w:sz w:val="18"/>
                <w:szCs w:val="18"/>
                <w:lang w:val="pt-BR"/>
              </w:rPr>
              <w:t>%</w:t>
            </w:r>
          </w:p>
        </w:tc>
        <w:tc>
          <w:tcPr>
            <w:tcW w:w="630" w:type="dxa"/>
            <w:shd w:val="clear" w:color="auto" w:fill="auto"/>
          </w:tcPr>
          <w:p w14:paraId="1E9B66A7" w14:textId="044B0AA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ABDD4CE" w14:textId="5EF68937"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6F99CF41" w14:textId="6AD5651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AB0EA72" w14:textId="71E00862"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701EFEBD" w14:textId="03DBF43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01F8514" w14:textId="4123FDF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4414A2E" w14:textId="64E28A4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57C76834" w14:textId="19C4797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7F57426" w14:textId="4589322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E75A6CD" w14:textId="5997D23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59F2998" w14:textId="77777777" w:rsidTr="009565A7">
        <w:trPr>
          <w:cantSplit/>
          <w:trHeight w:val="728"/>
        </w:trPr>
        <w:tc>
          <w:tcPr>
            <w:tcW w:w="1525" w:type="dxa"/>
            <w:shd w:val="clear" w:color="auto" w:fill="auto"/>
            <w:vAlign w:val="center"/>
          </w:tcPr>
          <w:p w14:paraId="776B7E37" w14:textId="660B7A97" w:rsidR="004B2D46" w:rsidRDefault="004B2D46" w:rsidP="004B2D46">
            <w:pPr>
              <w:jc w:val="center"/>
              <w:rPr>
                <w:rFonts w:ascii="GHEA Grapalat" w:hAnsi="GHEA Grapalat" w:cs="Arial LatArm"/>
                <w:lang w:val="pt-BR"/>
              </w:rPr>
            </w:pPr>
            <w:r>
              <w:rPr>
                <w:rFonts w:ascii="GHEA Grapalat" w:hAnsi="GHEA Grapalat" w:cs="Arial LatArm"/>
                <w:lang w:val="pt-BR"/>
              </w:rPr>
              <w:t>31</w:t>
            </w:r>
          </w:p>
        </w:tc>
        <w:tc>
          <w:tcPr>
            <w:tcW w:w="2520" w:type="dxa"/>
            <w:shd w:val="clear" w:color="auto" w:fill="auto"/>
            <w:vAlign w:val="center"/>
          </w:tcPr>
          <w:p w14:paraId="71D5F2CC" w14:textId="616AF2E8" w:rsidR="004B2D46" w:rsidRPr="0088664E" w:rsidRDefault="004B2D46" w:rsidP="004B2D46">
            <w:pPr>
              <w:jc w:val="center"/>
              <w:rPr>
                <w:rFonts w:ascii="GHEA Grapalat" w:hAnsi="GHEA Grapalat"/>
                <w:color w:val="333333"/>
                <w:sz w:val="16"/>
                <w:szCs w:val="16"/>
                <w:lang w:val="pt-BR"/>
              </w:rPr>
            </w:pPr>
            <w:r w:rsidRPr="0088664E">
              <w:rPr>
                <w:rFonts w:ascii="GHEA Grapalat" w:hAnsi="GHEA Grapalat"/>
                <w:color w:val="333333"/>
                <w:sz w:val="16"/>
                <w:szCs w:val="16"/>
                <w:lang w:val="pt-BR"/>
              </w:rPr>
              <w:t>33611120/</w:t>
            </w:r>
            <w:r>
              <w:rPr>
                <w:rFonts w:ascii="GHEA Grapalat" w:hAnsi="GHEA Grapalat"/>
                <w:color w:val="333333"/>
                <w:sz w:val="16"/>
                <w:szCs w:val="16"/>
                <w:lang w:val="hy-AM"/>
              </w:rPr>
              <w:t>2</w:t>
            </w:r>
          </w:p>
        </w:tc>
        <w:tc>
          <w:tcPr>
            <w:tcW w:w="2880" w:type="dxa"/>
            <w:shd w:val="clear" w:color="auto" w:fill="auto"/>
            <w:vAlign w:val="center"/>
          </w:tcPr>
          <w:p w14:paraId="37D06ED3" w14:textId="5EF59861" w:rsidR="004B2D46" w:rsidRPr="00930ACC" w:rsidRDefault="004B2D46" w:rsidP="004B2D46">
            <w:pPr>
              <w:rPr>
                <w:rFonts w:ascii="GHEA Grapalat" w:hAnsi="GHEA Grapalat" w:cs="Sylfaen"/>
              </w:rPr>
            </w:pPr>
            <w:r w:rsidRPr="00930ACC">
              <w:rPr>
                <w:rFonts w:ascii="GHEA Grapalat" w:hAnsi="GHEA Grapalat" w:cs="Sylfaen"/>
              </w:rPr>
              <w:t>ֆամոտիդին</w:t>
            </w:r>
            <w:r w:rsidRPr="00930ACC">
              <w:rPr>
                <w:rFonts w:ascii="GHEA Grapalat" w:hAnsi="GHEA Grapalat"/>
              </w:rPr>
              <w:t xml:space="preserve">  A02BA03    </w:t>
            </w:r>
          </w:p>
        </w:tc>
        <w:tc>
          <w:tcPr>
            <w:tcW w:w="540" w:type="dxa"/>
            <w:shd w:val="clear" w:color="auto" w:fill="auto"/>
          </w:tcPr>
          <w:p w14:paraId="52387216" w14:textId="7AC8B663" w:rsidR="004B2D46" w:rsidRDefault="004B2D46" w:rsidP="004B2D46">
            <w:r w:rsidRPr="00FF147E">
              <w:rPr>
                <w:rFonts w:ascii="GHEA Grapalat" w:hAnsi="GHEA Grapalat" w:cs="Arial"/>
                <w:sz w:val="18"/>
                <w:szCs w:val="18"/>
                <w:lang w:val="pt-BR"/>
              </w:rPr>
              <w:t>%</w:t>
            </w:r>
          </w:p>
        </w:tc>
        <w:tc>
          <w:tcPr>
            <w:tcW w:w="540" w:type="dxa"/>
            <w:shd w:val="clear" w:color="auto" w:fill="auto"/>
          </w:tcPr>
          <w:p w14:paraId="5A7DA33D" w14:textId="750A4957" w:rsidR="004B2D46" w:rsidRDefault="004B2D46" w:rsidP="004B2D46">
            <w:r w:rsidRPr="00FF147E">
              <w:rPr>
                <w:rFonts w:ascii="GHEA Grapalat" w:hAnsi="GHEA Grapalat" w:cs="Arial"/>
                <w:sz w:val="18"/>
                <w:szCs w:val="18"/>
                <w:lang w:val="pt-BR"/>
              </w:rPr>
              <w:t>%</w:t>
            </w:r>
          </w:p>
        </w:tc>
        <w:tc>
          <w:tcPr>
            <w:tcW w:w="630" w:type="dxa"/>
            <w:shd w:val="clear" w:color="auto" w:fill="auto"/>
          </w:tcPr>
          <w:p w14:paraId="20EC2E8F" w14:textId="24635EE6" w:rsidR="004B2D46" w:rsidRDefault="004B2D46" w:rsidP="004B2D46">
            <w:r w:rsidRPr="00FF147E">
              <w:rPr>
                <w:rFonts w:ascii="GHEA Grapalat" w:hAnsi="GHEA Grapalat" w:cs="Arial"/>
                <w:sz w:val="18"/>
                <w:szCs w:val="18"/>
                <w:lang w:val="pt-BR"/>
              </w:rPr>
              <w:t>%</w:t>
            </w:r>
          </w:p>
        </w:tc>
        <w:tc>
          <w:tcPr>
            <w:tcW w:w="630" w:type="dxa"/>
            <w:shd w:val="clear" w:color="auto" w:fill="auto"/>
          </w:tcPr>
          <w:p w14:paraId="1FC2DDCC" w14:textId="4DE473A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1C39748" w14:textId="32FAE630"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78F532A" w14:textId="1793E119"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07639F6" w14:textId="3AAE9628"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29A8C0E" w14:textId="2833A81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DFBA7F5" w14:textId="1CD2BC9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A676F06" w14:textId="61DF710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D1AFDE4" w14:textId="2174472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F8ADCF4" w14:textId="3B54C44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D4B87A3" w14:textId="306956B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BFB0003" w14:textId="77777777" w:rsidTr="009565A7">
        <w:trPr>
          <w:cantSplit/>
          <w:trHeight w:val="728"/>
        </w:trPr>
        <w:tc>
          <w:tcPr>
            <w:tcW w:w="1525" w:type="dxa"/>
            <w:shd w:val="clear" w:color="auto" w:fill="auto"/>
            <w:vAlign w:val="center"/>
          </w:tcPr>
          <w:p w14:paraId="03EE12D3" w14:textId="773C5385" w:rsidR="004B2D46" w:rsidRDefault="004B2D46" w:rsidP="004B2D46">
            <w:pPr>
              <w:jc w:val="center"/>
              <w:rPr>
                <w:rFonts w:ascii="GHEA Grapalat" w:hAnsi="GHEA Grapalat" w:cs="Arial LatArm"/>
                <w:lang w:val="pt-BR"/>
              </w:rPr>
            </w:pPr>
            <w:r>
              <w:rPr>
                <w:rFonts w:ascii="GHEA Grapalat" w:hAnsi="GHEA Grapalat" w:cs="Arial LatArm"/>
              </w:rPr>
              <w:t>32</w:t>
            </w:r>
          </w:p>
        </w:tc>
        <w:tc>
          <w:tcPr>
            <w:tcW w:w="2520" w:type="dxa"/>
            <w:shd w:val="clear" w:color="auto" w:fill="auto"/>
            <w:vAlign w:val="center"/>
          </w:tcPr>
          <w:p w14:paraId="5F54D695" w14:textId="605D0CC0" w:rsidR="004B2D46" w:rsidRPr="0088664E" w:rsidRDefault="004B2D46" w:rsidP="004B2D46">
            <w:pPr>
              <w:jc w:val="center"/>
              <w:rPr>
                <w:rFonts w:ascii="GHEA Grapalat" w:hAnsi="GHEA Grapalat"/>
                <w:color w:val="333333"/>
                <w:sz w:val="16"/>
                <w:szCs w:val="16"/>
                <w:lang w:val="pt-BR"/>
              </w:rPr>
            </w:pPr>
            <w:r w:rsidRPr="0088664E">
              <w:rPr>
                <w:rFonts w:ascii="GHEA Grapalat" w:hAnsi="GHEA Grapalat"/>
                <w:color w:val="333333"/>
                <w:sz w:val="16"/>
                <w:szCs w:val="16"/>
                <w:lang w:val="pt-BR"/>
              </w:rPr>
              <w:t>33611120/</w:t>
            </w:r>
            <w:r>
              <w:rPr>
                <w:rFonts w:ascii="GHEA Grapalat" w:hAnsi="GHEA Grapalat"/>
                <w:color w:val="333333"/>
                <w:sz w:val="16"/>
                <w:szCs w:val="16"/>
                <w:lang w:val="hy-AM"/>
              </w:rPr>
              <w:t>3</w:t>
            </w:r>
          </w:p>
        </w:tc>
        <w:tc>
          <w:tcPr>
            <w:tcW w:w="2880" w:type="dxa"/>
            <w:shd w:val="clear" w:color="auto" w:fill="auto"/>
            <w:vAlign w:val="center"/>
          </w:tcPr>
          <w:p w14:paraId="54B8F93B" w14:textId="6CBF1044" w:rsidR="004B2D46" w:rsidRPr="00930ACC" w:rsidRDefault="004B2D46" w:rsidP="004B2D46">
            <w:pPr>
              <w:rPr>
                <w:rFonts w:ascii="GHEA Grapalat" w:hAnsi="GHEA Grapalat" w:cs="Sylfaen"/>
              </w:rPr>
            </w:pPr>
            <w:r w:rsidRPr="00930ACC">
              <w:rPr>
                <w:rFonts w:ascii="GHEA Grapalat" w:hAnsi="GHEA Grapalat" w:cs="Sylfaen"/>
              </w:rPr>
              <w:t>ֆամոտիդին</w:t>
            </w:r>
            <w:r w:rsidRPr="00930ACC">
              <w:rPr>
                <w:rFonts w:ascii="GHEA Grapalat" w:hAnsi="GHEA Grapalat"/>
              </w:rPr>
              <w:t xml:space="preserve">  A02BA03    </w:t>
            </w:r>
          </w:p>
        </w:tc>
        <w:tc>
          <w:tcPr>
            <w:tcW w:w="540" w:type="dxa"/>
            <w:shd w:val="clear" w:color="auto" w:fill="auto"/>
          </w:tcPr>
          <w:p w14:paraId="573E23E0" w14:textId="0109E82F" w:rsidR="004B2D46" w:rsidRDefault="004B2D46" w:rsidP="004B2D46">
            <w:r w:rsidRPr="00FF147E">
              <w:rPr>
                <w:rFonts w:ascii="GHEA Grapalat" w:hAnsi="GHEA Grapalat" w:cs="Arial"/>
                <w:sz w:val="18"/>
                <w:szCs w:val="18"/>
                <w:lang w:val="pt-BR"/>
              </w:rPr>
              <w:t>%</w:t>
            </w:r>
          </w:p>
        </w:tc>
        <w:tc>
          <w:tcPr>
            <w:tcW w:w="540" w:type="dxa"/>
            <w:shd w:val="clear" w:color="auto" w:fill="auto"/>
          </w:tcPr>
          <w:p w14:paraId="05F3213E" w14:textId="26AC8931" w:rsidR="004B2D46" w:rsidRDefault="004B2D46" w:rsidP="004B2D46">
            <w:r w:rsidRPr="00FF147E">
              <w:rPr>
                <w:rFonts w:ascii="GHEA Grapalat" w:hAnsi="GHEA Grapalat" w:cs="Arial"/>
                <w:sz w:val="18"/>
                <w:szCs w:val="18"/>
                <w:lang w:val="pt-BR"/>
              </w:rPr>
              <w:t>%</w:t>
            </w:r>
          </w:p>
        </w:tc>
        <w:tc>
          <w:tcPr>
            <w:tcW w:w="630" w:type="dxa"/>
            <w:shd w:val="clear" w:color="auto" w:fill="auto"/>
          </w:tcPr>
          <w:p w14:paraId="5B4F0B55" w14:textId="133C6A36" w:rsidR="004B2D46" w:rsidRDefault="004B2D46" w:rsidP="004B2D46">
            <w:r w:rsidRPr="00FF147E">
              <w:rPr>
                <w:rFonts w:ascii="GHEA Grapalat" w:hAnsi="GHEA Grapalat" w:cs="Arial"/>
                <w:sz w:val="18"/>
                <w:szCs w:val="18"/>
                <w:lang w:val="pt-BR"/>
              </w:rPr>
              <w:t>%</w:t>
            </w:r>
          </w:p>
        </w:tc>
        <w:tc>
          <w:tcPr>
            <w:tcW w:w="630" w:type="dxa"/>
            <w:shd w:val="clear" w:color="auto" w:fill="auto"/>
          </w:tcPr>
          <w:p w14:paraId="0272A47C" w14:textId="5036608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31CCC0B" w14:textId="5E5D85CB"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02CC6ECF" w14:textId="1F2F495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7C3B722" w14:textId="56C34E6D"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A5597EB" w14:textId="60C414E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0B1D9C7" w14:textId="5B9A51E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1FC851B" w14:textId="53FFEBF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F8B202B" w14:textId="04DAB89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75DF6C6" w14:textId="3DFB8D2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AD0EC03" w14:textId="542F605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76297F7A" w14:textId="77777777" w:rsidTr="009565A7">
        <w:trPr>
          <w:cantSplit/>
          <w:trHeight w:val="728"/>
        </w:trPr>
        <w:tc>
          <w:tcPr>
            <w:tcW w:w="1525" w:type="dxa"/>
            <w:shd w:val="clear" w:color="auto" w:fill="auto"/>
            <w:vAlign w:val="center"/>
          </w:tcPr>
          <w:p w14:paraId="2A51E4E2" w14:textId="310C5DAA" w:rsidR="004B2D46" w:rsidRDefault="004B2D46" w:rsidP="004B2D46">
            <w:pPr>
              <w:jc w:val="center"/>
              <w:rPr>
                <w:rFonts w:ascii="GHEA Grapalat" w:hAnsi="GHEA Grapalat" w:cs="Arial LatArm"/>
              </w:rPr>
            </w:pPr>
            <w:r>
              <w:rPr>
                <w:rFonts w:ascii="GHEA Grapalat" w:hAnsi="GHEA Grapalat" w:cs="Arial LatArm"/>
              </w:rPr>
              <w:t>33</w:t>
            </w:r>
          </w:p>
        </w:tc>
        <w:tc>
          <w:tcPr>
            <w:tcW w:w="2520" w:type="dxa"/>
            <w:shd w:val="clear" w:color="auto" w:fill="auto"/>
            <w:vAlign w:val="center"/>
          </w:tcPr>
          <w:p w14:paraId="22C68CFE" w14:textId="4271FD6D" w:rsidR="004B2D46" w:rsidRPr="0088664E" w:rsidRDefault="004B2D46" w:rsidP="004B2D46">
            <w:pPr>
              <w:jc w:val="center"/>
              <w:rPr>
                <w:rFonts w:ascii="GHEA Grapalat" w:hAnsi="GHEA Grapalat"/>
                <w:color w:val="333333"/>
                <w:sz w:val="16"/>
                <w:szCs w:val="16"/>
                <w:lang w:val="pt-BR"/>
              </w:rPr>
            </w:pPr>
            <w:r w:rsidRPr="00F072C3">
              <w:rPr>
                <w:rFonts w:ascii="GHEA Grapalat" w:hAnsi="GHEA Grapalat"/>
                <w:sz w:val="16"/>
                <w:szCs w:val="16"/>
                <w:lang w:val="hy-AM"/>
              </w:rPr>
              <w:t>33611180</w:t>
            </w:r>
            <w:r>
              <w:rPr>
                <w:rFonts w:ascii="GHEA Grapalat" w:hAnsi="GHEA Grapalat"/>
                <w:sz w:val="16"/>
                <w:szCs w:val="16"/>
              </w:rPr>
              <w:t>/1</w:t>
            </w:r>
          </w:p>
        </w:tc>
        <w:tc>
          <w:tcPr>
            <w:tcW w:w="2880" w:type="dxa"/>
            <w:shd w:val="clear" w:color="auto" w:fill="auto"/>
            <w:vAlign w:val="center"/>
          </w:tcPr>
          <w:p w14:paraId="361BAC6A" w14:textId="2A14210E" w:rsidR="004B2D46" w:rsidRPr="00930ACC" w:rsidRDefault="004B2D46" w:rsidP="004B2D46">
            <w:pPr>
              <w:rPr>
                <w:rFonts w:ascii="GHEA Grapalat" w:hAnsi="GHEA Grapalat" w:cs="Sylfaen"/>
              </w:rPr>
            </w:pPr>
            <w:r w:rsidRPr="00F072C3">
              <w:rPr>
                <w:rFonts w:ascii="GHEA Grapalat" w:hAnsi="GHEA Grapalat" w:cs="Sylfaen"/>
                <w:sz w:val="20"/>
                <w:szCs w:val="20"/>
              </w:rPr>
              <w:t>լակտուլոզ</w:t>
            </w:r>
            <w:r w:rsidRPr="00F072C3">
              <w:rPr>
                <w:rFonts w:ascii="GHEA Grapalat" w:hAnsi="GHEA Grapalat"/>
                <w:sz w:val="20"/>
                <w:szCs w:val="20"/>
              </w:rPr>
              <w:t xml:space="preserve"> a06ad11</w:t>
            </w:r>
          </w:p>
        </w:tc>
        <w:tc>
          <w:tcPr>
            <w:tcW w:w="540" w:type="dxa"/>
            <w:shd w:val="clear" w:color="auto" w:fill="auto"/>
          </w:tcPr>
          <w:p w14:paraId="5EB22490" w14:textId="741CFC0F" w:rsidR="004B2D46" w:rsidRDefault="004B2D46" w:rsidP="004B2D46">
            <w:r w:rsidRPr="00FF147E">
              <w:rPr>
                <w:rFonts w:ascii="GHEA Grapalat" w:hAnsi="GHEA Grapalat" w:cs="Arial"/>
                <w:sz w:val="18"/>
                <w:szCs w:val="18"/>
                <w:lang w:val="pt-BR"/>
              </w:rPr>
              <w:t>%</w:t>
            </w:r>
          </w:p>
        </w:tc>
        <w:tc>
          <w:tcPr>
            <w:tcW w:w="540" w:type="dxa"/>
            <w:shd w:val="clear" w:color="auto" w:fill="auto"/>
          </w:tcPr>
          <w:p w14:paraId="7331A225" w14:textId="4417D692" w:rsidR="004B2D46" w:rsidRDefault="004B2D46" w:rsidP="004B2D46">
            <w:r w:rsidRPr="00FF147E">
              <w:rPr>
                <w:rFonts w:ascii="GHEA Grapalat" w:hAnsi="GHEA Grapalat" w:cs="Arial"/>
                <w:sz w:val="18"/>
                <w:szCs w:val="18"/>
                <w:lang w:val="pt-BR"/>
              </w:rPr>
              <w:t>%</w:t>
            </w:r>
          </w:p>
        </w:tc>
        <w:tc>
          <w:tcPr>
            <w:tcW w:w="630" w:type="dxa"/>
            <w:shd w:val="clear" w:color="auto" w:fill="auto"/>
          </w:tcPr>
          <w:p w14:paraId="52264C9E" w14:textId="0FC34621" w:rsidR="004B2D46" w:rsidRDefault="004B2D46" w:rsidP="004B2D46">
            <w:r w:rsidRPr="00FF147E">
              <w:rPr>
                <w:rFonts w:ascii="GHEA Grapalat" w:hAnsi="GHEA Grapalat" w:cs="Arial"/>
                <w:sz w:val="18"/>
                <w:szCs w:val="18"/>
                <w:lang w:val="pt-BR"/>
              </w:rPr>
              <w:t>%</w:t>
            </w:r>
          </w:p>
        </w:tc>
        <w:tc>
          <w:tcPr>
            <w:tcW w:w="630" w:type="dxa"/>
            <w:shd w:val="clear" w:color="auto" w:fill="auto"/>
          </w:tcPr>
          <w:p w14:paraId="225627E3" w14:textId="5121189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E44E4D0" w14:textId="44E2AC17"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40AE5FE" w14:textId="741D262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126005E" w14:textId="1DA499E5"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9E8C761" w14:textId="5D61E11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23594AD" w14:textId="4A453C0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C959E48" w14:textId="1C0C351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52E601D4" w14:textId="55E7C09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CE0FB67" w14:textId="7663AA9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E199302" w14:textId="388F277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rsidRPr="004B2D46" w14:paraId="44D727F4" w14:textId="77777777" w:rsidTr="009565A7">
        <w:trPr>
          <w:cantSplit/>
          <w:trHeight w:val="728"/>
        </w:trPr>
        <w:tc>
          <w:tcPr>
            <w:tcW w:w="1525" w:type="dxa"/>
            <w:shd w:val="clear" w:color="auto" w:fill="auto"/>
            <w:vAlign w:val="center"/>
          </w:tcPr>
          <w:p w14:paraId="4E71C63E" w14:textId="0D24A225" w:rsidR="004B2D46" w:rsidRDefault="004B2D46" w:rsidP="004B2D46">
            <w:pPr>
              <w:jc w:val="center"/>
              <w:rPr>
                <w:rFonts w:ascii="GHEA Grapalat" w:hAnsi="GHEA Grapalat" w:cs="Arial LatArm"/>
              </w:rPr>
            </w:pPr>
            <w:r>
              <w:rPr>
                <w:rFonts w:ascii="GHEA Grapalat" w:hAnsi="GHEA Grapalat" w:cs="Arial LatArm"/>
              </w:rPr>
              <w:t>34</w:t>
            </w:r>
          </w:p>
        </w:tc>
        <w:tc>
          <w:tcPr>
            <w:tcW w:w="2520" w:type="dxa"/>
            <w:shd w:val="clear" w:color="auto" w:fill="auto"/>
            <w:vAlign w:val="center"/>
          </w:tcPr>
          <w:p w14:paraId="7DCF13EF" w14:textId="516D2B80" w:rsidR="004B2D46" w:rsidRPr="00F072C3" w:rsidRDefault="004B2D46" w:rsidP="004B2D46">
            <w:pPr>
              <w:jc w:val="center"/>
              <w:rPr>
                <w:rFonts w:ascii="GHEA Grapalat" w:hAnsi="GHEA Grapalat"/>
                <w:sz w:val="16"/>
                <w:szCs w:val="16"/>
                <w:lang w:val="hy-AM"/>
              </w:rPr>
            </w:pPr>
            <w:r w:rsidRPr="00694592">
              <w:rPr>
                <w:rFonts w:ascii="GHEA Grapalat" w:hAnsi="GHEA Grapalat"/>
                <w:sz w:val="16"/>
                <w:szCs w:val="16"/>
              </w:rPr>
              <w:t>33611300/</w:t>
            </w:r>
            <w:r w:rsidRPr="00694592">
              <w:rPr>
                <w:rFonts w:ascii="GHEA Grapalat" w:hAnsi="GHEA Grapalat"/>
                <w:sz w:val="16"/>
                <w:szCs w:val="16"/>
                <w:lang w:val="hy-AM"/>
              </w:rPr>
              <w:t>1</w:t>
            </w:r>
          </w:p>
        </w:tc>
        <w:tc>
          <w:tcPr>
            <w:tcW w:w="2880" w:type="dxa"/>
            <w:shd w:val="clear" w:color="auto" w:fill="auto"/>
            <w:vAlign w:val="center"/>
          </w:tcPr>
          <w:p w14:paraId="0C3CA8BF" w14:textId="642AA0F8" w:rsidR="004B2D46" w:rsidRPr="004B2D46" w:rsidRDefault="004B2D46" w:rsidP="004B2D46">
            <w:pPr>
              <w:rPr>
                <w:rFonts w:ascii="GHEA Grapalat" w:hAnsi="GHEA Grapalat" w:cs="Sylfaen"/>
                <w:sz w:val="20"/>
                <w:szCs w:val="20"/>
                <w:lang w:val="hy-AM"/>
              </w:rPr>
            </w:pPr>
            <w:r w:rsidRPr="00F072C3">
              <w:rPr>
                <w:rFonts w:ascii="GHEA Grapalat" w:hAnsi="GHEA Grapalat" w:cs="Sylfaen"/>
                <w:sz w:val="20"/>
                <w:szCs w:val="20"/>
                <w:lang w:val="hy-AM"/>
              </w:rPr>
              <w:t>գլիբենկլամիդ</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մետֆորմինի</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հիդրոքլորիդ</w:t>
            </w:r>
            <w:r w:rsidRPr="00F072C3">
              <w:rPr>
                <w:rFonts w:ascii="GHEA Grapalat" w:hAnsi="GHEA Grapalat"/>
                <w:sz w:val="20"/>
                <w:szCs w:val="20"/>
                <w:lang w:val="hy-AM"/>
              </w:rPr>
              <w:t>) A10BD02</w:t>
            </w:r>
          </w:p>
        </w:tc>
        <w:tc>
          <w:tcPr>
            <w:tcW w:w="540" w:type="dxa"/>
            <w:shd w:val="clear" w:color="auto" w:fill="auto"/>
          </w:tcPr>
          <w:p w14:paraId="0E2250AD" w14:textId="16FEB301" w:rsidR="004B2D46" w:rsidRPr="004B2D46" w:rsidRDefault="004B2D46" w:rsidP="004B2D46">
            <w:pPr>
              <w:rPr>
                <w:lang w:val="hy-AM"/>
              </w:rPr>
            </w:pPr>
            <w:r w:rsidRPr="00FF147E">
              <w:rPr>
                <w:rFonts w:ascii="GHEA Grapalat" w:hAnsi="GHEA Grapalat" w:cs="Arial"/>
                <w:sz w:val="18"/>
                <w:szCs w:val="18"/>
                <w:lang w:val="pt-BR"/>
              </w:rPr>
              <w:t>%</w:t>
            </w:r>
          </w:p>
        </w:tc>
        <w:tc>
          <w:tcPr>
            <w:tcW w:w="540" w:type="dxa"/>
            <w:shd w:val="clear" w:color="auto" w:fill="auto"/>
          </w:tcPr>
          <w:p w14:paraId="557DB38B" w14:textId="618F7A9A" w:rsidR="004B2D46" w:rsidRPr="004B2D46" w:rsidRDefault="004B2D46" w:rsidP="004B2D46">
            <w:pPr>
              <w:rPr>
                <w:lang w:val="hy-AM"/>
              </w:rPr>
            </w:pPr>
            <w:r w:rsidRPr="00FF147E">
              <w:rPr>
                <w:rFonts w:ascii="GHEA Grapalat" w:hAnsi="GHEA Grapalat" w:cs="Arial"/>
                <w:sz w:val="18"/>
                <w:szCs w:val="18"/>
                <w:lang w:val="pt-BR"/>
              </w:rPr>
              <w:t>%</w:t>
            </w:r>
          </w:p>
        </w:tc>
        <w:tc>
          <w:tcPr>
            <w:tcW w:w="630" w:type="dxa"/>
            <w:shd w:val="clear" w:color="auto" w:fill="auto"/>
          </w:tcPr>
          <w:p w14:paraId="525DCC43" w14:textId="51660F6B" w:rsidR="004B2D46" w:rsidRPr="004B2D46" w:rsidRDefault="004B2D46" w:rsidP="004B2D46">
            <w:pPr>
              <w:rPr>
                <w:lang w:val="hy-AM"/>
              </w:rPr>
            </w:pPr>
            <w:r w:rsidRPr="00FF147E">
              <w:rPr>
                <w:rFonts w:ascii="GHEA Grapalat" w:hAnsi="GHEA Grapalat" w:cs="Arial"/>
                <w:sz w:val="18"/>
                <w:szCs w:val="18"/>
                <w:lang w:val="pt-BR"/>
              </w:rPr>
              <w:t>%</w:t>
            </w:r>
          </w:p>
        </w:tc>
        <w:tc>
          <w:tcPr>
            <w:tcW w:w="630" w:type="dxa"/>
            <w:shd w:val="clear" w:color="auto" w:fill="auto"/>
          </w:tcPr>
          <w:p w14:paraId="73720E56" w14:textId="7DB94FFD" w:rsidR="004B2D46" w:rsidRPr="004B2D46" w:rsidRDefault="004B2D46" w:rsidP="004B2D46">
            <w:pPr>
              <w:ind w:left="113" w:right="113"/>
              <w:rPr>
                <w:lang w:val="hy-AM"/>
              </w:rPr>
            </w:pPr>
            <w:r w:rsidRPr="00FF147E">
              <w:rPr>
                <w:rFonts w:ascii="GHEA Grapalat" w:hAnsi="GHEA Grapalat" w:cs="Arial"/>
                <w:sz w:val="18"/>
                <w:szCs w:val="18"/>
                <w:lang w:val="pt-BR"/>
              </w:rPr>
              <w:t>%</w:t>
            </w:r>
          </w:p>
        </w:tc>
        <w:tc>
          <w:tcPr>
            <w:tcW w:w="540" w:type="dxa"/>
            <w:shd w:val="clear" w:color="auto" w:fill="auto"/>
          </w:tcPr>
          <w:p w14:paraId="799CFDF0" w14:textId="46F0C50C" w:rsidR="004B2D46" w:rsidRPr="004B2D46" w:rsidRDefault="004B2D46" w:rsidP="004B2D46">
            <w:pPr>
              <w:ind w:left="113" w:right="113"/>
              <w:rPr>
                <w:lang w:val="hy-AM"/>
              </w:rPr>
            </w:pPr>
            <w:r w:rsidRPr="00FF147E">
              <w:rPr>
                <w:rFonts w:ascii="GHEA Grapalat" w:hAnsi="GHEA Grapalat" w:cs="Arial"/>
                <w:sz w:val="18"/>
                <w:szCs w:val="18"/>
                <w:lang w:val="pt-BR"/>
              </w:rPr>
              <w:t>%</w:t>
            </w:r>
          </w:p>
        </w:tc>
        <w:tc>
          <w:tcPr>
            <w:tcW w:w="630" w:type="dxa"/>
            <w:shd w:val="clear" w:color="auto" w:fill="auto"/>
          </w:tcPr>
          <w:p w14:paraId="16C6D467" w14:textId="1D4CC18B" w:rsidR="004B2D46" w:rsidRPr="004B2D46" w:rsidRDefault="004B2D46" w:rsidP="004B2D46">
            <w:pPr>
              <w:ind w:left="113" w:right="113"/>
              <w:rPr>
                <w:lang w:val="hy-AM"/>
              </w:rPr>
            </w:pPr>
            <w:r w:rsidRPr="00FF147E">
              <w:rPr>
                <w:rFonts w:ascii="GHEA Grapalat" w:hAnsi="GHEA Grapalat" w:cs="Arial"/>
                <w:sz w:val="18"/>
                <w:szCs w:val="18"/>
                <w:lang w:val="pt-BR"/>
              </w:rPr>
              <w:t>%</w:t>
            </w:r>
          </w:p>
        </w:tc>
        <w:tc>
          <w:tcPr>
            <w:tcW w:w="540" w:type="dxa"/>
            <w:shd w:val="clear" w:color="auto" w:fill="auto"/>
          </w:tcPr>
          <w:p w14:paraId="64CF42C4" w14:textId="4EB0A80E" w:rsidR="004B2D46" w:rsidRPr="004B2D46" w:rsidRDefault="004B2D46" w:rsidP="004B2D46">
            <w:pPr>
              <w:ind w:left="113" w:right="113"/>
              <w:rPr>
                <w:lang w:val="hy-AM"/>
              </w:rPr>
            </w:pPr>
            <w:r w:rsidRPr="00FF147E">
              <w:rPr>
                <w:rFonts w:ascii="GHEA Grapalat" w:hAnsi="GHEA Grapalat" w:cs="Arial"/>
                <w:sz w:val="18"/>
                <w:szCs w:val="18"/>
                <w:lang w:val="pt-BR"/>
              </w:rPr>
              <w:t>%</w:t>
            </w:r>
          </w:p>
        </w:tc>
        <w:tc>
          <w:tcPr>
            <w:tcW w:w="810" w:type="dxa"/>
            <w:shd w:val="clear" w:color="auto" w:fill="auto"/>
          </w:tcPr>
          <w:p w14:paraId="7E4140C0" w14:textId="0F060C8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85E0701" w14:textId="5D1D817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A3F7194" w14:textId="1B5D0BA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EF507CB" w14:textId="36D4048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0938C619" w14:textId="689492B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2146E45" w14:textId="66E90B5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73B22D67" w14:textId="77777777" w:rsidTr="009565A7">
        <w:trPr>
          <w:cantSplit/>
          <w:trHeight w:val="728"/>
        </w:trPr>
        <w:tc>
          <w:tcPr>
            <w:tcW w:w="1525" w:type="dxa"/>
            <w:shd w:val="clear" w:color="auto" w:fill="auto"/>
            <w:vAlign w:val="center"/>
          </w:tcPr>
          <w:p w14:paraId="2EF8AA79" w14:textId="1584CDDE" w:rsidR="004B2D46" w:rsidRDefault="004B2D46" w:rsidP="004B2D46">
            <w:pPr>
              <w:jc w:val="center"/>
              <w:rPr>
                <w:rFonts w:ascii="GHEA Grapalat" w:hAnsi="GHEA Grapalat" w:cs="Arial LatArm"/>
              </w:rPr>
            </w:pPr>
            <w:r>
              <w:rPr>
                <w:rFonts w:ascii="GHEA Grapalat" w:hAnsi="GHEA Grapalat" w:cs="Arial LatArm"/>
              </w:rPr>
              <w:t>35</w:t>
            </w:r>
          </w:p>
        </w:tc>
        <w:tc>
          <w:tcPr>
            <w:tcW w:w="2520" w:type="dxa"/>
            <w:shd w:val="clear" w:color="auto" w:fill="auto"/>
            <w:vAlign w:val="center"/>
          </w:tcPr>
          <w:p w14:paraId="14B0A66C" w14:textId="22DA8475" w:rsidR="004B2D46" w:rsidRPr="00694592" w:rsidRDefault="004B2D46" w:rsidP="004B2D46">
            <w:pPr>
              <w:jc w:val="center"/>
              <w:rPr>
                <w:rFonts w:ascii="GHEA Grapalat" w:hAnsi="GHEA Grapalat"/>
                <w:sz w:val="16"/>
                <w:szCs w:val="16"/>
              </w:rPr>
            </w:pPr>
            <w:r>
              <w:rPr>
                <w:rFonts w:ascii="GHEA Grapalat" w:hAnsi="GHEA Grapalat"/>
                <w:sz w:val="16"/>
                <w:szCs w:val="16"/>
              </w:rPr>
              <w:t>33611300/2</w:t>
            </w:r>
          </w:p>
        </w:tc>
        <w:tc>
          <w:tcPr>
            <w:tcW w:w="2880" w:type="dxa"/>
            <w:shd w:val="clear" w:color="auto" w:fill="auto"/>
            <w:vAlign w:val="center"/>
          </w:tcPr>
          <w:p w14:paraId="57ED3521" w14:textId="341848EF" w:rsidR="004B2D46" w:rsidRPr="00F072C3" w:rsidRDefault="004B2D46" w:rsidP="004B2D46">
            <w:pPr>
              <w:rPr>
                <w:rFonts w:ascii="GHEA Grapalat" w:hAnsi="GHEA Grapalat" w:cs="Sylfaen"/>
                <w:sz w:val="20"/>
                <w:szCs w:val="20"/>
                <w:lang w:val="hy-AM"/>
              </w:rPr>
            </w:pPr>
            <w:r w:rsidRPr="00F072C3">
              <w:rPr>
                <w:rFonts w:ascii="GHEA Grapalat" w:hAnsi="GHEA Grapalat" w:cs="Sylfaen"/>
                <w:sz w:val="20"/>
                <w:szCs w:val="20"/>
                <w:lang w:val="hy-AM"/>
              </w:rPr>
              <w:t>գլիբենկլամիդ</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մետֆորմինի</w:t>
            </w:r>
            <w:r w:rsidRPr="00F072C3">
              <w:rPr>
                <w:rFonts w:ascii="GHEA Grapalat" w:hAnsi="GHEA Grapalat"/>
                <w:sz w:val="20"/>
                <w:szCs w:val="20"/>
                <w:lang w:val="hy-AM"/>
              </w:rPr>
              <w:t xml:space="preserve"> </w:t>
            </w:r>
            <w:r w:rsidRPr="00F072C3">
              <w:rPr>
                <w:rFonts w:ascii="GHEA Grapalat" w:hAnsi="GHEA Grapalat" w:cs="Sylfaen"/>
                <w:sz w:val="20"/>
                <w:szCs w:val="20"/>
                <w:lang w:val="hy-AM"/>
              </w:rPr>
              <w:t>հիդրոքլորիդ</w:t>
            </w:r>
            <w:r w:rsidRPr="00F072C3">
              <w:rPr>
                <w:rFonts w:ascii="GHEA Grapalat" w:hAnsi="GHEA Grapalat"/>
                <w:sz w:val="20"/>
                <w:szCs w:val="20"/>
                <w:lang w:val="hy-AM"/>
              </w:rPr>
              <w:t>) A10BD02</w:t>
            </w:r>
          </w:p>
        </w:tc>
        <w:tc>
          <w:tcPr>
            <w:tcW w:w="540" w:type="dxa"/>
            <w:shd w:val="clear" w:color="auto" w:fill="auto"/>
          </w:tcPr>
          <w:p w14:paraId="421C2029" w14:textId="4425ED6D" w:rsidR="004B2D46" w:rsidRDefault="004B2D46" w:rsidP="004B2D46">
            <w:r w:rsidRPr="00FF147E">
              <w:rPr>
                <w:rFonts w:ascii="GHEA Grapalat" w:hAnsi="GHEA Grapalat" w:cs="Arial"/>
                <w:sz w:val="18"/>
                <w:szCs w:val="18"/>
                <w:lang w:val="pt-BR"/>
              </w:rPr>
              <w:t>%</w:t>
            </w:r>
          </w:p>
        </w:tc>
        <w:tc>
          <w:tcPr>
            <w:tcW w:w="540" w:type="dxa"/>
            <w:shd w:val="clear" w:color="auto" w:fill="auto"/>
          </w:tcPr>
          <w:p w14:paraId="4C0A9152" w14:textId="585F3E6F" w:rsidR="004B2D46" w:rsidRDefault="004B2D46" w:rsidP="004B2D46">
            <w:r w:rsidRPr="00FF147E">
              <w:rPr>
                <w:rFonts w:ascii="GHEA Grapalat" w:hAnsi="GHEA Grapalat" w:cs="Arial"/>
                <w:sz w:val="18"/>
                <w:szCs w:val="18"/>
                <w:lang w:val="pt-BR"/>
              </w:rPr>
              <w:t>%</w:t>
            </w:r>
          </w:p>
        </w:tc>
        <w:tc>
          <w:tcPr>
            <w:tcW w:w="630" w:type="dxa"/>
            <w:shd w:val="clear" w:color="auto" w:fill="auto"/>
          </w:tcPr>
          <w:p w14:paraId="4C75DB1E" w14:textId="536A54E3" w:rsidR="004B2D46" w:rsidRDefault="004B2D46" w:rsidP="004B2D46">
            <w:r w:rsidRPr="00FF147E">
              <w:rPr>
                <w:rFonts w:ascii="GHEA Grapalat" w:hAnsi="GHEA Grapalat" w:cs="Arial"/>
                <w:sz w:val="18"/>
                <w:szCs w:val="18"/>
                <w:lang w:val="pt-BR"/>
              </w:rPr>
              <w:t>%</w:t>
            </w:r>
          </w:p>
        </w:tc>
        <w:tc>
          <w:tcPr>
            <w:tcW w:w="630" w:type="dxa"/>
            <w:shd w:val="clear" w:color="auto" w:fill="auto"/>
          </w:tcPr>
          <w:p w14:paraId="6063F00E" w14:textId="493E95C5"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4FD20F9" w14:textId="1DC43D45"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DE6F322" w14:textId="24A9A739"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00A30CD" w14:textId="6A2BEDF6"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71FEECF4" w14:textId="761B353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BD54D97" w14:textId="4FFD45D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10E8AED" w14:textId="5B94887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5F45D3F" w14:textId="7EBE4DD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AAA07BD" w14:textId="26CD35F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7F7ACEE" w14:textId="1564FB0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5DEE8090" w14:textId="77777777" w:rsidTr="009565A7">
        <w:trPr>
          <w:cantSplit/>
          <w:trHeight w:val="728"/>
        </w:trPr>
        <w:tc>
          <w:tcPr>
            <w:tcW w:w="1525" w:type="dxa"/>
            <w:shd w:val="clear" w:color="auto" w:fill="auto"/>
            <w:vAlign w:val="center"/>
          </w:tcPr>
          <w:p w14:paraId="5B9FEF16" w14:textId="21C6EA08" w:rsidR="004B2D46" w:rsidRDefault="004B2D46" w:rsidP="004B2D46">
            <w:pPr>
              <w:jc w:val="center"/>
              <w:rPr>
                <w:rFonts w:ascii="GHEA Grapalat" w:hAnsi="GHEA Grapalat" w:cs="Arial LatArm"/>
              </w:rPr>
            </w:pPr>
            <w:r w:rsidRPr="006306D9">
              <w:rPr>
                <w:rFonts w:ascii="GHEA Grapalat" w:hAnsi="GHEA Grapalat" w:cs="Arial LatArm"/>
                <w:lang w:val="pt-BR"/>
              </w:rPr>
              <w:t>36</w:t>
            </w:r>
          </w:p>
        </w:tc>
        <w:tc>
          <w:tcPr>
            <w:tcW w:w="2520" w:type="dxa"/>
            <w:shd w:val="clear" w:color="auto" w:fill="auto"/>
            <w:vAlign w:val="center"/>
          </w:tcPr>
          <w:p w14:paraId="21A3F84F" w14:textId="670D06F3" w:rsidR="004B2D46" w:rsidRDefault="004B2D46" w:rsidP="004B2D46">
            <w:pPr>
              <w:jc w:val="center"/>
              <w:rPr>
                <w:rFonts w:ascii="GHEA Grapalat" w:hAnsi="GHEA Grapalat"/>
                <w:sz w:val="16"/>
                <w:szCs w:val="16"/>
              </w:rPr>
            </w:pPr>
            <w:r>
              <w:rPr>
                <w:rFonts w:ascii="GHEA Grapalat" w:hAnsi="GHEA Grapalat"/>
                <w:sz w:val="16"/>
                <w:szCs w:val="16"/>
                <w:lang w:val="ru-RU"/>
              </w:rPr>
              <w:t>33611370</w:t>
            </w:r>
            <w:r>
              <w:rPr>
                <w:rFonts w:ascii="GHEA Grapalat" w:hAnsi="GHEA Grapalat"/>
                <w:sz w:val="16"/>
                <w:szCs w:val="16"/>
                <w:lang w:val="hy-AM"/>
              </w:rPr>
              <w:t>/1</w:t>
            </w:r>
          </w:p>
        </w:tc>
        <w:tc>
          <w:tcPr>
            <w:tcW w:w="2880" w:type="dxa"/>
            <w:shd w:val="clear" w:color="auto" w:fill="auto"/>
            <w:vAlign w:val="center"/>
          </w:tcPr>
          <w:p w14:paraId="2A79B5F5" w14:textId="79D09481" w:rsidR="004B2D46" w:rsidRPr="00F072C3" w:rsidRDefault="004B2D46" w:rsidP="004B2D46">
            <w:pPr>
              <w:rPr>
                <w:rFonts w:ascii="GHEA Grapalat" w:hAnsi="GHEA Grapalat" w:cs="Sylfaen"/>
                <w:sz w:val="20"/>
                <w:szCs w:val="20"/>
                <w:lang w:val="hy-AM"/>
              </w:rPr>
            </w:pPr>
            <w:r>
              <w:rPr>
                <w:rFonts w:ascii="GHEA Grapalat" w:hAnsi="GHEA Grapalat" w:cs="Arial"/>
                <w:sz w:val="20"/>
                <w:szCs w:val="20"/>
                <w:lang w:val="ru-RU"/>
              </w:rPr>
              <w:t>թիամին a11da01</w:t>
            </w:r>
            <w:r>
              <w:rPr>
                <w:rFonts w:ascii="GHEA Grapalat" w:hAnsi="GHEA Grapalat" w:cs="Arial"/>
                <w:sz w:val="20"/>
                <w:szCs w:val="20"/>
                <w:lang w:val="ru-RU"/>
              </w:rPr>
              <w:tab/>
            </w:r>
          </w:p>
        </w:tc>
        <w:tc>
          <w:tcPr>
            <w:tcW w:w="540" w:type="dxa"/>
            <w:shd w:val="clear" w:color="auto" w:fill="auto"/>
          </w:tcPr>
          <w:p w14:paraId="1A4647E1" w14:textId="7E12540C" w:rsidR="004B2D46" w:rsidRDefault="004B2D46" w:rsidP="004B2D46">
            <w:r w:rsidRPr="00FF147E">
              <w:rPr>
                <w:rFonts w:ascii="GHEA Grapalat" w:hAnsi="GHEA Grapalat" w:cs="Arial"/>
                <w:sz w:val="18"/>
                <w:szCs w:val="18"/>
                <w:lang w:val="pt-BR"/>
              </w:rPr>
              <w:t>%</w:t>
            </w:r>
          </w:p>
        </w:tc>
        <w:tc>
          <w:tcPr>
            <w:tcW w:w="540" w:type="dxa"/>
            <w:shd w:val="clear" w:color="auto" w:fill="auto"/>
          </w:tcPr>
          <w:p w14:paraId="15404E58" w14:textId="58EB1605" w:rsidR="004B2D46" w:rsidRDefault="004B2D46" w:rsidP="004B2D46">
            <w:r w:rsidRPr="00FF147E">
              <w:rPr>
                <w:rFonts w:ascii="GHEA Grapalat" w:hAnsi="GHEA Grapalat" w:cs="Arial"/>
                <w:sz w:val="18"/>
                <w:szCs w:val="18"/>
                <w:lang w:val="pt-BR"/>
              </w:rPr>
              <w:t>%</w:t>
            </w:r>
          </w:p>
        </w:tc>
        <w:tc>
          <w:tcPr>
            <w:tcW w:w="630" w:type="dxa"/>
            <w:shd w:val="clear" w:color="auto" w:fill="auto"/>
          </w:tcPr>
          <w:p w14:paraId="5F0A4402" w14:textId="31475A36" w:rsidR="004B2D46" w:rsidRDefault="004B2D46" w:rsidP="004B2D46">
            <w:r w:rsidRPr="00FF147E">
              <w:rPr>
                <w:rFonts w:ascii="GHEA Grapalat" w:hAnsi="GHEA Grapalat" w:cs="Arial"/>
                <w:sz w:val="18"/>
                <w:szCs w:val="18"/>
                <w:lang w:val="pt-BR"/>
              </w:rPr>
              <w:t>%</w:t>
            </w:r>
          </w:p>
        </w:tc>
        <w:tc>
          <w:tcPr>
            <w:tcW w:w="630" w:type="dxa"/>
            <w:shd w:val="clear" w:color="auto" w:fill="auto"/>
          </w:tcPr>
          <w:p w14:paraId="27DFE9DA" w14:textId="01047FF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41B23F7" w14:textId="0C6F46BA"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03F976B" w14:textId="1B80F24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2A0B1CD" w14:textId="3254DE25"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39D1B55A" w14:textId="0CD646B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D271A28" w14:textId="426C3F9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0234FEB" w14:textId="6C43262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5BDA69E" w14:textId="65BCFDA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7ADB05F" w14:textId="299B58F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D541676" w14:textId="5DFED6A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rsidRPr="004B2D46" w14:paraId="2920543F" w14:textId="77777777" w:rsidTr="009565A7">
        <w:trPr>
          <w:cantSplit/>
          <w:trHeight w:val="728"/>
        </w:trPr>
        <w:tc>
          <w:tcPr>
            <w:tcW w:w="1525" w:type="dxa"/>
            <w:shd w:val="clear" w:color="auto" w:fill="auto"/>
            <w:vAlign w:val="center"/>
          </w:tcPr>
          <w:p w14:paraId="47ABB025" w14:textId="584CAC42" w:rsidR="004B2D46" w:rsidRPr="006306D9" w:rsidRDefault="004B2D46" w:rsidP="004B2D46">
            <w:pPr>
              <w:jc w:val="center"/>
              <w:rPr>
                <w:rFonts w:ascii="GHEA Grapalat" w:hAnsi="GHEA Grapalat" w:cs="Arial LatArm"/>
                <w:lang w:val="pt-BR"/>
              </w:rPr>
            </w:pPr>
            <w:r>
              <w:rPr>
                <w:rFonts w:ascii="GHEA Grapalat" w:hAnsi="GHEA Grapalat" w:cs="Arial LatArm"/>
                <w:lang w:val="pt-BR"/>
              </w:rPr>
              <w:lastRenderedPageBreak/>
              <w:t>37</w:t>
            </w:r>
          </w:p>
        </w:tc>
        <w:tc>
          <w:tcPr>
            <w:tcW w:w="2520" w:type="dxa"/>
            <w:shd w:val="clear" w:color="auto" w:fill="auto"/>
            <w:vAlign w:val="center"/>
          </w:tcPr>
          <w:p w14:paraId="20915E80" w14:textId="107942BC" w:rsidR="004B2D46" w:rsidRDefault="004B2D46" w:rsidP="004B2D46">
            <w:pPr>
              <w:jc w:val="center"/>
              <w:rPr>
                <w:rFonts w:ascii="GHEA Grapalat" w:hAnsi="GHEA Grapalat"/>
                <w:sz w:val="16"/>
                <w:szCs w:val="16"/>
                <w:lang w:val="ru-RU"/>
              </w:rPr>
            </w:pPr>
            <w:r>
              <w:rPr>
                <w:rFonts w:ascii="GHEA Grapalat" w:hAnsi="GHEA Grapalat"/>
                <w:sz w:val="16"/>
                <w:szCs w:val="16"/>
                <w:lang w:val="pt-BR"/>
              </w:rPr>
              <w:t>33611440/</w:t>
            </w:r>
            <w:r>
              <w:rPr>
                <w:rFonts w:ascii="GHEA Grapalat" w:hAnsi="GHEA Grapalat"/>
                <w:sz w:val="16"/>
                <w:szCs w:val="16"/>
                <w:lang w:val="hy-AM"/>
              </w:rPr>
              <w:t>1</w:t>
            </w:r>
          </w:p>
        </w:tc>
        <w:tc>
          <w:tcPr>
            <w:tcW w:w="2880" w:type="dxa"/>
            <w:shd w:val="clear" w:color="auto" w:fill="auto"/>
            <w:vAlign w:val="center"/>
          </w:tcPr>
          <w:p w14:paraId="03E30CED" w14:textId="1701E936" w:rsidR="004B2D46" w:rsidRDefault="004B2D46" w:rsidP="004B2D46">
            <w:pPr>
              <w:rPr>
                <w:rFonts w:ascii="GHEA Grapalat" w:hAnsi="GHEA Grapalat" w:cs="Arial"/>
                <w:sz w:val="20"/>
                <w:szCs w:val="20"/>
                <w:lang w:val="ru-RU"/>
              </w:rPr>
            </w:pPr>
            <w:r w:rsidRPr="008A46F4">
              <w:rPr>
                <w:rFonts w:ascii="GHEA Grapalat" w:hAnsi="GHEA Grapalat" w:cs="Arial"/>
                <w:sz w:val="20"/>
                <w:szCs w:val="20"/>
                <w:lang w:val="hy-AM"/>
              </w:rPr>
              <w:t>թիամին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թիամինի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հիդրոքլորիդ</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ռիբոֆլավին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ռիբոֆլավինի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նատրիումական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ֆոսֆատ</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պիրիդօքսին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պիրիդօքսինի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հիդրոքլորիդ</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նիկոտինամիդ</w:t>
            </w:r>
            <w:r w:rsidRPr="00F072C3">
              <w:rPr>
                <w:rFonts w:ascii="GHEA Grapalat" w:hAnsi="GHEA Grapalat" w:cs="Arial"/>
                <w:sz w:val="20"/>
                <w:szCs w:val="20"/>
                <w:lang w:val="pt-BR"/>
              </w:rPr>
              <w:t xml:space="preserve">   A11EX                                                                   </w:t>
            </w:r>
          </w:p>
        </w:tc>
        <w:tc>
          <w:tcPr>
            <w:tcW w:w="540" w:type="dxa"/>
            <w:shd w:val="clear" w:color="auto" w:fill="auto"/>
          </w:tcPr>
          <w:p w14:paraId="38738AF5" w14:textId="202F4E51" w:rsidR="004B2D46" w:rsidRPr="004B2D46" w:rsidRDefault="004B2D46" w:rsidP="004B2D46">
            <w:pPr>
              <w:rPr>
                <w:lang w:val="ru-RU"/>
              </w:rPr>
            </w:pPr>
            <w:r w:rsidRPr="00FF147E">
              <w:rPr>
                <w:rFonts w:ascii="GHEA Grapalat" w:hAnsi="GHEA Grapalat" w:cs="Arial"/>
                <w:sz w:val="18"/>
                <w:szCs w:val="18"/>
                <w:lang w:val="pt-BR"/>
              </w:rPr>
              <w:t>%</w:t>
            </w:r>
          </w:p>
        </w:tc>
        <w:tc>
          <w:tcPr>
            <w:tcW w:w="540" w:type="dxa"/>
            <w:shd w:val="clear" w:color="auto" w:fill="auto"/>
          </w:tcPr>
          <w:p w14:paraId="43A6AEF2" w14:textId="4DB894A8" w:rsidR="004B2D46" w:rsidRPr="004B2D46" w:rsidRDefault="004B2D46" w:rsidP="004B2D46">
            <w:pPr>
              <w:rPr>
                <w:lang w:val="ru-RU"/>
              </w:rPr>
            </w:pPr>
            <w:r w:rsidRPr="00FF147E">
              <w:rPr>
                <w:rFonts w:ascii="GHEA Grapalat" w:hAnsi="GHEA Grapalat" w:cs="Arial"/>
                <w:sz w:val="18"/>
                <w:szCs w:val="18"/>
                <w:lang w:val="pt-BR"/>
              </w:rPr>
              <w:t>%</w:t>
            </w:r>
          </w:p>
        </w:tc>
        <w:tc>
          <w:tcPr>
            <w:tcW w:w="630" w:type="dxa"/>
            <w:shd w:val="clear" w:color="auto" w:fill="auto"/>
          </w:tcPr>
          <w:p w14:paraId="6C9260DD" w14:textId="195CA9FA" w:rsidR="004B2D46" w:rsidRPr="004B2D46" w:rsidRDefault="004B2D46" w:rsidP="004B2D46">
            <w:pPr>
              <w:rPr>
                <w:lang w:val="ru-RU"/>
              </w:rPr>
            </w:pPr>
            <w:r w:rsidRPr="00FF147E">
              <w:rPr>
                <w:rFonts w:ascii="GHEA Grapalat" w:hAnsi="GHEA Grapalat" w:cs="Arial"/>
                <w:sz w:val="18"/>
                <w:szCs w:val="18"/>
                <w:lang w:val="pt-BR"/>
              </w:rPr>
              <w:t>%</w:t>
            </w:r>
          </w:p>
        </w:tc>
        <w:tc>
          <w:tcPr>
            <w:tcW w:w="630" w:type="dxa"/>
            <w:shd w:val="clear" w:color="auto" w:fill="auto"/>
          </w:tcPr>
          <w:p w14:paraId="469AEE27" w14:textId="24ADA83B" w:rsidR="004B2D46" w:rsidRPr="004B2D46" w:rsidRDefault="004B2D46" w:rsidP="004B2D46">
            <w:pPr>
              <w:ind w:left="113" w:right="113"/>
              <w:rPr>
                <w:lang w:val="ru-RU"/>
              </w:rPr>
            </w:pPr>
            <w:r w:rsidRPr="00FF147E">
              <w:rPr>
                <w:rFonts w:ascii="GHEA Grapalat" w:hAnsi="GHEA Grapalat" w:cs="Arial"/>
                <w:sz w:val="18"/>
                <w:szCs w:val="18"/>
                <w:lang w:val="pt-BR"/>
              </w:rPr>
              <w:t>%</w:t>
            </w:r>
          </w:p>
        </w:tc>
        <w:tc>
          <w:tcPr>
            <w:tcW w:w="540" w:type="dxa"/>
            <w:shd w:val="clear" w:color="auto" w:fill="auto"/>
          </w:tcPr>
          <w:p w14:paraId="40AF2F5A" w14:textId="23F90C10" w:rsidR="004B2D46" w:rsidRPr="004B2D46" w:rsidRDefault="004B2D46" w:rsidP="004B2D46">
            <w:pPr>
              <w:ind w:left="113" w:right="113"/>
              <w:rPr>
                <w:lang w:val="ru-RU"/>
              </w:rPr>
            </w:pPr>
            <w:r w:rsidRPr="00FF147E">
              <w:rPr>
                <w:rFonts w:ascii="GHEA Grapalat" w:hAnsi="GHEA Grapalat" w:cs="Arial"/>
                <w:sz w:val="18"/>
                <w:szCs w:val="18"/>
                <w:lang w:val="pt-BR"/>
              </w:rPr>
              <w:t>%</w:t>
            </w:r>
          </w:p>
        </w:tc>
        <w:tc>
          <w:tcPr>
            <w:tcW w:w="630" w:type="dxa"/>
            <w:shd w:val="clear" w:color="auto" w:fill="auto"/>
          </w:tcPr>
          <w:p w14:paraId="1BB859BA" w14:textId="3CDA5219" w:rsidR="004B2D46" w:rsidRPr="004B2D46" w:rsidRDefault="004B2D46" w:rsidP="004B2D46">
            <w:pPr>
              <w:ind w:left="113" w:right="113"/>
              <w:rPr>
                <w:lang w:val="ru-RU"/>
              </w:rPr>
            </w:pPr>
            <w:r w:rsidRPr="00FF147E">
              <w:rPr>
                <w:rFonts w:ascii="GHEA Grapalat" w:hAnsi="GHEA Grapalat" w:cs="Arial"/>
                <w:sz w:val="18"/>
                <w:szCs w:val="18"/>
                <w:lang w:val="pt-BR"/>
              </w:rPr>
              <w:t>%</w:t>
            </w:r>
          </w:p>
        </w:tc>
        <w:tc>
          <w:tcPr>
            <w:tcW w:w="540" w:type="dxa"/>
            <w:shd w:val="clear" w:color="auto" w:fill="auto"/>
          </w:tcPr>
          <w:p w14:paraId="0A56F9BC" w14:textId="7CDAFADE" w:rsidR="004B2D46" w:rsidRPr="004B2D46" w:rsidRDefault="004B2D46" w:rsidP="004B2D46">
            <w:pPr>
              <w:ind w:left="113" w:right="113"/>
              <w:rPr>
                <w:lang w:val="ru-RU"/>
              </w:rPr>
            </w:pPr>
            <w:r w:rsidRPr="00FF147E">
              <w:rPr>
                <w:rFonts w:ascii="GHEA Grapalat" w:hAnsi="GHEA Grapalat" w:cs="Arial"/>
                <w:sz w:val="18"/>
                <w:szCs w:val="18"/>
                <w:lang w:val="pt-BR"/>
              </w:rPr>
              <w:t>%</w:t>
            </w:r>
          </w:p>
        </w:tc>
        <w:tc>
          <w:tcPr>
            <w:tcW w:w="810" w:type="dxa"/>
            <w:shd w:val="clear" w:color="auto" w:fill="auto"/>
          </w:tcPr>
          <w:p w14:paraId="45B74783" w14:textId="1363C78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33F387F" w14:textId="4DD137F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B6713B0" w14:textId="671C5EF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C6B1F94" w14:textId="1E5CEEA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4A74609" w14:textId="47B18DB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03695DE" w14:textId="147E2E8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rsidRPr="004B2D46" w14:paraId="7D7BDC21" w14:textId="77777777" w:rsidTr="009565A7">
        <w:trPr>
          <w:cantSplit/>
          <w:trHeight w:val="728"/>
        </w:trPr>
        <w:tc>
          <w:tcPr>
            <w:tcW w:w="1525" w:type="dxa"/>
            <w:shd w:val="clear" w:color="auto" w:fill="auto"/>
            <w:vAlign w:val="center"/>
          </w:tcPr>
          <w:p w14:paraId="2241438E" w14:textId="13B8D55A" w:rsidR="004B2D46" w:rsidRDefault="004B2D46" w:rsidP="004B2D46">
            <w:pPr>
              <w:jc w:val="center"/>
              <w:rPr>
                <w:rFonts w:ascii="GHEA Grapalat" w:hAnsi="GHEA Grapalat" w:cs="Arial LatArm"/>
                <w:lang w:val="pt-BR"/>
              </w:rPr>
            </w:pPr>
            <w:r>
              <w:rPr>
                <w:rFonts w:ascii="GHEA Grapalat" w:hAnsi="GHEA Grapalat" w:cs="Arial LatArm"/>
              </w:rPr>
              <w:t>38</w:t>
            </w:r>
          </w:p>
        </w:tc>
        <w:tc>
          <w:tcPr>
            <w:tcW w:w="2520" w:type="dxa"/>
            <w:shd w:val="clear" w:color="auto" w:fill="auto"/>
            <w:vAlign w:val="center"/>
          </w:tcPr>
          <w:p w14:paraId="3CC95B34" w14:textId="34DD9ECF" w:rsidR="004B2D46" w:rsidRDefault="004B2D46" w:rsidP="004B2D46">
            <w:pPr>
              <w:jc w:val="center"/>
              <w:rPr>
                <w:rFonts w:ascii="GHEA Grapalat" w:hAnsi="GHEA Grapalat"/>
                <w:sz w:val="16"/>
                <w:szCs w:val="16"/>
                <w:lang w:val="pt-BR"/>
              </w:rPr>
            </w:pPr>
            <w:r>
              <w:rPr>
                <w:rFonts w:ascii="GHEA Grapalat" w:hAnsi="GHEA Grapalat"/>
                <w:sz w:val="16"/>
                <w:szCs w:val="16"/>
                <w:lang w:val="pt-BR"/>
              </w:rPr>
              <w:t>33611440/</w:t>
            </w:r>
            <w:r>
              <w:rPr>
                <w:rFonts w:ascii="GHEA Grapalat" w:hAnsi="GHEA Grapalat"/>
                <w:sz w:val="16"/>
                <w:szCs w:val="16"/>
                <w:lang w:val="hy-AM"/>
              </w:rPr>
              <w:t>2</w:t>
            </w:r>
          </w:p>
        </w:tc>
        <w:tc>
          <w:tcPr>
            <w:tcW w:w="2880" w:type="dxa"/>
            <w:shd w:val="clear" w:color="auto" w:fill="auto"/>
            <w:vAlign w:val="center"/>
          </w:tcPr>
          <w:p w14:paraId="13BCB1B6" w14:textId="35223F1F" w:rsidR="004B2D46" w:rsidRPr="008A46F4" w:rsidRDefault="004B2D46" w:rsidP="004B2D46">
            <w:pPr>
              <w:rPr>
                <w:rFonts w:ascii="GHEA Grapalat" w:hAnsi="GHEA Grapalat" w:cs="Arial"/>
                <w:sz w:val="20"/>
                <w:szCs w:val="20"/>
                <w:lang w:val="hy-AM"/>
              </w:rPr>
            </w:pPr>
            <w:r w:rsidRPr="008A46F4">
              <w:rPr>
                <w:rFonts w:ascii="GHEA Grapalat" w:hAnsi="GHEA Grapalat" w:cs="Arial"/>
                <w:sz w:val="20"/>
                <w:szCs w:val="20"/>
                <w:lang w:val="hy-AM"/>
              </w:rPr>
              <w:t>թիամին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թիամինի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հիդրոքլորիդ</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ռիբոֆլավին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ռիբոֆլավինի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նատրիումական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ֆոսֆատ</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պիրիդօքսին</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պիրիդօքսինի</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հիդրոքլորիդ</w:t>
            </w:r>
            <w:r w:rsidRPr="00F072C3">
              <w:rPr>
                <w:rFonts w:ascii="GHEA Grapalat" w:hAnsi="GHEA Grapalat" w:cs="Arial"/>
                <w:sz w:val="20"/>
                <w:szCs w:val="20"/>
                <w:lang w:val="pt-BR"/>
              </w:rPr>
              <w:t xml:space="preserve">), </w:t>
            </w:r>
            <w:r w:rsidRPr="008A46F4">
              <w:rPr>
                <w:rFonts w:ascii="GHEA Grapalat" w:hAnsi="GHEA Grapalat" w:cs="Arial"/>
                <w:sz w:val="20"/>
                <w:szCs w:val="20"/>
                <w:lang w:val="hy-AM"/>
              </w:rPr>
              <w:t>նիկոտինամիդ</w:t>
            </w:r>
            <w:r w:rsidRPr="00F072C3">
              <w:rPr>
                <w:rFonts w:ascii="GHEA Grapalat" w:hAnsi="GHEA Grapalat" w:cs="Arial"/>
                <w:sz w:val="20"/>
                <w:szCs w:val="20"/>
                <w:lang w:val="pt-BR"/>
              </w:rPr>
              <w:t xml:space="preserve">   A11EX                                                                   </w:t>
            </w:r>
          </w:p>
        </w:tc>
        <w:tc>
          <w:tcPr>
            <w:tcW w:w="540" w:type="dxa"/>
            <w:shd w:val="clear" w:color="auto" w:fill="auto"/>
          </w:tcPr>
          <w:p w14:paraId="48FA4219" w14:textId="51DC39F0" w:rsidR="004B2D46" w:rsidRPr="004B2D46" w:rsidRDefault="004B2D46" w:rsidP="004B2D46">
            <w:pPr>
              <w:rPr>
                <w:lang w:val="pt-BR"/>
              </w:rPr>
            </w:pPr>
            <w:r w:rsidRPr="00FF147E">
              <w:rPr>
                <w:rFonts w:ascii="GHEA Grapalat" w:hAnsi="GHEA Grapalat" w:cs="Arial"/>
                <w:sz w:val="18"/>
                <w:szCs w:val="18"/>
                <w:lang w:val="pt-BR"/>
              </w:rPr>
              <w:t>%</w:t>
            </w:r>
          </w:p>
        </w:tc>
        <w:tc>
          <w:tcPr>
            <w:tcW w:w="540" w:type="dxa"/>
            <w:shd w:val="clear" w:color="auto" w:fill="auto"/>
          </w:tcPr>
          <w:p w14:paraId="43C68EA6" w14:textId="3D2BDEE0" w:rsidR="004B2D46" w:rsidRPr="004B2D46" w:rsidRDefault="004B2D46" w:rsidP="004B2D46">
            <w:pPr>
              <w:rPr>
                <w:lang w:val="pt-BR"/>
              </w:rPr>
            </w:pPr>
            <w:r w:rsidRPr="00FF147E">
              <w:rPr>
                <w:rFonts w:ascii="GHEA Grapalat" w:hAnsi="GHEA Grapalat" w:cs="Arial"/>
                <w:sz w:val="18"/>
                <w:szCs w:val="18"/>
                <w:lang w:val="pt-BR"/>
              </w:rPr>
              <w:t>%</w:t>
            </w:r>
          </w:p>
        </w:tc>
        <w:tc>
          <w:tcPr>
            <w:tcW w:w="630" w:type="dxa"/>
            <w:shd w:val="clear" w:color="auto" w:fill="auto"/>
          </w:tcPr>
          <w:p w14:paraId="335B60C7" w14:textId="12F1A5ED" w:rsidR="004B2D46" w:rsidRPr="004B2D46" w:rsidRDefault="004B2D46" w:rsidP="004B2D46">
            <w:pPr>
              <w:rPr>
                <w:lang w:val="pt-BR"/>
              </w:rPr>
            </w:pPr>
            <w:r w:rsidRPr="00FF147E">
              <w:rPr>
                <w:rFonts w:ascii="GHEA Grapalat" w:hAnsi="GHEA Grapalat" w:cs="Arial"/>
                <w:sz w:val="18"/>
                <w:szCs w:val="18"/>
                <w:lang w:val="pt-BR"/>
              </w:rPr>
              <w:t>%</w:t>
            </w:r>
          </w:p>
        </w:tc>
        <w:tc>
          <w:tcPr>
            <w:tcW w:w="630" w:type="dxa"/>
            <w:shd w:val="clear" w:color="auto" w:fill="auto"/>
          </w:tcPr>
          <w:p w14:paraId="539C9067" w14:textId="351BAB30"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540" w:type="dxa"/>
            <w:shd w:val="clear" w:color="auto" w:fill="auto"/>
          </w:tcPr>
          <w:p w14:paraId="385C9EA7" w14:textId="24508806"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630" w:type="dxa"/>
            <w:shd w:val="clear" w:color="auto" w:fill="auto"/>
          </w:tcPr>
          <w:p w14:paraId="543F4156" w14:textId="1E8C628C"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540" w:type="dxa"/>
            <w:shd w:val="clear" w:color="auto" w:fill="auto"/>
          </w:tcPr>
          <w:p w14:paraId="19BA63D3" w14:textId="77D71726"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810" w:type="dxa"/>
            <w:shd w:val="clear" w:color="auto" w:fill="auto"/>
          </w:tcPr>
          <w:p w14:paraId="1E94587E" w14:textId="75E95E5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C138E26" w14:textId="6E5CAE9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541205E" w14:textId="46751D9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E83AAD0" w14:textId="6E3B57F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C3CC048" w14:textId="019795D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21A97861" w14:textId="47CB7A5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747F718E" w14:textId="77777777" w:rsidTr="009565A7">
        <w:trPr>
          <w:cantSplit/>
          <w:trHeight w:val="728"/>
        </w:trPr>
        <w:tc>
          <w:tcPr>
            <w:tcW w:w="1525" w:type="dxa"/>
            <w:shd w:val="clear" w:color="auto" w:fill="auto"/>
            <w:vAlign w:val="center"/>
          </w:tcPr>
          <w:p w14:paraId="051C850B" w14:textId="58345875" w:rsidR="004B2D46" w:rsidRDefault="004B2D46" w:rsidP="004B2D46">
            <w:pPr>
              <w:jc w:val="center"/>
              <w:rPr>
                <w:rFonts w:ascii="GHEA Grapalat" w:hAnsi="GHEA Grapalat" w:cs="Arial LatArm"/>
              </w:rPr>
            </w:pPr>
            <w:r>
              <w:rPr>
                <w:rFonts w:ascii="GHEA Grapalat" w:hAnsi="GHEA Grapalat" w:cs="Arial LatArm"/>
              </w:rPr>
              <w:t>39</w:t>
            </w:r>
          </w:p>
        </w:tc>
        <w:tc>
          <w:tcPr>
            <w:tcW w:w="2520" w:type="dxa"/>
            <w:shd w:val="clear" w:color="auto" w:fill="auto"/>
            <w:vAlign w:val="center"/>
          </w:tcPr>
          <w:p w14:paraId="3228BA6F" w14:textId="6B3274B7" w:rsidR="004B2D46" w:rsidRDefault="004B2D46" w:rsidP="004B2D46">
            <w:pPr>
              <w:jc w:val="center"/>
              <w:rPr>
                <w:rFonts w:ascii="GHEA Grapalat" w:hAnsi="GHEA Grapalat"/>
                <w:sz w:val="16"/>
                <w:szCs w:val="16"/>
                <w:lang w:val="pt-BR"/>
              </w:rPr>
            </w:pPr>
            <w:r>
              <w:rPr>
                <w:rFonts w:ascii="GHEA Grapalat" w:hAnsi="GHEA Grapalat"/>
                <w:sz w:val="16"/>
                <w:szCs w:val="16"/>
                <w:lang w:val="hy-AM"/>
              </w:rPr>
              <w:t>33621110/1</w:t>
            </w:r>
          </w:p>
        </w:tc>
        <w:tc>
          <w:tcPr>
            <w:tcW w:w="2880" w:type="dxa"/>
            <w:shd w:val="clear" w:color="auto" w:fill="auto"/>
            <w:vAlign w:val="center"/>
          </w:tcPr>
          <w:p w14:paraId="5F84FA15" w14:textId="09B4861F" w:rsidR="004B2D46" w:rsidRPr="008A46F4" w:rsidRDefault="004B2D46" w:rsidP="004B2D46">
            <w:pPr>
              <w:rPr>
                <w:rFonts w:ascii="GHEA Grapalat" w:hAnsi="GHEA Grapalat" w:cs="Arial"/>
                <w:sz w:val="20"/>
                <w:szCs w:val="20"/>
                <w:lang w:val="hy-AM"/>
              </w:rPr>
            </w:pPr>
            <w:r>
              <w:rPr>
                <w:rFonts w:ascii="GHEA Grapalat" w:hAnsi="GHEA Grapalat"/>
                <w:sz w:val="20"/>
                <w:szCs w:val="20"/>
                <w:lang w:val="hy-AM"/>
              </w:rPr>
              <w:t xml:space="preserve">Վարֆարին </w:t>
            </w:r>
            <w:r>
              <w:rPr>
                <w:rFonts w:ascii="GHEA Grapalat" w:hAnsi="GHEA Grapalat"/>
                <w:sz w:val="20"/>
                <w:szCs w:val="20"/>
              </w:rPr>
              <w:t>b01aa03</w:t>
            </w:r>
          </w:p>
        </w:tc>
        <w:tc>
          <w:tcPr>
            <w:tcW w:w="540" w:type="dxa"/>
            <w:shd w:val="clear" w:color="auto" w:fill="auto"/>
          </w:tcPr>
          <w:p w14:paraId="0B7AD598" w14:textId="08A79517" w:rsidR="004B2D46" w:rsidRDefault="004B2D46" w:rsidP="004B2D46">
            <w:r w:rsidRPr="00FF147E">
              <w:rPr>
                <w:rFonts w:ascii="GHEA Grapalat" w:hAnsi="GHEA Grapalat" w:cs="Arial"/>
                <w:sz w:val="18"/>
                <w:szCs w:val="18"/>
                <w:lang w:val="pt-BR"/>
              </w:rPr>
              <w:t>%</w:t>
            </w:r>
          </w:p>
        </w:tc>
        <w:tc>
          <w:tcPr>
            <w:tcW w:w="540" w:type="dxa"/>
            <w:shd w:val="clear" w:color="auto" w:fill="auto"/>
          </w:tcPr>
          <w:p w14:paraId="0260D328" w14:textId="57121C27" w:rsidR="004B2D46" w:rsidRDefault="004B2D46" w:rsidP="004B2D46">
            <w:r w:rsidRPr="00FF147E">
              <w:rPr>
                <w:rFonts w:ascii="GHEA Grapalat" w:hAnsi="GHEA Grapalat" w:cs="Arial"/>
                <w:sz w:val="18"/>
                <w:szCs w:val="18"/>
                <w:lang w:val="pt-BR"/>
              </w:rPr>
              <w:t>%</w:t>
            </w:r>
          </w:p>
        </w:tc>
        <w:tc>
          <w:tcPr>
            <w:tcW w:w="630" w:type="dxa"/>
            <w:shd w:val="clear" w:color="auto" w:fill="auto"/>
          </w:tcPr>
          <w:p w14:paraId="57915C14" w14:textId="5B774139" w:rsidR="004B2D46" w:rsidRDefault="004B2D46" w:rsidP="004B2D46">
            <w:r w:rsidRPr="00FF147E">
              <w:rPr>
                <w:rFonts w:ascii="GHEA Grapalat" w:hAnsi="GHEA Grapalat" w:cs="Arial"/>
                <w:sz w:val="18"/>
                <w:szCs w:val="18"/>
                <w:lang w:val="pt-BR"/>
              </w:rPr>
              <w:t>%</w:t>
            </w:r>
          </w:p>
        </w:tc>
        <w:tc>
          <w:tcPr>
            <w:tcW w:w="630" w:type="dxa"/>
            <w:shd w:val="clear" w:color="auto" w:fill="auto"/>
          </w:tcPr>
          <w:p w14:paraId="7E864E18" w14:textId="018327E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16EF5F8" w14:textId="407F0939"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8DED954" w14:textId="0AAD6A0E"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84421C4" w14:textId="119FFA6E"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8D02EAA" w14:textId="14D58F4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59AF271" w14:textId="74A3732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453CC37" w14:textId="15FD62E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DCE3ACB" w14:textId="75AAE23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BB224EF" w14:textId="2F5BBDC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C3FBE97" w14:textId="6420FCC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6E5359C4" w14:textId="77777777" w:rsidTr="009565A7">
        <w:trPr>
          <w:cantSplit/>
          <w:trHeight w:val="728"/>
        </w:trPr>
        <w:tc>
          <w:tcPr>
            <w:tcW w:w="1525" w:type="dxa"/>
            <w:shd w:val="clear" w:color="auto" w:fill="auto"/>
            <w:vAlign w:val="center"/>
          </w:tcPr>
          <w:p w14:paraId="23BE3230" w14:textId="0EA7A220" w:rsidR="004B2D46" w:rsidRDefault="004B2D46" w:rsidP="004B2D46">
            <w:pPr>
              <w:jc w:val="center"/>
              <w:rPr>
                <w:rFonts w:ascii="GHEA Grapalat" w:hAnsi="GHEA Grapalat" w:cs="Arial LatArm"/>
              </w:rPr>
            </w:pPr>
            <w:r>
              <w:rPr>
                <w:rFonts w:ascii="GHEA Grapalat" w:hAnsi="GHEA Grapalat" w:cs="Arial LatArm"/>
              </w:rPr>
              <w:t>40</w:t>
            </w:r>
          </w:p>
        </w:tc>
        <w:tc>
          <w:tcPr>
            <w:tcW w:w="2520" w:type="dxa"/>
            <w:shd w:val="clear" w:color="auto" w:fill="auto"/>
            <w:vAlign w:val="center"/>
          </w:tcPr>
          <w:p w14:paraId="52981CD9" w14:textId="50036B15" w:rsidR="004B2D46" w:rsidRDefault="004B2D46" w:rsidP="004B2D46">
            <w:pPr>
              <w:jc w:val="center"/>
              <w:rPr>
                <w:rFonts w:ascii="GHEA Grapalat" w:hAnsi="GHEA Grapalat"/>
                <w:sz w:val="16"/>
                <w:szCs w:val="16"/>
                <w:lang w:val="hy-AM"/>
              </w:rPr>
            </w:pPr>
            <w:r w:rsidRPr="002D78A0">
              <w:rPr>
                <w:rFonts w:ascii="GHEA Grapalat" w:hAnsi="GHEA Grapalat"/>
                <w:sz w:val="16"/>
                <w:szCs w:val="16"/>
                <w:lang w:val="hy-AM"/>
              </w:rPr>
              <w:t>33621130/1</w:t>
            </w:r>
          </w:p>
        </w:tc>
        <w:tc>
          <w:tcPr>
            <w:tcW w:w="2880" w:type="dxa"/>
            <w:shd w:val="clear" w:color="auto" w:fill="auto"/>
            <w:vAlign w:val="center"/>
          </w:tcPr>
          <w:p w14:paraId="3097A0A0" w14:textId="2E2FED15" w:rsidR="004B2D46" w:rsidRDefault="004B2D46" w:rsidP="004B2D46">
            <w:pPr>
              <w:rPr>
                <w:rFonts w:ascii="GHEA Grapalat" w:hAnsi="GHEA Grapalat"/>
                <w:sz w:val="20"/>
                <w:szCs w:val="20"/>
                <w:lang w:val="hy-AM"/>
              </w:rPr>
            </w:pPr>
            <w:r>
              <w:rPr>
                <w:rFonts w:ascii="GHEA Grapalat" w:hAnsi="GHEA Grapalat" w:cs="Arial"/>
                <w:sz w:val="20"/>
                <w:szCs w:val="20"/>
                <w:lang w:val="hy-AM"/>
              </w:rPr>
              <w:t xml:space="preserve">ստրեպտոկինազա </w:t>
            </w:r>
            <w:r>
              <w:rPr>
                <w:rFonts w:ascii="GHEA Grapalat" w:hAnsi="GHEA Grapalat" w:cs="Arial"/>
                <w:sz w:val="20"/>
                <w:szCs w:val="20"/>
              </w:rPr>
              <w:t>b01ad01</w:t>
            </w:r>
          </w:p>
        </w:tc>
        <w:tc>
          <w:tcPr>
            <w:tcW w:w="540" w:type="dxa"/>
            <w:shd w:val="clear" w:color="auto" w:fill="auto"/>
          </w:tcPr>
          <w:p w14:paraId="43F9F444" w14:textId="200F5239" w:rsidR="004B2D46" w:rsidRDefault="004B2D46" w:rsidP="004B2D46">
            <w:r w:rsidRPr="00FF147E">
              <w:rPr>
                <w:rFonts w:ascii="GHEA Grapalat" w:hAnsi="GHEA Grapalat" w:cs="Arial"/>
                <w:sz w:val="18"/>
                <w:szCs w:val="18"/>
                <w:lang w:val="pt-BR"/>
              </w:rPr>
              <w:t>%</w:t>
            </w:r>
          </w:p>
        </w:tc>
        <w:tc>
          <w:tcPr>
            <w:tcW w:w="540" w:type="dxa"/>
            <w:shd w:val="clear" w:color="auto" w:fill="auto"/>
          </w:tcPr>
          <w:p w14:paraId="671C9BE2" w14:textId="6CCEE9C5" w:rsidR="004B2D46" w:rsidRDefault="004B2D46" w:rsidP="004B2D46">
            <w:r w:rsidRPr="00FF147E">
              <w:rPr>
                <w:rFonts w:ascii="GHEA Grapalat" w:hAnsi="GHEA Grapalat" w:cs="Arial"/>
                <w:sz w:val="18"/>
                <w:szCs w:val="18"/>
                <w:lang w:val="pt-BR"/>
              </w:rPr>
              <w:t>%</w:t>
            </w:r>
          </w:p>
        </w:tc>
        <w:tc>
          <w:tcPr>
            <w:tcW w:w="630" w:type="dxa"/>
            <w:shd w:val="clear" w:color="auto" w:fill="auto"/>
          </w:tcPr>
          <w:p w14:paraId="4F951C5F" w14:textId="090E1688" w:rsidR="004B2D46" w:rsidRDefault="004B2D46" w:rsidP="004B2D46">
            <w:r w:rsidRPr="00FF147E">
              <w:rPr>
                <w:rFonts w:ascii="GHEA Grapalat" w:hAnsi="GHEA Grapalat" w:cs="Arial"/>
                <w:sz w:val="18"/>
                <w:szCs w:val="18"/>
                <w:lang w:val="pt-BR"/>
              </w:rPr>
              <w:t>%</w:t>
            </w:r>
          </w:p>
        </w:tc>
        <w:tc>
          <w:tcPr>
            <w:tcW w:w="630" w:type="dxa"/>
            <w:shd w:val="clear" w:color="auto" w:fill="auto"/>
          </w:tcPr>
          <w:p w14:paraId="266E383D" w14:textId="1F9F2B8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D7039D3" w14:textId="6491AEA4"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0567404D" w14:textId="39CA62B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51A8C22" w14:textId="4156F78C"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67EDD1A" w14:textId="5FE6052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BF505BE" w14:textId="3D84BEE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1E9EE96" w14:textId="34C910F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672E2E9" w14:textId="37B5547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077C622" w14:textId="6D8B89D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1DF8D6C1" w14:textId="608F09D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91D0E39" w14:textId="77777777" w:rsidTr="009565A7">
        <w:trPr>
          <w:cantSplit/>
          <w:trHeight w:val="728"/>
        </w:trPr>
        <w:tc>
          <w:tcPr>
            <w:tcW w:w="1525" w:type="dxa"/>
            <w:shd w:val="clear" w:color="auto" w:fill="auto"/>
            <w:vAlign w:val="center"/>
          </w:tcPr>
          <w:p w14:paraId="4DFEAD29" w14:textId="0AB7620D" w:rsidR="004B2D46" w:rsidRDefault="004B2D46" w:rsidP="004B2D46">
            <w:pPr>
              <w:jc w:val="center"/>
              <w:rPr>
                <w:rFonts w:ascii="GHEA Grapalat" w:hAnsi="GHEA Grapalat" w:cs="Arial LatArm"/>
              </w:rPr>
            </w:pPr>
            <w:r>
              <w:rPr>
                <w:rFonts w:ascii="GHEA Grapalat" w:hAnsi="GHEA Grapalat" w:cs="Arial LatArm"/>
                <w:lang w:val="pt-BR"/>
              </w:rPr>
              <w:t>41</w:t>
            </w:r>
          </w:p>
        </w:tc>
        <w:tc>
          <w:tcPr>
            <w:tcW w:w="2520" w:type="dxa"/>
            <w:shd w:val="clear" w:color="auto" w:fill="auto"/>
            <w:vAlign w:val="center"/>
          </w:tcPr>
          <w:p w14:paraId="3E45E705" w14:textId="38393453" w:rsidR="004B2D46" w:rsidRPr="002D78A0" w:rsidRDefault="004B2D46" w:rsidP="004B2D46">
            <w:pPr>
              <w:jc w:val="center"/>
              <w:rPr>
                <w:rFonts w:ascii="GHEA Grapalat" w:hAnsi="GHEA Grapalat"/>
                <w:sz w:val="16"/>
                <w:szCs w:val="16"/>
                <w:lang w:val="hy-AM"/>
              </w:rPr>
            </w:pPr>
            <w:r>
              <w:rPr>
                <w:rFonts w:ascii="GHEA Grapalat" w:hAnsi="GHEA Grapalat"/>
                <w:sz w:val="16"/>
                <w:szCs w:val="16"/>
              </w:rPr>
              <w:t>33621310/1</w:t>
            </w:r>
          </w:p>
        </w:tc>
        <w:tc>
          <w:tcPr>
            <w:tcW w:w="2880" w:type="dxa"/>
            <w:shd w:val="clear" w:color="auto" w:fill="auto"/>
            <w:vAlign w:val="center"/>
          </w:tcPr>
          <w:p w14:paraId="1ABC7E97" w14:textId="05991AB4" w:rsidR="004B2D46" w:rsidRDefault="004B2D46" w:rsidP="004B2D46">
            <w:pPr>
              <w:rPr>
                <w:rFonts w:ascii="GHEA Grapalat" w:hAnsi="GHEA Grapalat" w:cs="Arial"/>
                <w:sz w:val="20"/>
                <w:szCs w:val="20"/>
                <w:lang w:val="hy-AM"/>
              </w:rPr>
            </w:pPr>
            <w:r>
              <w:rPr>
                <w:rFonts w:ascii="GHEA Grapalat" w:hAnsi="GHEA Grapalat" w:cs="Sylfaen"/>
                <w:sz w:val="20"/>
                <w:szCs w:val="20"/>
              </w:rPr>
              <w:t>տրիմետազիդին</w:t>
            </w:r>
            <w:r>
              <w:rPr>
                <w:rFonts w:ascii="GHEA Grapalat" w:hAnsi="GHEA Grapalat"/>
                <w:sz w:val="20"/>
                <w:szCs w:val="20"/>
              </w:rPr>
              <w:t xml:space="preserve"> (</w:t>
            </w:r>
            <w:r>
              <w:rPr>
                <w:rFonts w:ascii="GHEA Grapalat" w:hAnsi="GHEA Grapalat" w:cs="Sylfaen"/>
                <w:sz w:val="20"/>
                <w:szCs w:val="20"/>
              </w:rPr>
              <w:t>տրիմետազիդինի</w:t>
            </w:r>
            <w:r>
              <w:rPr>
                <w:rFonts w:ascii="GHEA Grapalat" w:hAnsi="GHEA Grapalat"/>
                <w:sz w:val="20"/>
                <w:szCs w:val="20"/>
              </w:rPr>
              <w:t xml:space="preserve"> </w:t>
            </w:r>
            <w:r>
              <w:rPr>
                <w:rFonts w:ascii="GHEA Grapalat" w:hAnsi="GHEA Grapalat" w:cs="Sylfaen"/>
                <w:sz w:val="20"/>
                <w:szCs w:val="20"/>
              </w:rPr>
              <w:t>դիհիդրոքլորիդ</w:t>
            </w:r>
            <w:r>
              <w:rPr>
                <w:rFonts w:ascii="GHEA Grapalat" w:hAnsi="GHEA Grapalat"/>
                <w:sz w:val="20"/>
                <w:szCs w:val="20"/>
              </w:rPr>
              <w:t>) C01EB15</w:t>
            </w:r>
          </w:p>
        </w:tc>
        <w:tc>
          <w:tcPr>
            <w:tcW w:w="540" w:type="dxa"/>
            <w:shd w:val="clear" w:color="auto" w:fill="auto"/>
          </w:tcPr>
          <w:p w14:paraId="4C511D2E" w14:textId="06D21766" w:rsidR="004B2D46" w:rsidRDefault="004B2D46" w:rsidP="004B2D46">
            <w:r w:rsidRPr="00FF147E">
              <w:rPr>
                <w:rFonts w:ascii="GHEA Grapalat" w:hAnsi="GHEA Grapalat" w:cs="Arial"/>
                <w:sz w:val="18"/>
                <w:szCs w:val="18"/>
                <w:lang w:val="pt-BR"/>
              </w:rPr>
              <w:t>%</w:t>
            </w:r>
          </w:p>
        </w:tc>
        <w:tc>
          <w:tcPr>
            <w:tcW w:w="540" w:type="dxa"/>
            <w:shd w:val="clear" w:color="auto" w:fill="auto"/>
          </w:tcPr>
          <w:p w14:paraId="5ED93BA3" w14:textId="58EB1018" w:rsidR="004B2D46" w:rsidRDefault="004B2D46" w:rsidP="004B2D46">
            <w:r w:rsidRPr="00FF147E">
              <w:rPr>
                <w:rFonts w:ascii="GHEA Grapalat" w:hAnsi="GHEA Grapalat" w:cs="Arial"/>
                <w:sz w:val="18"/>
                <w:szCs w:val="18"/>
                <w:lang w:val="pt-BR"/>
              </w:rPr>
              <w:t>%</w:t>
            </w:r>
          </w:p>
        </w:tc>
        <w:tc>
          <w:tcPr>
            <w:tcW w:w="630" w:type="dxa"/>
            <w:shd w:val="clear" w:color="auto" w:fill="auto"/>
          </w:tcPr>
          <w:p w14:paraId="4ED1B275" w14:textId="7C830551" w:rsidR="004B2D46" w:rsidRDefault="004B2D46" w:rsidP="004B2D46">
            <w:r w:rsidRPr="00FF147E">
              <w:rPr>
                <w:rFonts w:ascii="GHEA Grapalat" w:hAnsi="GHEA Grapalat" w:cs="Arial"/>
                <w:sz w:val="18"/>
                <w:szCs w:val="18"/>
                <w:lang w:val="pt-BR"/>
              </w:rPr>
              <w:t>%</w:t>
            </w:r>
          </w:p>
        </w:tc>
        <w:tc>
          <w:tcPr>
            <w:tcW w:w="630" w:type="dxa"/>
            <w:shd w:val="clear" w:color="auto" w:fill="auto"/>
          </w:tcPr>
          <w:p w14:paraId="5DB80EF7" w14:textId="3856221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922F91C" w14:textId="43E5A8BD"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4DBBB024" w14:textId="2439F933"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461306B" w14:textId="4063886E"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F8B3C76" w14:textId="1661C1F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B9B2832" w14:textId="289BD4B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A62023F" w14:textId="209C98A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5CFCFCEF" w14:textId="42751B4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08032B0" w14:textId="1D34556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125904A" w14:textId="6A79F80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14E3406" w14:textId="77777777" w:rsidTr="009565A7">
        <w:trPr>
          <w:cantSplit/>
          <w:trHeight w:val="728"/>
        </w:trPr>
        <w:tc>
          <w:tcPr>
            <w:tcW w:w="1525" w:type="dxa"/>
            <w:shd w:val="clear" w:color="auto" w:fill="auto"/>
            <w:vAlign w:val="center"/>
          </w:tcPr>
          <w:p w14:paraId="47123D3D" w14:textId="002E81DB" w:rsidR="004B2D46" w:rsidRDefault="004B2D46" w:rsidP="004B2D46">
            <w:pPr>
              <w:jc w:val="center"/>
              <w:rPr>
                <w:rFonts w:ascii="GHEA Grapalat" w:hAnsi="GHEA Grapalat" w:cs="Arial LatArm"/>
                <w:lang w:val="pt-BR"/>
              </w:rPr>
            </w:pPr>
            <w:r>
              <w:rPr>
                <w:rFonts w:ascii="GHEA Grapalat" w:hAnsi="GHEA Grapalat" w:cs="Arial LatArm"/>
                <w:lang w:val="pt-BR"/>
              </w:rPr>
              <w:t>42</w:t>
            </w:r>
          </w:p>
        </w:tc>
        <w:tc>
          <w:tcPr>
            <w:tcW w:w="2520" w:type="dxa"/>
            <w:shd w:val="clear" w:color="auto" w:fill="auto"/>
            <w:vAlign w:val="center"/>
          </w:tcPr>
          <w:p w14:paraId="21C417CA" w14:textId="13386077" w:rsidR="004B2D46" w:rsidRDefault="004B2D46" w:rsidP="004B2D46">
            <w:pPr>
              <w:jc w:val="center"/>
              <w:rPr>
                <w:rFonts w:ascii="GHEA Grapalat" w:hAnsi="GHEA Grapalat"/>
                <w:sz w:val="16"/>
                <w:szCs w:val="16"/>
              </w:rPr>
            </w:pPr>
            <w:r>
              <w:rPr>
                <w:rFonts w:ascii="GHEA Grapalat" w:hAnsi="GHEA Grapalat"/>
                <w:sz w:val="16"/>
                <w:szCs w:val="16"/>
                <w:lang w:val="hy-AM"/>
              </w:rPr>
              <w:t>33621340/1</w:t>
            </w:r>
          </w:p>
        </w:tc>
        <w:tc>
          <w:tcPr>
            <w:tcW w:w="2880" w:type="dxa"/>
            <w:shd w:val="clear" w:color="auto" w:fill="auto"/>
            <w:vAlign w:val="center"/>
          </w:tcPr>
          <w:p w14:paraId="7AD176EC" w14:textId="74D967A8" w:rsidR="004B2D46" w:rsidRDefault="004B2D46" w:rsidP="004B2D46">
            <w:pPr>
              <w:rPr>
                <w:rFonts w:ascii="GHEA Grapalat" w:hAnsi="GHEA Grapalat" w:cs="Sylfaen"/>
                <w:sz w:val="20"/>
                <w:szCs w:val="20"/>
              </w:rPr>
            </w:pPr>
            <w:r>
              <w:rPr>
                <w:rFonts w:ascii="GHEA Grapalat" w:hAnsi="GHEA Grapalat" w:cs="Arial"/>
                <w:sz w:val="20"/>
                <w:szCs w:val="20"/>
                <w:lang w:val="ru-RU"/>
              </w:rPr>
              <w:t xml:space="preserve">կոֆեին նատրիումի բենզոատ N06BC01     </w:t>
            </w:r>
          </w:p>
        </w:tc>
        <w:tc>
          <w:tcPr>
            <w:tcW w:w="540" w:type="dxa"/>
            <w:shd w:val="clear" w:color="auto" w:fill="auto"/>
          </w:tcPr>
          <w:p w14:paraId="50CC3412" w14:textId="44D84A7E" w:rsidR="004B2D46" w:rsidRDefault="004B2D46" w:rsidP="004B2D46">
            <w:r w:rsidRPr="00FF147E">
              <w:rPr>
                <w:rFonts w:ascii="GHEA Grapalat" w:hAnsi="GHEA Grapalat" w:cs="Arial"/>
                <w:sz w:val="18"/>
                <w:szCs w:val="18"/>
                <w:lang w:val="pt-BR"/>
              </w:rPr>
              <w:t>%</w:t>
            </w:r>
          </w:p>
        </w:tc>
        <w:tc>
          <w:tcPr>
            <w:tcW w:w="540" w:type="dxa"/>
            <w:shd w:val="clear" w:color="auto" w:fill="auto"/>
          </w:tcPr>
          <w:p w14:paraId="44F66597" w14:textId="4CD5475A" w:rsidR="004B2D46" w:rsidRDefault="004B2D46" w:rsidP="004B2D46">
            <w:r w:rsidRPr="00FF147E">
              <w:rPr>
                <w:rFonts w:ascii="GHEA Grapalat" w:hAnsi="GHEA Grapalat" w:cs="Arial"/>
                <w:sz w:val="18"/>
                <w:szCs w:val="18"/>
                <w:lang w:val="pt-BR"/>
              </w:rPr>
              <w:t>%</w:t>
            </w:r>
          </w:p>
        </w:tc>
        <w:tc>
          <w:tcPr>
            <w:tcW w:w="630" w:type="dxa"/>
            <w:shd w:val="clear" w:color="auto" w:fill="auto"/>
          </w:tcPr>
          <w:p w14:paraId="3BA41D89" w14:textId="496FF12E" w:rsidR="004B2D46" w:rsidRDefault="004B2D46" w:rsidP="004B2D46">
            <w:r w:rsidRPr="00FF147E">
              <w:rPr>
                <w:rFonts w:ascii="GHEA Grapalat" w:hAnsi="GHEA Grapalat" w:cs="Arial"/>
                <w:sz w:val="18"/>
                <w:szCs w:val="18"/>
                <w:lang w:val="pt-BR"/>
              </w:rPr>
              <w:t>%</w:t>
            </w:r>
          </w:p>
        </w:tc>
        <w:tc>
          <w:tcPr>
            <w:tcW w:w="630" w:type="dxa"/>
            <w:shd w:val="clear" w:color="auto" w:fill="auto"/>
          </w:tcPr>
          <w:p w14:paraId="220DD5C8" w14:textId="5B65B41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7CF184D" w14:textId="5C87285C"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EE3EFC1" w14:textId="5F19D08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9719846" w14:textId="4575C43E"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5EBBB7B" w14:textId="3F5B6ED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F840F84" w14:textId="7D3C70E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853E669" w14:textId="32998FC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5BB3179" w14:textId="21A4AE1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965B4F1" w14:textId="7BBC897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DDB4E0D" w14:textId="642D7D8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1873020" w14:textId="77777777" w:rsidTr="009565A7">
        <w:trPr>
          <w:cantSplit/>
          <w:trHeight w:val="728"/>
        </w:trPr>
        <w:tc>
          <w:tcPr>
            <w:tcW w:w="1525" w:type="dxa"/>
            <w:shd w:val="clear" w:color="auto" w:fill="auto"/>
            <w:vAlign w:val="center"/>
          </w:tcPr>
          <w:p w14:paraId="7ADE5EE7" w14:textId="3A4DEBF4" w:rsidR="004B2D46" w:rsidRDefault="004B2D46" w:rsidP="004B2D46">
            <w:pPr>
              <w:jc w:val="center"/>
              <w:rPr>
                <w:rFonts w:ascii="GHEA Grapalat" w:hAnsi="GHEA Grapalat" w:cs="Arial LatArm"/>
                <w:lang w:val="pt-BR"/>
              </w:rPr>
            </w:pPr>
            <w:r>
              <w:rPr>
                <w:rFonts w:ascii="GHEA Grapalat" w:hAnsi="GHEA Grapalat" w:cs="Arial LatArm"/>
                <w:lang w:val="pt-BR"/>
              </w:rPr>
              <w:t>43</w:t>
            </w:r>
          </w:p>
        </w:tc>
        <w:tc>
          <w:tcPr>
            <w:tcW w:w="2520" w:type="dxa"/>
            <w:shd w:val="clear" w:color="auto" w:fill="auto"/>
            <w:vAlign w:val="center"/>
          </w:tcPr>
          <w:p w14:paraId="3FEBB2F6" w14:textId="5A61CF8C" w:rsidR="004B2D46" w:rsidRDefault="004B2D46" w:rsidP="004B2D46">
            <w:pPr>
              <w:jc w:val="center"/>
              <w:rPr>
                <w:rFonts w:ascii="GHEA Grapalat" w:hAnsi="GHEA Grapalat"/>
                <w:sz w:val="16"/>
                <w:szCs w:val="16"/>
                <w:lang w:val="hy-AM"/>
              </w:rPr>
            </w:pPr>
            <w:r w:rsidRPr="00F072C3">
              <w:rPr>
                <w:rFonts w:ascii="GHEA Grapalat" w:hAnsi="GHEA Grapalat"/>
                <w:sz w:val="16"/>
                <w:szCs w:val="16"/>
                <w:lang w:val="hy-AM"/>
              </w:rPr>
              <w:t>33611350/</w:t>
            </w:r>
            <w:r>
              <w:rPr>
                <w:rFonts w:ascii="GHEA Grapalat" w:hAnsi="GHEA Grapalat"/>
                <w:sz w:val="16"/>
                <w:szCs w:val="16"/>
                <w:lang w:val="hy-AM"/>
              </w:rPr>
              <w:t>1</w:t>
            </w:r>
          </w:p>
        </w:tc>
        <w:tc>
          <w:tcPr>
            <w:tcW w:w="2880" w:type="dxa"/>
            <w:shd w:val="clear" w:color="auto" w:fill="auto"/>
            <w:vAlign w:val="center"/>
          </w:tcPr>
          <w:p w14:paraId="503D68B3" w14:textId="75642657" w:rsidR="004B2D46" w:rsidRDefault="004B2D46" w:rsidP="004B2D46">
            <w:pPr>
              <w:rPr>
                <w:rFonts w:ascii="GHEA Grapalat" w:hAnsi="GHEA Grapalat" w:cs="Arial"/>
                <w:sz w:val="20"/>
                <w:szCs w:val="20"/>
                <w:lang w:val="ru-RU"/>
              </w:rPr>
            </w:pPr>
            <w:r w:rsidRPr="00F072C3">
              <w:rPr>
                <w:rFonts w:ascii="GHEA Grapalat" w:hAnsi="GHEA Grapalat"/>
                <w:sz w:val="20"/>
                <w:szCs w:val="20"/>
                <w:lang w:val="af-ZA"/>
              </w:rPr>
              <w:t>ասկորբինաթթու g01ad03</w:t>
            </w:r>
          </w:p>
        </w:tc>
        <w:tc>
          <w:tcPr>
            <w:tcW w:w="540" w:type="dxa"/>
            <w:shd w:val="clear" w:color="auto" w:fill="auto"/>
          </w:tcPr>
          <w:p w14:paraId="5EE672FE" w14:textId="38AEA495" w:rsidR="004B2D46" w:rsidRDefault="004B2D46" w:rsidP="004B2D46">
            <w:r w:rsidRPr="00FF147E">
              <w:rPr>
                <w:rFonts w:ascii="GHEA Grapalat" w:hAnsi="GHEA Grapalat" w:cs="Arial"/>
                <w:sz w:val="18"/>
                <w:szCs w:val="18"/>
                <w:lang w:val="pt-BR"/>
              </w:rPr>
              <w:t>%</w:t>
            </w:r>
          </w:p>
        </w:tc>
        <w:tc>
          <w:tcPr>
            <w:tcW w:w="540" w:type="dxa"/>
            <w:shd w:val="clear" w:color="auto" w:fill="auto"/>
          </w:tcPr>
          <w:p w14:paraId="49D65D8E" w14:textId="2D1F3158" w:rsidR="004B2D46" w:rsidRDefault="004B2D46" w:rsidP="004B2D46">
            <w:r w:rsidRPr="00FF147E">
              <w:rPr>
                <w:rFonts w:ascii="GHEA Grapalat" w:hAnsi="GHEA Grapalat" w:cs="Arial"/>
                <w:sz w:val="18"/>
                <w:szCs w:val="18"/>
                <w:lang w:val="pt-BR"/>
              </w:rPr>
              <w:t>%</w:t>
            </w:r>
          </w:p>
        </w:tc>
        <w:tc>
          <w:tcPr>
            <w:tcW w:w="630" w:type="dxa"/>
            <w:shd w:val="clear" w:color="auto" w:fill="auto"/>
          </w:tcPr>
          <w:p w14:paraId="3FCFDDEA" w14:textId="66845C2F" w:rsidR="004B2D46" w:rsidRDefault="004B2D46" w:rsidP="004B2D46">
            <w:r w:rsidRPr="00FF147E">
              <w:rPr>
                <w:rFonts w:ascii="GHEA Grapalat" w:hAnsi="GHEA Grapalat" w:cs="Arial"/>
                <w:sz w:val="18"/>
                <w:szCs w:val="18"/>
                <w:lang w:val="pt-BR"/>
              </w:rPr>
              <w:t>%</w:t>
            </w:r>
          </w:p>
        </w:tc>
        <w:tc>
          <w:tcPr>
            <w:tcW w:w="630" w:type="dxa"/>
            <w:shd w:val="clear" w:color="auto" w:fill="auto"/>
          </w:tcPr>
          <w:p w14:paraId="24811EDE" w14:textId="67BB1FB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88A01B8" w14:textId="4824391F"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170A5DE" w14:textId="7C618AF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9980E10" w14:textId="51F66806"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69606289" w14:textId="31B8BC0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1B12319" w14:textId="12C45AD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39C3D30" w14:textId="482E370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BE442BD" w14:textId="45B86C4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0EE12082" w14:textId="0AF24D2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DA8D884" w14:textId="4035CBC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440DD41" w14:textId="77777777" w:rsidTr="009565A7">
        <w:trPr>
          <w:cantSplit/>
          <w:trHeight w:val="728"/>
        </w:trPr>
        <w:tc>
          <w:tcPr>
            <w:tcW w:w="1525" w:type="dxa"/>
            <w:shd w:val="clear" w:color="auto" w:fill="auto"/>
            <w:vAlign w:val="center"/>
          </w:tcPr>
          <w:p w14:paraId="50E48717" w14:textId="6774C6E6" w:rsidR="004B2D46" w:rsidRDefault="004B2D46" w:rsidP="004B2D46">
            <w:pPr>
              <w:jc w:val="center"/>
              <w:rPr>
                <w:rFonts w:ascii="GHEA Grapalat" w:hAnsi="GHEA Grapalat" w:cs="Arial LatArm"/>
                <w:lang w:val="pt-BR"/>
              </w:rPr>
            </w:pPr>
            <w:r>
              <w:rPr>
                <w:rFonts w:ascii="GHEA Grapalat" w:hAnsi="GHEA Grapalat" w:cs="Arial LatArm"/>
              </w:rPr>
              <w:t>44</w:t>
            </w:r>
          </w:p>
        </w:tc>
        <w:tc>
          <w:tcPr>
            <w:tcW w:w="2520" w:type="dxa"/>
            <w:shd w:val="clear" w:color="auto" w:fill="auto"/>
            <w:vAlign w:val="center"/>
          </w:tcPr>
          <w:p w14:paraId="6A1F6222" w14:textId="05FF5FEB" w:rsidR="004B2D46" w:rsidRPr="00F072C3" w:rsidRDefault="004B2D46" w:rsidP="004B2D46">
            <w:pPr>
              <w:jc w:val="center"/>
              <w:rPr>
                <w:rFonts w:ascii="GHEA Grapalat" w:hAnsi="GHEA Grapalat"/>
                <w:sz w:val="16"/>
                <w:szCs w:val="16"/>
                <w:lang w:val="hy-AM"/>
              </w:rPr>
            </w:pPr>
            <w:r w:rsidRPr="00F072C3">
              <w:rPr>
                <w:rFonts w:ascii="GHEA Grapalat" w:hAnsi="GHEA Grapalat"/>
                <w:sz w:val="16"/>
                <w:szCs w:val="16"/>
                <w:lang w:val="hy-AM"/>
              </w:rPr>
              <w:t>33611350/</w:t>
            </w:r>
            <w:r>
              <w:rPr>
                <w:rFonts w:ascii="GHEA Grapalat" w:hAnsi="GHEA Grapalat"/>
                <w:sz w:val="16"/>
                <w:szCs w:val="16"/>
                <w:lang w:val="hy-AM"/>
              </w:rPr>
              <w:t>2</w:t>
            </w:r>
          </w:p>
        </w:tc>
        <w:tc>
          <w:tcPr>
            <w:tcW w:w="2880" w:type="dxa"/>
            <w:shd w:val="clear" w:color="auto" w:fill="auto"/>
            <w:vAlign w:val="center"/>
          </w:tcPr>
          <w:p w14:paraId="510497F4" w14:textId="310F5F3D" w:rsidR="004B2D46" w:rsidRPr="00F072C3" w:rsidRDefault="004B2D46" w:rsidP="004B2D46">
            <w:pPr>
              <w:rPr>
                <w:rFonts w:ascii="GHEA Grapalat" w:hAnsi="GHEA Grapalat"/>
                <w:sz w:val="20"/>
                <w:szCs w:val="20"/>
                <w:lang w:val="af-ZA"/>
              </w:rPr>
            </w:pPr>
            <w:r w:rsidRPr="00F072C3">
              <w:rPr>
                <w:rFonts w:ascii="GHEA Grapalat" w:hAnsi="GHEA Grapalat"/>
                <w:sz w:val="20"/>
                <w:szCs w:val="20"/>
                <w:lang w:val="af-ZA"/>
              </w:rPr>
              <w:t>ասկորբինաթթու g01ad03</w:t>
            </w:r>
          </w:p>
        </w:tc>
        <w:tc>
          <w:tcPr>
            <w:tcW w:w="540" w:type="dxa"/>
            <w:shd w:val="clear" w:color="auto" w:fill="auto"/>
          </w:tcPr>
          <w:p w14:paraId="3846512B" w14:textId="1EECB5AF" w:rsidR="004B2D46" w:rsidRDefault="004B2D46" w:rsidP="004B2D46">
            <w:r w:rsidRPr="00FF147E">
              <w:rPr>
                <w:rFonts w:ascii="GHEA Grapalat" w:hAnsi="GHEA Grapalat" w:cs="Arial"/>
                <w:sz w:val="18"/>
                <w:szCs w:val="18"/>
                <w:lang w:val="pt-BR"/>
              </w:rPr>
              <w:t>%</w:t>
            </w:r>
          </w:p>
        </w:tc>
        <w:tc>
          <w:tcPr>
            <w:tcW w:w="540" w:type="dxa"/>
            <w:shd w:val="clear" w:color="auto" w:fill="auto"/>
          </w:tcPr>
          <w:p w14:paraId="7CA4BD2D" w14:textId="20B4DB28" w:rsidR="004B2D46" w:rsidRDefault="004B2D46" w:rsidP="004B2D46">
            <w:r w:rsidRPr="00FF147E">
              <w:rPr>
                <w:rFonts w:ascii="GHEA Grapalat" w:hAnsi="GHEA Grapalat" w:cs="Arial"/>
                <w:sz w:val="18"/>
                <w:szCs w:val="18"/>
                <w:lang w:val="pt-BR"/>
              </w:rPr>
              <w:t>%</w:t>
            </w:r>
          </w:p>
        </w:tc>
        <w:tc>
          <w:tcPr>
            <w:tcW w:w="630" w:type="dxa"/>
            <w:shd w:val="clear" w:color="auto" w:fill="auto"/>
          </w:tcPr>
          <w:p w14:paraId="56FA7064" w14:textId="7ED1552E" w:rsidR="004B2D46" w:rsidRDefault="004B2D46" w:rsidP="004B2D46">
            <w:r w:rsidRPr="00FF147E">
              <w:rPr>
                <w:rFonts w:ascii="GHEA Grapalat" w:hAnsi="GHEA Grapalat" w:cs="Arial"/>
                <w:sz w:val="18"/>
                <w:szCs w:val="18"/>
                <w:lang w:val="pt-BR"/>
              </w:rPr>
              <w:t>%</w:t>
            </w:r>
          </w:p>
        </w:tc>
        <w:tc>
          <w:tcPr>
            <w:tcW w:w="630" w:type="dxa"/>
            <w:shd w:val="clear" w:color="auto" w:fill="auto"/>
          </w:tcPr>
          <w:p w14:paraId="60B68EB5" w14:textId="10BB7F67"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68DA28C" w14:textId="30B04316"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2A1CB2D" w14:textId="451CB085"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3FC298E" w14:textId="75017E6D"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BD30CDE" w14:textId="171109D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AA18A26" w14:textId="11DE770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23DA40E" w14:textId="300146E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1CB752C" w14:textId="4F1E75D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55AC26B" w14:textId="0C87CB5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5E16DDF" w14:textId="6AD8924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3C1F1296" w14:textId="77777777" w:rsidTr="009565A7">
        <w:trPr>
          <w:cantSplit/>
          <w:trHeight w:val="728"/>
        </w:trPr>
        <w:tc>
          <w:tcPr>
            <w:tcW w:w="1525" w:type="dxa"/>
            <w:shd w:val="clear" w:color="auto" w:fill="auto"/>
            <w:vAlign w:val="center"/>
          </w:tcPr>
          <w:p w14:paraId="1C121DDB" w14:textId="0F18DB43" w:rsidR="004B2D46" w:rsidRDefault="004B2D46" w:rsidP="004B2D46">
            <w:pPr>
              <w:jc w:val="center"/>
              <w:rPr>
                <w:rFonts w:ascii="GHEA Grapalat" w:hAnsi="GHEA Grapalat" w:cs="Arial LatArm"/>
              </w:rPr>
            </w:pPr>
            <w:r w:rsidRPr="00F93B28">
              <w:rPr>
                <w:rFonts w:ascii="GHEA Grapalat" w:hAnsi="GHEA Grapalat" w:cs="Arial LatArm"/>
              </w:rPr>
              <w:t>45</w:t>
            </w:r>
          </w:p>
        </w:tc>
        <w:tc>
          <w:tcPr>
            <w:tcW w:w="2520" w:type="dxa"/>
            <w:shd w:val="clear" w:color="auto" w:fill="auto"/>
            <w:vAlign w:val="center"/>
          </w:tcPr>
          <w:p w14:paraId="7E101F6A" w14:textId="47A059DA" w:rsidR="004B2D46" w:rsidRPr="00F072C3" w:rsidRDefault="004B2D46" w:rsidP="004B2D46">
            <w:pPr>
              <w:jc w:val="center"/>
              <w:rPr>
                <w:rFonts w:ascii="GHEA Grapalat" w:hAnsi="GHEA Grapalat"/>
                <w:sz w:val="16"/>
                <w:szCs w:val="16"/>
                <w:lang w:val="hy-AM"/>
              </w:rPr>
            </w:pPr>
            <w:r>
              <w:rPr>
                <w:rFonts w:ascii="GHEA Grapalat" w:hAnsi="GHEA Grapalat"/>
                <w:sz w:val="16"/>
                <w:szCs w:val="16"/>
              </w:rPr>
              <w:t>33621210/1</w:t>
            </w:r>
          </w:p>
        </w:tc>
        <w:tc>
          <w:tcPr>
            <w:tcW w:w="2880" w:type="dxa"/>
            <w:shd w:val="clear" w:color="auto" w:fill="auto"/>
            <w:vAlign w:val="center"/>
          </w:tcPr>
          <w:p w14:paraId="4B9222F0" w14:textId="6DA3E918" w:rsidR="004B2D46" w:rsidRPr="00F072C3" w:rsidRDefault="004B2D46" w:rsidP="004B2D46">
            <w:pPr>
              <w:rPr>
                <w:rFonts w:ascii="GHEA Grapalat" w:hAnsi="GHEA Grapalat"/>
                <w:sz w:val="20"/>
                <w:szCs w:val="20"/>
                <w:lang w:val="af-ZA"/>
              </w:rPr>
            </w:pPr>
            <w:r w:rsidRPr="00F072C3">
              <w:rPr>
                <w:rFonts w:ascii="GHEA Grapalat" w:hAnsi="GHEA Grapalat"/>
                <w:sz w:val="20"/>
                <w:szCs w:val="20"/>
              </w:rPr>
              <w:t>երկաթ պարունակող համակցություն b03a</w:t>
            </w:r>
          </w:p>
        </w:tc>
        <w:tc>
          <w:tcPr>
            <w:tcW w:w="540" w:type="dxa"/>
            <w:shd w:val="clear" w:color="auto" w:fill="auto"/>
          </w:tcPr>
          <w:p w14:paraId="40532DB9" w14:textId="7A02ADF9" w:rsidR="004B2D46" w:rsidRDefault="004B2D46" w:rsidP="004B2D46">
            <w:r w:rsidRPr="00FF147E">
              <w:rPr>
                <w:rFonts w:ascii="GHEA Grapalat" w:hAnsi="GHEA Grapalat" w:cs="Arial"/>
                <w:sz w:val="18"/>
                <w:szCs w:val="18"/>
                <w:lang w:val="pt-BR"/>
              </w:rPr>
              <w:t>%</w:t>
            </w:r>
          </w:p>
        </w:tc>
        <w:tc>
          <w:tcPr>
            <w:tcW w:w="540" w:type="dxa"/>
            <w:shd w:val="clear" w:color="auto" w:fill="auto"/>
          </w:tcPr>
          <w:p w14:paraId="520DF88F" w14:textId="55484D5F" w:rsidR="004B2D46" w:rsidRDefault="004B2D46" w:rsidP="004B2D46">
            <w:r w:rsidRPr="00FF147E">
              <w:rPr>
                <w:rFonts w:ascii="GHEA Grapalat" w:hAnsi="GHEA Grapalat" w:cs="Arial"/>
                <w:sz w:val="18"/>
                <w:szCs w:val="18"/>
                <w:lang w:val="pt-BR"/>
              </w:rPr>
              <w:t>%</w:t>
            </w:r>
          </w:p>
        </w:tc>
        <w:tc>
          <w:tcPr>
            <w:tcW w:w="630" w:type="dxa"/>
            <w:shd w:val="clear" w:color="auto" w:fill="auto"/>
          </w:tcPr>
          <w:p w14:paraId="7D05646E" w14:textId="3FBDCB4F" w:rsidR="004B2D46" w:rsidRDefault="004B2D46" w:rsidP="004B2D46">
            <w:r w:rsidRPr="00FF147E">
              <w:rPr>
                <w:rFonts w:ascii="GHEA Grapalat" w:hAnsi="GHEA Grapalat" w:cs="Arial"/>
                <w:sz w:val="18"/>
                <w:szCs w:val="18"/>
                <w:lang w:val="pt-BR"/>
              </w:rPr>
              <w:t>%</w:t>
            </w:r>
          </w:p>
        </w:tc>
        <w:tc>
          <w:tcPr>
            <w:tcW w:w="630" w:type="dxa"/>
            <w:shd w:val="clear" w:color="auto" w:fill="auto"/>
          </w:tcPr>
          <w:p w14:paraId="52EAD209" w14:textId="04134B7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58889B3" w14:textId="750A8140"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217571E" w14:textId="78ACBE2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475F17D" w14:textId="555C0A0A"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7BBE2F35" w14:textId="03B26B2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A260C8C" w14:textId="1E88F78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0BC4049" w14:textId="3C0908F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0FAF9CD" w14:textId="5E9AE29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74DF9AC" w14:textId="50904BC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5703147" w14:textId="11706B9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B3FE078" w14:textId="77777777" w:rsidTr="009565A7">
        <w:trPr>
          <w:cantSplit/>
          <w:trHeight w:val="728"/>
        </w:trPr>
        <w:tc>
          <w:tcPr>
            <w:tcW w:w="1525" w:type="dxa"/>
            <w:shd w:val="clear" w:color="auto" w:fill="auto"/>
            <w:vAlign w:val="center"/>
          </w:tcPr>
          <w:p w14:paraId="40BA7536" w14:textId="7C932B3D" w:rsidR="004B2D46" w:rsidRPr="00F93B28" w:rsidRDefault="004B2D46" w:rsidP="004B2D46">
            <w:pPr>
              <w:jc w:val="center"/>
              <w:rPr>
                <w:rFonts w:ascii="GHEA Grapalat" w:hAnsi="GHEA Grapalat" w:cs="Arial LatArm"/>
              </w:rPr>
            </w:pPr>
            <w:r>
              <w:rPr>
                <w:rFonts w:ascii="GHEA Grapalat" w:hAnsi="GHEA Grapalat" w:cs="Arial LatArm"/>
              </w:rPr>
              <w:t>46</w:t>
            </w:r>
          </w:p>
        </w:tc>
        <w:tc>
          <w:tcPr>
            <w:tcW w:w="2520" w:type="dxa"/>
            <w:shd w:val="clear" w:color="auto" w:fill="auto"/>
            <w:vAlign w:val="center"/>
          </w:tcPr>
          <w:p w14:paraId="4C2F7334" w14:textId="34EEC696" w:rsidR="004B2D46" w:rsidRDefault="004B2D46" w:rsidP="004B2D46">
            <w:pPr>
              <w:jc w:val="center"/>
              <w:rPr>
                <w:rFonts w:ascii="GHEA Grapalat" w:hAnsi="GHEA Grapalat"/>
                <w:sz w:val="16"/>
                <w:szCs w:val="16"/>
              </w:rPr>
            </w:pPr>
            <w:r>
              <w:rPr>
                <w:rFonts w:ascii="GHEA Grapalat" w:hAnsi="GHEA Grapalat"/>
                <w:color w:val="333333"/>
                <w:sz w:val="16"/>
                <w:szCs w:val="16"/>
                <w:lang w:val="hy-AM"/>
              </w:rPr>
              <w:t>33621220/1</w:t>
            </w:r>
          </w:p>
        </w:tc>
        <w:tc>
          <w:tcPr>
            <w:tcW w:w="2880" w:type="dxa"/>
            <w:shd w:val="clear" w:color="auto" w:fill="auto"/>
            <w:vAlign w:val="center"/>
          </w:tcPr>
          <w:p w14:paraId="536382E2" w14:textId="4745330C" w:rsidR="004B2D46" w:rsidRPr="00F072C3" w:rsidRDefault="004B2D46" w:rsidP="004B2D46">
            <w:pPr>
              <w:rPr>
                <w:rFonts w:ascii="GHEA Grapalat" w:hAnsi="GHEA Grapalat"/>
                <w:sz w:val="20"/>
                <w:szCs w:val="20"/>
              </w:rPr>
            </w:pPr>
            <w:r>
              <w:rPr>
                <w:rFonts w:ascii="GHEA Grapalat" w:hAnsi="GHEA Grapalat"/>
                <w:sz w:val="20"/>
                <w:szCs w:val="20"/>
                <w:lang w:val="hy-AM"/>
              </w:rPr>
              <w:t xml:space="preserve">Երկաթի աղ+ֆոլաթթու </w:t>
            </w:r>
            <w:r>
              <w:rPr>
                <w:rFonts w:ascii="GHEA Grapalat" w:hAnsi="GHEA Grapalat"/>
                <w:sz w:val="20"/>
                <w:szCs w:val="20"/>
              </w:rPr>
              <w:t>b03ad</w:t>
            </w:r>
          </w:p>
        </w:tc>
        <w:tc>
          <w:tcPr>
            <w:tcW w:w="540" w:type="dxa"/>
            <w:shd w:val="clear" w:color="auto" w:fill="auto"/>
          </w:tcPr>
          <w:p w14:paraId="2BA0EEA5" w14:textId="53D91A86" w:rsidR="004B2D46" w:rsidRDefault="004B2D46" w:rsidP="004B2D46">
            <w:r w:rsidRPr="00FF147E">
              <w:rPr>
                <w:rFonts w:ascii="GHEA Grapalat" w:hAnsi="GHEA Grapalat" w:cs="Arial"/>
                <w:sz w:val="18"/>
                <w:szCs w:val="18"/>
                <w:lang w:val="pt-BR"/>
              </w:rPr>
              <w:t>%</w:t>
            </w:r>
          </w:p>
        </w:tc>
        <w:tc>
          <w:tcPr>
            <w:tcW w:w="540" w:type="dxa"/>
            <w:shd w:val="clear" w:color="auto" w:fill="auto"/>
          </w:tcPr>
          <w:p w14:paraId="57F001E9" w14:textId="51CD060F" w:rsidR="004B2D46" w:rsidRDefault="004B2D46" w:rsidP="004B2D46">
            <w:r w:rsidRPr="00FF147E">
              <w:rPr>
                <w:rFonts w:ascii="GHEA Grapalat" w:hAnsi="GHEA Grapalat" w:cs="Arial"/>
                <w:sz w:val="18"/>
                <w:szCs w:val="18"/>
                <w:lang w:val="pt-BR"/>
              </w:rPr>
              <w:t>%</w:t>
            </w:r>
          </w:p>
        </w:tc>
        <w:tc>
          <w:tcPr>
            <w:tcW w:w="630" w:type="dxa"/>
            <w:shd w:val="clear" w:color="auto" w:fill="auto"/>
          </w:tcPr>
          <w:p w14:paraId="2D863CE9" w14:textId="6F2D6A71" w:rsidR="004B2D46" w:rsidRDefault="004B2D46" w:rsidP="004B2D46">
            <w:r w:rsidRPr="00FF147E">
              <w:rPr>
                <w:rFonts w:ascii="GHEA Grapalat" w:hAnsi="GHEA Grapalat" w:cs="Arial"/>
                <w:sz w:val="18"/>
                <w:szCs w:val="18"/>
                <w:lang w:val="pt-BR"/>
              </w:rPr>
              <w:t>%</w:t>
            </w:r>
          </w:p>
        </w:tc>
        <w:tc>
          <w:tcPr>
            <w:tcW w:w="630" w:type="dxa"/>
            <w:shd w:val="clear" w:color="auto" w:fill="auto"/>
          </w:tcPr>
          <w:p w14:paraId="11DB7463" w14:textId="7341EA4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B0CC738" w14:textId="2F0D616C"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4436D3D" w14:textId="16079DD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9C271FC" w14:textId="46FA17F2"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39BAC8F" w14:textId="6EC54A9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637C5E3" w14:textId="078BA69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4AF6A6E" w14:textId="41A8F24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892FD6A" w14:textId="76F2900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A10A438" w14:textId="4AB6F6B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B78FAF1" w14:textId="20DD13F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79D034C7" w14:textId="77777777" w:rsidTr="009565A7">
        <w:trPr>
          <w:cantSplit/>
          <w:trHeight w:val="728"/>
        </w:trPr>
        <w:tc>
          <w:tcPr>
            <w:tcW w:w="1525" w:type="dxa"/>
            <w:shd w:val="clear" w:color="auto" w:fill="auto"/>
            <w:vAlign w:val="center"/>
          </w:tcPr>
          <w:p w14:paraId="0FA96AE1" w14:textId="4385B43F" w:rsidR="004B2D46" w:rsidRDefault="004B2D46" w:rsidP="004B2D46">
            <w:pPr>
              <w:jc w:val="center"/>
              <w:rPr>
                <w:rFonts w:ascii="GHEA Grapalat" w:hAnsi="GHEA Grapalat" w:cs="Arial LatArm"/>
              </w:rPr>
            </w:pPr>
            <w:r>
              <w:rPr>
                <w:rFonts w:ascii="GHEA Grapalat" w:hAnsi="GHEA Grapalat" w:cs="Arial LatArm"/>
              </w:rPr>
              <w:t>47</w:t>
            </w:r>
          </w:p>
        </w:tc>
        <w:tc>
          <w:tcPr>
            <w:tcW w:w="2520" w:type="dxa"/>
            <w:shd w:val="clear" w:color="auto" w:fill="auto"/>
            <w:vAlign w:val="center"/>
          </w:tcPr>
          <w:p w14:paraId="7175EAD0" w14:textId="7B60BBC3" w:rsidR="004B2D46" w:rsidRDefault="004B2D46" w:rsidP="004B2D46">
            <w:pPr>
              <w:jc w:val="center"/>
              <w:rPr>
                <w:rFonts w:ascii="GHEA Grapalat" w:hAnsi="GHEA Grapalat"/>
                <w:color w:val="333333"/>
                <w:sz w:val="16"/>
                <w:szCs w:val="16"/>
                <w:lang w:val="hy-AM"/>
              </w:rPr>
            </w:pPr>
            <w:r>
              <w:rPr>
                <w:rFonts w:ascii="GHEA Grapalat" w:hAnsi="GHEA Grapalat"/>
                <w:color w:val="333333"/>
                <w:sz w:val="16"/>
                <w:szCs w:val="16"/>
              </w:rPr>
              <w:t>33621440/1</w:t>
            </w:r>
          </w:p>
        </w:tc>
        <w:tc>
          <w:tcPr>
            <w:tcW w:w="2880" w:type="dxa"/>
            <w:shd w:val="clear" w:color="auto" w:fill="auto"/>
            <w:vAlign w:val="center"/>
          </w:tcPr>
          <w:p w14:paraId="53BE2CCA" w14:textId="491010BD" w:rsidR="004B2D46" w:rsidRDefault="004B2D46" w:rsidP="004B2D46">
            <w:pPr>
              <w:rPr>
                <w:rFonts w:ascii="GHEA Grapalat" w:hAnsi="GHEA Grapalat"/>
                <w:sz w:val="20"/>
                <w:szCs w:val="20"/>
                <w:lang w:val="hy-AM"/>
              </w:rPr>
            </w:pPr>
            <w:r w:rsidRPr="001125D3">
              <w:rPr>
                <w:rFonts w:ascii="GHEA Grapalat" w:hAnsi="GHEA Grapalat"/>
                <w:sz w:val="20"/>
                <w:szCs w:val="20"/>
              </w:rPr>
              <w:t xml:space="preserve">բենդազոլ (բենդազոլի հիդրոքլորիդ) C04AX   </w:t>
            </w:r>
          </w:p>
        </w:tc>
        <w:tc>
          <w:tcPr>
            <w:tcW w:w="540" w:type="dxa"/>
            <w:shd w:val="clear" w:color="auto" w:fill="auto"/>
          </w:tcPr>
          <w:p w14:paraId="41C92BB5" w14:textId="4ADB6444" w:rsidR="004B2D46" w:rsidRDefault="004B2D46" w:rsidP="004B2D46">
            <w:r w:rsidRPr="00FF147E">
              <w:rPr>
                <w:rFonts w:ascii="GHEA Grapalat" w:hAnsi="GHEA Grapalat" w:cs="Arial"/>
                <w:sz w:val="18"/>
                <w:szCs w:val="18"/>
                <w:lang w:val="pt-BR"/>
              </w:rPr>
              <w:t>%</w:t>
            </w:r>
          </w:p>
        </w:tc>
        <w:tc>
          <w:tcPr>
            <w:tcW w:w="540" w:type="dxa"/>
            <w:shd w:val="clear" w:color="auto" w:fill="auto"/>
          </w:tcPr>
          <w:p w14:paraId="5D9E8EED" w14:textId="416E5167" w:rsidR="004B2D46" w:rsidRDefault="004B2D46" w:rsidP="004B2D46">
            <w:r w:rsidRPr="00FF147E">
              <w:rPr>
                <w:rFonts w:ascii="GHEA Grapalat" w:hAnsi="GHEA Grapalat" w:cs="Arial"/>
                <w:sz w:val="18"/>
                <w:szCs w:val="18"/>
                <w:lang w:val="pt-BR"/>
              </w:rPr>
              <w:t>%</w:t>
            </w:r>
          </w:p>
        </w:tc>
        <w:tc>
          <w:tcPr>
            <w:tcW w:w="630" w:type="dxa"/>
            <w:shd w:val="clear" w:color="auto" w:fill="auto"/>
          </w:tcPr>
          <w:p w14:paraId="26DE0193" w14:textId="3C595B99" w:rsidR="004B2D46" w:rsidRDefault="004B2D46" w:rsidP="004B2D46">
            <w:r w:rsidRPr="00FF147E">
              <w:rPr>
                <w:rFonts w:ascii="GHEA Grapalat" w:hAnsi="GHEA Grapalat" w:cs="Arial"/>
                <w:sz w:val="18"/>
                <w:szCs w:val="18"/>
                <w:lang w:val="pt-BR"/>
              </w:rPr>
              <w:t>%</w:t>
            </w:r>
          </w:p>
        </w:tc>
        <w:tc>
          <w:tcPr>
            <w:tcW w:w="630" w:type="dxa"/>
            <w:shd w:val="clear" w:color="auto" w:fill="auto"/>
          </w:tcPr>
          <w:p w14:paraId="2DEF3853" w14:textId="42C61A95"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D508C69" w14:textId="2F5F38BD"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6278431" w14:textId="3D3FC3A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50722CB" w14:textId="0375717D"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DCE9B2B" w14:textId="21CAC4F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A2376CB" w14:textId="1381E3F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D913019" w14:textId="0963306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55EF0D91" w14:textId="528BE44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EE84F63" w14:textId="6823AEE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13A6F64" w14:textId="5C53D1D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614A0917" w14:textId="77777777" w:rsidTr="009565A7">
        <w:trPr>
          <w:cantSplit/>
          <w:trHeight w:val="728"/>
        </w:trPr>
        <w:tc>
          <w:tcPr>
            <w:tcW w:w="1525" w:type="dxa"/>
            <w:shd w:val="clear" w:color="auto" w:fill="auto"/>
            <w:vAlign w:val="center"/>
          </w:tcPr>
          <w:p w14:paraId="241A7CCC" w14:textId="704BB3F5" w:rsidR="004B2D46" w:rsidRDefault="004B2D46" w:rsidP="004B2D46">
            <w:pPr>
              <w:jc w:val="center"/>
              <w:rPr>
                <w:rFonts w:ascii="GHEA Grapalat" w:hAnsi="GHEA Grapalat" w:cs="Arial LatArm"/>
              </w:rPr>
            </w:pPr>
            <w:r>
              <w:rPr>
                <w:rFonts w:ascii="GHEA Grapalat" w:hAnsi="GHEA Grapalat" w:cs="Arial LatArm"/>
              </w:rPr>
              <w:lastRenderedPageBreak/>
              <w:t>48</w:t>
            </w:r>
          </w:p>
        </w:tc>
        <w:tc>
          <w:tcPr>
            <w:tcW w:w="2520" w:type="dxa"/>
            <w:shd w:val="clear" w:color="auto" w:fill="auto"/>
            <w:vAlign w:val="center"/>
          </w:tcPr>
          <w:p w14:paraId="27326990" w14:textId="2343C0D5" w:rsidR="004B2D46" w:rsidRDefault="004B2D46" w:rsidP="004B2D46">
            <w:pPr>
              <w:jc w:val="center"/>
              <w:rPr>
                <w:rFonts w:ascii="GHEA Grapalat" w:hAnsi="GHEA Grapalat"/>
                <w:color w:val="333333"/>
                <w:sz w:val="16"/>
                <w:szCs w:val="16"/>
              </w:rPr>
            </w:pPr>
            <w:r>
              <w:rPr>
                <w:rFonts w:ascii="GHEA Grapalat" w:hAnsi="GHEA Grapalat"/>
                <w:color w:val="333333"/>
                <w:sz w:val="16"/>
                <w:szCs w:val="16"/>
                <w:lang w:val="pt-BR"/>
              </w:rPr>
              <w:t>33621470/1</w:t>
            </w:r>
          </w:p>
        </w:tc>
        <w:tc>
          <w:tcPr>
            <w:tcW w:w="2880" w:type="dxa"/>
            <w:shd w:val="clear" w:color="auto" w:fill="auto"/>
            <w:vAlign w:val="center"/>
          </w:tcPr>
          <w:p w14:paraId="54088FC7" w14:textId="7949648C" w:rsidR="004B2D46" w:rsidRPr="001125D3" w:rsidRDefault="004B2D46" w:rsidP="004B2D46">
            <w:pPr>
              <w:rPr>
                <w:rFonts w:ascii="GHEA Grapalat" w:hAnsi="GHEA Grapalat"/>
                <w:sz w:val="20"/>
                <w:szCs w:val="20"/>
              </w:rPr>
            </w:pPr>
            <w:r>
              <w:rPr>
                <w:rFonts w:ascii="GHEA Grapalat" w:hAnsi="GHEA Grapalat"/>
                <w:sz w:val="20"/>
                <w:szCs w:val="20"/>
                <w:lang w:val="pt-BR"/>
              </w:rPr>
              <w:t>մօքսինիդին C02AC05</w:t>
            </w:r>
          </w:p>
        </w:tc>
        <w:tc>
          <w:tcPr>
            <w:tcW w:w="540" w:type="dxa"/>
            <w:shd w:val="clear" w:color="auto" w:fill="auto"/>
          </w:tcPr>
          <w:p w14:paraId="6780B6A8" w14:textId="5DA25985" w:rsidR="004B2D46" w:rsidRDefault="004B2D46" w:rsidP="004B2D46">
            <w:r w:rsidRPr="00FF147E">
              <w:rPr>
                <w:rFonts w:ascii="GHEA Grapalat" w:hAnsi="GHEA Grapalat" w:cs="Arial"/>
                <w:sz w:val="18"/>
                <w:szCs w:val="18"/>
                <w:lang w:val="pt-BR"/>
              </w:rPr>
              <w:t>%</w:t>
            </w:r>
          </w:p>
        </w:tc>
        <w:tc>
          <w:tcPr>
            <w:tcW w:w="540" w:type="dxa"/>
            <w:shd w:val="clear" w:color="auto" w:fill="auto"/>
          </w:tcPr>
          <w:p w14:paraId="4FEC446A" w14:textId="4035C219" w:rsidR="004B2D46" w:rsidRDefault="004B2D46" w:rsidP="004B2D46">
            <w:r w:rsidRPr="00FF147E">
              <w:rPr>
                <w:rFonts w:ascii="GHEA Grapalat" w:hAnsi="GHEA Grapalat" w:cs="Arial"/>
                <w:sz w:val="18"/>
                <w:szCs w:val="18"/>
                <w:lang w:val="pt-BR"/>
              </w:rPr>
              <w:t>%</w:t>
            </w:r>
          </w:p>
        </w:tc>
        <w:tc>
          <w:tcPr>
            <w:tcW w:w="630" w:type="dxa"/>
            <w:shd w:val="clear" w:color="auto" w:fill="auto"/>
          </w:tcPr>
          <w:p w14:paraId="36097A3D" w14:textId="4B1BE1CF" w:rsidR="004B2D46" w:rsidRDefault="004B2D46" w:rsidP="004B2D46">
            <w:r w:rsidRPr="00FF147E">
              <w:rPr>
                <w:rFonts w:ascii="GHEA Grapalat" w:hAnsi="GHEA Grapalat" w:cs="Arial"/>
                <w:sz w:val="18"/>
                <w:szCs w:val="18"/>
                <w:lang w:val="pt-BR"/>
              </w:rPr>
              <w:t>%</w:t>
            </w:r>
          </w:p>
        </w:tc>
        <w:tc>
          <w:tcPr>
            <w:tcW w:w="630" w:type="dxa"/>
            <w:shd w:val="clear" w:color="auto" w:fill="auto"/>
          </w:tcPr>
          <w:p w14:paraId="24A346EF" w14:textId="44F6B027"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6E51152" w14:textId="73106F97"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CD6501B" w14:textId="5242E45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4CBE312" w14:textId="4B8F8254"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CD2D30D" w14:textId="7AF3105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EF76553" w14:textId="7912512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3F7058E" w14:textId="3D4502D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69D01B6" w14:textId="5BC0AD1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05776E4" w14:textId="3BF8FD3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678BF28" w14:textId="16A5AFD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23361D7" w14:textId="77777777" w:rsidTr="009565A7">
        <w:trPr>
          <w:cantSplit/>
          <w:trHeight w:val="728"/>
        </w:trPr>
        <w:tc>
          <w:tcPr>
            <w:tcW w:w="1525" w:type="dxa"/>
            <w:shd w:val="clear" w:color="auto" w:fill="auto"/>
            <w:vAlign w:val="center"/>
          </w:tcPr>
          <w:p w14:paraId="04931D67" w14:textId="583D3671" w:rsidR="004B2D46" w:rsidRDefault="004B2D46" w:rsidP="004B2D46">
            <w:pPr>
              <w:jc w:val="center"/>
              <w:rPr>
                <w:rFonts w:ascii="GHEA Grapalat" w:hAnsi="GHEA Grapalat" w:cs="Arial LatArm"/>
              </w:rPr>
            </w:pPr>
            <w:r>
              <w:rPr>
                <w:rFonts w:ascii="GHEA Grapalat" w:hAnsi="GHEA Grapalat" w:cs="Arial LatArm"/>
                <w:lang w:val="pt-BR"/>
              </w:rPr>
              <w:t>49</w:t>
            </w:r>
          </w:p>
        </w:tc>
        <w:tc>
          <w:tcPr>
            <w:tcW w:w="2520" w:type="dxa"/>
            <w:shd w:val="clear" w:color="auto" w:fill="auto"/>
            <w:vAlign w:val="center"/>
          </w:tcPr>
          <w:p w14:paraId="1ADB9B0A" w14:textId="3F5E75E0"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33621470/2</w:t>
            </w:r>
          </w:p>
        </w:tc>
        <w:tc>
          <w:tcPr>
            <w:tcW w:w="2880" w:type="dxa"/>
            <w:shd w:val="clear" w:color="auto" w:fill="auto"/>
            <w:vAlign w:val="center"/>
          </w:tcPr>
          <w:p w14:paraId="75D77EF5" w14:textId="25DCF0A3" w:rsidR="004B2D46" w:rsidRDefault="004B2D46" w:rsidP="004B2D46">
            <w:pPr>
              <w:rPr>
                <w:rFonts w:ascii="GHEA Grapalat" w:hAnsi="GHEA Grapalat"/>
                <w:sz w:val="20"/>
                <w:szCs w:val="20"/>
                <w:lang w:val="pt-BR"/>
              </w:rPr>
            </w:pPr>
            <w:r>
              <w:rPr>
                <w:rFonts w:ascii="GHEA Grapalat" w:hAnsi="GHEA Grapalat"/>
                <w:sz w:val="20"/>
                <w:szCs w:val="20"/>
                <w:lang w:val="pt-BR"/>
              </w:rPr>
              <w:t>մօքսինիդին C02AC05</w:t>
            </w:r>
          </w:p>
        </w:tc>
        <w:tc>
          <w:tcPr>
            <w:tcW w:w="540" w:type="dxa"/>
            <w:shd w:val="clear" w:color="auto" w:fill="auto"/>
          </w:tcPr>
          <w:p w14:paraId="672E8346" w14:textId="385134D5" w:rsidR="004B2D46" w:rsidRDefault="004B2D46" w:rsidP="004B2D46">
            <w:r w:rsidRPr="00FF147E">
              <w:rPr>
                <w:rFonts w:ascii="GHEA Grapalat" w:hAnsi="GHEA Grapalat" w:cs="Arial"/>
                <w:sz w:val="18"/>
                <w:szCs w:val="18"/>
                <w:lang w:val="pt-BR"/>
              </w:rPr>
              <w:t>%</w:t>
            </w:r>
          </w:p>
        </w:tc>
        <w:tc>
          <w:tcPr>
            <w:tcW w:w="540" w:type="dxa"/>
            <w:shd w:val="clear" w:color="auto" w:fill="auto"/>
          </w:tcPr>
          <w:p w14:paraId="7E6F0172" w14:textId="6963FF36" w:rsidR="004B2D46" w:rsidRDefault="004B2D46" w:rsidP="004B2D46">
            <w:r w:rsidRPr="00FF147E">
              <w:rPr>
                <w:rFonts w:ascii="GHEA Grapalat" w:hAnsi="GHEA Grapalat" w:cs="Arial"/>
                <w:sz w:val="18"/>
                <w:szCs w:val="18"/>
                <w:lang w:val="pt-BR"/>
              </w:rPr>
              <w:t>%</w:t>
            </w:r>
          </w:p>
        </w:tc>
        <w:tc>
          <w:tcPr>
            <w:tcW w:w="630" w:type="dxa"/>
            <w:shd w:val="clear" w:color="auto" w:fill="auto"/>
          </w:tcPr>
          <w:p w14:paraId="03977DA3" w14:textId="07B2AB41" w:rsidR="004B2D46" w:rsidRDefault="004B2D46" w:rsidP="004B2D46">
            <w:r w:rsidRPr="00FF147E">
              <w:rPr>
                <w:rFonts w:ascii="GHEA Grapalat" w:hAnsi="GHEA Grapalat" w:cs="Arial"/>
                <w:sz w:val="18"/>
                <w:szCs w:val="18"/>
                <w:lang w:val="pt-BR"/>
              </w:rPr>
              <w:t>%</w:t>
            </w:r>
          </w:p>
        </w:tc>
        <w:tc>
          <w:tcPr>
            <w:tcW w:w="630" w:type="dxa"/>
            <w:shd w:val="clear" w:color="auto" w:fill="auto"/>
          </w:tcPr>
          <w:p w14:paraId="65BB7635" w14:textId="46D0A2D5"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3B2BE98" w14:textId="5895F841"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B46CA46" w14:textId="6B3EE0A7"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5CABF56" w14:textId="5B87BA03"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E1B3344" w14:textId="59C7E1C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48A7632" w14:textId="4EC0B67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EE52260" w14:textId="1B8AABA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76477EC" w14:textId="09BD218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459514E" w14:textId="5A176DD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190FC7E" w14:textId="6D56E42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rsidRPr="004B2D46" w14:paraId="664174D4" w14:textId="77777777" w:rsidTr="009565A7">
        <w:trPr>
          <w:cantSplit/>
          <w:trHeight w:val="728"/>
        </w:trPr>
        <w:tc>
          <w:tcPr>
            <w:tcW w:w="1525" w:type="dxa"/>
            <w:shd w:val="clear" w:color="auto" w:fill="auto"/>
            <w:vAlign w:val="center"/>
          </w:tcPr>
          <w:p w14:paraId="1D47AE5D" w14:textId="782BD49C" w:rsidR="004B2D46" w:rsidRDefault="004B2D46" w:rsidP="004B2D46">
            <w:pPr>
              <w:jc w:val="center"/>
              <w:rPr>
                <w:rFonts w:ascii="GHEA Grapalat" w:hAnsi="GHEA Grapalat" w:cs="Arial LatArm"/>
                <w:lang w:val="pt-BR"/>
              </w:rPr>
            </w:pPr>
            <w:r>
              <w:rPr>
                <w:rFonts w:ascii="GHEA Grapalat" w:hAnsi="GHEA Grapalat" w:cs="Arial LatArm"/>
              </w:rPr>
              <w:t>50</w:t>
            </w:r>
          </w:p>
        </w:tc>
        <w:tc>
          <w:tcPr>
            <w:tcW w:w="2520" w:type="dxa"/>
            <w:shd w:val="clear" w:color="auto" w:fill="auto"/>
            <w:vAlign w:val="center"/>
          </w:tcPr>
          <w:p w14:paraId="61F8DB6F" w14:textId="44885E95"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33621520/1</w:t>
            </w:r>
          </w:p>
        </w:tc>
        <w:tc>
          <w:tcPr>
            <w:tcW w:w="2880" w:type="dxa"/>
            <w:shd w:val="clear" w:color="auto" w:fill="auto"/>
            <w:vAlign w:val="center"/>
          </w:tcPr>
          <w:p w14:paraId="23070D43" w14:textId="3EA141FC" w:rsidR="004B2D46" w:rsidRDefault="004B2D46" w:rsidP="004B2D46">
            <w:pPr>
              <w:rPr>
                <w:rFonts w:ascii="GHEA Grapalat" w:hAnsi="GHEA Grapalat"/>
                <w:sz w:val="20"/>
                <w:szCs w:val="20"/>
                <w:lang w:val="pt-BR"/>
              </w:rPr>
            </w:pPr>
            <w:r>
              <w:rPr>
                <w:rFonts w:ascii="GHEA Grapalat" w:hAnsi="GHEA Grapalat"/>
                <w:sz w:val="20"/>
                <w:szCs w:val="20"/>
                <w:lang w:val="pt-BR"/>
              </w:rPr>
              <w:t xml:space="preserve">էնալապրիլ (էնալապրիլի մալեատ), հիդրոքլորթիազիդ </w:t>
            </w:r>
            <w:r w:rsidRPr="00887341">
              <w:rPr>
                <w:rFonts w:ascii="GHEA Grapalat" w:hAnsi="GHEA Grapalat"/>
                <w:sz w:val="20"/>
                <w:szCs w:val="20"/>
                <w:lang w:val="pt-BR"/>
              </w:rPr>
              <w:t>C09BA02</w:t>
            </w:r>
          </w:p>
        </w:tc>
        <w:tc>
          <w:tcPr>
            <w:tcW w:w="540" w:type="dxa"/>
            <w:shd w:val="clear" w:color="auto" w:fill="auto"/>
          </w:tcPr>
          <w:p w14:paraId="6094984F" w14:textId="1E64B057" w:rsidR="004B2D46" w:rsidRPr="004B2D46" w:rsidRDefault="004B2D46" w:rsidP="004B2D46">
            <w:pPr>
              <w:rPr>
                <w:lang w:val="pt-BR"/>
              </w:rPr>
            </w:pPr>
            <w:r w:rsidRPr="00FF147E">
              <w:rPr>
                <w:rFonts w:ascii="GHEA Grapalat" w:hAnsi="GHEA Grapalat" w:cs="Arial"/>
                <w:sz w:val="18"/>
                <w:szCs w:val="18"/>
                <w:lang w:val="pt-BR"/>
              </w:rPr>
              <w:t>%</w:t>
            </w:r>
          </w:p>
        </w:tc>
        <w:tc>
          <w:tcPr>
            <w:tcW w:w="540" w:type="dxa"/>
            <w:shd w:val="clear" w:color="auto" w:fill="auto"/>
          </w:tcPr>
          <w:p w14:paraId="3FA3E7CA" w14:textId="3C42BB6B" w:rsidR="004B2D46" w:rsidRPr="004B2D46" w:rsidRDefault="004B2D46" w:rsidP="004B2D46">
            <w:pPr>
              <w:rPr>
                <w:lang w:val="pt-BR"/>
              </w:rPr>
            </w:pPr>
            <w:r w:rsidRPr="00FF147E">
              <w:rPr>
                <w:rFonts w:ascii="GHEA Grapalat" w:hAnsi="GHEA Grapalat" w:cs="Arial"/>
                <w:sz w:val="18"/>
                <w:szCs w:val="18"/>
                <w:lang w:val="pt-BR"/>
              </w:rPr>
              <w:t>%</w:t>
            </w:r>
          </w:p>
        </w:tc>
        <w:tc>
          <w:tcPr>
            <w:tcW w:w="630" w:type="dxa"/>
            <w:shd w:val="clear" w:color="auto" w:fill="auto"/>
          </w:tcPr>
          <w:p w14:paraId="0E00091A" w14:textId="6C60830D" w:rsidR="004B2D46" w:rsidRPr="004B2D46" w:rsidRDefault="004B2D46" w:rsidP="004B2D46">
            <w:pPr>
              <w:rPr>
                <w:lang w:val="pt-BR"/>
              </w:rPr>
            </w:pPr>
            <w:r w:rsidRPr="00FF147E">
              <w:rPr>
                <w:rFonts w:ascii="GHEA Grapalat" w:hAnsi="GHEA Grapalat" w:cs="Arial"/>
                <w:sz w:val="18"/>
                <w:szCs w:val="18"/>
                <w:lang w:val="pt-BR"/>
              </w:rPr>
              <w:t>%</w:t>
            </w:r>
          </w:p>
        </w:tc>
        <w:tc>
          <w:tcPr>
            <w:tcW w:w="630" w:type="dxa"/>
            <w:shd w:val="clear" w:color="auto" w:fill="auto"/>
          </w:tcPr>
          <w:p w14:paraId="3269E052" w14:textId="4D0396FA"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540" w:type="dxa"/>
            <w:shd w:val="clear" w:color="auto" w:fill="auto"/>
          </w:tcPr>
          <w:p w14:paraId="22CF7445" w14:textId="0C61ADF5"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630" w:type="dxa"/>
            <w:shd w:val="clear" w:color="auto" w:fill="auto"/>
          </w:tcPr>
          <w:p w14:paraId="0BAC43AD" w14:textId="663D5AF4"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540" w:type="dxa"/>
            <w:shd w:val="clear" w:color="auto" w:fill="auto"/>
          </w:tcPr>
          <w:p w14:paraId="6AACF7B2" w14:textId="00F7FBB5"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810" w:type="dxa"/>
            <w:shd w:val="clear" w:color="auto" w:fill="auto"/>
          </w:tcPr>
          <w:p w14:paraId="08A75C2E" w14:textId="642D846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788157F" w14:textId="5223BC0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AAD793C" w14:textId="31E7EC5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C10D34E" w14:textId="37BBE72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C872F61" w14:textId="4FDDADC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29316020" w14:textId="397B965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162DAFA" w14:textId="77777777" w:rsidTr="009565A7">
        <w:trPr>
          <w:cantSplit/>
          <w:trHeight w:val="728"/>
        </w:trPr>
        <w:tc>
          <w:tcPr>
            <w:tcW w:w="1525" w:type="dxa"/>
            <w:shd w:val="clear" w:color="auto" w:fill="auto"/>
            <w:vAlign w:val="center"/>
          </w:tcPr>
          <w:p w14:paraId="09CD6EE3" w14:textId="68777F10" w:rsidR="004B2D46" w:rsidRDefault="004B2D46" w:rsidP="004B2D46">
            <w:pPr>
              <w:jc w:val="center"/>
              <w:rPr>
                <w:rFonts w:ascii="GHEA Grapalat" w:hAnsi="GHEA Grapalat" w:cs="Arial LatArm"/>
              </w:rPr>
            </w:pPr>
            <w:r>
              <w:rPr>
                <w:rFonts w:ascii="GHEA Grapalat" w:hAnsi="GHEA Grapalat" w:cs="Arial LatArm"/>
              </w:rPr>
              <w:t>51</w:t>
            </w:r>
          </w:p>
        </w:tc>
        <w:tc>
          <w:tcPr>
            <w:tcW w:w="2520" w:type="dxa"/>
            <w:shd w:val="clear" w:color="auto" w:fill="auto"/>
            <w:vAlign w:val="center"/>
          </w:tcPr>
          <w:p w14:paraId="2923A58D" w14:textId="4B526546"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33621550/</w:t>
            </w:r>
            <w:r>
              <w:rPr>
                <w:rFonts w:ascii="GHEA Grapalat" w:hAnsi="GHEA Grapalat"/>
                <w:color w:val="333333"/>
                <w:sz w:val="16"/>
                <w:szCs w:val="16"/>
                <w:lang w:val="hy-AM"/>
              </w:rPr>
              <w:t>2</w:t>
            </w:r>
          </w:p>
        </w:tc>
        <w:tc>
          <w:tcPr>
            <w:tcW w:w="2880" w:type="dxa"/>
            <w:shd w:val="clear" w:color="auto" w:fill="auto"/>
            <w:vAlign w:val="center"/>
          </w:tcPr>
          <w:p w14:paraId="5792D6B5" w14:textId="33040DD1" w:rsidR="004B2D46" w:rsidRDefault="004B2D46" w:rsidP="004B2D46">
            <w:pPr>
              <w:rPr>
                <w:rFonts w:ascii="GHEA Grapalat" w:hAnsi="GHEA Grapalat"/>
                <w:sz w:val="20"/>
                <w:szCs w:val="20"/>
                <w:lang w:val="pt-BR"/>
              </w:rPr>
            </w:pPr>
            <w:r w:rsidRPr="00C51D23">
              <w:rPr>
                <w:rFonts w:ascii="GHEA Grapalat" w:hAnsi="GHEA Grapalat" w:cs="Arial"/>
                <w:color w:val="000000"/>
                <w:sz w:val="20"/>
                <w:szCs w:val="20"/>
              </w:rPr>
              <w:t>ռամիպրիլ  C09AA02</w:t>
            </w:r>
          </w:p>
        </w:tc>
        <w:tc>
          <w:tcPr>
            <w:tcW w:w="540" w:type="dxa"/>
            <w:shd w:val="clear" w:color="auto" w:fill="auto"/>
          </w:tcPr>
          <w:p w14:paraId="3743B858" w14:textId="17CDAEBB" w:rsidR="004B2D46" w:rsidRDefault="004B2D46" w:rsidP="004B2D46">
            <w:r w:rsidRPr="00FF147E">
              <w:rPr>
                <w:rFonts w:ascii="GHEA Grapalat" w:hAnsi="GHEA Grapalat" w:cs="Arial"/>
                <w:sz w:val="18"/>
                <w:szCs w:val="18"/>
                <w:lang w:val="pt-BR"/>
              </w:rPr>
              <w:t>%</w:t>
            </w:r>
          </w:p>
        </w:tc>
        <w:tc>
          <w:tcPr>
            <w:tcW w:w="540" w:type="dxa"/>
            <w:shd w:val="clear" w:color="auto" w:fill="auto"/>
          </w:tcPr>
          <w:p w14:paraId="3C03D299" w14:textId="671CDAED" w:rsidR="004B2D46" w:rsidRDefault="004B2D46" w:rsidP="004B2D46">
            <w:r w:rsidRPr="00FF147E">
              <w:rPr>
                <w:rFonts w:ascii="GHEA Grapalat" w:hAnsi="GHEA Grapalat" w:cs="Arial"/>
                <w:sz w:val="18"/>
                <w:szCs w:val="18"/>
                <w:lang w:val="pt-BR"/>
              </w:rPr>
              <w:t>%</w:t>
            </w:r>
          </w:p>
        </w:tc>
        <w:tc>
          <w:tcPr>
            <w:tcW w:w="630" w:type="dxa"/>
            <w:shd w:val="clear" w:color="auto" w:fill="auto"/>
          </w:tcPr>
          <w:p w14:paraId="79B30E1F" w14:textId="4D906A88" w:rsidR="004B2D46" w:rsidRDefault="004B2D46" w:rsidP="004B2D46">
            <w:r w:rsidRPr="00FF147E">
              <w:rPr>
                <w:rFonts w:ascii="GHEA Grapalat" w:hAnsi="GHEA Grapalat" w:cs="Arial"/>
                <w:sz w:val="18"/>
                <w:szCs w:val="18"/>
                <w:lang w:val="pt-BR"/>
              </w:rPr>
              <w:t>%</w:t>
            </w:r>
          </w:p>
        </w:tc>
        <w:tc>
          <w:tcPr>
            <w:tcW w:w="630" w:type="dxa"/>
            <w:shd w:val="clear" w:color="auto" w:fill="auto"/>
          </w:tcPr>
          <w:p w14:paraId="6531B398" w14:textId="1DC3C73E"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EC3C3A2" w14:textId="1A5B4967"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7734E987" w14:textId="5AD73F3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3EFCB6A" w14:textId="447FF079"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615B8696" w14:textId="413D5FF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F47039C" w14:textId="3FF1547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262265A" w14:textId="2962110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7A662AC0" w14:textId="3EA0667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C8302B5" w14:textId="066112A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90BB672" w14:textId="5543704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3905E6DE" w14:textId="77777777" w:rsidTr="009565A7">
        <w:trPr>
          <w:cantSplit/>
          <w:trHeight w:val="728"/>
        </w:trPr>
        <w:tc>
          <w:tcPr>
            <w:tcW w:w="1525" w:type="dxa"/>
            <w:shd w:val="clear" w:color="auto" w:fill="auto"/>
            <w:vAlign w:val="center"/>
          </w:tcPr>
          <w:p w14:paraId="5CA77D39" w14:textId="3276A991" w:rsidR="004B2D46" w:rsidRDefault="004B2D46" w:rsidP="004B2D46">
            <w:pPr>
              <w:jc w:val="center"/>
              <w:rPr>
                <w:rFonts w:ascii="GHEA Grapalat" w:hAnsi="GHEA Grapalat" w:cs="Arial LatArm"/>
              </w:rPr>
            </w:pPr>
            <w:r>
              <w:rPr>
                <w:rFonts w:ascii="GHEA Grapalat" w:hAnsi="GHEA Grapalat" w:cs="Arial LatArm"/>
              </w:rPr>
              <w:t>52</w:t>
            </w:r>
          </w:p>
        </w:tc>
        <w:tc>
          <w:tcPr>
            <w:tcW w:w="2520" w:type="dxa"/>
            <w:shd w:val="clear" w:color="auto" w:fill="auto"/>
            <w:vAlign w:val="center"/>
          </w:tcPr>
          <w:p w14:paraId="207BE36D" w14:textId="0D53EE21" w:rsidR="004B2D46" w:rsidRDefault="004B2D46" w:rsidP="004B2D46">
            <w:pPr>
              <w:jc w:val="center"/>
              <w:rPr>
                <w:rFonts w:ascii="GHEA Grapalat" w:hAnsi="GHEA Grapalat"/>
                <w:color w:val="333333"/>
                <w:sz w:val="16"/>
                <w:szCs w:val="16"/>
                <w:lang w:val="pt-BR"/>
              </w:rPr>
            </w:pPr>
            <w:r w:rsidRPr="00BA58AF">
              <w:rPr>
                <w:rFonts w:ascii="GHEA Grapalat" w:hAnsi="GHEA Grapalat"/>
                <w:sz w:val="16"/>
                <w:szCs w:val="16"/>
                <w:lang w:val="hy-AM"/>
              </w:rPr>
              <w:t>33621600/1</w:t>
            </w:r>
          </w:p>
        </w:tc>
        <w:tc>
          <w:tcPr>
            <w:tcW w:w="2880" w:type="dxa"/>
            <w:shd w:val="clear" w:color="auto" w:fill="auto"/>
            <w:vAlign w:val="center"/>
          </w:tcPr>
          <w:p w14:paraId="4BD09FC5" w14:textId="67E32248" w:rsidR="004B2D46" w:rsidRPr="00C51D23" w:rsidRDefault="004B2D46" w:rsidP="004B2D46">
            <w:pPr>
              <w:rPr>
                <w:rFonts w:ascii="GHEA Grapalat" w:hAnsi="GHEA Grapalat" w:cs="Arial"/>
                <w:color w:val="000000"/>
                <w:sz w:val="20"/>
                <w:szCs w:val="20"/>
              </w:rPr>
            </w:pPr>
            <w:r w:rsidRPr="00BA58AF">
              <w:rPr>
                <w:rFonts w:ascii="GHEA Grapalat" w:hAnsi="GHEA Grapalat"/>
                <w:sz w:val="20"/>
                <w:szCs w:val="20"/>
              </w:rPr>
              <w:t>ինդապամիդ c03ba11</w:t>
            </w:r>
          </w:p>
        </w:tc>
        <w:tc>
          <w:tcPr>
            <w:tcW w:w="540" w:type="dxa"/>
            <w:shd w:val="clear" w:color="auto" w:fill="auto"/>
          </w:tcPr>
          <w:p w14:paraId="1D8E13DF" w14:textId="48B50D75" w:rsidR="004B2D46" w:rsidRDefault="004B2D46" w:rsidP="004B2D46">
            <w:r w:rsidRPr="00FF147E">
              <w:rPr>
                <w:rFonts w:ascii="GHEA Grapalat" w:hAnsi="GHEA Grapalat" w:cs="Arial"/>
                <w:sz w:val="18"/>
                <w:szCs w:val="18"/>
                <w:lang w:val="pt-BR"/>
              </w:rPr>
              <w:t>%</w:t>
            </w:r>
          </w:p>
        </w:tc>
        <w:tc>
          <w:tcPr>
            <w:tcW w:w="540" w:type="dxa"/>
            <w:shd w:val="clear" w:color="auto" w:fill="auto"/>
          </w:tcPr>
          <w:p w14:paraId="6E9D1A8A" w14:textId="590794E1" w:rsidR="004B2D46" w:rsidRDefault="004B2D46" w:rsidP="004B2D46">
            <w:r w:rsidRPr="00FF147E">
              <w:rPr>
                <w:rFonts w:ascii="GHEA Grapalat" w:hAnsi="GHEA Grapalat" w:cs="Arial"/>
                <w:sz w:val="18"/>
                <w:szCs w:val="18"/>
                <w:lang w:val="pt-BR"/>
              </w:rPr>
              <w:t>%</w:t>
            </w:r>
          </w:p>
        </w:tc>
        <w:tc>
          <w:tcPr>
            <w:tcW w:w="630" w:type="dxa"/>
            <w:shd w:val="clear" w:color="auto" w:fill="auto"/>
          </w:tcPr>
          <w:p w14:paraId="1C1019BE" w14:textId="3853B0F5" w:rsidR="004B2D46" w:rsidRDefault="004B2D46" w:rsidP="004B2D46">
            <w:r w:rsidRPr="00FF147E">
              <w:rPr>
                <w:rFonts w:ascii="GHEA Grapalat" w:hAnsi="GHEA Grapalat" w:cs="Arial"/>
                <w:sz w:val="18"/>
                <w:szCs w:val="18"/>
                <w:lang w:val="pt-BR"/>
              </w:rPr>
              <w:t>%</w:t>
            </w:r>
          </w:p>
        </w:tc>
        <w:tc>
          <w:tcPr>
            <w:tcW w:w="630" w:type="dxa"/>
            <w:shd w:val="clear" w:color="auto" w:fill="auto"/>
          </w:tcPr>
          <w:p w14:paraId="30B8605F" w14:textId="7ABF67DE"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C55E7E4" w14:textId="3B1BAD24"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76ADE553" w14:textId="0EA2305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84396A5" w14:textId="7B3921C1"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3F6E43A" w14:textId="6A96C2C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19E45F5" w14:textId="2842906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FEEAD62" w14:textId="32333FE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27E5939" w14:textId="2A88ABA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0431CAA2" w14:textId="551626B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537640D" w14:textId="17374A7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C5372AE" w14:textId="77777777" w:rsidTr="009565A7">
        <w:trPr>
          <w:cantSplit/>
          <w:trHeight w:val="728"/>
        </w:trPr>
        <w:tc>
          <w:tcPr>
            <w:tcW w:w="1525" w:type="dxa"/>
            <w:shd w:val="clear" w:color="auto" w:fill="auto"/>
            <w:vAlign w:val="center"/>
          </w:tcPr>
          <w:p w14:paraId="3719D9B2" w14:textId="18635541" w:rsidR="004B2D46" w:rsidRDefault="004B2D46" w:rsidP="004B2D46">
            <w:pPr>
              <w:jc w:val="center"/>
              <w:rPr>
                <w:rFonts w:ascii="GHEA Grapalat" w:hAnsi="GHEA Grapalat" w:cs="Arial LatArm"/>
              </w:rPr>
            </w:pPr>
            <w:r w:rsidRPr="00AA0BD3">
              <w:rPr>
                <w:rFonts w:ascii="GHEA Grapalat" w:hAnsi="GHEA Grapalat" w:cs="Arial LatArm"/>
                <w:lang w:val="pt-BR"/>
              </w:rPr>
              <w:t>53</w:t>
            </w:r>
          </w:p>
        </w:tc>
        <w:tc>
          <w:tcPr>
            <w:tcW w:w="2520" w:type="dxa"/>
            <w:shd w:val="clear" w:color="auto" w:fill="auto"/>
            <w:vAlign w:val="center"/>
          </w:tcPr>
          <w:p w14:paraId="75C14F49" w14:textId="35CA6280" w:rsidR="004B2D46" w:rsidRPr="00BA58AF" w:rsidRDefault="004B2D46" w:rsidP="004B2D46">
            <w:pPr>
              <w:jc w:val="center"/>
              <w:rPr>
                <w:rFonts w:ascii="GHEA Grapalat" w:hAnsi="GHEA Grapalat"/>
                <w:sz w:val="16"/>
                <w:szCs w:val="16"/>
                <w:lang w:val="hy-AM"/>
              </w:rPr>
            </w:pPr>
            <w:r w:rsidRPr="00510C82">
              <w:rPr>
                <w:rFonts w:ascii="GHEA Grapalat" w:hAnsi="GHEA Grapalat"/>
                <w:sz w:val="16"/>
                <w:szCs w:val="16"/>
                <w:lang w:val="hy-AM"/>
              </w:rPr>
              <w:t>33621690/1</w:t>
            </w:r>
          </w:p>
        </w:tc>
        <w:tc>
          <w:tcPr>
            <w:tcW w:w="2880" w:type="dxa"/>
            <w:shd w:val="clear" w:color="auto" w:fill="auto"/>
            <w:vAlign w:val="center"/>
          </w:tcPr>
          <w:p w14:paraId="140BAA9E" w14:textId="303191B5" w:rsidR="004B2D46" w:rsidRPr="00BA58AF" w:rsidRDefault="004B2D46" w:rsidP="004B2D46">
            <w:pPr>
              <w:rPr>
                <w:rFonts w:ascii="GHEA Grapalat" w:hAnsi="GHEA Grapalat"/>
                <w:sz w:val="20"/>
                <w:szCs w:val="20"/>
              </w:rPr>
            </w:pPr>
            <w:r w:rsidRPr="00F23510">
              <w:rPr>
                <w:rFonts w:ascii="GHEA Grapalat" w:hAnsi="GHEA Grapalat" w:cs="Sylfaen"/>
                <w:sz w:val="20"/>
                <w:szCs w:val="20"/>
                <w:lang w:val="hy-AM"/>
              </w:rPr>
              <w:t>կարվեդիլոլ c07ag02</w:t>
            </w:r>
          </w:p>
        </w:tc>
        <w:tc>
          <w:tcPr>
            <w:tcW w:w="540" w:type="dxa"/>
            <w:shd w:val="clear" w:color="auto" w:fill="auto"/>
          </w:tcPr>
          <w:p w14:paraId="1E9D360F" w14:textId="64D20CF4" w:rsidR="004B2D46" w:rsidRDefault="004B2D46" w:rsidP="004B2D46">
            <w:r w:rsidRPr="00FF147E">
              <w:rPr>
                <w:rFonts w:ascii="GHEA Grapalat" w:hAnsi="GHEA Grapalat" w:cs="Arial"/>
                <w:sz w:val="18"/>
                <w:szCs w:val="18"/>
                <w:lang w:val="pt-BR"/>
              </w:rPr>
              <w:t>%</w:t>
            </w:r>
          </w:p>
        </w:tc>
        <w:tc>
          <w:tcPr>
            <w:tcW w:w="540" w:type="dxa"/>
            <w:shd w:val="clear" w:color="auto" w:fill="auto"/>
          </w:tcPr>
          <w:p w14:paraId="102F9BF1" w14:textId="12E77354" w:rsidR="004B2D46" w:rsidRDefault="004B2D46" w:rsidP="004B2D46">
            <w:r w:rsidRPr="00FF147E">
              <w:rPr>
                <w:rFonts w:ascii="GHEA Grapalat" w:hAnsi="GHEA Grapalat" w:cs="Arial"/>
                <w:sz w:val="18"/>
                <w:szCs w:val="18"/>
                <w:lang w:val="pt-BR"/>
              </w:rPr>
              <w:t>%</w:t>
            </w:r>
          </w:p>
        </w:tc>
        <w:tc>
          <w:tcPr>
            <w:tcW w:w="630" w:type="dxa"/>
            <w:shd w:val="clear" w:color="auto" w:fill="auto"/>
          </w:tcPr>
          <w:p w14:paraId="0D7E32C3" w14:textId="7DB880C4" w:rsidR="004B2D46" w:rsidRDefault="004B2D46" w:rsidP="004B2D46">
            <w:r w:rsidRPr="00FF147E">
              <w:rPr>
                <w:rFonts w:ascii="GHEA Grapalat" w:hAnsi="GHEA Grapalat" w:cs="Arial"/>
                <w:sz w:val="18"/>
                <w:szCs w:val="18"/>
                <w:lang w:val="pt-BR"/>
              </w:rPr>
              <w:t>%</w:t>
            </w:r>
          </w:p>
        </w:tc>
        <w:tc>
          <w:tcPr>
            <w:tcW w:w="630" w:type="dxa"/>
            <w:shd w:val="clear" w:color="auto" w:fill="auto"/>
          </w:tcPr>
          <w:p w14:paraId="3D6E1DE2" w14:textId="1C00A16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47D4609" w14:textId="2FCE04D0"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4F4A66E" w14:textId="7F25A5B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8A197AA" w14:textId="59D0DF93"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3A441619" w14:textId="34BAE31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1107F8B" w14:textId="1CABAA1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0F9D5C1" w14:textId="7328953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B8A3A49" w14:textId="582D917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0EACEF3" w14:textId="4DD88A0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B11FE3E" w14:textId="3F311FB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361E89FE" w14:textId="77777777" w:rsidTr="009565A7">
        <w:trPr>
          <w:cantSplit/>
          <w:trHeight w:val="728"/>
        </w:trPr>
        <w:tc>
          <w:tcPr>
            <w:tcW w:w="1525" w:type="dxa"/>
            <w:shd w:val="clear" w:color="auto" w:fill="auto"/>
            <w:vAlign w:val="center"/>
          </w:tcPr>
          <w:p w14:paraId="6E566007" w14:textId="4CA0B5B5" w:rsidR="004B2D46" w:rsidRPr="00AA0BD3" w:rsidRDefault="004B2D46" w:rsidP="004B2D46">
            <w:pPr>
              <w:jc w:val="center"/>
              <w:rPr>
                <w:rFonts w:ascii="GHEA Grapalat" w:hAnsi="GHEA Grapalat" w:cs="Arial LatArm"/>
                <w:lang w:val="pt-BR"/>
              </w:rPr>
            </w:pPr>
            <w:r>
              <w:rPr>
                <w:rFonts w:ascii="GHEA Grapalat" w:hAnsi="GHEA Grapalat" w:cs="Arial LatArm"/>
                <w:lang w:val="pt-BR"/>
              </w:rPr>
              <w:t>54</w:t>
            </w:r>
          </w:p>
        </w:tc>
        <w:tc>
          <w:tcPr>
            <w:tcW w:w="2520" w:type="dxa"/>
            <w:shd w:val="clear" w:color="auto" w:fill="auto"/>
            <w:vAlign w:val="center"/>
          </w:tcPr>
          <w:p w14:paraId="02AED958" w14:textId="4C67B1D3" w:rsidR="004B2D46" w:rsidRPr="00510C82" w:rsidRDefault="004B2D46" w:rsidP="004B2D46">
            <w:pPr>
              <w:jc w:val="center"/>
              <w:rPr>
                <w:rFonts w:ascii="GHEA Grapalat" w:hAnsi="GHEA Grapalat"/>
                <w:sz w:val="16"/>
                <w:szCs w:val="16"/>
                <w:lang w:val="hy-AM"/>
              </w:rPr>
            </w:pPr>
            <w:r>
              <w:rPr>
                <w:rFonts w:ascii="GHEA Grapalat" w:hAnsi="GHEA Grapalat"/>
                <w:sz w:val="16"/>
                <w:szCs w:val="16"/>
                <w:lang w:val="hy-AM"/>
              </w:rPr>
              <w:t>33621770/1</w:t>
            </w:r>
          </w:p>
        </w:tc>
        <w:tc>
          <w:tcPr>
            <w:tcW w:w="2880" w:type="dxa"/>
            <w:shd w:val="clear" w:color="auto" w:fill="auto"/>
            <w:vAlign w:val="center"/>
          </w:tcPr>
          <w:p w14:paraId="08D4AE8F" w14:textId="411DDA06" w:rsidR="004B2D46" w:rsidRPr="00F23510" w:rsidRDefault="004B2D46" w:rsidP="004B2D46">
            <w:pPr>
              <w:rPr>
                <w:rFonts w:ascii="GHEA Grapalat" w:hAnsi="GHEA Grapalat" w:cs="Sylfaen"/>
                <w:sz w:val="20"/>
                <w:szCs w:val="20"/>
                <w:lang w:val="hy-AM"/>
              </w:rPr>
            </w:pPr>
            <w:r>
              <w:rPr>
                <w:rFonts w:ascii="GHEA Grapalat" w:hAnsi="GHEA Grapalat" w:cs="Sylfaen"/>
                <w:sz w:val="20"/>
                <w:szCs w:val="20"/>
                <w:lang w:val="hy-AM"/>
              </w:rPr>
              <w:t>վալսարտան</w:t>
            </w:r>
          </w:p>
        </w:tc>
        <w:tc>
          <w:tcPr>
            <w:tcW w:w="540" w:type="dxa"/>
            <w:shd w:val="clear" w:color="auto" w:fill="auto"/>
          </w:tcPr>
          <w:p w14:paraId="62395028" w14:textId="6947E978" w:rsidR="004B2D46" w:rsidRDefault="004B2D46" w:rsidP="004B2D46">
            <w:r w:rsidRPr="00FF147E">
              <w:rPr>
                <w:rFonts w:ascii="GHEA Grapalat" w:hAnsi="GHEA Grapalat" w:cs="Arial"/>
                <w:sz w:val="18"/>
                <w:szCs w:val="18"/>
                <w:lang w:val="pt-BR"/>
              </w:rPr>
              <w:t>%</w:t>
            </w:r>
          </w:p>
        </w:tc>
        <w:tc>
          <w:tcPr>
            <w:tcW w:w="540" w:type="dxa"/>
            <w:shd w:val="clear" w:color="auto" w:fill="auto"/>
          </w:tcPr>
          <w:p w14:paraId="4BC505CF" w14:textId="54400D18" w:rsidR="004B2D46" w:rsidRDefault="004B2D46" w:rsidP="004B2D46">
            <w:r w:rsidRPr="00FF147E">
              <w:rPr>
                <w:rFonts w:ascii="GHEA Grapalat" w:hAnsi="GHEA Grapalat" w:cs="Arial"/>
                <w:sz w:val="18"/>
                <w:szCs w:val="18"/>
                <w:lang w:val="pt-BR"/>
              </w:rPr>
              <w:t>%</w:t>
            </w:r>
          </w:p>
        </w:tc>
        <w:tc>
          <w:tcPr>
            <w:tcW w:w="630" w:type="dxa"/>
            <w:shd w:val="clear" w:color="auto" w:fill="auto"/>
          </w:tcPr>
          <w:p w14:paraId="607CA758" w14:textId="2A30D046" w:rsidR="004B2D46" w:rsidRDefault="004B2D46" w:rsidP="004B2D46">
            <w:r w:rsidRPr="00FF147E">
              <w:rPr>
                <w:rFonts w:ascii="GHEA Grapalat" w:hAnsi="GHEA Grapalat" w:cs="Arial"/>
                <w:sz w:val="18"/>
                <w:szCs w:val="18"/>
                <w:lang w:val="pt-BR"/>
              </w:rPr>
              <w:t>%</w:t>
            </w:r>
          </w:p>
        </w:tc>
        <w:tc>
          <w:tcPr>
            <w:tcW w:w="630" w:type="dxa"/>
            <w:shd w:val="clear" w:color="auto" w:fill="auto"/>
          </w:tcPr>
          <w:p w14:paraId="292CD04F" w14:textId="5F3C48F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7402B69" w14:textId="0D9B6506"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3CE2447" w14:textId="6253401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6527610" w14:textId="3D1DEAFC"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487F51E" w14:textId="00A60BC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ED3474F" w14:textId="00A853C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A635925" w14:textId="76F1D75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05FCA2B" w14:textId="67314DE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5DB9269" w14:textId="0734344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38CA83A" w14:textId="5A9B3AF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63726D15" w14:textId="77777777" w:rsidTr="009565A7">
        <w:trPr>
          <w:cantSplit/>
          <w:trHeight w:val="728"/>
        </w:trPr>
        <w:tc>
          <w:tcPr>
            <w:tcW w:w="1525" w:type="dxa"/>
            <w:shd w:val="clear" w:color="auto" w:fill="auto"/>
            <w:vAlign w:val="center"/>
          </w:tcPr>
          <w:p w14:paraId="6F55D12C" w14:textId="37CFA774" w:rsidR="004B2D46" w:rsidRDefault="004B2D46" w:rsidP="004B2D46">
            <w:pPr>
              <w:jc w:val="center"/>
              <w:rPr>
                <w:rFonts w:ascii="GHEA Grapalat" w:hAnsi="GHEA Grapalat" w:cs="Arial LatArm"/>
                <w:lang w:val="pt-BR"/>
              </w:rPr>
            </w:pPr>
            <w:r w:rsidRPr="000755C2">
              <w:rPr>
                <w:rFonts w:ascii="GHEA Grapalat" w:hAnsi="GHEA Grapalat" w:cs="Arial LatArm"/>
                <w:lang w:val="pt-BR"/>
              </w:rPr>
              <w:t>55</w:t>
            </w:r>
          </w:p>
        </w:tc>
        <w:tc>
          <w:tcPr>
            <w:tcW w:w="2520" w:type="dxa"/>
            <w:shd w:val="clear" w:color="auto" w:fill="auto"/>
            <w:vAlign w:val="center"/>
          </w:tcPr>
          <w:p w14:paraId="4A4670F5" w14:textId="3457EB67" w:rsidR="004B2D46" w:rsidRDefault="004B2D46" w:rsidP="004B2D46">
            <w:pPr>
              <w:jc w:val="center"/>
              <w:rPr>
                <w:rFonts w:ascii="GHEA Grapalat" w:hAnsi="GHEA Grapalat"/>
                <w:sz w:val="16"/>
                <w:szCs w:val="16"/>
                <w:lang w:val="hy-AM"/>
              </w:rPr>
            </w:pPr>
            <w:r>
              <w:rPr>
                <w:rFonts w:ascii="GHEA Grapalat" w:hAnsi="GHEA Grapalat"/>
                <w:sz w:val="16"/>
                <w:szCs w:val="16"/>
                <w:lang w:val="hy-AM"/>
              </w:rPr>
              <w:t>33631170/1</w:t>
            </w:r>
          </w:p>
        </w:tc>
        <w:tc>
          <w:tcPr>
            <w:tcW w:w="2880" w:type="dxa"/>
            <w:shd w:val="clear" w:color="auto" w:fill="auto"/>
            <w:vAlign w:val="center"/>
          </w:tcPr>
          <w:p w14:paraId="0B68371B" w14:textId="2BEE953A" w:rsidR="004B2D46" w:rsidRDefault="004B2D46" w:rsidP="004B2D46">
            <w:pPr>
              <w:rPr>
                <w:rFonts w:ascii="GHEA Grapalat" w:hAnsi="GHEA Grapalat" w:cs="Sylfaen"/>
                <w:sz w:val="20"/>
                <w:szCs w:val="20"/>
                <w:lang w:val="hy-AM"/>
              </w:rPr>
            </w:pPr>
            <w:r>
              <w:rPr>
                <w:rFonts w:ascii="GHEA Grapalat" w:hAnsi="GHEA Grapalat"/>
                <w:sz w:val="20"/>
                <w:szCs w:val="20"/>
                <w:lang w:val="hy-AM"/>
              </w:rPr>
              <w:t xml:space="preserve">տետրացիկլին </w:t>
            </w:r>
            <w:r w:rsidRPr="00DC402C">
              <w:rPr>
                <w:rFonts w:ascii="GHEA Grapalat" w:hAnsi="GHEA Grapalat"/>
                <w:sz w:val="20"/>
                <w:szCs w:val="20"/>
                <w:lang w:val="hy-AM"/>
              </w:rPr>
              <w:t>a01ab13, d06aa04, j01aa07, s01aa09, s02aa08, s03aa0</w:t>
            </w:r>
            <w:r>
              <w:rPr>
                <w:rFonts w:ascii="GHEA Grapalat" w:hAnsi="GHEA Grapalat"/>
                <w:sz w:val="20"/>
                <w:szCs w:val="20"/>
                <w:lang w:val="hy-AM"/>
              </w:rPr>
              <w:t>2</w:t>
            </w:r>
          </w:p>
        </w:tc>
        <w:tc>
          <w:tcPr>
            <w:tcW w:w="540" w:type="dxa"/>
            <w:shd w:val="clear" w:color="auto" w:fill="auto"/>
          </w:tcPr>
          <w:p w14:paraId="3816C0F4" w14:textId="06D491F7" w:rsidR="004B2D46" w:rsidRDefault="004B2D46" w:rsidP="004B2D46">
            <w:r w:rsidRPr="00FF147E">
              <w:rPr>
                <w:rFonts w:ascii="GHEA Grapalat" w:hAnsi="GHEA Grapalat" w:cs="Arial"/>
                <w:sz w:val="18"/>
                <w:szCs w:val="18"/>
                <w:lang w:val="pt-BR"/>
              </w:rPr>
              <w:t>%</w:t>
            </w:r>
          </w:p>
        </w:tc>
        <w:tc>
          <w:tcPr>
            <w:tcW w:w="540" w:type="dxa"/>
            <w:shd w:val="clear" w:color="auto" w:fill="auto"/>
          </w:tcPr>
          <w:p w14:paraId="5BF528AE" w14:textId="384338AC" w:rsidR="004B2D46" w:rsidRDefault="004B2D46" w:rsidP="004B2D46">
            <w:r w:rsidRPr="00FF147E">
              <w:rPr>
                <w:rFonts w:ascii="GHEA Grapalat" w:hAnsi="GHEA Grapalat" w:cs="Arial"/>
                <w:sz w:val="18"/>
                <w:szCs w:val="18"/>
                <w:lang w:val="pt-BR"/>
              </w:rPr>
              <w:t>%</w:t>
            </w:r>
          </w:p>
        </w:tc>
        <w:tc>
          <w:tcPr>
            <w:tcW w:w="630" w:type="dxa"/>
            <w:shd w:val="clear" w:color="auto" w:fill="auto"/>
          </w:tcPr>
          <w:p w14:paraId="67268575" w14:textId="2DB2C4A7" w:rsidR="004B2D46" w:rsidRDefault="004B2D46" w:rsidP="004B2D46">
            <w:r w:rsidRPr="00FF147E">
              <w:rPr>
                <w:rFonts w:ascii="GHEA Grapalat" w:hAnsi="GHEA Grapalat" w:cs="Arial"/>
                <w:sz w:val="18"/>
                <w:szCs w:val="18"/>
                <w:lang w:val="pt-BR"/>
              </w:rPr>
              <w:t>%</w:t>
            </w:r>
          </w:p>
        </w:tc>
        <w:tc>
          <w:tcPr>
            <w:tcW w:w="630" w:type="dxa"/>
            <w:shd w:val="clear" w:color="auto" w:fill="auto"/>
          </w:tcPr>
          <w:p w14:paraId="4BDAC912" w14:textId="26C87BE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360A323" w14:textId="1D7F5945"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4D5F4942" w14:textId="2ECE6755"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B8A571F" w14:textId="3FCCA48E"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653D1A8C" w14:textId="7D1E636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4306857" w14:textId="54A2A79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01FB8A3" w14:textId="36E0106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5BFAEF66" w14:textId="6985828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4BF0003" w14:textId="78C6DD7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E7040CA" w14:textId="10324DD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E572B2B" w14:textId="77777777" w:rsidTr="009565A7">
        <w:trPr>
          <w:cantSplit/>
          <w:trHeight w:val="728"/>
        </w:trPr>
        <w:tc>
          <w:tcPr>
            <w:tcW w:w="1525" w:type="dxa"/>
            <w:shd w:val="clear" w:color="auto" w:fill="auto"/>
            <w:vAlign w:val="center"/>
          </w:tcPr>
          <w:p w14:paraId="7630B388" w14:textId="011FF840" w:rsidR="004B2D46" w:rsidRPr="000755C2" w:rsidRDefault="004B2D46" w:rsidP="004B2D46">
            <w:pPr>
              <w:jc w:val="center"/>
              <w:rPr>
                <w:rFonts w:ascii="GHEA Grapalat" w:hAnsi="GHEA Grapalat" w:cs="Arial LatArm"/>
                <w:lang w:val="pt-BR"/>
              </w:rPr>
            </w:pPr>
            <w:r>
              <w:rPr>
                <w:rFonts w:ascii="GHEA Grapalat" w:hAnsi="GHEA Grapalat" w:cs="Arial LatArm"/>
                <w:lang w:val="pt-BR"/>
              </w:rPr>
              <w:t>56</w:t>
            </w:r>
          </w:p>
        </w:tc>
        <w:tc>
          <w:tcPr>
            <w:tcW w:w="2520" w:type="dxa"/>
            <w:shd w:val="clear" w:color="auto" w:fill="auto"/>
            <w:vAlign w:val="center"/>
          </w:tcPr>
          <w:p w14:paraId="4564695C" w14:textId="42836ABE" w:rsidR="004B2D46" w:rsidRDefault="004B2D46" w:rsidP="004B2D46">
            <w:pPr>
              <w:jc w:val="center"/>
              <w:rPr>
                <w:rFonts w:ascii="GHEA Grapalat" w:hAnsi="GHEA Grapalat"/>
                <w:sz w:val="16"/>
                <w:szCs w:val="16"/>
                <w:lang w:val="hy-AM"/>
              </w:rPr>
            </w:pPr>
            <w:r>
              <w:rPr>
                <w:rFonts w:ascii="GHEA Grapalat" w:hAnsi="GHEA Grapalat"/>
                <w:sz w:val="16"/>
                <w:szCs w:val="16"/>
                <w:lang w:val="hy-AM"/>
              </w:rPr>
              <w:t>33631170/2</w:t>
            </w:r>
          </w:p>
        </w:tc>
        <w:tc>
          <w:tcPr>
            <w:tcW w:w="2880" w:type="dxa"/>
            <w:shd w:val="clear" w:color="auto" w:fill="auto"/>
            <w:vAlign w:val="center"/>
          </w:tcPr>
          <w:p w14:paraId="382AB920" w14:textId="46A2DD68" w:rsidR="004B2D46" w:rsidRDefault="004B2D46" w:rsidP="004B2D46">
            <w:pPr>
              <w:rPr>
                <w:rFonts w:ascii="GHEA Grapalat" w:hAnsi="GHEA Grapalat"/>
                <w:sz w:val="20"/>
                <w:szCs w:val="20"/>
                <w:lang w:val="hy-AM"/>
              </w:rPr>
            </w:pPr>
            <w:r>
              <w:rPr>
                <w:rFonts w:ascii="GHEA Grapalat" w:hAnsi="GHEA Grapalat"/>
                <w:sz w:val="20"/>
                <w:szCs w:val="20"/>
                <w:lang w:val="hy-AM"/>
              </w:rPr>
              <w:t xml:space="preserve">տետրացիկլին </w:t>
            </w:r>
            <w:r w:rsidRPr="00DC402C">
              <w:rPr>
                <w:rFonts w:ascii="GHEA Grapalat" w:hAnsi="GHEA Grapalat"/>
                <w:sz w:val="20"/>
                <w:szCs w:val="20"/>
                <w:lang w:val="hy-AM"/>
              </w:rPr>
              <w:t>a01ab13, d06aa04, j01aa07, s01aa09, s02aa08, s03aa0</w:t>
            </w:r>
            <w:r>
              <w:rPr>
                <w:rFonts w:ascii="GHEA Grapalat" w:hAnsi="GHEA Grapalat"/>
                <w:sz w:val="20"/>
                <w:szCs w:val="20"/>
                <w:lang w:val="hy-AM"/>
              </w:rPr>
              <w:t>2</w:t>
            </w:r>
          </w:p>
        </w:tc>
        <w:tc>
          <w:tcPr>
            <w:tcW w:w="540" w:type="dxa"/>
            <w:shd w:val="clear" w:color="auto" w:fill="auto"/>
          </w:tcPr>
          <w:p w14:paraId="5A0CDE22" w14:textId="23F05D64" w:rsidR="004B2D46" w:rsidRDefault="004B2D46" w:rsidP="004B2D46">
            <w:r w:rsidRPr="00FF147E">
              <w:rPr>
                <w:rFonts w:ascii="GHEA Grapalat" w:hAnsi="GHEA Grapalat" w:cs="Arial"/>
                <w:sz w:val="18"/>
                <w:szCs w:val="18"/>
                <w:lang w:val="pt-BR"/>
              </w:rPr>
              <w:t>%</w:t>
            </w:r>
          </w:p>
        </w:tc>
        <w:tc>
          <w:tcPr>
            <w:tcW w:w="540" w:type="dxa"/>
            <w:shd w:val="clear" w:color="auto" w:fill="auto"/>
          </w:tcPr>
          <w:p w14:paraId="3AB2B291" w14:textId="05E1E7FE" w:rsidR="004B2D46" w:rsidRDefault="004B2D46" w:rsidP="004B2D46">
            <w:r w:rsidRPr="00FF147E">
              <w:rPr>
                <w:rFonts w:ascii="GHEA Grapalat" w:hAnsi="GHEA Grapalat" w:cs="Arial"/>
                <w:sz w:val="18"/>
                <w:szCs w:val="18"/>
                <w:lang w:val="pt-BR"/>
              </w:rPr>
              <w:t>%</w:t>
            </w:r>
          </w:p>
        </w:tc>
        <w:tc>
          <w:tcPr>
            <w:tcW w:w="630" w:type="dxa"/>
            <w:shd w:val="clear" w:color="auto" w:fill="auto"/>
          </w:tcPr>
          <w:p w14:paraId="747933F2" w14:textId="3E2F0F7D" w:rsidR="004B2D46" w:rsidRDefault="004B2D46" w:rsidP="004B2D46">
            <w:r w:rsidRPr="00FF147E">
              <w:rPr>
                <w:rFonts w:ascii="GHEA Grapalat" w:hAnsi="GHEA Grapalat" w:cs="Arial"/>
                <w:sz w:val="18"/>
                <w:szCs w:val="18"/>
                <w:lang w:val="pt-BR"/>
              </w:rPr>
              <w:t>%</w:t>
            </w:r>
          </w:p>
        </w:tc>
        <w:tc>
          <w:tcPr>
            <w:tcW w:w="630" w:type="dxa"/>
            <w:shd w:val="clear" w:color="auto" w:fill="auto"/>
          </w:tcPr>
          <w:p w14:paraId="68CAD1DC" w14:textId="7445578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7E1C401" w14:textId="3990677C"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B294776" w14:textId="3F5EEB77"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9A73F54" w14:textId="28D1C1B7"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60353B9A" w14:textId="11D924C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53C64B9" w14:textId="7F047C2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8F10EFC" w14:textId="4CE1545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2D8A41A" w14:textId="41EE8F4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0C1C4906" w14:textId="002BDFC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42A1AE9" w14:textId="74E0A30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134332F" w14:textId="77777777" w:rsidTr="009565A7">
        <w:trPr>
          <w:cantSplit/>
          <w:trHeight w:val="728"/>
        </w:trPr>
        <w:tc>
          <w:tcPr>
            <w:tcW w:w="1525" w:type="dxa"/>
            <w:shd w:val="clear" w:color="auto" w:fill="auto"/>
            <w:vAlign w:val="center"/>
          </w:tcPr>
          <w:p w14:paraId="7FE0BFD7" w14:textId="1A9C554A" w:rsidR="004B2D46" w:rsidRDefault="004B2D46" w:rsidP="004B2D46">
            <w:pPr>
              <w:jc w:val="center"/>
              <w:rPr>
                <w:rFonts w:ascii="GHEA Grapalat" w:hAnsi="GHEA Grapalat" w:cs="Arial LatArm"/>
                <w:lang w:val="pt-BR"/>
              </w:rPr>
            </w:pPr>
            <w:r>
              <w:rPr>
                <w:rFonts w:ascii="GHEA Grapalat" w:hAnsi="GHEA Grapalat" w:cs="Arial LatArm"/>
              </w:rPr>
              <w:t>57</w:t>
            </w:r>
          </w:p>
        </w:tc>
        <w:tc>
          <w:tcPr>
            <w:tcW w:w="2520" w:type="dxa"/>
            <w:shd w:val="clear" w:color="auto" w:fill="auto"/>
            <w:vAlign w:val="center"/>
          </w:tcPr>
          <w:p w14:paraId="6C2C8E6B" w14:textId="7A80A8BC" w:rsidR="004B2D46" w:rsidRDefault="004B2D46" w:rsidP="004B2D46">
            <w:pPr>
              <w:jc w:val="center"/>
              <w:rPr>
                <w:rFonts w:ascii="GHEA Grapalat" w:hAnsi="GHEA Grapalat"/>
                <w:sz w:val="16"/>
                <w:szCs w:val="16"/>
                <w:lang w:val="hy-AM"/>
              </w:rPr>
            </w:pPr>
            <w:r w:rsidRPr="00B94CF1">
              <w:rPr>
                <w:rFonts w:ascii="GHEA Grapalat" w:hAnsi="GHEA Grapalat"/>
                <w:sz w:val="16"/>
                <w:szCs w:val="16"/>
                <w:lang w:val="hy-AM"/>
              </w:rPr>
              <w:t>33631210/</w:t>
            </w:r>
            <w:r>
              <w:rPr>
                <w:rFonts w:ascii="GHEA Grapalat" w:hAnsi="GHEA Grapalat"/>
                <w:sz w:val="16"/>
                <w:szCs w:val="16"/>
                <w:lang w:val="hy-AM"/>
              </w:rPr>
              <w:t>1</w:t>
            </w:r>
          </w:p>
        </w:tc>
        <w:tc>
          <w:tcPr>
            <w:tcW w:w="2880" w:type="dxa"/>
            <w:shd w:val="clear" w:color="auto" w:fill="auto"/>
            <w:vAlign w:val="center"/>
          </w:tcPr>
          <w:p w14:paraId="34D61E9F" w14:textId="77777777" w:rsidR="004B2D46" w:rsidRPr="00B94CF1" w:rsidRDefault="004B2D46" w:rsidP="004B2D46">
            <w:pPr>
              <w:rPr>
                <w:rFonts w:ascii="GHEA Grapalat" w:hAnsi="GHEA Grapalat" w:cs="Arial"/>
                <w:sz w:val="20"/>
                <w:szCs w:val="20"/>
              </w:rPr>
            </w:pPr>
            <w:r w:rsidRPr="00B94CF1">
              <w:rPr>
                <w:rFonts w:ascii="GHEA Grapalat" w:hAnsi="GHEA Grapalat" w:cs="Arial"/>
                <w:sz w:val="20"/>
                <w:szCs w:val="20"/>
              </w:rPr>
              <w:t>բետամեթազոն</w:t>
            </w:r>
            <w:r w:rsidRPr="00A52DD2">
              <w:rPr>
                <w:rFonts w:ascii="GHEA Grapalat" w:hAnsi="GHEA Grapalat" w:cs="Arial"/>
                <w:sz w:val="20"/>
                <w:szCs w:val="20"/>
                <w:lang w:val="pt-BR"/>
              </w:rPr>
              <w:t xml:space="preserve">  a07ea04, c05aa05</w:t>
            </w:r>
            <w:r w:rsidRPr="00B94CF1">
              <w:rPr>
                <w:rFonts w:ascii="GHEA Grapalat" w:hAnsi="GHEA Grapalat" w:cs="Arial"/>
                <w:sz w:val="20"/>
                <w:szCs w:val="20"/>
              </w:rPr>
              <w:t>, d07ac01, d07xc01,</w:t>
            </w:r>
          </w:p>
          <w:p w14:paraId="04608DB2" w14:textId="15618A03" w:rsidR="004B2D46" w:rsidRDefault="004B2D46" w:rsidP="004B2D46">
            <w:pPr>
              <w:rPr>
                <w:rFonts w:ascii="GHEA Grapalat" w:hAnsi="GHEA Grapalat"/>
                <w:sz w:val="20"/>
                <w:szCs w:val="20"/>
                <w:lang w:val="hy-AM"/>
              </w:rPr>
            </w:pPr>
            <w:r w:rsidRPr="00B94CF1">
              <w:rPr>
                <w:rFonts w:ascii="GHEA Grapalat" w:hAnsi="GHEA Grapalat" w:cs="Arial"/>
                <w:sz w:val="20"/>
                <w:szCs w:val="20"/>
              </w:rPr>
              <w:t xml:space="preserve"> h02ab01, r01ad06, r03ba04, s01ba06, s01cb04, s02ba07, s03ba03</w:t>
            </w:r>
          </w:p>
        </w:tc>
        <w:tc>
          <w:tcPr>
            <w:tcW w:w="540" w:type="dxa"/>
            <w:shd w:val="clear" w:color="auto" w:fill="auto"/>
          </w:tcPr>
          <w:p w14:paraId="07288BA8" w14:textId="573B82B1" w:rsidR="004B2D46" w:rsidRDefault="004B2D46" w:rsidP="004B2D46">
            <w:r w:rsidRPr="00FF147E">
              <w:rPr>
                <w:rFonts w:ascii="GHEA Grapalat" w:hAnsi="GHEA Grapalat" w:cs="Arial"/>
                <w:sz w:val="18"/>
                <w:szCs w:val="18"/>
                <w:lang w:val="pt-BR"/>
              </w:rPr>
              <w:t>%</w:t>
            </w:r>
          </w:p>
        </w:tc>
        <w:tc>
          <w:tcPr>
            <w:tcW w:w="540" w:type="dxa"/>
            <w:shd w:val="clear" w:color="auto" w:fill="auto"/>
          </w:tcPr>
          <w:p w14:paraId="39826308" w14:textId="468DB604" w:rsidR="004B2D46" w:rsidRDefault="004B2D46" w:rsidP="004B2D46">
            <w:r w:rsidRPr="00FF147E">
              <w:rPr>
                <w:rFonts w:ascii="GHEA Grapalat" w:hAnsi="GHEA Grapalat" w:cs="Arial"/>
                <w:sz w:val="18"/>
                <w:szCs w:val="18"/>
                <w:lang w:val="pt-BR"/>
              </w:rPr>
              <w:t>%</w:t>
            </w:r>
          </w:p>
        </w:tc>
        <w:tc>
          <w:tcPr>
            <w:tcW w:w="630" w:type="dxa"/>
            <w:shd w:val="clear" w:color="auto" w:fill="auto"/>
          </w:tcPr>
          <w:p w14:paraId="5A1DE9D2" w14:textId="2E71F991" w:rsidR="004B2D46" w:rsidRDefault="004B2D46" w:rsidP="004B2D46">
            <w:r w:rsidRPr="00FF147E">
              <w:rPr>
                <w:rFonts w:ascii="GHEA Grapalat" w:hAnsi="GHEA Grapalat" w:cs="Arial"/>
                <w:sz w:val="18"/>
                <w:szCs w:val="18"/>
                <w:lang w:val="pt-BR"/>
              </w:rPr>
              <w:t>%</w:t>
            </w:r>
          </w:p>
        </w:tc>
        <w:tc>
          <w:tcPr>
            <w:tcW w:w="630" w:type="dxa"/>
            <w:shd w:val="clear" w:color="auto" w:fill="auto"/>
          </w:tcPr>
          <w:p w14:paraId="489FF4CE" w14:textId="233AD7DE"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B7F62AB" w14:textId="73DEDB75"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0F9202D" w14:textId="377C07ED"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05420F6" w14:textId="12015310"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6814334" w14:textId="526536D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7FBE075" w14:textId="6A1C258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4DEB5AF" w14:textId="7B6D9E8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6EECB17E" w14:textId="77FB5CC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09623473" w14:textId="2E338C6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1782D50E" w14:textId="68DACAF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524AC6D" w14:textId="77777777" w:rsidTr="009565A7">
        <w:trPr>
          <w:cantSplit/>
          <w:trHeight w:val="728"/>
        </w:trPr>
        <w:tc>
          <w:tcPr>
            <w:tcW w:w="1525" w:type="dxa"/>
            <w:shd w:val="clear" w:color="auto" w:fill="auto"/>
            <w:vAlign w:val="center"/>
          </w:tcPr>
          <w:p w14:paraId="74A477E0" w14:textId="0AF79EB4" w:rsidR="004B2D46" w:rsidRDefault="004B2D46" w:rsidP="004B2D46">
            <w:pPr>
              <w:jc w:val="center"/>
              <w:rPr>
                <w:rFonts w:ascii="GHEA Grapalat" w:hAnsi="GHEA Grapalat" w:cs="Arial LatArm"/>
              </w:rPr>
            </w:pPr>
            <w:r>
              <w:rPr>
                <w:rFonts w:ascii="GHEA Grapalat" w:hAnsi="GHEA Grapalat" w:cs="Arial LatArm"/>
                <w:lang w:val="pt-BR"/>
              </w:rPr>
              <w:t>58</w:t>
            </w:r>
          </w:p>
        </w:tc>
        <w:tc>
          <w:tcPr>
            <w:tcW w:w="2520" w:type="dxa"/>
            <w:shd w:val="clear" w:color="auto" w:fill="auto"/>
            <w:vAlign w:val="center"/>
          </w:tcPr>
          <w:p w14:paraId="6497B712" w14:textId="58900F58" w:rsidR="004B2D46" w:rsidRPr="00B94CF1" w:rsidRDefault="004B2D46" w:rsidP="004B2D46">
            <w:pPr>
              <w:jc w:val="center"/>
              <w:rPr>
                <w:rFonts w:ascii="GHEA Grapalat" w:hAnsi="GHEA Grapalat"/>
                <w:sz w:val="16"/>
                <w:szCs w:val="16"/>
                <w:lang w:val="hy-AM"/>
              </w:rPr>
            </w:pPr>
            <w:r w:rsidRPr="00CA2210">
              <w:rPr>
                <w:rFonts w:ascii="GHEA Grapalat" w:hAnsi="GHEA Grapalat"/>
                <w:sz w:val="16"/>
                <w:szCs w:val="16"/>
                <w:lang w:val="hy-AM"/>
              </w:rPr>
              <w:t>33631210/2</w:t>
            </w:r>
          </w:p>
        </w:tc>
        <w:tc>
          <w:tcPr>
            <w:tcW w:w="2880" w:type="dxa"/>
            <w:shd w:val="clear" w:color="auto" w:fill="auto"/>
            <w:vAlign w:val="center"/>
          </w:tcPr>
          <w:p w14:paraId="29A98666" w14:textId="77777777" w:rsidR="004B2D46" w:rsidRPr="00B94CF1" w:rsidRDefault="004B2D46" w:rsidP="004B2D46">
            <w:pPr>
              <w:rPr>
                <w:rFonts w:ascii="GHEA Grapalat" w:hAnsi="GHEA Grapalat" w:cs="Arial"/>
                <w:sz w:val="20"/>
                <w:szCs w:val="20"/>
              </w:rPr>
            </w:pPr>
            <w:r w:rsidRPr="00B94CF1">
              <w:rPr>
                <w:rFonts w:ascii="GHEA Grapalat" w:hAnsi="GHEA Grapalat" w:cs="Arial"/>
                <w:sz w:val="20"/>
                <w:szCs w:val="20"/>
              </w:rPr>
              <w:t>բետամեթազոն</w:t>
            </w:r>
            <w:r w:rsidRPr="00A52DD2">
              <w:rPr>
                <w:rFonts w:ascii="GHEA Grapalat" w:hAnsi="GHEA Grapalat" w:cs="Arial"/>
                <w:sz w:val="20"/>
                <w:szCs w:val="20"/>
                <w:lang w:val="pt-BR"/>
              </w:rPr>
              <w:t xml:space="preserve">  a07ea04, c05aa05</w:t>
            </w:r>
            <w:r w:rsidRPr="00B94CF1">
              <w:rPr>
                <w:rFonts w:ascii="GHEA Grapalat" w:hAnsi="GHEA Grapalat" w:cs="Arial"/>
                <w:sz w:val="20"/>
                <w:szCs w:val="20"/>
              </w:rPr>
              <w:t>, d07ac01, d07xc01,</w:t>
            </w:r>
          </w:p>
          <w:p w14:paraId="2B57208E" w14:textId="6795D251" w:rsidR="004B2D46" w:rsidRPr="00B94CF1" w:rsidRDefault="004B2D46" w:rsidP="004B2D46">
            <w:pPr>
              <w:rPr>
                <w:rFonts w:ascii="GHEA Grapalat" w:hAnsi="GHEA Grapalat" w:cs="Arial"/>
                <w:sz w:val="20"/>
                <w:szCs w:val="20"/>
              </w:rPr>
            </w:pPr>
            <w:r w:rsidRPr="00B94CF1">
              <w:rPr>
                <w:rFonts w:ascii="GHEA Grapalat" w:hAnsi="GHEA Grapalat" w:cs="Arial"/>
                <w:sz w:val="20"/>
                <w:szCs w:val="20"/>
              </w:rPr>
              <w:t xml:space="preserve"> h02ab01, r01ad06, r03ba04, s01ba06, s01cb04, s02ba07, s03ba03</w:t>
            </w:r>
          </w:p>
        </w:tc>
        <w:tc>
          <w:tcPr>
            <w:tcW w:w="540" w:type="dxa"/>
            <w:shd w:val="clear" w:color="auto" w:fill="auto"/>
          </w:tcPr>
          <w:p w14:paraId="4888BA75" w14:textId="2111B770" w:rsidR="004B2D46" w:rsidRDefault="004B2D46" w:rsidP="004B2D46">
            <w:r w:rsidRPr="00FF147E">
              <w:rPr>
                <w:rFonts w:ascii="GHEA Grapalat" w:hAnsi="GHEA Grapalat" w:cs="Arial"/>
                <w:sz w:val="18"/>
                <w:szCs w:val="18"/>
                <w:lang w:val="pt-BR"/>
              </w:rPr>
              <w:t>%</w:t>
            </w:r>
          </w:p>
        </w:tc>
        <w:tc>
          <w:tcPr>
            <w:tcW w:w="540" w:type="dxa"/>
            <w:shd w:val="clear" w:color="auto" w:fill="auto"/>
          </w:tcPr>
          <w:p w14:paraId="4065F04C" w14:textId="458CA0E1" w:rsidR="004B2D46" w:rsidRDefault="004B2D46" w:rsidP="004B2D46">
            <w:r w:rsidRPr="00FF147E">
              <w:rPr>
                <w:rFonts w:ascii="GHEA Grapalat" w:hAnsi="GHEA Grapalat" w:cs="Arial"/>
                <w:sz w:val="18"/>
                <w:szCs w:val="18"/>
                <w:lang w:val="pt-BR"/>
              </w:rPr>
              <w:t>%</w:t>
            </w:r>
          </w:p>
        </w:tc>
        <w:tc>
          <w:tcPr>
            <w:tcW w:w="630" w:type="dxa"/>
            <w:shd w:val="clear" w:color="auto" w:fill="auto"/>
          </w:tcPr>
          <w:p w14:paraId="21C06CA0" w14:textId="657FEA45" w:rsidR="004B2D46" w:rsidRDefault="004B2D46" w:rsidP="004B2D46">
            <w:r w:rsidRPr="00FF147E">
              <w:rPr>
                <w:rFonts w:ascii="GHEA Grapalat" w:hAnsi="GHEA Grapalat" w:cs="Arial"/>
                <w:sz w:val="18"/>
                <w:szCs w:val="18"/>
                <w:lang w:val="pt-BR"/>
              </w:rPr>
              <w:t>%</w:t>
            </w:r>
          </w:p>
        </w:tc>
        <w:tc>
          <w:tcPr>
            <w:tcW w:w="630" w:type="dxa"/>
            <w:shd w:val="clear" w:color="auto" w:fill="auto"/>
          </w:tcPr>
          <w:p w14:paraId="6E1407DF" w14:textId="2378179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17ED65F" w14:textId="4796086C"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49F2C4C4" w14:textId="2C48E4D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1736D45" w14:textId="57DC4E86"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433B048" w14:textId="0FF4DD2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DFE8730" w14:textId="54D9B1B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894F0E2" w14:textId="3767130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4EA1401" w14:textId="01230AC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30E0E42" w14:textId="0A9E72D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D45ADAD" w14:textId="2CA9189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FD866B5" w14:textId="77777777" w:rsidTr="009565A7">
        <w:trPr>
          <w:cantSplit/>
          <w:trHeight w:val="728"/>
        </w:trPr>
        <w:tc>
          <w:tcPr>
            <w:tcW w:w="1525" w:type="dxa"/>
            <w:shd w:val="clear" w:color="auto" w:fill="auto"/>
            <w:vAlign w:val="center"/>
          </w:tcPr>
          <w:p w14:paraId="7F41ECDE" w14:textId="1BE901C0" w:rsidR="004B2D46" w:rsidRDefault="004B2D46" w:rsidP="004B2D46">
            <w:pPr>
              <w:jc w:val="center"/>
              <w:rPr>
                <w:rFonts w:ascii="GHEA Grapalat" w:hAnsi="GHEA Grapalat" w:cs="Arial LatArm"/>
                <w:lang w:val="pt-BR"/>
              </w:rPr>
            </w:pPr>
            <w:r>
              <w:rPr>
                <w:rFonts w:ascii="GHEA Grapalat" w:hAnsi="GHEA Grapalat" w:cs="Arial LatArm"/>
                <w:lang w:val="pt-BR"/>
              </w:rPr>
              <w:t>59</w:t>
            </w:r>
          </w:p>
        </w:tc>
        <w:tc>
          <w:tcPr>
            <w:tcW w:w="2520" w:type="dxa"/>
            <w:shd w:val="clear" w:color="auto" w:fill="auto"/>
            <w:vAlign w:val="center"/>
          </w:tcPr>
          <w:p w14:paraId="1F28F085" w14:textId="54F4EDFA" w:rsidR="004B2D46" w:rsidRPr="00CA2210" w:rsidRDefault="004B2D46" w:rsidP="004B2D46">
            <w:pPr>
              <w:jc w:val="center"/>
              <w:rPr>
                <w:rFonts w:ascii="GHEA Grapalat" w:hAnsi="GHEA Grapalat"/>
                <w:sz w:val="16"/>
                <w:szCs w:val="16"/>
                <w:lang w:val="hy-AM"/>
              </w:rPr>
            </w:pPr>
            <w:r w:rsidRPr="00B94CF1">
              <w:rPr>
                <w:rFonts w:ascii="GHEA Grapalat" w:hAnsi="GHEA Grapalat"/>
                <w:sz w:val="16"/>
                <w:szCs w:val="16"/>
                <w:lang w:val="hy-AM"/>
              </w:rPr>
              <w:t>33631210/</w:t>
            </w:r>
            <w:r>
              <w:rPr>
                <w:rFonts w:ascii="GHEA Grapalat" w:hAnsi="GHEA Grapalat"/>
                <w:sz w:val="16"/>
                <w:szCs w:val="16"/>
                <w:lang w:val="hy-AM"/>
              </w:rPr>
              <w:t>3</w:t>
            </w:r>
          </w:p>
        </w:tc>
        <w:tc>
          <w:tcPr>
            <w:tcW w:w="2880" w:type="dxa"/>
            <w:shd w:val="clear" w:color="auto" w:fill="auto"/>
            <w:vAlign w:val="center"/>
          </w:tcPr>
          <w:p w14:paraId="535A77BF" w14:textId="77777777" w:rsidR="004B2D46" w:rsidRPr="00B94CF1" w:rsidRDefault="004B2D46" w:rsidP="004B2D46">
            <w:pPr>
              <w:rPr>
                <w:rFonts w:ascii="GHEA Grapalat" w:hAnsi="GHEA Grapalat" w:cs="Arial"/>
                <w:sz w:val="20"/>
                <w:szCs w:val="20"/>
              </w:rPr>
            </w:pPr>
            <w:r w:rsidRPr="00B94CF1">
              <w:rPr>
                <w:rFonts w:ascii="GHEA Grapalat" w:hAnsi="GHEA Grapalat" w:cs="Arial"/>
                <w:sz w:val="20"/>
                <w:szCs w:val="20"/>
              </w:rPr>
              <w:t>բետամեթազոն</w:t>
            </w:r>
            <w:r w:rsidRPr="00A52DD2">
              <w:rPr>
                <w:rFonts w:ascii="GHEA Grapalat" w:hAnsi="GHEA Grapalat" w:cs="Arial"/>
                <w:sz w:val="20"/>
                <w:szCs w:val="20"/>
                <w:lang w:val="pt-BR"/>
              </w:rPr>
              <w:t xml:space="preserve">  a07ea04, c05aa05</w:t>
            </w:r>
            <w:r w:rsidRPr="00B94CF1">
              <w:rPr>
                <w:rFonts w:ascii="GHEA Grapalat" w:hAnsi="GHEA Grapalat" w:cs="Arial"/>
                <w:sz w:val="20"/>
                <w:szCs w:val="20"/>
              </w:rPr>
              <w:t>, d07ac01, d07xc01,</w:t>
            </w:r>
          </w:p>
          <w:p w14:paraId="009FD924" w14:textId="50B0B1C1" w:rsidR="004B2D46" w:rsidRPr="00B94CF1" w:rsidRDefault="004B2D46" w:rsidP="004B2D46">
            <w:pPr>
              <w:rPr>
                <w:rFonts w:ascii="GHEA Grapalat" w:hAnsi="GHEA Grapalat" w:cs="Arial"/>
                <w:sz w:val="20"/>
                <w:szCs w:val="20"/>
              </w:rPr>
            </w:pPr>
            <w:r w:rsidRPr="00B94CF1">
              <w:rPr>
                <w:rFonts w:ascii="GHEA Grapalat" w:hAnsi="GHEA Grapalat" w:cs="Arial"/>
                <w:sz w:val="20"/>
                <w:szCs w:val="20"/>
              </w:rPr>
              <w:t xml:space="preserve"> h02ab01, r01ad06, r03ba04, s01ba06, s01cb04, s02ba07, s03ba03</w:t>
            </w:r>
          </w:p>
        </w:tc>
        <w:tc>
          <w:tcPr>
            <w:tcW w:w="540" w:type="dxa"/>
            <w:shd w:val="clear" w:color="auto" w:fill="auto"/>
          </w:tcPr>
          <w:p w14:paraId="0F59DDBF" w14:textId="3FB7162F" w:rsidR="004B2D46" w:rsidRDefault="004B2D46" w:rsidP="004B2D46">
            <w:r w:rsidRPr="00FF147E">
              <w:rPr>
                <w:rFonts w:ascii="GHEA Grapalat" w:hAnsi="GHEA Grapalat" w:cs="Arial"/>
                <w:sz w:val="18"/>
                <w:szCs w:val="18"/>
                <w:lang w:val="pt-BR"/>
              </w:rPr>
              <w:t>%</w:t>
            </w:r>
          </w:p>
        </w:tc>
        <w:tc>
          <w:tcPr>
            <w:tcW w:w="540" w:type="dxa"/>
            <w:shd w:val="clear" w:color="auto" w:fill="auto"/>
          </w:tcPr>
          <w:p w14:paraId="059CAD8D" w14:textId="3F04A105" w:rsidR="004B2D46" w:rsidRDefault="004B2D46" w:rsidP="004B2D46">
            <w:r w:rsidRPr="00FF147E">
              <w:rPr>
                <w:rFonts w:ascii="GHEA Grapalat" w:hAnsi="GHEA Grapalat" w:cs="Arial"/>
                <w:sz w:val="18"/>
                <w:szCs w:val="18"/>
                <w:lang w:val="pt-BR"/>
              </w:rPr>
              <w:t>%</w:t>
            </w:r>
          </w:p>
        </w:tc>
        <w:tc>
          <w:tcPr>
            <w:tcW w:w="630" w:type="dxa"/>
            <w:shd w:val="clear" w:color="auto" w:fill="auto"/>
          </w:tcPr>
          <w:p w14:paraId="66BAABEF" w14:textId="774B348D" w:rsidR="004B2D46" w:rsidRDefault="004B2D46" w:rsidP="004B2D46">
            <w:r w:rsidRPr="00FF147E">
              <w:rPr>
                <w:rFonts w:ascii="GHEA Grapalat" w:hAnsi="GHEA Grapalat" w:cs="Arial"/>
                <w:sz w:val="18"/>
                <w:szCs w:val="18"/>
                <w:lang w:val="pt-BR"/>
              </w:rPr>
              <w:t>%</w:t>
            </w:r>
          </w:p>
        </w:tc>
        <w:tc>
          <w:tcPr>
            <w:tcW w:w="630" w:type="dxa"/>
            <w:shd w:val="clear" w:color="auto" w:fill="auto"/>
          </w:tcPr>
          <w:p w14:paraId="2262F0BE" w14:textId="512EFC89"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8BA5D06" w14:textId="61CDE6E2"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08F8B45" w14:textId="037EF7F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DDE929D" w14:textId="39BD4FFC"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EAB3B85" w14:textId="3FD5B46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A1736C7" w14:textId="3E84BB3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79D6BD9" w14:textId="0851F51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D3F51E7" w14:textId="3861F91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135DE3E" w14:textId="7BA74F2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2A9BA367" w14:textId="6E21D8F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5768FFAB" w14:textId="77777777" w:rsidTr="009565A7">
        <w:trPr>
          <w:cantSplit/>
          <w:trHeight w:val="728"/>
        </w:trPr>
        <w:tc>
          <w:tcPr>
            <w:tcW w:w="1525" w:type="dxa"/>
            <w:shd w:val="clear" w:color="auto" w:fill="auto"/>
            <w:vAlign w:val="center"/>
          </w:tcPr>
          <w:p w14:paraId="6BB8171B" w14:textId="72253310" w:rsidR="004B2D46" w:rsidRDefault="004B2D46" w:rsidP="004B2D46">
            <w:pPr>
              <w:jc w:val="center"/>
              <w:rPr>
                <w:rFonts w:ascii="GHEA Grapalat" w:hAnsi="GHEA Grapalat" w:cs="Arial LatArm"/>
                <w:lang w:val="pt-BR"/>
              </w:rPr>
            </w:pPr>
            <w:r>
              <w:rPr>
                <w:rFonts w:ascii="GHEA Grapalat" w:hAnsi="GHEA Grapalat" w:cs="Arial LatArm"/>
                <w:lang w:val="pt-BR"/>
              </w:rPr>
              <w:lastRenderedPageBreak/>
              <w:t>60</w:t>
            </w:r>
          </w:p>
        </w:tc>
        <w:tc>
          <w:tcPr>
            <w:tcW w:w="2520" w:type="dxa"/>
            <w:shd w:val="clear" w:color="auto" w:fill="auto"/>
            <w:vAlign w:val="center"/>
          </w:tcPr>
          <w:p w14:paraId="105B5182" w14:textId="1824D4E4" w:rsidR="004B2D46" w:rsidRPr="00B94CF1" w:rsidRDefault="004B2D46" w:rsidP="004B2D46">
            <w:pPr>
              <w:jc w:val="center"/>
              <w:rPr>
                <w:rFonts w:ascii="GHEA Grapalat" w:hAnsi="GHEA Grapalat"/>
                <w:sz w:val="16"/>
                <w:szCs w:val="16"/>
                <w:lang w:val="hy-AM"/>
              </w:rPr>
            </w:pPr>
            <w:r>
              <w:rPr>
                <w:rFonts w:ascii="GHEA Grapalat" w:hAnsi="GHEA Grapalat"/>
                <w:sz w:val="16"/>
                <w:szCs w:val="16"/>
                <w:lang w:val="pt-BR"/>
              </w:rPr>
              <w:t>33631230/</w:t>
            </w:r>
            <w:r>
              <w:rPr>
                <w:rFonts w:ascii="GHEA Grapalat" w:hAnsi="GHEA Grapalat"/>
                <w:sz w:val="16"/>
                <w:szCs w:val="16"/>
                <w:lang w:val="hy-AM"/>
              </w:rPr>
              <w:t>1</w:t>
            </w:r>
          </w:p>
        </w:tc>
        <w:tc>
          <w:tcPr>
            <w:tcW w:w="2880" w:type="dxa"/>
            <w:shd w:val="clear" w:color="auto" w:fill="auto"/>
            <w:vAlign w:val="center"/>
          </w:tcPr>
          <w:p w14:paraId="5807EDD7" w14:textId="77777777" w:rsidR="004B2D46" w:rsidRPr="00FB0BDF" w:rsidRDefault="004B2D46" w:rsidP="004B2D46">
            <w:pPr>
              <w:rPr>
                <w:rFonts w:ascii="GHEA Grapalat" w:hAnsi="GHEA Grapalat"/>
                <w:sz w:val="20"/>
                <w:szCs w:val="20"/>
                <w:lang w:val="pt-BR"/>
              </w:rPr>
            </w:pPr>
            <w:r w:rsidRPr="00FB0BDF">
              <w:rPr>
                <w:rFonts w:ascii="GHEA Grapalat" w:hAnsi="GHEA Grapalat"/>
                <w:sz w:val="20"/>
                <w:szCs w:val="20"/>
                <w:lang w:val="pt-BR"/>
              </w:rPr>
              <w:t>պովիդոն յոդ d08ag02, d09aa09, d11ac06,</w:t>
            </w:r>
          </w:p>
          <w:p w14:paraId="1A52B4E1" w14:textId="433C4817" w:rsidR="004B2D46" w:rsidRPr="00B94CF1" w:rsidRDefault="004B2D46" w:rsidP="004B2D46">
            <w:pPr>
              <w:rPr>
                <w:rFonts w:ascii="GHEA Grapalat" w:hAnsi="GHEA Grapalat" w:cs="Arial"/>
                <w:sz w:val="20"/>
                <w:szCs w:val="20"/>
              </w:rPr>
            </w:pPr>
            <w:r w:rsidRPr="00FB0BDF">
              <w:rPr>
                <w:rFonts w:ascii="GHEA Grapalat" w:hAnsi="GHEA Grapalat"/>
                <w:sz w:val="20"/>
                <w:szCs w:val="20"/>
                <w:lang w:val="pt-BR"/>
              </w:rPr>
              <w:t xml:space="preserve"> g01ax11, r02aa15, s01ax18</w:t>
            </w:r>
          </w:p>
        </w:tc>
        <w:tc>
          <w:tcPr>
            <w:tcW w:w="540" w:type="dxa"/>
            <w:shd w:val="clear" w:color="auto" w:fill="auto"/>
          </w:tcPr>
          <w:p w14:paraId="71F1EE9B" w14:textId="6DDAE263" w:rsidR="004B2D46" w:rsidRDefault="004B2D46" w:rsidP="004B2D46">
            <w:r w:rsidRPr="00FF147E">
              <w:rPr>
                <w:rFonts w:ascii="GHEA Grapalat" w:hAnsi="GHEA Grapalat" w:cs="Arial"/>
                <w:sz w:val="18"/>
                <w:szCs w:val="18"/>
                <w:lang w:val="pt-BR"/>
              </w:rPr>
              <w:t>%</w:t>
            </w:r>
          </w:p>
        </w:tc>
        <w:tc>
          <w:tcPr>
            <w:tcW w:w="540" w:type="dxa"/>
            <w:shd w:val="clear" w:color="auto" w:fill="auto"/>
          </w:tcPr>
          <w:p w14:paraId="695BAC76" w14:textId="2FA20905" w:rsidR="004B2D46" w:rsidRDefault="004B2D46" w:rsidP="004B2D46">
            <w:r w:rsidRPr="00FF147E">
              <w:rPr>
                <w:rFonts w:ascii="GHEA Grapalat" w:hAnsi="GHEA Grapalat" w:cs="Arial"/>
                <w:sz w:val="18"/>
                <w:szCs w:val="18"/>
                <w:lang w:val="pt-BR"/>
              </w:rPr>
              <w:t>%</w:t>
            </w:r>
          </w:p>
        </w:tc>
        <w:tc>
          <w:tcPr>
            <w:tcW w:w="630" w:type="dxa"/>
            <w:shd w:val="clear" w:color="auto" w:fill="auto"/>
          </w:tcPr>
          <w:p w14:paraId="7CF42A51" w14:textId="1B2BFD1C" w:rsidR="004B2D46" w:rsidRDefault="004B2D46" w:rsidP="004B2D46">
            <w:r w:rsidRPr="00FF147E">
              <w:rPr>
                <w:rFonts w:ascii="GHEA Grapalat" w:hAnsi="GHEA Grapalat" w:cs="Arial"/>
                <w:sz w:val="18"/>
                <w:szCs w:val="18"/>
                <w:lang w:val="pt-BR"/>
              </w:rPr>
              <w:t>%</w:t>
            </w:r>
          </w:p>
        </w:tc>
        <w:tc>
          <w:tcPr>
            <w:tcW w:w="630" w:type="dxa"/>
            <w:shd w:val="clear" w:color="auto" w:fill="auto"/>
          </w:tcPr>
          <w:p w14:paraId="3E086481" w14:textId="129B027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3048519" w14:textId="331F492A"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F7300ED" w14:textId="38FBE153"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9F74CB4" w14:textId="2EB24034"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F466F9A" w14:textId="0475CD7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C345B76" w14:textId="050EE3C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FA582A6" w14:textId="4B3475B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B9210C4" w14:textId="219ED8E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D9A0FC9" w14:textId="5C958BB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A5C7107" w14:textId="238D295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BD17CEA" w14:textId="77777777" w:rsidTr="009565A7">
        <w:trPr>
          <w:cantSplit/>
          <w:trHeight w:val="728"/>
        </w:trPr>
        <w:tc>
          <w:tcPr>
            <w:tcW w:w="1525" w:type="dxa"/>
            <w:shd w:val="clear" w:color="auto" w:fill="auto"/>
            <w:vAlign w:val="center"/>
          </w:tcPr>
          <w:p w14:paraId="4E27EBF0" w14:textId="3EB209F4" w:rsidR="004B2D46" w:rsidRDefault="004B2D46" w:rsidP="004B2D46">
            <w:pPr>
              <w:jc w:val="center"/>
              <w:rPr>
                <w:rFonts w:ascii="GHEA Grapalat" w:hAnsi="GHEA Grapalat" w:cs="Arial LatArm"/>
                <w:lang w:val="pt-BR"/>
              </w:rPr>
            </w:pPr>
            <w:r>
              <w:rPr>
                <w:rFonts w:ascii="GHEA Grapalat" w:hAnsi="GHEA Grapalat" w:cs="Arial LatArm"/>
                <w:lang w:val="pt-BR"/>
              </w:rPr>
              <w:t>61</w:t>
            </w:r>
          </w:p>
        </w:tc>
        <w:tc>
          <w:tcPr>
            <w:tcW w:w="2520" w:type="dxa"/>
            <w:shd w:val="clear" w:color="auto" w:fill="auto"/>
            <w:vAlign w:val="center"/>
          </w:tcPr>
          <w:p w14:paraId="6C933126" w14:textId="4F34B386" w:rsidR="004B2D46" w:rsidRDefault="004B2D46" w:rsidP="004B2D46">
            <w:pPr>
              <w:jc w:val="center"/>
              <w:rPr>
                <w:rFonts w:ascii="GHEA Grapalat" w:hAnsi="GHEA Grapalat"/>
                <w:sz w:val="16"/>
                <w:szCs w:val="16"/>
                <w:lang w:val="pt-BR"/>
              </w:rPr>
            </w:pPr>
            <w:r>
              <w:rPr>
                <w:rFonts w:ascii="GHEA Grapalat" w:hAnsi="GHEA Grapalat"/>
                <w:color w:val="333333"/>
                <w:sz w:val="16"/>
                <w:szCs w:val="16"/>
                <w:lang w:val="pt-BR"/>
              </w:rPr>
              <w:t>33631260/1</w:t>
            </w:r>
          </w:p>
        </w:tc>
        <w:tc>
          <w:tcPr>
            <w:tcW w:w="2880" w:type="dxa"/>
            <w:shd w:val="clear" w:color="auto" w:fill="auto"/>
            <w:vAlign w:val="center"/>
          </w:tcPr>
          <w:p w14:paraId="65D16C46" w14:textId="33D80C5F" w:rsidR="004B2D46" w:rsidRPr="00FB0BDF" w:rsidRDefault="004B2D46" w:rsidP="004B2D46">
            <w:pPr>
              <w:rPr>
                <w:rFonts w:ascii="GHEA Grapalat" w:hAnsi="GHEA Grapalat"/>
                <w:sz w:val="20"/>
                <w:szCs w:val="20"/>
                <w:lang w:val="pt-BR"/>
              </w:rPr>
            </w:pPr>
            <w:r w:rsidRPr="00BD55E1">
              <w:rPr>
                <w:rFonts w:ascii="GHEA Grapalat" w:hAnsi="GHEA Grapalat" w:cs="Sylfaen"/>
                <w:sz w:val="20"/>
                <w:szCs w:val="20"/>
              </w:rPr>
              <w:t>յոդ</w:t>
            </w:r>
            <w:r w:rsidRPr="00BD55E1">
              <w:rPr>
                <w:rFonts w:ascii="GHEA Grapalat" w:hAnsi="GHEA Grapalat"/>
                <w:sz w:val="20"/>
                <w:szCs w:val="20"/>
              </w:rPr>
              <w:t xml:space="preserve">    D08AG03</w:t>
            </w:r>
          </w:p>
        </w:tc>
        <w:tc>
          <w:tcPr>
            <w:tcW w:w="540" w:type="dxa"/>
            <w:shd w:val="clear" w:color="auto" w:fill="auto"/>
          </w:tcPr>
          <w:p w14:paraId="2E33A1CE" w14:textId="012BDD97" w:rsidR="004B2D46" w:rsidRDefault="004B2D46" w:rsidP="004B2D46">
            <w:r w:rsidRPr="00FF147E">
              <w:rPr>
                <w:rFonts w:ascii="GHEA Grapalat" w:hAnsi="GHEA Grapalat" w:cs="Arial"/>
                <w:sz w:val="18"/>
                <w:szCs w:val="18"/>
                <w:lang w:val="pt-BR"/>
              </w:rPr>
              <w:t>%</w:t>
            </w:r>
          </w:p>
        </w:tc>
        <w:tc>
          <w:tcPr>
            <w:tcW w:w="540" w:type="dxa"/>
            <w:shd w:val="clear" w:color="auto" w:fill="auto"/>
          </w:tcPr>
          <w:p w14:paraId="0DD336A7" w14:textId="7640D43D" w:rsidR="004B2D46" w:rsidRDefault="004B2D46" w:rsidP="004B2D46">
            <w:r w:rsidRPr="00FF147E">
              <w:rPr>
                <w:rFonts w:ascii="GHEA Grapalat" w:hAnsi="GHEA Grapalat" w:cs="Arial"/>
                <w:sz w:val="18"/>
                <w:szCs w:val="18"/>
                <w:lang w:val="pt-BR"/>
              </w:rPr>
              <w:t>%</w:t>
            </w:r>
          </w:p>
        </w:tc>
        <w:tc>
          <w:tcPr>
            <w:tcW w:w="630" w:type="dxa"/>
            <w:shd w:val="clear" w:color="auto" w:fill="auto"/>
          </w:tcPr>
          <w:p w14:paraId="7AE45DD6" w14:textId="0199E6A1" w:rsidR="004B2D46" w:rsidRDefault="004B2D46" w:rsidP="004B2D46">
            <w:r w:rsidRPr="00FF147E">
              <w:rPr>
                <w:rFonts w:ascii="GHEA Grapalat" w:hAnsi="GHEA Grapalat" w:cs="Arial"/>
                <w:sz w:val="18"/>
                <w:szCs w:val="18"/>
                <w:lang w:val="pt-BR"/>
              </w:rPr>
              <w:t>%</w:t>
            </w:r>
          </w:p>
        </w:tc>
        <w:tc>
          <w:tcPr>
            <w:tcW w:w="630" w:type="dxa"/>
            <w:shd w:val="clear" w:color="auto" w:fill="auto"/>
          </w:tcPr>
          <w:p w14:paraId="25F0CB49" w14:textId="5FB9676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1B382C4" w14:textId="52469AA9"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7EAC6B79" w14:textId="32000D23"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7A3EBBB" w14:textId="0755D393"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69738A1" w14:textId="365770F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2644E36" w14:textId="2744347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D19194D" w14:textId="369562D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6EC74D7" w14:textId="65F3F58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84B3C17" w14:textId="701D32C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94D0BFB" w14:textId="7978A01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FA01253" w14:textId="77777777" w:rsidTr="009565A7">
        <w:trPr>
          <w:cantSplit/>
          <w:trHeight w:val="728"/>
        </w:trPr>
        <w:tc>
          <w:tcPr>
            <w:tcW w:w="1525" w:type="dxa"/>
            <w:shd w:val="clear" w:color="auto" w:fill="auto"/>
            <w:vAlign w:val="center"/>
          </w:tcPr>
          <w:p w14:paraId="3AAB705F" w14:textId="0AEBA77D" w:rsidR="004B2D46" w:rsidRDefault="004B2D46" w:rsidP="004B2D46">
            <w:pPr>
              <w:jc w:val="center"/>
              <w:rPr>
                <w:rFonts w:ascii="GHEA Grapalat" w:hAnsi="GHEA Grapalat" w:cs="Arial LatArm"/>
                <w:lang w:val="pt-BR"/>
              </w:rPr>
            </w:pPr>
            <w:r>
              <w:rPr>
                <w:rFonts w:ascii="GHEA Grapalat" w:hAnsi="GHEA Grapalat" w:cs="Arial LatArm"/>
                <w:lang w:val="pt-BR"/>
              </w:rPr>
              <w:t>62</w:t>
            </w:r>
          </w:p>
        </w:tc>
        <w:tc>
          <w:tcPr>
            <w:tcW w:w="2520" w:type="dxa"/>
            <w:shd w:val="clear" w:color="auto" w:fill="auto"/>
            <w:vAlign w:val="center"/>
          </w:tcPr>
          <w:p w14:paraId="5E02BF02" w14:textId="0D8515C5" w:rsidR="004B2D46" w:rsidRDefault="004B2D46" w:rsidP="004B2D46">
            <w:pPr>
              <w:jc w:val="center"/>
              <w:rPr>
                <w:rFonts w:ascii="GHEA Grapalat" w:hAnsi="GHEA Grapalat"/>
                <w:color w:val="333333"/>
                <w:sz w:val="16"/>
                <w:szCs w:val="16"/>
                <w:lang w:val="pt-BR"/>
              </w:rPr>
            </w:pPr>
            <w:r>
              <w:rPr>
                <w:rFonts w:ascii="GHEA Grapalat" w:hAnsi="GHEA Grapalat"/>
                <w:sz w:val="16"/>
                <w:szCs w:val="16"/>
                <w:lang w:val="hy-AM"/>
              </w:rPr>
              <w:t>33631380/</w:t>
            </w:r>
            <w:r>
              <w:rPr>
                <w:rFonts w:ascii="GHEA Grapalat" w:hAnsi="GHEA Grapalat"/>
                <w:sz w:val="16"/>
                <w:szCs w:val="16"/>
              </w:rPr>
              <w:t>1</w:t>
            </w:r>
          </w:p>
        </w:tc>
        <w:tc>
          <w:tcPr>
            <w:tcW w:w="2880" w:type="dxa"/>
            <w:shd w:val="clear" w:color="auto" w:fill="auto"/>
            <w:vAlign w:val="center"/>
          </w:tcPr>
          <w:p w14:paraId="2A66890B" w14:textId="45A0D240" w:rsidR="004B2D46" w:rsidRPr="00BD55E1" w:rsidRDefault="004B2D46" w:rsidP="004B2D46">
            <w:pPr>
              <w:rPr>
                <w:rFonts w:ascii="GHEA Grapalat" w:hAnsi="GHEA Grapalat" w:cs="Sylfaen"/>
                <w:sz w:val="20"/>
                <w:szCs w:val="20"/>
              </w:rPr>
            </w:pPr>
            <w:r w:rsidRPr="00B94CF1">
              <w:rPr>
                <w:rFonts w:ascii="GHEA Grapalat" w:hAnsi="GHEA Grapalat"/>
                <w:sz w:val="20"/>
                <w:szCs w:val="20"/>
              </w:rPr>
              <w:t>տոլպերիզոնի հիդրոքլորիդ M03M04</w:t>
            </w:r>
          </w:p>
        </w:tc>
        <w:tc>
          <w:tcPr>
            <w:tcW w:w="540" w:type="dxa"/>
            <w:shd w:val="clear" w:color="auto" w:fill="auto"/>
          </w:tcPr>
          <w:p w14:paraId="3AA43241" w14:textId="0AE09372" w:rsidR="004B2D46" w:rsidRDefault="004B2D46" w:rsidP="004B2D46">
            <w:r w:rsidRPr="00FF147E">
              <w:rPr>
                <w:rFonts w:ascii="GHEA Grapalat" w:hAnsi="GHEA Grapalat" w:cs="Arial"/>
                <w:sz w:val="18"/>
                <w:szCs w:val="18"/>
                <w:lang w:val="pt-BR"/>
              </w:rPr>
              <w:t>%</w:t>
            </w:r>
          </w:p>
        </w:tc>
        <w:tc>
          <w:tcPr>
            <w:tcW w:w="540" w:type="dxa"/>
            <w:shd w:val="clear" w:color="auto" w:fill="auto"/>
          </w:tcPr>
          <w:p w14:paraId="4828B77D" w14:textId="301B16AE" w:rsidR="004B2D46" w:rsidRDefault="004B2D46" w:rsidP="004B2D46">
            <w:r w:rsidRPr="00FF147E">
              <w:rPr>
                <w:rFonts w:ascii="GHEA Grapalat" w:hAnsi="GHEA Grapalat" w:cs="Arial"/>
                <w:sz w:val="18"/>
                <w:szCs w:val="18"/>
                <w:lang w:val="pt-BR"/>
              </w:rPr>
              <w:t>%</w:t>
            </w:r>
          </w:p>
        </w:tc>
        <w:tc>
          <w:tcPr>
            <w:tcW w:w="630" w:type="dxa"/>
            <w:shd w:val="clear" w:color="auto" w:fill="auto"/>
          </w:tcPr>
          <w:p w14:paraId="5D140203" w14:textId="08315E99" w:rsidR="004B2D46" w:rsidRDefault="004B2D46" w:rsidP="004B2D46">
            <w:r w:rsidRPr="00FF147E">
              <w:rPr>
                <w:rFonts w:ascii="GHEA Grapalat" w:hAnsi="GHEA Grapalat" w:cs="Arial"/>
                <w:sz w:val="18"/>
                <w:szCs w:val="18"/>
                <w:lang w:val="pt-BR"/>
              </w:rPr>
              <w:t>%</w:t>
            </w:r>
          </w:p>
        </w:tc>
        <w:tc>
          <w:tcPr>
            <w:tcW w:w="630" w:type="dxa"/>
            <w:shd w:val="clear" w:color="auto" w:fill="auto"/>
          </w:tcPr>
          <w:p w14:paraId="639E117E" w14:textId="66C045F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211F7E6" w14:textId="79A82D64"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46600653" w14:textId="4704C557"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CDF7AD6" w14:textId="02A2693A"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4785808" w14:textId="5394C84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7D60127" w14:textId="7E9E5CE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7F6EB44" w14:textId="1BFED9F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6AC6F16" w14:textId="5B1F0D3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02E819A" w14:textId="2B31296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32EA5EB" w14:textId="23A25AE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75292263" w14:textId="77777777" w:rsidTr="009565A7">
        <w:trPr>
          <w:cantSplit/>
          <w:trHeight w:val="728"/>
        </w:trPr>
        <w:tc>
          <w:tcPr>
            <w:tcW w:w="1525" w:type="dxa"/>
            <w:shd w:val="clear" w:color="auto" w:fill="auto"/>
            <w:vAlign w:val="center"/>
          </w:tcPr>
          <w:p w14:paraId="554E4397" w14:textId="46192813" w:rsidR="004B2D46" w:rsidRDefault="004B2D46" w:rsidP="004B2D46">
            <w:pPr>
              <w:jc w:val="center"/>
              <w:rPr>
                <w:rFonts w:ascii="GHEA Grapalat" w:hAnsi="GHEA Grapalat" w:cs="Arial LatArm"/>
                <w:lang w:val="pt-BR"/>
              </w:rPr>
            </w:pPr>
            <w:r>
              <w:rPr>
                <w:rFonts w:ascii="GHEA Grapalat" w:hAnsi="GHEA Grapalat" w:cs="Arial LatArm"/>
                <w:lang w:val="pt-BR"/>
              </w:rPr>
              <w:t>63</w:t>
            </w:r>
          </w:p>
        </w:tc>
        <w:tc>
          <w:tcPr>
            <w:tcW w:w="2520" w:type="dxa"/>
            <w:shd w:val="clear" w:color="auto" w:fill="auto"/>
            <w:vAlign w:val="center"/>
          </w:tcPr>
          <w:p w14:paraId="3683D43E" w14:textId="4E234156" w:rsidR="004B2D46" w:rsidRDefault="004B2D46" w:rsidP="004B2D46">
            <w:pPr>
              <w:jc w:val="center"/>
              <w:rPr>
                <w:rFonts w:ascii="GHEA Grapalat" w:hAnsi="GHEA Grapalat"/>
                <w:sz w:val="16"/>
                <w:szCs w:val="16"/>
                <w:lang w:val="hy-AM"/>
              </w:rPr>
            </w:pPr>
            <w:r w:rsidRPr="00B94CF1">
              <w:rPr>
                <w:rFonts w:ascii="GHEA Grapalat" w:hAnsi="GHEA Grapalat"/>
                <w:sz w:val="16"/>
                <w:szCs w:val="16"/>
                <w:lang w:val="pt-BR"/>
              </w:rPr>
              <w:t>33631470/1</w:t>
            </w:r>
          </w:p>
        </w:tc>
        <w:tc>
          <w:tcPr>
            <w:tcW w:w="2880" w:type="dxa"/>
            <w:shd w:val="clear" w:color="auto" w:fill="auto"/>
          </w:tcPr>
          <w:p w14:paraId="398E5151" w14:textId="77777777" w:rsidR="004B2D46" w:rsidRPr="00B94CF1" w:rsidRDefault="004B2D46" w:rsidP="004B2D46">
            <w:pPr>
              <w:jc w:val="both"/>
              <w:rPr>
                <w:rFonts w:ascii="GHEA Grapalat" w:hAnsi="GHEA Grapalat"/>
                <w:sz w:val="20"/>
                <w:szCs w:val="20"/>
                <w:lang w:val="es-ES"/>
              </w:rPr>
            </w:pPr>
            <w:r w:rsidRPr="00B94CF1">
              <w:rPr>
                <w:rFonts w:ascii="GHEA Grapalat" w:hAnsi="GHEA Grapalat"/>
                <w:sz w:val="20"/>
                <w:szCs w:val="20"/>
                <w:lang w:val="es-ES"/>
              </w:rPr>
              <w:t>Բետամեթազոն (բետամեթազոնի դիպրոպիոնատ), կլոտրիմազոլ, գենտամիցին (գենտամիցինի սուլֆատ)</w:t>
            </w:r>
          </w:p>
          <w:p w14:paraId="7A7226F0" w14:textId="23D2586F" w:rsidR="004B2D46" w:rsidRPr="00B94CF1" w:rsidRDefault="004B2D46" w:rsidP="004B2D46">
            <w:pPr>
              <w:rPr>
                <w:rFonts w:ascii="GHEA Grapalat" w:hAnsi="GHEA Grapalat"/>
                <w:sz w:val="20"/>
                <w:szCs w:val="20"/>
              </w:rPr>
            </w:pPr>
            <w:r w:rsidRPr="00B94CF1">
              <w:rPr>
                <w:rFonts w:ascii="GHEA Grapalat" w:hAnsi="GHEA Grapalat"/>
                <w:sz w:val="20"/>
                <w:szCs w:val="20"/>
                <w:lang w:val="es-ES"/>
              </w:rPr>
              <w:t>D07CC01</w:t>
            </w:r>
          </w:p>
        </w:tc>
        <w:tc>
          <w:tcPr>
            <w:tcW w:w="540" w:type="dxa"/>
            <w:shd w:val="clear" w:color="auto" w:fill="auto"/>
          </w:tcPr>
          <w:p w14:paraId="084CABEB" w14:textId="6485289F" w:rsidR="004B2D46" w:rsidRDefault="004B2D46" w:rsidP="004B2D46">
            <w:r w:rsidRPr="00FF147E">
              <w:rPr>
                <w:rFonts w:ascii="GHEA Grapalat" w:hAnsi="GHEA Grapalat" w:cs="Arial"/>
                <w:sz w:val="18"/>
                <w:szCs w:val="18"/>
                <w:lang w:val="pt-BR"/>
              </w:rPr>
              <w:t>%</w:t>
            </w:r>
          </w:p>
        </w:tc>
        <w:tc>
          <w:tcPr>
            <w:tcW w:w="540" w:type="dxa"/>
            <w:shd w:val="clear" w:color="auto" w:fill="auto"/>
          </w:tcPr>
          <w:p w14:paraId="006C0B0D" w14:textId="1A41E80E" w:rsidR="004B2D46" w:rsidRDefault="004B2D46" w:rsidP="004B2D46">
            <w:r w:rsidRPr="00FF147E">
              <w:rPr>
                <w:rFonts w:ascii="GHEA Grapalat" w:hAnsi="GHEA Grapalat" w:cs="Arial"/>
                <w:sz w:val="18"/>
                <w:szCs w:val="18"/>
                <w:lang w:val="pt-BR"/>
              </w:rPr>
              <w:t>%</w:t>
            </w:r>
          </w:p>
        </w:tc>
        <w:tc>
          <w:tcPr>
            <w:tcW w:w="630" w:type="dxa"/>
            <w:shd w:val="clear" w:color="auto" w:fill="auto"/>
          </w:tcPr>
          <w:p w14:paraId="4BF0996F" w14:textId="6906B839" w:rsidR="004B2D46" w:rsidRDefault="004B2D46" w:rsidP="004B2D46">
            <w:r w:rsidRPr="00FF147E">
              <w:rPr>
                <w:rFonts w:ascii="GHEA Grapalat" w:hAnsi="GHEA Grapalat" w:cs="Arial"/>
                <w:sz w:val="18"/>
                <w:szCs w:val="18"/>
                <w:lang w:val="pt-BR"/>
              </w:rPr>
              <w:t>%</w:t>
            </w:r>
          </w:p>
        </w:tc>
        <w:tc>
          <w:tcPr>
            <w:tcW w:w="630" w:type="dxa"/>
            <w:shd w:val="clear" w:color="auto" w:fill="auto"/>
          </w:tcPr>
          <w:p w14:paraId="683B1B81" w14:textId="7948D803"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E9B038C" w14:textId="43E25A07"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BE3E9F9" w14:textId="1D137B57"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193E6AC" w14:textId="2BAB79BD"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32053FEF" w14:textId="0DD4603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E727970" w14:textId="1C5FCEC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8A96759" w14:textId="1AFD4B4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75EE9ADE" w14:textId="5149DFC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DB8392C" w14:textId="180EF24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F763701" w14:textId="268589B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rsidRPr="004B2D46" w14:paraId="7421DF12" w14:textId="77777777" w:rsidTr="009565A7">
        <w:trPr>
          <w:cantSplit/>
          <w:trHeight w:val="728"/>
        </w:trPr>
        <w:tc>
          <w:tcPr>
            <w:tcW w:w="1525" w:type="dxa"/>
            <w:shd w:val="clear" w:color="auto" w:fill="auto"/>
            <w:vAlign w:val="center"/>
          </w:tcPr>
          <w:p w14:paraId="2EFC52C2" w14:textId="5277BD15" w:rsidR="004B2D46" w:rsidRDefault="004B2D46" w:rsidP="004B2D46">
            <w:pPr>
              <w:jc w:val="center"/>
              <w:rPr>
                <w:rFonts w:ascii="GHEA Grapalat" w:hAnsi="GHEA Grapalat" w:cs="Arial LatArm"/>
                <w:lang w:val="pt-BR"/>
              </w:rPr>
            </w:pPr>
            <w:r>
              <w:rPr>
                <w:rFonts w:ascii="GHEA Grapalat" w:hAnsi="GHEA Grapalat" w:cs="Arial LatArm"/>
                <w:lang w:val="pt-BR"/>
              </w:rPr>
              <w:t>64</w:t>
            </w:r>
          </w:p>
        </w:tc>
        <w:tc>
          <w:tcPr>
            <w:tcW w:w="2520" w:type="dxa"/>
            <w:shd w:val="clear" w:color="auto" w:fill="auto"/>
            <w:vAlign w:val="center"/>
          </w:tcPr>
          <w:p w14:paraId="20FFA635" w14:textId="569DBF18" w:rsidR="004B2D46" w:rsidRPr="00B94CF1" w:rsidRDefault="004B2D46" w:rsidP="004B2D46">
            <w:pPr>
              <w:jc w:val="center"/>
              <w:rPr>
                <w:rFonts w:ascii="GHEA Grapalat" w:hAnsi="GHEA Grapalat"/>
                <w:sz w:val="16"/>
                <w:szCs w:val="16"/>
                <w:lang w:val="pt-BR"/>
              </w:rPr>
            </w:pPr>
            <w:r w:rsidRPr="00B94CF1">
              <w:rPr>
                <w:rFonts w:ascii="GHEA Grapalat" w:hAnsi="GHEA Grapalat"/>
                <w:sz w:val="16"/>
                <w:szCs w:val="16"/>
                <w:lang w:val="hy-AM"/>
              </w:rPr>
              <w:t>33631480</w:t>
            </w:r>
            <w:r>
              <w:rPr>
                <w:rFonts w:ascii="GHEA Grapalat" w:hAnsi="GHEA Grapalat"/>
                <w:sz w:val="16"/>
                <w:szCs w:val="16"/>
              </w:rPr>
              <w:t>/1</w:t>
            </w:r>
          </w:p>
        </w:tc>
        <w:tc>
          <w:tcPr>
            <w:tcW w:w="2880" w:type="dxa"/>
            <w:shd w:val="clear" w:color="auto" w:fill="auto"/>
            <w:vAlign w:val="center"/>
          </w:tcPr>
          <w:p w14:paraId="0A980EE8" w14:textId="7CB8EE35" w:rsidR="004B2D46" w:rsidRPr="00B94CF1" w:rsidRDefault="004B2D46" w:rsidP="004B2D46">
            <w:pPr>
              <w:jc w:val="both"/>
              <w:rPr>
                <w:rFonts w:ascii="GHEA Grapalat" w:hAnsi="GHEA Grapalat"/>
                <w:sz w:val="20"/>
                <w:szCs w:val="20"/>
                <w:lang w:val="es-ES"/>
              </w:rPr>
            </w:pPr>
            <w:r w:rsidRPr="00B94CF1">
              <w:rPr>
                <w:rFonts w:ascii="GHEA Grapalat" w:hAnsi="GHEA Grapalat"/>
                <w:sz w:val="20"/>
                <w:szCs w:val="20"/>
                <w:lang w:val="hy-AM"/>
              </w:rPr>
              <w:t>Քոնդրոիտինի սուլֆատ (քոնդրոիտին սուլֆատ</w:t>
            </w:r>
            <w:r w:rsidRPr="00B94CF1">
              <w:rPr>
                <w:rFonts w:ascii="GHEA Grapalat" w:hAnsi="GHEA Grapalat"/>
                <w:sz w:val="20"/>
                <w:szCs w:val="20"/>
                <w:lang w:val="es-ES"/>
              </w:rPr>
              <w:t xml:space="preserve"> M01AX25</w:t>
            </w:r>
          </w:p>
        </w:tc>
        <w:tc>
          <w:tcPr>
            <w:tcW w:w="540" w:type="dxa"/>
            <w:shd w:val="clear" w:color="auto" w:fill="auto"/>
          </w:tcPr>
          <w:p w14:paraId="068090FC" w14:textId="6374478B" w:rsidR="004B2D46" w:rsidRPr="004B2D46" w:rsidRDefault="004B2D46" w:rsidP="004B2D46">
            <w:pPr>
              <w:rPr>
                <w:lang w:val="pt-BR"/>
              </w:rPr>
            </w:pPr>
            <w:r w:rsidRPr="00FF147E">
              <w:rPr>
                <w:rFonts w:ascii="GHEA Grapalat" w:hAnsi="GHEA Grapalat" w:cs="Arial"/>
                <w:sz w:val="18"/>
                <w:szCs w:val="18"/>
                <w:lang w:val="pt-BR"/>
              </w:rPr>
              <w:t>%</w:t>
            </w:r>
          </w:p>
        </w:tc>
        <w:tc>
          <w:tcPr>
            <w:tcW w:w="540" w:type="dxa"/>
            <w:shd w:val="clear" w:color="auto" w:fill="auto"/>
          </w:tcPr>
          <w:p w14:paraId="0D46B797" w14:textId="6D702891" w:rsidR="004B2D46" w:rsidRPr="004B2D46" w:rsidRDefault="004B2D46" w:rsidP="004B2D46">
            <w:pPr>
              <w:rPr>
                <w:lang w:val="pt-BR"/>
              </w:rPr>
            </w:pPr>
            <w:r w:rsidRPr="00FF147E">
              <w:rPr>
                <w:rFonts w:ascii="GHEA Grapalat" w:hAnsi="GHEA Grapalat" w:cs="Arial"/>
                <w:sz w:val="18"/>
                <w:szCs w:val="18"/>
                <w:lang w:val="pt-BR"/>
              </w:rPr>
              <w:t>%</w:t>
            </w:r>
          </w:p>
        </w:tc>
        <w:tc>
          <w:tcPr>
            <w:tcW w:w="630" w:type="dxa"/>
            <w:shd w:val="clear" w:color="auto" w:fill="auto"/>
          </w:tcPr>
          <w:p w14:paraId="6CFDDD7E" w14:textId="41D6413B" w:rsidR="004B2D46" w:rsidRPr="004B2D46" w:rsidRDefault="004B2D46" w:rsidP="004B2D46">
            <w:pPr>
              <w:rPr>
                <w:lang w:val="pt-BR"/>
              </w:rPr>
            </w:pPr>
            <w:r w:rsidRPr="00FF147E">
              <w:rPr>
                <w:rFonts w:ascii="GHEA Grapalat" w:hAnsi="GHEA Grapalat" w:cs="Arial"/>
                <w:sz w:val="18"/>
                <w:szCs w:val="18"/>
                <w:lang w:val="pt-BR"/>
              </w:rPr>
              <w:t>%</w:t>
            </w:r>
          </w:p>
        </w:tc>
        <w:tc>
          <w:tcPr>
            <w:tcW w:w="630" w:type="dxa"/>
            <w:shd w:val="clear" w:color="auto" w:fill="auto"/>
          </w:tcPr>
          <w:p w14:paraId="6227091B" w14:textId="7A93EFA2"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540" w:type="dxa"/>
            <w:shd w:val="clear" w:color="auto" w:fill="auto"/>
          </w:tcPr>
          <w:p w14:paraId="0E954507" w14:textId="5DA48C64"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630" w:type="dxa"/>
            <w:shd w:val="clear" w:color="auto" w:fill="auto"/>
          </w:tcPr>
          <w:p w14:paraId="0F85C675" w14:textId="0F6F7F31"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540" w:type="dxa"/>
            <w:shd w:val="clear" w:color="auto" w:fill="auto"/>
          </w:tcPr>
          <w:p w14:paraId="1A1B30BA" w14:textId="6C6A0CD2"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810" w:type="dxa"/>
            <w:shd w:val="clear" w:color="auto" w:fill="auto"/>
          </w:tcPr>
          <w:p w14:paraId="20290838" w14:textId="277C646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12D0C1B" w14:textId="228DA57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83657C1" w14:textId="023D952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77D148D3" w14:textId="1A1A9A0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2E3ABF5" w14:textId="1071195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3489FA8" w14:textId="6C00DD6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E31C14D" w14:textId="77777777" w:rsidTr="009565A7">
        <w:trPr>
          <w:cantSplit/>
          <w:trHeight w:val="728"/>
        </w:trPr>
        <w:tc>
          <w:tcPr>
            <w:tcW w:w="1525" w:type="dxa"/>
            <w:shd w:val="clear" w:color="auto" w:fill="auto"/>
            <w:vAlign w:val="center"/>
          </w:tcPr>
          <w:p w14:paraId="63EA196E" w14:textId="45D16982" w:rsidR="004B2D46" w:rsidRDefault="004B2D46" w:rsidP="004B2D46">
            <w:pPr>
              <w:jc w:val="center"/>
              <w:rPr>
                <w:rFonts w:ascii="GHEA Grapalat" w:hAnsi="GHEA Grapalat" w:cs="Arial LatArm"/>
                <w:lang w:val="pt-BR"/>
              </w:rPr>
            </w:pPr>
            <w:r>
              <w:rPr>
                <w:rFonts w:ascii="GHEA Grapalat" w:hAnsi="GHEA Grapalat" w:cs="Arial LatArm"/>
                <w:lang w:val="pt-BR"/>
              </w:rPr>
              <w:t>65</w:t>
            </w:r>
          </w:p>
        </w:tc>
        <w:tc>
          <w:tcPr>
            <w:tcW w:w="2520" w:type="dxa"/>
            <w:shd w:val="clear" w:color="auto" w:fill="auto"/>
            <w:vAlign w:val="center"/>
          </w:tcPr>
          <w:p w14:paraId="26DE7F08" w14:textId="0DC98575" w:rsidR="004B2D46" w:rsidRPr="00B94CF1" w:rsidRDefault="004B2D46" w:rsidP="004B2D46">
            <w:pPr>
              <w:jc w:val="center"/>
              <w:rPr>
                <w:rFonts w:ascii="GHEA Grapalat" w:hAnsi="GHEA Grapalat"/>
                <w:sz w:val="16"/>
                <w:szCs w:val="16"/>
                <w:lang w:val="hy-AM"/>
              </w:rPr>
            </w:pPr>
            <w:r>
              <w:rPr>
                <w:rFonts w:ascii="GHEA Grapalat" w:hAnsi="GHEA Grapalat"/>
                <w:color w:val="333333"/>
                <w:sz w:val="16"/>
                <w:szCs w:val="16"/>
                <w:lang w:val="hy-AM"/>
              </w:rPr>
              <w:t>33641320/1</w:t>
            </w:r>
          </w:p>
        </w:tc>
        <w:tc>
          <w:tcPr>
            <w:tcW w:w="2880" w:type="dxa"/>
            <w:shd w:val="clear" w:color="auto" w:fill="auto"/>
          </w:tcPr>
          <w:p w14:paraId="40BC293A" w14:textId="07119C32" w:rsidR="004B2D46" w:rsidRPr="00B94CF1" w:rsidRDefault="004B2D46" w:rsidP="004B2D46">
            <w:pPr>
              <w:jc w:val="both"/>
              <w:rPr>
                <w:rFonts w:ascii="GHEA Grapalat" w:hAnsi="GHEA Grapalat"/>
                <w:sz w:val="20"/>
                <w:szCs w:val="20"/>
                <w:lang w:val="hy-AM"/>
              </w:rPr>
            </w:pPr>
            <w:r>
              <w:rPr>
                <w:rFonts w:ascii="GHEA Grapalat" w:hAnsi="GHEA Grapalat"/>
                <w:sz w:val="20"/>
                <w:szCs w:val="20"/>
                <w:lang w:val="hy-AM"/>
              </w:rPr>
              <w:t xml:space="preserve">Էթինիլէատրադիոլ+ լևոնորգեստրել </w:t>
            </w:r>
            <w:r>
              <w:rPr>
                <w:rFonts w:ascii="GHEA Grapalat" w:hAnsi="GHEA Grapalat"/>
                <w:sz w:val="20"/>
                <w:szCs w:val="20"/>
              </w:rPr>
              <w:t>g03aa07</w:t>
            </w:r>
          </w:p>
        </w:tc>
        <w:tc>
          <w:tcPr>
            <w:tcW w:w="540" w:type="dxa"/>
            <w:shd w:val="clear" w:color="auto" w:fill="auto"/>
          </w:tcPr>
          <w:p w14:paraId="0D866F50" w14:textId="7EE997AD" w:rsidR="004B2D46" w:rsidRDefault="004B2D46" w:rsidP="004B2D46">
            <w:r w:rsidRPr="00FF147E">
              <w:rPr>
                <w:rFonts w:ascii="GHEA Grapalat" w:hAnsi="GHEA Grapalat" w:cs="Arial"/>
                <w:sz w:val="18"/>
                <w:szCs w:val="18"/>
                <w:lang w:val="pt-BR"/>
              </w:rPr>
              <w:t>%</w:t>
            </w:r>
          </w:p>
        </w:tc>
        <w:tc>
          <w:tcPr>
            <w:tcW w:w="540" w:type="dxa"/>
            <w:shd w:val="clear" w:color="auto" w:fill="auto"/>
          </w:tcPr>
          <w:p w14:paraId="79691059" w14:textId="02D12775" w:rsidR="004B2D46" w:rsidRDefault="004B2D46" w:rsidP="004B2D46">
            <w:r w:rsidRPr="00FF147E">
              <w:rPr>
                <w:rFonts w:ascii="GHEA Grapalat" w:hAnsi="GHEA Grapalat" w:cs="Arial"/>
                <w:sz w:val="18"/>
                <w:szCs w:val="18"/>
                <w:lang w:val="pt-BR"/>
              </w:rPr>
              <w:t>%</w:t>
            </w:r>
          </w:p>
        </w:tc>
        <w:tc>
          <w:tcPr>
            <w:tcW w:w="630" w:type="dxa"/>
            <w:shd w:val="clear" w:color="auto" w:fill="auto"/>
          </w:tcPr>
          <w:p w14:paraId="4EA520B0" w14:textId="53914069" w:rsidR="004B2D46" w:rsidRDefault="004B2D46" w:rsidP="004B2D46">
            <w:r w:rsidRPr="00FF147E">
              <w:rPr>
                <w:rFonts w:ascii="GHEA Grapalat" w:hAnsi="GHEA Grapalat" w:cs="Arial"/>
                <w:sz w:val="18"/>
                <w:szCs w:val="18"/>
                <w:lang w:val="pt-BR"/>
              </w:rPr>
              <w:t>%</w:t>
            </w:r>
          </w:p>
        </w:tc>
        <w:tc>
          <w:tcPr>
            <w:tcW w:w="630" w:type="dxa"/>
            <w:shd w:val="clear" w:color="auto" w:fill="auto"/>
          </w:tcPr>
          <w:p w14:paraId="2FE3F19B" w14:textId="185D267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6B88FD7" w14:textId="0CAACDF8"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0172FE5B" w14:textId="436F3253"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39494F8" w14:textId="3B7AB7DF"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6623B281" w14:textId="6A24299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283DDFD" w14:textId="2F112D3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7E7E9E9" w14:textId="0F8F88A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7054F90" w14:textId="0992E17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1CA0F77" w14:textId="5DE5AAA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1FC0455D" w14:textId="783A09B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6ADA693" w14:textId="77777777" w:rsidTr="009565A7">
        <w:trPr>
          <w:cantSplit/>
          <w:trHeight w:val="728"/>
        </w:trPr>
        <w:tc>
          <w:tcPr>
            <w:tcW w:w="1525" w:type="dxa"/>
            <w:shd w:val="clear" w:color="auto" w:fill="auto"/>
            <w:vAlign w:val="center"/>
          </w:tcPr>
          <w:p w14:paraId="06734BB5" w14:textId="0EDC3277" w:rsidR="004B2D46" w:rsidRDefault="004B2D46" w:rsidP="004B2D46">
            <w:pPr>
              <w:jc w:val="center"/>
              <w:rPr>
                <w:rFonts w:ascii="GHEA Grapalat" w:hAnsi="GHEA Grapalat" w:cs="Arial LatArm"/>
                <w:lang w:val="pt-BR"/>
              </w:rPr>
            </w:pPr>
            <w:r>
              <w:rPr>
                <w:rFonts w:ascii="GHEA Grapalat" w:hAnsi="GHEA Grapalat" w:cs="Arial LatArm"/>
                <w:lang w:val="pt-BR"/>
              </w:rPr>
              <w:t>66</w:t>
            </w:r>
          </w:p>
        </w:tc>
        <w:tc>
          <w:tcPr>
            <w:tcW w:w="2520" w:type="dxa"/>
            <w:shd w:val="clear" w:color="auto" w:fill="auto"/>
            <w:vAlign w:val="center"/>
          </w:tcPr>
          <w:p w14:paraId="102C1D79" w14:textId="3088C9A3" w:rsidR="004B2D46" w:rsidRDefault="004B2D46" w:rsidP="004B2D46">
            <w:pPr>
              <w:jc w:val="center"/>
              <w:rPr>
                <w:rFonts w:ascii="GHEA Grapalat" w:hAnsi="GHEA Grapalat"/>
                <w:color w:val="333333"/>
                <w:sz w:val="16"/>
                <w:szCs w:val="16"/>
                <w:lang w:val="hy-AM"/>
              </w:rPr>
            </w:pPr>
            <w:r w:rsidRPr="00B94CF1">
              <w:rPr>
                <w:rFonts w:ascii="GHEA Grapalat" w:hAnsi="GHEA Grapalat"/>
                <w:sz w:val="16"/>
                <w:szCs w:val="16"/>
                <w:lang w:val="hy-AM"/>
              </w:rPr>
              <w:t>33642220</w:t>
            </w:r>
            <w:r>
              <w:rPr>
                <w:rFonts w:ascii="GHEA Grapalat" w:hAnsi="GHEA Grapalat"/>
                <w:sz w:val="16"/>
                <w:szCs w:val="16"/>
              </w:rPr>
              <w:t>/1</w:t>
            </w:r>
          </w:p>
        </w:tc>
        <w:tc>
          <w:tcPr>
            <w:tcW w:w="2880" w:type="dxa"/>
            <w:shd w:val="clear" w:color="auto" w:fill="auto"/>
            <w:vAlign w:val="center"/>
          </w:tcPr>
          <w:p w14:paraId="07735FB6" w14:textId="0AAC33DB" w:rsidR="004B2D46" w:rsidRDefault="004B2D46" w:rsidP="004B2D46">
            <w:pPr>
              <w:jc w:val="both"/>
              <w:rPr>
                <w:rFonts w:ascii="GHEA Grapalat" w:hAnsi="GHEA Grapalat"/>
                <w:sz w:val="20"/>
                <w:szCs w:val="20"/>
                <w:lang w:val="hy-AM"/>
              </w:rPr>
            </w:pPr>
            <w:r w:rsidRPr="00B94CF1">
              <w:rPr>
                <w:rFonts w:ascii="GHEA Grapalat" w:hAnsi="GHEA Grapalat"/>
                <w:sz w:val="20"/>
                <w:szCs w:val="20"/>
                <w:lang w:val="es-ES"/>
              </w:rPr>
              <w:t>մեթիլպրեդնիզոլոն d07aa01, d10aa02, h02ab04</w:t>
            </w:r>
          </w:p>
        </w:tc>
        <w:tc>
          <w:tcPr>
            <w:tcW w:w="540" w:type="dxa"/>
            <w:shd w:val="clear" w:color="auto" w:fill="auto"/>
          </w:tcPr>
          <w:p w14:paraId="702B77CB" w14:textId="626CD589" w:rsidR="004B2D46" w:rsidRDefault="004B2D46" w:rsidP="004B2D46">
            <w:r w:rsidRPr="00FF147E">
              <w:rPr>
                <w:rFonts w:ascii="GHEA Grapalat" w:hAnsi="GHEA Grapalat" w:cs="Arial"/>
                <w:sz w:val="18"/>
                <w:szCs w:val="18"/>
                <w:lang w:val="pt-BR"/>
              </w:rPr>
              <w:t>%</w:t>
            </w:r>
          </w:p>
        </w:tc>
        <w:tc>
          <w:tcPr>
            <w:tcW w:w="540" w:type="dxa"/>
            <w:shd w:val="clear" w:color="auto" w:fill="auto"/>
          </w:tcPr>
          <w:p w14:paraId="4E9FAD2B" w14:textId="2CE372D2" w:rsidR="004B2D46" w:rsidRDefault="004B2D46" w:rsidP="004B2D46">
            <w:r w:rsidRPr="00FF147E">
              <w:rPr>
                <w:rFonts w:ascii="GHEA Grapalat" w:hAnsi="GHEA Grapalat" w:cs="Arial"/>
                <w:sz w:val="18"/>
                <w:szCs w:val="18"/>
                <w:lang w:val="pt-BR"/>
              </w:rPr>
              <w:t>%</w:t>
            </w:r>
          </w:p>
        </w:tc>
        <w:tc>
          <w:tcPr>
            <w:tcW w:w="630" w:type="dxa"/>
            <w:shd w:val="clear" w:color="auto" w:fill="auto"/>
          </w:tcPr>
          <w:p w14:paraId="5EC31F5D" w14:textId="0660DD08" w:rsidR="004B2D46" w:rsidRDefault="004B2D46" w:rsidP="004B2D46">
            <w:r w:rsidRPr="00FF147E">
              <w:rPr>
                <w:rFonts w:ascii="GHEA Grapalat" w:hAnsi="GHEA Grapalat" w:cs="Arial"/>
                <w:sz w:val="18"/>
                <w:szCs w:val="18"/>
                <w:lang w:val="pt-BR"/>
              </w:rPr>
              <w:t>%</w:t>
            </w:r>
          </w:p>
        </w:tc>
        <w:tc>
          <w:tcPr>
            <w:tcW w:w="630" w:type="dxa"/>
            <w:shd w:val="clear" w:color="auto" w:fill="auto"/>
          </w:tcPr>
          <w:p w14:paraId="7E971D54" w14:textId="489A875D"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64D2AF6" w14:textId="0FAC5D51"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975D431" w14:textId="1BEA647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85A37D1" w14:textId="6DECA8EC"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81C0280" w14:textId="085B865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598BD78" w14:textId="41000A7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FA97DB0" w14:textId="107B45B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74477B49" w14:textId="62E1836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551A21E" w14:textId="4ED1455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57C549D0" w14:textId="65946B5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6DABD63A" w14:textId="77777777" w:rsidTr="009565A7">
        <w:trPr>
          <w:cantSplit/>
          <w:trHeight w:val="728"/>
        </w:trPr>
        <w:tc>
          <w:tcPr>
            <w:tcW w:w="1525" w:type="dxa"/>
            <w:shd w:val="clear" w:color="auto" w:fill="auto"/>
            <w:vAlign w:val="center"/>
          </w:tcPr>
          <w:p w14:paraId="7B08BB18" w14:textId="74465173" w:rsidR="004B2D46" w:rsidRDefault="004B2D46" w:rsidP="004B2D46">
            <w:pPr>
              <w:jc w:val="center"/>
              <w:rPr>
                <w:rFonts w:ascii="GHEA Grapalat" w:hAnsi="GHEA Grapalat" w:cs="Arial LatArm"/>
                <w:lang w:val="pt-BR"/>
              </w:rPr>
            </w:pPr>
            <w:r>
              <w:rPr>
                <w:rFonts w:ascii="GHEA Grapalat" w:hAnsi="GHEA Grapalat" w:cs="Arial LatArm"/>
                <w:lang w:val="pt-BR"/>
              </w:rPr>
              <w:t>67</w:t>
            </w:r>
          </w:p>
        </w:tc>
        <w:tc>
          <w:tcPr>
            <w:tcW w:w="2520" w:type="dxa"/>
            <w:shd w:val="clear" w:color="auto" w:fill="auto"/>
            <w:vAlign w:val="center"/>
          </w:tcPr>
          <w:p w14:paraId="48AF95A6" w14:textId="77777777" w:rsidR="004B2D46" w:rsidRPr="00193D2F" w:rsidRDefault="004B2D46" w:rsidP="004B2D46">
            <w:pPr>
              <w:jc w:val="center"/>
              <w:rPr>
                <w:rFonts w:ascii="GHEA Grapalat" w:hAnsi="GHEA Grapalat"/>
                <w:sz w:val="16"/>
                <w:szCs w:val="16"/>
                <w:lang w:val="hy-AM"/>
              </w:rPr>
            </w:pPr>
            <w:r w:rsidRPr="00FE6816">
              <w:rPr>
                <w:rFonts w:ascii="GHEA Grapalat" w:hAnsi="GHEA Grapalat"/>
                <w:sz w:val="16"/>
                <w:szCs w:val="16"/>
                <w:lang w:val="pt-BR"/>
              </w:rPr>
              <w:t>33661185</w:t>
            </w:r>
            <w:r>
              <w:rPr>
                <w:rFonts w:ascii="GHEA Grapalat" w:hAnsi="GHEA Grapalat"/>
                <w:sz w:val="16"/>
                <w:szCs w:val="16"/>
                <w:lang w:val="hy-AM"/>
              </w:rPr>
              <w:t>/1</w:t>
            </w:r>
          </w:p>
          <w:p w14:paraId="18FE7784" w14:textId="77777777" w:rsidR="004B2D46" w:rsidRPr="00B94CF1" w:rsidRDefault="004B2D46" w:rsidP="004B2D46">
            <w:pPr>
              <w:jc w:val="center"/>
              <w:rPr>
                <w:rFonts w:ascii="GHEA Grapalat" w:hAnsi="GHEA Grapalat"/>
                <w:sz w:val="16"/>
                <w:szCs w:val="16"/>
                <w:lang w:val="hy-AM"/>
              </w:rPr>
            </w:pPr>
          </w:p>
        </w:tc>
        <w:tc>
          <w:tcPr>
            <w:tcW w:w="2880" w:type="dxa"/>
            <w:shd w:val="clear" w:color="auto" w:fill="auto"/>
            <w:vAlign w:val="center"/>
          </w:tcPr>
          <w:p w14:paraId="753BB6BA" w14:textId="130CD84D" w:rsidR="004B2D46" w:rsidRPr="00B94CF1" w:rsidRDefault="004B2D46" w:rsidP="004B2D46">
            <w:pPr>
              <w:jc w:val="both"/>
              <w:rPr>
                <w:rFonts w:ascii="GHEA Grapalat" w:hAnsi="GHEA Grapalat"/>
                <w:sz w:val="20"/>
                <w:szCs w:val="20"/>
                <w:lang w:val="es-ES"/>
              </w:rPr>
            </w:pPr>
            <w:r w:rsidRPr="00FE6816">
              <w:rPr>
                <w:rFonts w:ascii="GHEA Grapalat" w:hAnsi="GHEA Grapalat"/>
                <w:sz w:val="20"/>
                <w:szCs w:val="20"/>
                <w:lang w:val="hy-AM"/>
              </w:rPr>
              <w:t>Կ</w:t>
            </w:r>
            <w:r w:rsidRPr="00FE6816">
              <w:rPr>
                <w:rFonts w:ascii="GHEA Grapalat" w:hAnsi="GHEA Grapalat"/>
                <w:sz w:val="20"/>
                <w:szCs w:val="20"/>
                <w:lang w:val="es-ES"/>
              </w:rPr>
              <w:t>ետորոլակ (կետորոլակի տրոմեթամ</w:t>
            </w:r>
            <w:r>
              <w:rPr>
                <w:rFonts w:ascii="GHEA Grapalat" w:hAnsi="GHEA Grapalat"/>
                <w:sz w:val="20"/>
                <w:szCs w:val="20"/>
                <w:lang w:val="hy-AM"/>
              </w:rPr>
              <w:t>ոլ</w:t>
            </w:r>
            <w:r w:rsidRPr="00FE6816">
              <w:rPr>
                <w:rFonts w:ascii="GHEA Grapalat" w:hAnsi="GHEA Grapalat"/>
                <w:sz w:val="20"/>
                <w:szCs w:val="20"/>
                <w:lang w:val="es-ES"/>
              </w:rPr>
              <w:t>)</w:t>
            </w:r>
          </w:p>
        </w:tc>
        <w:tc>
          <w:tcPr>
            <w:tcW w:w="540" w:type="dxa"/>
            <w:shd w:val="clear" w:color="auto" w:fill="auto"/>
          </w:tcPr>
          <w:p w14:paraId="0EDDEB1E" w14:textId="0448D532" w:rsidR="004B2D46" w:rsidRDefault="004B2D46" w:rsidP="004B2D46">
            <w:r w:rsidRPr="00FF147E">
              <w:rPr>
                <w:rFonts w:ascii="GHEA Grapalat" w:hAnsi="GHEA Grapalat" w:cs="Arial"/>
                <w:sz w:val="18"/>
                <w:szCs w:val="18"/>
                <w:lang w:val="pt-BR"/>
              </w:rPr>
              <w:t>%</w:t>
            </w:r>
          </w:p>
        </w:tc>
        <w:tc>
          <w:tcPr>
            <w:tcW w:w="540" w:type="dxa"/>
            <w:shd w:val="clear" w:color="auto" w:fill="auto"/>
          </w:tcPr>
          <w:p w14:paraId="7291A6F3" w14:textId="2CB8A86D" w:rsidR="004B2D46" w:rsidRDefault="004B2D46" w:rsidP="004B2D46">
            <w:r w:rsidRPr="00FF147E">
              <w:rPr>
                <w:rFonts w:ascii="GHEA Grapalat" w:hAnsi="GHEA Grapalat" w:cs="Arial"/>
                <w:sz w:val="18"/>
                <w:szCs w:val="18"/>
                <w:lang w:val="pt-BR"/>
              </w:rPr>
              <w:t>%</w:t>
            </w:r>
          </w:p>
        </w:tc>
        <w:tc>
          <w:tcPr>
            <w:tcW w:w="630" w:type="dxa"/>
            <w:shd w:val="clear" w:color="auto" w:fill="auto"/>
          </w:tcPr>
          <w:p w14:paraId="58BEBC4D" w14:textId="4D0C2A10" w:rsidR="004B2D46" w:rsidRDefault="004B2D46" w:rsidP="004B2D46">
            <w:r w:rsidRPr="00FF147E">
              <w:rPr>
                <w:rFonts w:ascii="GHEA Grapalat" w:hAnsi="GHEA Grapalat" w:cs="Arial"/>
                <w:sz w:val="18"/>
                <w:szCs w:val="18"/>
                <w:lang w:val="pt-BR"/>
              </w:rPr>
              <w:t>%</w:t>
            </w:r>
          </w:p>
        </w:tc>
        <w:tc>
          <w:tcPr>
            <w:tcW w:w="630" w:type="dxa"/>
            <w:shd w:val="clear" w:color="auto" w:fill="auto"/>
          </w:tcPr>
          <w:p w14:paraId="284AB1E9" w14:textId="6B47E19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4980C9D" w14:textId="6284A512"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6828BC1F" w14:textId="0A1DA3B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DC5F056" w14:textId="2B194771"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DA215D8" w14:textId="3A3D188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E2CCA06" w14:textId="399E6A9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74F17C1" w14:textId="642D76E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04F1D36" w14:textId="007ADE1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62048C7" w14:textId="4D5D6DD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5F94E1EB" w14:textId="09E757D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C34E3D7" w14:textId="77777777" w:rsidTr="009565A7">
        <w:trPr>
          <w:cantSplit/>
          <w:trHeight w:val="728"/>
        </w:trPr>
        <w:tc>
          <w:tcPr>
            <w:tcW w:w="1525" w:type="dxa"/>
            <w:shd w:val="clear" w:color="auto" w:fill="auto"/>
            <w:vAlign w:val="center"/>
          </w:tcPr>
          <w:p w14:paraId="419EAFAC" w14:textId="641570F7" w:rsidR="004B2D46" w:rsidRDefault="004B2D46" w:rsidP="004B2D46">
            <w:pPr>
              <w:jc w:val="center"/>
              <w:rPr>
                <w:rFonts w:ascii="GHEA Grapalat" w:hAnsi="GHEA Grapalat" w:cs="Arial LatArm"/>
                <w:lang w:val="pt-BR"/>
              </w:rPr>
            </w:pPr>
            <w:r>
              <w:rPr>
                <w:rFonts w:ascii="GHEA Grapalat" w:hAnsi="GHEA Grapalat" w:cs="Arial LatArm"/>
                <w:lang w:val="pt-BR"/>
              </w:rPr>
              <w:t>68</w:t>
            </w:r>
          </w:p>
        </w:tc>
        <w:tc>
          <w:tcPr>
            <w:tcW w:w="2520" w:type="dxa"/>
            <w:shd w:val="clear" w:color="auto" w:fill="auto"/>
            <w:vAlign w:val="center"/>
          </w:tcPr>
          <w:p w14:paraId="7FC63378" w14:textId="259BA6F9" w:rsidR="004B2D46" w:rsidRPr="00FE6816" w:rsidRDefault="004B2D46" w:rsidP="004B2D46">
            <w:pPr>
              <w:jc w:val="center"/>
              <w:rPr>
                <w:rFonts w:ascii="GHEA Grapalat" w:hAnsi="GHEA Grapalat"/>
                <w:sz w:val="16"/>
                <w:szCs w:val="16"/>
                <w:lang w:val="pt-BR"/>
              </w:rPr>
            </w:pPr>
            <w:r>
              <w:rPr>
                <w:rFonts w:ascii="GHEA Grapalat" w:hAnsi="GHEA Grapalat"/>
                <w:color w:val="333333"/>
                <w:sz w:val="16"/>
                <w:szCs w:val="16"/>
                <w:lang w:val="pt-BR"/>
              </w:rPr>
              <w:t>33141110/</w:t>
            </w:r>
            <w:r>
              <w:rPr>
                <w:rFonts w:ascii="GHEA Grapalat" w:hAnsi="GHEA Grapalat"/>
                <w:color w:val="333333"/>
                <w:sz w:val="16"/>
                <w:szCs w:val="16"/>
                <w:lang w:val="hy-AM"/>
              </w:rPr>
              <w:t>1</w:t>
            </w:r>
          </w:p>
        </w:tc>
        <w:tc>
          <w:tcPr>
            <w:tcW w:w="2880" w:type="dxa"/>
            <w:shd w:val="clear" w:color="auto" w:fill="auto"/>
            <w:vAlign w:val="center"/>
          </w:tcPr>
          <w:p w14:paraId="71B18890" w14:textId="5F615FDE" w:rsidR="004B2D46" w:rsidRPr="00FE6816" w:rsidRDefault="004B2D46" w:rsidP="004B2D46">
            <w:pPr>
              <w:jc w:val="both"/>
              <w:rPr>
                <w:rFonts w:ascii="GHEA Grapalat" w:hAnsi="GHEA Grapalat"/>
                <w:sz w:val="20"/>
                <w:szCs w:val="20"/>
                <w:lang w:val="hy-AM"/>
              </w:rPr>
            </w:pPr>
            <w:r w:rsidRPr="008D6693">
              <w:rPr>
                <w:rFonts w:ascii="GHEA Grapalat" w:hAnsi="GHEA Grapalat" w:cs="Sylfaen"/>
                <w:sz w:val="20"/>
                <w:szCs w:val="20"/>
              </w:rPr>
              <w:t>վիրակապեր</w:t>
            </w:r>
          </w:p>
        </w:tc>
        <w:tc>
          <w:tcPr>
            <w:tcW w:w="540" w:type="dxa"/>
            <w:shd w:val="clear" w:color="auto" w:fill="auto"/>
          </w:tcPr>
          <w:p w14:paraId="42D0F3D3" w14:textId="79278C45" w:rsidR="004B2D46" w:rsidRDefault="004B2D46" w:rsidP="004B2D46">
            <w:r w:rsidRPr="00FF147E">
              <w:rPr>
                <w:rFonts w:ascii="GHEA Grapalat" w:hAnsi="GHEA Grapalat" w:cs="Arial"/>
                <w:sz w:val="18"/>
                <w:szCs w:val="18"/>
                <w:lang w:val="pt-BR"/>
              </w:rPr>
              <w:t>%</w:t>
            </w:r>
          </w:p>
        </w:tc>
        <w:tc>
          <w:tcPr>
            <w:tcW w:w="540" w:type="dxa"/>
            <w:shd w:val="clear" w:color="auto" w:fill="auto"/>
          </w:tcPr>
          <w:p w14:paraId="6526B4B3" w14:textId="432228AD" w:rsidR="004B2D46" w:rsidRDefault="004B2D46" w:rsidP="004B2D46">
            <w:r w:rsidRPr="00FF147E">
              <w:rPr>
                <w:rFonts w:ascii="GHEA Grapalat" w:hAnsi="GHEA Grapalat" w:cs="Arial"/>
                <w:sz w:val="18"/>
                <w:szCs w:val="18"/>
                <w:lang w:val="pt-BR"/>
              </w:rPr>
              <w:t>%</w:t>
            </w:r>
          </w:p>
        </w:tc>
        <w:tc>
          <w:tcPr>
            <w:tcW w:w="630" w:type="dxa"/>
            <w:shd w:val="clear" w:color="auto" w:fill="auto"/>
          </w:tcPr>
          <w:p w14:paraId="18EF2912" w14:textId="66B67D74" w:rsidR="004B2D46" w:rsidRDefault="004B2D46" w:rsidP="004B2D46">
            <w:r w:rsidRPr="00FF147E">
              <w:rPr>
                <w:rFonts w:ascii="GHEA Grapalat" w:hAnsi="GHEA Grapalat" w:cs="Arial"/>
                <w:sz w:val="18"/>
                <w:szCs w:val="18"/>
                <w:lang w:val="pt-BR"/>
              </w:rPr>
              <w:t>%</w:t>
            </w:r>
          </w:p>
        </w:tc>
        <w:tc>
          <w:tcPr>
            <w:tcW w:w="630" w:type="dxa"/>
            <w:shd w:val="clear" w:color="auto" w:fill="auto"/>
          </w:tcPr>
          <w:p w14:paraId="2A075C8D" w14:textId="3FA6196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7764BDC" w14:textId="15BD89AB"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049316F" w14:textId="2E1E85F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2FA2233" w14:textId="03D68E80"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30FEE52E" w14:textId="54E224D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DAAE9B5" w14:textId="0D6D251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0D48FFB" w14:textId="3F3799C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55A4781C" w14:textId="04A6B96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1A0A18A" w14:textId="144CF35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2A61FD08" w14:textId="0B221F3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79DB27DF" w14:textId="77777777" w:rsidTr="009565A7">
        <w:trPr>
          <w:cantSplit/>
          <w:trHeight w:val="728"/>
        </w:trPr>
        <w:tc>
          <w:tcPr>
            <w:tcW w:w="1525" w:type="dxa"/>
            <w:shd w:val="clear" w:color="auto" w:fill="auto"/>
            <w:vAlign w:val="center"/>
          </w:tcPr>
          <w:p w14:paraId="6A0A3017" w14:textId="679598D6" w:rsidR="004B2D46" w:rsidRDefault="004B2D46" w:rsidP="004B2D46">
            <w:pPr>
              <w:jc w:val="center"/>
              <w:rPr>
                <w:rFonts w:ascii="GHEA Grapalat" w:hAnsi="GHEA Grapalat" w:cs="Arial LatArm"/>
                <w:lang w:val="pt-BR"/>
              </w:rPr>
            </w:pPr>
            <w:r>
              <w:rPr>
                <w:rFonts w:ascii="GHEA Grapalat" w:hAnsi="GHEA Grapalat" w:cs="Arial LatArm"/>
                <w:lang w:val="pt-BR"/>
              </w:rPr>
              <w:t>69</w:t>
            </w:r>
          </w:p>
        </w:tc>
        <w:tc>
          <w:tcPr>
            <w:tcW w:w="2520" w:type="dxa"/>
            <w:shd w:val="clear" w:color="auto" w:fill="auto"/>
            <w:vAlign w:val="center"/>
          </w:tcPr>
          <w:p w14:paraId="23E3CFD4" w14:textId="71152946"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33141110/</w:t>
            </w:r>
            <w:r>
              <w:rPr>
                <w:rFonts w:ascii="GHEA Grapalat" w:hAnsi="GHEA Grapalat"/>
                <w:color w:val="333333"/>
                <w:sz w:val="16"/>
                <w:szCs w:val="16"/>
                <w:lang w:val="hy-AM"/>
              </w:rPr>
              <w:t>2</w:t>
            </w:r>
          </w:p>
        </w:tc>
        <w:tc>
          <w:tcPr>
            <w:tcW w:w="2880" w:type="dxa"/>
            <w:shd w:val="clear" w:color="auto" w:fill="auto"/>
            <w:vAlign w:val="center"/>
          </w:tcPr>
          <w:p w14:paraId="75A8B9F3" w14:textId="53DD52F9" w:rsidR="004B2D46" w:rsidRPr="008D6693" w:rsidRDefault="004B2D46" w:rsidP="004B2D46">
            <w:pPr>
              <w:jc w:val="both"/>
              <w:rPr>
                <w:rFonts w:ascii="GHEA Grapalat" w:hAnsi="GHEA Grapalat" w:cs="Sylfaen"/>
                <w:sz w:val="20"/>
                <w:szCs w:val="20"/>
              </w:rPr>
            </w:pPr>
            <w:r w:rsidRPr="008D6693">
              <w:rPr>
                <w:rFonts w:ascii="GHEA Grapalat" w:hAnsi="GHEA Grapalat" w:cs="Sylfaen"/>
                <w:sz w:val="20"/>
                <w:szCs w:val="20"/>
              </w:rPr>
              <w:t>վիրակապեր</w:t>
            </w:r>
          </w:p>
        </w:tc>
        <w:tc>
          <w:tcPr>
            <w:tcW w:w="540" w:type="dxa"/>
            <w:shd w:val="clear" w:color="auto" w:fill="auto"/>
          </w:tcPr>
          <w:p w14:paraId="64F2997C" w14:textId="7D3D1A3D" w:rsidR="004B2D46" w:rsidRDefault="004B2D46" w:rsidP="004B2D46">
            <w:r w:rsidRPr="00FF147E">
              <w:rPr>
                <w:rFonts w:ascii="GHEA Grapalat" w:hAnsi="GHEA Grapalat" w:cs="Arial"/>
                <w:sz w:val="18"/>
                <w:szCs w:val="18"/>
                <w:lang w:val="pt-BR"/>
              </w:rPr>
              <w:t>%</w:t>
            </w:r>
          </w:p>
        </w:tc>
        <w:tc>
          <w:tcPr>
            <w:tcW w:w="540" w:type="dxa"/>
            <w:shd w:val="clear" w:color="auto" w:fill="auto"/>
          </w:tcPr>
          <w:p w14:paraId="49F70DC7" w14:textId="107F4ED7" w:rsidR="004B2D46" w:rsidRDefault="004B2D46" w:rsidP="004B2D46">
            <w:r w:rsidRPr="00FF147E">
              <w:rPr>
                <w:rFonts w:ascii="GHEA Grapalat" w:hAnsi="GHEA Grapalat" w:cs="Arial"/>
                <w:sz w:val="18"/>
                <w:szCs w:val="18"/>
                <w:lang w:val="pt-BR"/>
              </w:rPr>
              <w:t>%</w:t>
            </w:r>
          </w:p>
        </w:tc>
        <w:tc>
          <w:tcPr>
            <w:tcW w:w="630" w:type="dxa"/>
            <w:shd w:val="clear" w:color="auto" w:fill="auto"/>
          </w:tcPr>
          <w:p w14:paraId="25D85C11" w14:textId="01F7BC96" w:rsidR="004B2D46" w:rsidRDefault="004B2D46" w:rsidP="004B2D46">
            <w:r w:rsidRPr="00FF147E">
              <w:rPr>
                <w:rFonts w:ascii="GHEA Grapalat" w:hAnsi="GHEA Grapalat" w:cs="Arial"/>
                <w:sz w:val="18"/>
                <w:szCs w:val="18"/>
                <w:lang w:val="pt-BR"/>
              </w:rPr>
              <w:t>%</w:t>
            </w:r>
          </w:p>
        </w:tc>
        <w:tc>
          <w:tcPr>
            <w:tcW w:w="630" w:type="dxa"/>
            <w:shd w:val="clear" w:color="auto" w:fill="auto"/>
          </w:tcPr>
          <w:p w14:paraId="7850CAAB" w14:textId="622A2DA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E7C01CC" w14:textId="23572EB4"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065DDCBC" w14:textId="6405159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9E9C1CE" w14:textId="59256CCF"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77BCEDCC" w14:textId="02AB4DD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5FBB5E1" w14:textId="2F358AB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47D3B80" w14:textId="5313CFB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3607146" w14:textId="0B235BD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5E640C0" w14:textId="6720C0C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1D4EFA0B" w14:textId="37142C5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7C028DE" w14:textId="77777777" w:rsidTr="009565A7">
        <w:trPr>
          <w:cantSplit/>
          <w:trHeight w:val="728"/>
        </w:trPr>
        <w:tc>
          <w:tcPr>
            <w:tcW w:w="1525" w:type="dxa"/>
            <w:shd w:val="clear" w:color="auto" w:fill="auto"/>
            <w:vAlign w:val="center"/>
          </w:tcPr>
          <w:p w14:paraId="78D06503" w14:textId="31ECAE5B" w:rsidR="004B2D46" w:rsidRDefault="004B2D46" w:rsidP="004B2D46">
            <w:pPr>
              <w:jc w:val="center"/>
              <w:rPr>
                <w:rFonts w:ascii="GHEA Grapalat" w:hAnsi="GHEA Grapalat" w:cs="Arial LatArm"/>
                <w:lang w:val="pt-BR"/>
              </w:rPr>
            </w:pPr>
            <w:r>
              <w:rPr>
                <w:rFonts w:ascii="GHEA Grapalat" w:hAnsi="GHEA Grapalat" w:cs="Arial LatArm"/>
                <w:lang w:val="pt-BR"/>
              </w:rPr>
              <w:t>70</w:t>
            </w:r>
          </w:p>
        </w:tc>
        <w:tc>
          <w:tcPr>
            <w:tcW w:w="2520" w:type="dxa"/>
            <w:shd w:val="clear" w:color="auto" w:fill="auto"/>
            <w:vAlign w:val="center"/>
          </w:tcPr>
          <w:p w14:paraId="6DC02C9B" w14:textId="5FE9AD80"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33141112/</w:t>
            </w:r>
            <w:r w:rsidRPr="00514B80">
              <w:rPr>
                <w:rFonts w:ascii="GHEA Grapalat" w:hAnsi="GHEA Grapalat"/>
                <w:color w:val="333333"/>
                <w:sz w:val="16"/>
                <w:szCs w:val="16"/>
                <w:lang w:val="hy-AM"/>
              </w:rPr>
              <w:t>1</w:t>
            </w:r>
          </w:p>
        </w:tc>
        <w:tc>
          <w:tcPr>
            <w:tcW w:w="2880" w:type="dxa"/>
            <w:shd w:val="clear" w:color="auto" w:fill="auto"/>
            <w:vAlign w:val="center"/>
          </w:tcPr>
          <w:p w14:paraId="007C34B8" w14:textId="22B1FC8A" w:rsidR="004B2D46" w:rsidRPr="008D6693" w:rsidRDefault="004B2D46" w:rsidP="004B2D46">
            <w:pPr>
              <w:jc w:val="both"/>
              <w:rPr>
                <w:rFonts w:ascii="GHEA Grapalat" w:hAnsi="GHEA Grapalat" w:cs="Sylfaen"/>
                <w:sz w:val="20"/>
                <w:szCs w:val="20"/>
              </w:rPr>
            </w:pPr>
            <w:r w:rsidRPr="008D6693">
              <w:rPr>
                <w:rFonts w:ascii="GHEA Grapalat" w:hAnsi="GHEA Grapalat" w:cs="Sylfaen"/>
                <w:sz w:val="20"/>
                <w:szCs w:val="20"/>
              </w:rPr>
              <w:t>սպեղանիներ</w:t>
            </w:r>
            <w:r w:rsidRPr="008D6693">
              <w:rPr>
                <w:rFonts w:ascii="GHEA Grapalat" w:hAnsi="GHEA Grapalat"/>
                <w:sz w:val="20"/>
                <w:szCs w:val="20"/>
              </w:rPr>
              <w:t xml:space="preserve"> (</w:t>
            </w:r>
            <w:r w:rsidRPr="008D6693">
              <w:rPr>
                <w:rFonts w:ascii="GHEA Grapalat" w:hAnsi="GHEA Grapalat" w:cs="Sylfaen"/>
                <w:sz w:val="20"/>
                <w:szCs w:val="20"/>
              </w:rPr>
              <w:t>պլաստիր</w:t>
            </w:r>
            <w:r w:rsidRPr="008D6693">
              <w:rPr>
                <w:rFonts w:ascii="GHEA Grapalat" w:hAnsi="GHEA Grapalat"/>
                <w:sz w:val="20"/>
                <w:szCs w:val="20"/>
              </w:rPr>
              <w:t>)</w:t>
            </w:r>
            <w:r w:rsidRPr="00AA26D5">
              <w:rPr>
                <w:rFonts w:ascii="GHEA Grapalat" w:hAnsi="GHEA Grapalat"/>
                <w:sz w:val="20"/>
                <w:szCs w:val="20"/>
                <w:lang w:val="es-ES"/>
              </w:rPr>
              <w:tab/>
            </w:r>
          </w:p>
        </w:tc>
        <w:tc>
          <w:tcPr>
            <w:tcW w:w="540" w:type="dxa"/>
            <w:shd w:val="clear" w:color="auto" w:fill="auto"/>
          </w:tcPr>
          <w:p w14:paraId="37FF1471" w14:textId="2C249B02" w:rsidR="004B2D46" w:rsidRDefault="004B2D46" w:rsidP="004B2D46">
            <w:r w:rsidRPr="00FF147E">
              <w:rPr>
                <w:rFonts w:ascii="GHEA Grapalat" w:hAnsi="GHEA Grapalat" w:cs="Arial"/>
                <w:sz w:val="18"/>
                <w:szCs w:val="18"/>
                <w:lang w:val="pt-BR"/>
              </w:rPr>
              <w:t>%</w:t>
            </w:r>
          </w:p>
        </w:tc>
        <w:tc>
          <w:tcPr>
            <w:tcW w:w="540" w:type="dxa"/>
            <w:shd w:val="clear" w:color="auto" w:fill="auto"/>
          </w:tcPr>
          <w:p w14:paraId="4FC00339" w14:textId="7F004759" w:rsidR="004B2D46" w:rsidRDefault="004B2D46" w:rsidP="004B2D46">
            <w:r w:rsidRPr="00FF147E">
              <w:rPr>
                <w:rFonts w:ascii="GHEA Grapalat" w:hAnsi="GHEA Grapalat" w:cs="Arial"/>
                <w:sz w:val="18"/>
                <w:szCs w:val="18"/>
                <w:lang w:val="pt-BR"/>
              </w:rPr>
              <w:t>%</w:t>
            </w:r>
          </w:p>
        </w:tc>
        <w:tc>
          <w:tcPr>
            <w:tcW w:w="630" w:type="dxa"/>
            <w:shd w:val="clear" w:color="auto" w:fill="auto"/>
          </w:tcPr>
          <w:p w14:paraId="144894A6" w14:textId="180A7A1F" w:rsidR="004B2D46" w:rsidRDefault="004B2D46" w:rsidP="004B2D46">
            <w:r w:rsidRPr="00FF147E">
              <w:rPr>
                <w:rFonts w:ascii="GHEA Grapalat" w:hAnsi="GHEA Grapalat" w:cs="Arial"/>
                <w:sz w:val="18"/>
                <w:szCs w:val="18"/>
                <w:lang w:val="pt-BR"/>
              </w:rPr>
              <w:t>%</w:t>
            </w:r>
          </w:p>
        </w:tc>
        <w:tc>
          <w:tcPr>
            <w:tcW w:w="630" w:type="dxa"/>
            <w:shd w:val="clear" w:color="auto" w:fill="auto"/>
          </w:tcPr>
          <w:p w14:paraId="3F7B7035" w14:textId="072675AE"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D8C7B2A" w14:textId="62A7711A"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15DF944" w14:textId="321A0DA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D3054AF" w14:textId="0BCC36C4"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22D9325" w14:textId="00D67B9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972B68D" w14:textId="3417B61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0D21D55" w14:textId="3A14B0E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7BC251D" w14:textId="6688228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7E89E33" w14:textId="6E8F65A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20A1479" w14:textId="1BF6CC2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EE45DFF" w14:textId="77777777" w:rsidTr="009565A7">
        <w:trPr>
          <w:cantSplit/>
          <w:trHeight w:val="728"/>
        </w:trPr>
        <w:tc>
          <w:tcPr>
            <w:tcW w:w="1525" w:type="dxa"/>
            <w:shd w:val="clear" w:color="auto" w:fill="auto"/>
            <w:vAlign w:val="center"/>
          </w:tcPr>
          <w:p w14:paraId="19FDE530" w14:textId="39F6BFDA" w:rsidR="004B2D46" w:rsidRDefault="004B2D46" w:rsidP="004B2D46">
            <w:pPr>
              <w:jc w:val="center"/>
              <w:rPr>
                <w:rFonts w:ascii="GHEA Grapalat" w:hAnsi="GHEA Grapalat" w:cs="Arial LatArm"/>
                <w:lang w:val="pt-BR"/>
              </w:rPr>
            </w:pPr>
            <w:r>
              <w:rPr>
                <w:rFonts w:ascii="GHEA Grapalat" w:hAnsi="GHEA Grapalat" w:cs="Arial LatArm"/>
                <w:lang w:val="pt-BR"/>
              </w:rPr>
              <w:t>71</w:t>
            </w:r>
          </w:p>
        </w:tc>
        <w:tc>
          <w:tcPr>
            <w:tcW w:w="2520" w:type="dxa"/>
            <w:shd w:val="clear" w:color="auto" w:fill="auto"/>
            <w:vAlign w:val="center"/>
          </w:tcPr>
          <w:p w14:paraId="3C4E3190" w14:textId="4A2ADB39"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33141115/1</w:t>
            </w:r>
          </w:p>
        </w:tc>
        <w:tc>
          <w:tcPr>
            <w:tcW w:w="2880" w:type="dxa"/>
            <w:shd w:val="clear" w:color="auto" w:fill="auto"/>
            <w:vAlign w:val="center"/>
          </w:tcPr>
          <w:p w14:paraId="1ED033F6" w14:textId="6928E90E" w:rsidR="004B2D46" w:rsidRPr="008D6693" w:rsidRDefault="004B2D46" w:rsidP="004B2D46">
            <w:pPr>
              <w:jc w:val="both"/>
              <w:rPr>
                <w:rFonts w:ascii="GHEA Grapalat" w:hAnsi="GHEA Grapalat" w:cs="Sylfaen"/>
                <w:sz w:val="20"/>
                <w:szCs w:val="20"/>
              </w:rPr>
            </w:pPr>
            <w:r w:rsidRPr="008D6693">
              <w:rPr>
                <w:rFonts w:ascii="GHEA Grapalat" w:hAnsi="GHEA Grapalat" w:cs="Sylfaen"/>
                <w:sz w:val="20"/>
                <w:szCs w:val="20"/>
              </w:rPr>
              <w:t>բժշկական</w:t>
            </w:r>
            <w:r w:rsidRPr="008D6693">
              <w:rPr>
                <w:rFonts w:ascii="GHEA Grapalat" w:hAnsi="GHEA Grapalat"/>
                <w:sz w:val="20"/>
                <w:szCs w:val="20"/>
              </w:rPr>
              <w:t xml:space="preserve"> </w:t>
            </w:r>
            <w:r w:rsidRPr="008D6693">
              <w:rPr>
                <w:rFonts w:ascii="GHEA Grapalat" w:hAnsi="GHEA Grapalat" w:cs="Sylfaen"/>
                <w:sz w:val="20"/>
                <w:szCs w:val="20"/>
              </w:rPr>
              <w:t>բամբակ</w:t>
            </w:r>
          </w:p>
        </w:tc>
        <w:tc>
          <w:tcPr>
            <w:tcW w:w="540" w:type="dxa"/>
            <w:shd w:val="clear" w:color="auto" w:fill="auto"/>
          </w:tcPr>
          <w:p w14:paraId="34662542" w14:textId="135B7784" w:rsidR="004B2D46" w:rsidRDefault="004B2D46" w:rsidP="004B2D46">
            <w:r w:rsidRPr="00FF147E">
              <w:rPr>
                <w:rFonts w:ascii="GHEA Grapalat" w:hAnsi="GHEA Grapalat" w:cs="Arial"/>
                <w:sz w:val="18"/>
                <w:szCs w:val="18"/>
                <w:lang w:val="pt-BR"/>
              </w:rPr>
              <w:t>%</w:t>
            </w:r>
          </w:p>
        </w:tc>
        <w:tc>
          <w:tcPr>
            <w:tcW w:w="540" w:type="dxa"/>
            <w:shd w:val="clear" w:color="auto" w:fill="auto"/>
          </w:tcPr>
          <w:p w14:paraId="4DB013FE" w14:textId="48BE18D8" w:rsidR="004B2D46" w:rsidRDefault="004B2D46" w:rsidP="004B2D46">
            <w:r w:rsidRPr="00FF147E">
              <w:rPr>
                <w:rFonts w:ascii="GHEA Grapalat" w:hAnsi="GHEA Grapalat" w:cs="Arial"/>
                <w:sz w:val="18"/>
                <w:szCs w:val="18"/>
                <w:lang w:val="pt-BR"/>
              </w:rPr>
              <w:t>%</w:t>
            </w:r>
          </w:p>
        </w:tc>
        <w:tc>
          <w:tcPr>
            <w:tcW w:w="630" w:type="dxa"/>
            <w:shd w:val="clear" w:color="auto" w:fill="auto"/>
          </w:tcPr>
          <w:p w14:paraId="76FBC7E5" w14:textId="64FBB082" w:rsidR="004B2D46" w:rsidRDefault="004B2D46" w:rsidP="004B2D46">
            <w:r w:rsidRPr="00FF147E">
              <w:rPr>
                <w:rFonts w:ascii="GHEA Grapalat" w:hAnsi="GHEA Grapalat" w:cs="Arial"/>
                <w:sz w:val="18"/>
                <w:szCs w:val="18"/>
                <w:lang w:val="pt-BR"/>
              </w:rPr>
              <w:t>%</w:t>
            </w:r>
          </w:p>
        </w:tc>
        <w:tc>
          <w:tcPr>
            <w:tcW w:w="630" w:type="dxa"/>
            <w:shd w:val="clear" w:color="auto" w:fill="auto"/>
          </w:tcPr>
          <w:p w14:paraId="3430871D" w14:textId="697D3A0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4BC452B" w14:textId="4CAAD7BF"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05B6501A" w14:textId="2C8BC585"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E2BA1E1" w14:textId="345DB075"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AEE0391" w14:textId="3F4F153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80B8874" w14:textId="0CB19D3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D7E7526" w14:textId="46D3F08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76116AF" w14:textId="0FA09B0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2B01649" w14:textId="0E3BCB0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5853B8C6" w14:textId="6602718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rsidRPr="004B2D46" w14:paraId="3F936122" w14:textId="77777777" w:rsidTr="009565A7">
        <w:trPr>
          <w:cantSplit/>
          <w:trHeight w:val="728"/>
        </w:trPr>
        <w:tc>
          <w:tcPr>
            <w:tcW w:w="1525" w:type="dxa"/>
            <w:shd w:val="clear" w:color="auto" w:fill="auto"/>
            <w:vAlign w:val="center"/>
          </w:tcPr>
          <w:p w14:paraId="4CF664F9" w14:textId="14022D9F" w:rsidR="004B2D46" w:rsidRDefault="004B2D46" w:rsidP="004B2D46">
            <w:pPr>
              <w:jc w:val="center"/>
              <w:rPr>
                <w:rFonts w:ascii="GHEA Grapalat" w:hAnsi="GHEA Grapalat" w:cs="Arial LatArm"/>
                <w:lang w:val="pt-BR"/>
              </w:rPr>
            </w:pPr>
            <w:r>
              <w:rPr>
                <w:rFonts w:ascii="GHEA Grapalat" w:hAnsi="GHEA Grapalat" w:cs="Arial LatArm"/>
                <w:lang w:val="pt-BR"/>
              </w:rPr>
              <w:t>72</w:t>
            </w:r>
          </w:p>
        </w:tc>
        <w:tc>
          <w:tcPr>
            <w:tcW w:w="2520" w:type="dxa"/>
            <w:shd w:val="clear" w:color="auto" w:fill="auto"/>
            <w:vAlign w:val="center"/>
          </w:tcPr>
          <w:p w14:paraId="238C72AF" w14:textId="329CDF31"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33141131/1</w:t>
            </w:r>
          </w:p>
        </w:tc>
        <w:tc>
          <w:tcPr>
            <w:tcW w:w="2880" w:type="dxa"/>
            <w:shd w:val="clear" w:color="auto" w:fill="auto"/>
            <w:vAlign w:val="center"/>
          </w:tcPr>
          <w:p w14:paraId="5E186F53" w14:textId="472B17A4" w:rsidR="004B2D46" w:rsidRPr="004B2D46" w:rsidRDefault="004B2D46" w:rsidP="004B2D46">
            <w:pPr>
              <w:jc w:val="both"/>
              <w:rPr>
                <w:rFonts w:ascii="GHEA Grapalat" w:hAnsi="GHEA Grapalat" w:cs="Sylfaen"/>
                <w:sz w:val="20"/>
                <w:szCs w:val="20"/>
                <w:lang w:val="pt-BR"/>
              </w:rPr>
            </w:pPr>
            <w:r w:rsidRPr="008D6693">
              <w:rPr>
                <w:rFonts w:ascii="GHEA Grapalat" w:hAnsi="GHEA Grapalat" w:cs="Sylfaen"/>
                <w:sz w:val="20"/>
                <w:szCs w:val="20"/>
              </w:rPr>
              <w:t>Արյուն</w:t>
            </w:r>
            <w:r w:rsidRPr="00CB65A2">
              <w:rPr>
                <w:rFonts w:ascii="GHEA Grapalat" w:hAnsi="GHEA Grapalat" w:cs="Sylfaen"/>
                <w:sz w:val="20"/>
                <w:szCs w:val="20"/>
                <w:lang w:val="pt-BR"/>
              </w:rPr>
              <w:t xml:space="preserve"> </w:t>
            </w:r>
            <w:r w:rsidRPr="008D6693">
              <w:rPr>
                <w:rFonts w:ascii="GHEA Grapalat" w:hAnsi="GHEA Grapalat" w:cs="Sylfaen"/>
                <w:sz w:val="20"/>
                <w:szCs w:val="20"/>
              </w:rPr>
              <w:t>վերցնելու</w:t>
            </w:r>
            <w:r w:rsidRPr="00CB65A2">
              <w:rPr>
                <w:rFonts w:ascii="GHEA Grapalat" w:hAnsi="GHEA Grapalat" w:cs="Sylfaen"/>
                <w:sz w:val="20"/>
                <w:szCs w:val="20"/>
                <w:lang w:val="pt-BR"/>
              </w:rPr>
              <w:t xml:space="preserve"> </w:t>
            </w:r>
            <w:r w:rsidRPr="008D6693">
              <w:rPr>
                <w:rFonts w:ascii="GHEA Grapalat" w:hAnsi="GHEA Grapalat" w:cs="Sylfaen"/>
                <w:sz w:val="20"/>
                <w:szCs w:val="20"/>
              </w:rPr>
              <w:t>ժապավեն</w:t>
            </w:r>
            <w:r w:rsidRPr="00CB65A2">
              <w:rPr>
                <w:rFonts w:ascii="GHEA Grapalat" w:hAnsi="GHEA Grapalat" w:cs="Sylfaen"/>
                <w:sz w:val="20"/>
                <w:szCs w:val="20"/>
                <w:lang w:val="pt-BR"/>
              </w:rPr>
              <w:t xml:space="preserve"> </w:t>
            </w:r>
            <w:r w:rsidRPr="008D6693">
              <w:rPr>
                <w:rFonts w:ascii="GHEA Grapalat" w:hAnsi="GHEA Grapalat" w:cs="Sylfaen"/>
                <w:sz w:val="20"/>
                <w:szCs w:val="20"/>
              </w:rPr>
              <w:t>ամրակներով</w:t>
            </w:r>
            <w:r w:rsidRPr="00EC5A5F">
              <w:rPr>
                <w:rFonts w:ascii="GHEA Grapalat" w:hAnsi="GHEA Grapalat"/>
                <w:sz w:val="20"/>
                <w:szCs w:val="20"/>
                <w:lang w:val="es-ES"/>
              </w:rPr>
              <w:t xml:space="preserve"> (</w:t>
            </w:r>
            <w:r w:rsidRPr="008D6693">
              <w:rPr>
                <w:rFonts w:ascii="GHEA Grapalat" w:hAnsi="GHEA Grapalat" w:cs="Sylfaen"/>
                <w:sz w:val="20"/>
                <w:szCs w:val="20"/>
              </w:rPr>
              <w:t>ժ</w:t>
            </w:r>
            <w:r w:rsidRPr="008D6693">
              <w:rPr>
                <w:rFonts w:ascii="GHEA Grapalat" w:hAnsi="GHEA Grapalat"/>
                <w:sz w:val="20"/>
                <w:szCs w:val="20"/>
              </w:rPr>
              <w:t>գ</w:t>
            </w:r>
            <w:r w:rsidRPr="008D6693">
              <w:rPr>
                <w:rFonts w:ascii="GHEA Grapalat" w:hAnsi="GHEA Grapalat" w:cs="Sylfaen"/>
                <w:sz w:val="20"/>
                <w:szCs w:val="20"/>
              </w:rPr>
              <w:t>ուտ</w:t>
            </w:r>
            <w:r w:rsidRPr="00EC5A5F">
              <w:rPr>
                <w:rFonts w:ascii="GHEA Grapalat" w:hAnsi="GHEA Grapalat"/>
                <w:sz w:val="20"/>
                <w:szCs w:val="20"/>
                <w:lang w:val="es-ES"/>
              </w:rPr>
              <w:t>)</w:t>
            </w:r>
          </w:p>
        </w:tc>
        <w:tc>
          <w:tcPr>
            <w:tcW w:w="540" w:type="dxa"/>
            <w:shd w:val="clear" w:color="auto" w:fill="auto"/>
          </w:tcPr>
          <w:p w14:paraId="6A73B57E" w14:textId="3704C9FC" w:rsidR="004B2D46" w:rsidRPr="004B2D46" w:rsidRDefault="004B2D46" w:rsidP="004B2D46">
            <w:pPr>
              <w:rPr>
                <w:lang w:val="pt-BR"/>
              </w:rPr>
            </w:pPr>
            <w:r w:rsidRPr="00FF147E">
              <w:rPr>
                <w:rFonts w:ascii="GHEA Grapalat" w:hAnsi="GHEA Grapalat" w:cs="Arial"/>
                <w:sz w:val="18"/>
                <w:szCs w:val="18"/>
                <w:lang w:val="pt-BR"/>
              </w:rPr>
              <w:t>%</w:t>
            </w:r>
          </w:p>
        </w:tc>
        <w:tc>
          <w:tcPr>
            <w:tcW w:w="540" w:type="dxa"/>
            <w:shd w:val="clear" w:color="auto" w:fill="auto"/>
          </w:tcPr>
          <w:p w14:paraId="740683A7" w14:textId="3FCBE585" w:rsidR="004B2D46" w:rsidRPr="004B2D46" w:rsidRDefault="004B2D46" w:rsidP="004B2D46">
            <w:pPr>
              <w:rPr>
                <w:lang w:val="pt-BR"/>
              </w:rPr>
            </w:pPr>
            <w:r w:rsidRPr="00FF147E">
              <w:rPr>
                <w:rFonts w:ascii="GHEA Grapalat" w:hAnsi="GHEA Grapalat" w:cs="Arial"/>
                <w:sz w:val="18"/>
                <w:szCs w:val="18"/>
                <w:lang w:val="pt-BR"/>
              </w:rPr>
              <w:t>%</w:t>
            </w:r>
          </w:p>
        </w:tc>
        <w:tc>
          <w:tcPr>
            <w:tcW w:w="630" w:type="dxa"/>
            <w:shd w:val="clear" w:color="auto" w:fill="auto"/>
          </w:tcPr>
          <w:p w14:paraId="38F5988D" w14:textId="26AF5361" w:rsidR="004B2D46" w:rsidRPr="004B2D46" w:rsidRDefault="004B2D46" w:rsidP="004B2D46">
            <w:pPr>
              <w:rPr>
                <w:lang w:val="pt-BR"/>
              </w:rPr>
            </w:pPr>
            <w:r w:rsidRPr="00FF147E">
              <w:rPr>
                <w:rFonts w:ascii="GHEA Grapalat" w:hAnsi="GHEA Grapalat" w:cs="Arial"/>
                <w:sz w:val="18"/>
                <w:szCs w:val="18"/>
                <w:lang w:val="pt-BR"/>
              </w:rPr>
              <w:t>%</w:t>
            </w:r>
          </w:p>
        </w:tc>
        <w:tc>
          <w:tcPr>
            <w:tcW w:w="630" w:type="dxa"/>
            <w:shd w:val="clear" w:color="auto" w:fill="auto"/>
          </w:tcPr>
          <w:p w14:paraId="40EA2EDE" w14:textId="0428D427"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540" w:type="dxa"/>
            <w:shd w:val="clear" w:color="auto" w:fill="auto"/>
          </w:tcPr>
          <w:p w14:paraId="7314C5B9" w14:textId="5123AA67"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630" w:type="dxa"/>
            <w:shd w:val="clear" w:color="auto" w:fill="auto"/>
          </w:tcPr>
          <w:p w14:paraId="7EF24A8E" w14:textId="09255C15"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540" w:type="dxa"/>
            <w:shd w:val="clear" w:color="auto" w:fill="auto"/>
          </w:tcPr>
          <w:p w14:paraId="30232FA2" w14:textId="09473546"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810" w:type="dxa"/>
            <w:shd w:val="clear" w:color="auto" w:fill="auto"/>
          </w:tcPr>
          <w:p w14:paraId="50E7320B" w14:textId="57ED978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077A1D1" w14:textId="14E959C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887B641" w14:textId="4BBE432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967A199" w14:textId="1F68BB6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07AF3716" w14:textId="26E996A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7E10BED" w14:textId="06CAD3F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69DE876C" w14:textId="77777777" w:rsidTr="009565A7">
        <w:trPr>
          <w:cantSplit/>
          <w:trHeight w:val="728"/>
        </w:trPr>
        <w:tc>
          <w:tcPr>
            <w:tcW w:w="1525" w:type="dxa"/>
            <w:shd w:val="clear" w:color="auto" w:fill="auto"/>
            <w:vAlign w:val="center"/>
          </w:tcPr>
          <w:p w14:paraId="6F0CF991" w14:textId="18FE3425" w:rsidR="004B2D46" w:rsidRDefault="004B2D46" w:rsidP="004B2D46">
            <w:pPr>
              <w:jc w:val="center"/>
              <w:rPr>
                <w:rFonts w:ascii="GHEA Grapalat" w:hAnsi="GHEA Grapalat" w:cs="Arial LatArm"/>
                <w:lang w:val="pt-BR"/>
              </w:rPr>
            </w:pPr>
            <w:r w:rsidRPr="009F001B">
              <w:rPr>
                <w:rFonts w:ascii="GHEA Grapalat" w:hAnsi="GHEA Grapalat" w:cs="Arial LatArm"/>
                <w:lang w:val="pt-BR"/>
              </w:rPr>
              <w:lastRenderedPageBreak/>
              <w:t>73</w:t>
            </w:r>
          </w:p>
        </w:tc>
        <w:tc>
          <w:tcPr>
            <w:tcW w:w="2520" w:type="dxa"/>
            <w:shd w:val="clear" w:color="auto" w:fill="auto"/>
            <w:vAlign w:val="center"/>
          </w:tcPr>
          <w:p w14:paraId="5FCF11D5" w14:textId="6B233738"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33141142/1</w:t>
            </w:r>
          </w:p>
        </w:tc>
        <w:tc>
          <w:tcPr>
            <w:tcW w:w="2880" w:type="dxa"/>
            <w:shd w:val="clear" w:color="auto" w:fill="auto"/>
            <w:vAlign w:val="center"/>
          </w:tcPr>
          <w:p w14:paraId="25EBF06C" w14:textId="410A5FFF" w:rsidR="004B2D46" w:rsidRPr="008D6693" w:rsidRDefault="004B2D46" w:rsidP="004B2D46">
            <w:pPr>
              <w:jc w:val="both"/>
              <w:rPr>
                <w:rFonts w:ascii="GHEA Grapalat" w:hAnsi="GHEA Grapalat" w:cs="Sylfaen"/>
                <w:sz w:val="20"/>
                <w:szCs w:val="20"/>
              </w:rPr>
            </w:pPr>
            <w:r w:rsidRPr="008D6693">
              <w:rPr>
                <w:rFonts w:ascii="GHEA Grapalat" w:hAnsi="GHEA Grapalat" w:cs="Sylfaen"/>
                <w:sz w:val="20"/>
                <w:szCs w:val="20"/>
              </w:rPr>
              <w:t>ներարկիչներ</w:t>
            </w:r>
          </w:p>
        </w:tc>
        <w:tc>
          <w:tcPr>
            <w:tcW w:w="540" w:type="dxa"/>
            <w:shd w:val="clear" w:color="auto" w:fill="auto"/>
          </w:tcPr>
          <w:p w14:paraId="6773231E" w14:textId="4DC5A9E1" w:rsidR="004B2D46" w:rsidRDefault="004B2D46" w:rsidP="004B2D46">
            <w:r w:rsidRPr="00FF147E">
              <w:rPr>
                <w:rFonts w:ascii="GHEA Grapalat" w:hAnsi="GHEA Grapalat" w:cs="Arial"/>
                <w:sz w:val="18"/>
                <w:szCs w:val="18"/>
                <w:lang w:val="pt-BR"/>
              </w:rPr>
              <w:t>%</w:t>
            </w:r>
          </w:p>
        </w:tc>
        <w:tc>
          <w:tcPr>
            <w:tcW w:w="540" w:type="dxa"/>
            <w:shd w:val="clear" w:color="auto" w:fill="auto"/>
          </w:tcPr>
          <w:p w14:paraId="47172577" w14:textId="0C30EAFF" w:rsidR="004B2D46" w:rsidRDefault="004B2D46" w:rsidP="004B2D46">
            <w:r w:rsidRPr="00FF147E">
              <w:rPr>
                <w:rFonts w:ascii="GHEA Grapalat" w:hAnsi="GHEA Grapalat" w:cs="Arial"/>
                <w:sz w:val="18"/>
                <w:szCs w:val="18"/>
                <w:lang w:val="pt-BR"/>
              </w:rPr>
              <w:t>%</w:t>
            </w:r>
          </w:p>
        </w:tc>
        <w:tc>
          <w:tcPr>
            <w:tcW w:w="630" w:type="dxa"/>
            <w:shd w:val="clear" w:color="auto" w:fill="auto"/>
          </w:tcPr>
          <w:p w14:paraId="5E0531D3" w14:textId="2F1E7626" w:rsidR="004B2D46" w:rsidRDefault="004B2D46" w:rsidP="004B2D46">
            <w:r w:rsidRPr="00FF147E">
              <w:rPr>
                <w:rFonts w:ascii="GHEA Grapalat" w:hAnsi="GHEA Grapalat" w:cs="Arial"/>
                <w:sz w:val="18"/>
                <w:szCs w:val="18"/>
                <w:lang w:val="pt-BR"/>
              </w:rPr>
              <w:t>%</w:t>
            </w:r>
          </w:p>
        </w:tc>
        <w:tc>
          <w:tcPr>
            <w:tcW w:w="630" w:type="dxa"/>
            <w:shd w:val="clear" w:color="auto" w:fill="auto"/>
          </w:tcPr>
          <w:p w14:paraId="08556590" w14:textId="2D5F7DF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F260D18" w14:textId="604D2076"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01D12C03" w14:textId="794A402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0921DD8" w14:textId="0BD37DD3"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08FCE80" w14:textId="50DBA1E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7F1C59C" w14:textId="572587A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136EBF5" w14:textId="5D2220A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306DA45" w14:textId="0FEB3AE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8F02863" w14:textId="6A4551D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04A34F5" w14:textId="2E33595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5FEA8B7" w14:textId="77777777" w:rsidTr="009565A7">
        <w:trPr>
          <w:cantSplit/>
          <w:trHeight w:val="728"/>
        </w:trPr>
        <w:tc>
          <w:tcPr>
            <w:tcW w:w="1525" w:type="dxa"/>
            <w:shd w:val="clear" w:color="auto" w:fill="auto"/>
            <w:vAlign w:val="center"/>
          </w:tcPr>
          <w:p w14:paraId="5B209577" w14:textId="159B33F3" w:rsidR="004B2D46" w:rsidRPr="009F001B" w:rsidRDefault="004B2D46" w:rsidP="004B2D46">
            <w:pPr>
              <w:jc w:val="center"/>
              <w:rPr>
                <w:rFonts w:ascii="GHEA Grapalat" w:hAnsi="GHEA Grapalat" w:cs="Arial LatArm"/>
                <w:lang w:val="pt-BR"/>
              </w:rPr>
            </w:pPr>
            <w:r>
              <w:rPr>
                <w:rFonts w:ascii="GHEA Grapalat" w:hAnsi="GHEA Grapalat" w:cs="Arial LatArm"/>
              </w:rPr>
              <w:t>74</w:t>
            </w:r>
          </w:p>
        </w:tc>
        <w:tc>
          <w:tcPr>
            <w:tcW w:w="2520" w:type="dxa"/>
            <w:shd w:val="clear" w:color="auto" w:fill="auto"/>
            <w:vAlign w:val="center"/>
          </w:tcPr>
          <w:p w14:paraId="0C12C9EE" w14:textId="7E249EFB"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33141142/</w:t>
            </w:r>
            <w:r>
              <w:rPr>
                <w:rFonts w:ascii="GHEA Grapalat" w:hAnsi="GHEA Grapalat"/>
                <w:color w:val="333333"/>
                <w:sz w:val="16"/>
                <w:szCs w:val="16"/>
                <w:lang w:val="hy-AM"/>
              </w:rPr>
              <w:t>2</w:t>
            </w:r>
          </w:p>
        </w:tc>
        <w:tc>
          <w:tcPr>
            <w:tcW w:w="2880" w:type="dxa"/>
            <w:shd w:val="clear" w:color="auto" w:fill="auto"/>
          </w:tcPr>
          <w:p w14:paraId="47D95ED1" w14:textId="5DF3FBBE" w:rsidR="004B2D46" w:rsidRPr="008D6693" w:rsidRDefault="004B2D46" w:rsidP="004B2D46">
            <w:pPr>
              <w:jc w:val="both"/>
              <w:rPr>
                <w:rFonts w:ascii="GHEA Grapalat" w:hAnsi="GHEA Grapalat" w:cs="Sylfaen"/>
                <w:sz w:val="20"/>
                <w:szCs w:val="20"/>
              </w:rPr>
            </w:pPr>
            <w:r w:rsidRPr="008D6693">
              <w:rPr>
                <w:rFonts w:ascii="GHEA Grapalat" w:hAnsi="GHEA Grapalat" w:cs="Sylfaen"/>
                <w:sz w:val="20"/>
                <w:szCs w:val="20"/>
              </w:rPr>
              <w:t>ներարկիչներ</w:t>
            </w:r>
          </w:p>
        </w:tc>
        <w:tc>
          <w:tcPr>
            <w:tcW w:w="540" w:type="dxa"/>
            <w:shd w:val="clear" w:color="auto" w:fill="auto"/>
          </w:tcPr>
          <w:p w14:paraId="791749F8" w14:textId="3312F4B5" w:rsidR="004B2D46" w:rsidRDefault="004B2D46" w:rsidP="004B2D46">
            <w:r w:rsidRPr="00FF147E">
              <w:rPr>
                <w:rFonts w:ascii="GHEA Grapalat" w:hAnsi="GHEA Grapalat" w:cs="Arial"/>
                <w:sz w:val="18"/>
                <w:szCs w:val="18"/>
                <w:lang w:val="pt-BR"/>
              </w:rPr>
              <w:t>%</w:t>
            </w:r>
          </w:p>
        </w:tc>
        <w:tc>
          <w:tcPr>
            <w:tcW w:w="540" w:type="dxa"/>
            <w:shd w:val="clear" w:color="auto" w:fill="auto"/>
          </w:tcPr>
          <w:p w14:paraId="0D7DAB54" w14:textId="4BB3FDA5" w:rsidR="004B2D46" w:rsidRDefault="004B2D46" w:rsidP="004B2D46">
            <w:r w:rsidRPr="00FF147E">
              <w:rPr>
                <w:rFonts w:ascii="GHEA Grapalat" w:hAnsi="GHEA Grapalat" w:cs="Arial"/>
                <w:sz w:val="18"/>
                <w:szCs w:val="18"/>
                <w:lang w:val="pt-BR"/>
              </w:rPr>
              <w:t>%</w:t>
            </w:r>
          </w:p>
        </w:tc>
        <w:tc>
          <w:tcPr>
            <w:tcW w:w="630" w:type="dxa"/>
            <w:shd w:val="clear" w:color="auto" w:fill="auto"/>
          </w:tcPr>
          <w:p w14:paraId="29226F49" w14:textId="3EA75557" w:rsidR="004B2D46" w:rsidRDefault="004B2D46" w:rsidP="004B2D46">
            <w:r w:rsidRPr="00FF147E">
              <w:rPr>
                <w:rFonts w:ascii="GHEA Grapalat" w:hAnsi="GHEA Grapalat" w:cs="Arial"/>
                <w:sz w:val="18"/>
                <w:szCs w:val="18"/>
                <w:lang w:val="pt-BR"/>
              </w:rPr>
              <w:t>%</w:t>
            </w:r>
          </w:p>
        </w:tc>
        <w:tc>
          <w:tcPr>
            <w:tcW w:w="630" w:type="dxa"/>
            <w:shd w:val="clear" w:color="auto" w:fill="auto"/>
          </w:tcPr>
          <w:p w14:paraId="29141F15" w14:textId="43701D2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3F94120" w14:textId="09E3300E"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0C440999" w14:textId="308C370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930E310" w14:textId="4B8EAE64"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383A44B" w14:textId="14DF4F8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C42B605" w14:textId="55D2B8A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64DE9C9" w14:textId="014B947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60E8330" w14:textId="4E3FCF3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5CB80A2" w14:textId="0061A8C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2B12A989" w14:textId="02F8376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17AAE2B" w14:textId="77777777" w:rsidTr="009565A7">
        <w:trPr>
          <w:cantSplit/>
          <w:trHeight w:val="728"/>
        </w:trPr>
        <w:tc>
          <w:tcPr>
            <w:tcW w:w="1525" w:type="dxa"/>
            <w:shd w:val="clear" w:color="auto" w:fill="auto"/>
            <w:vAlign w:val="center"/>
          </w:tcPr>
          <w:p w14:paraId="302E447A" w14:textId="2A78722D" w:rsidR="004B2D46" w:rsidRDefault="004B2D46" w:rsidP="004B2D46">
            <w:pPr>
              <w:jc w:val="center"/>
              <w:rPr>
                <w:rFonts w:ascii="GHEA Grapalat" w:hAnsi="GHEA Grapalat" w:cs="Arial LatArm"/>
              </w:rPr>
            </w:pPr>
            <w:r w:rsidRPr="00FE7B97">
              <w:rPr>
                <w:rFonts w:ascii="GHEA Grapalat" w:hAnsi="GHEA Grapalat" w:cs="Arial LatArm"/>
                <w:lang w:val="pt-BR"/>
              </w:rPr>
              <w:t>75</w:t>
            </w:r>
          </w:p>
        </w:tc>
        <w:tc>
          <w:tcPr>
            <w:tcW w:w="2520" w:type="dxa"/>
            <w:shd w:val="clear" w:color="auto" w:fill="auto"/>
            <w:vAlign w:val="center"/>
          </w:tcPr>
          <w:p w14:paraId="7A05DC26" w14:textId="69C0F7EB"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33141142/</w:t>
            </w:r>
            <w:r>
              <w:rPr>
                <w:rFonts w:ascii="GHEA Grapalat" w:hAnsi="GHEA Grapalat"/>
                <w:color w:val="333333"/>
                <w:sz w:val="16"/>
                <w:szCs w:val="16"/>
                <w:lang w:val="hy-AM"/>
              </w:rPr>
              <w:t>3</w:t>
            </w:r>
          </w:p>
        </w:tc>
        <w:tc>
          <w:tcPr>
            <w:tcW w:w="2880" w:type="dxa"/>
            <w:shd w:val="clear" w:color="auto" w:fill="auto"/>
          </w:tcPr>
          <w:p w14:paraId="4DDBAA38" w14:textId="2AF3EED4" w:rsidR="004B2D46" w:rsidRPr="008D6693" w:rsidRDefault="004B2D46" w:rsidP="004B2D46">
            <w:pPr>
              <w:jc w:val="both"/>
              <w:rPr>
                <w:rFonts w:ascii="GHEA Grapalat" w:hAnsi="GHEA Grapalat" w:cs="Sylfaen"/>
                <w:sz w:val="20"/>
                <w:szCs w:val="20"/>
              </w:rPr>
            </w:pPr>
            <w:r w:rsidRPr="008D6693">
              <w:rPr>
                <w:rFonts w:ascii="GHEA Grapalat" w:hAnsi="GHEA Grapalat" w:cs="Sylfaen"/>
                <w:sz w:val="20"/>
                <w:szCs w:val="20"/>
              </w:rPr>
              <w:t>ներարկիչներ</w:t>
            </w:r>
          </w:p>
        </w:tc>
        <w:tc>
          <w:tcPr>
            <w:tcW w:w="540" w:type="dxa"/>
            <w:shd w:val="clear" w:color="auto" w:fill="auto"/>
          </w:tcPr>
          <w:p w14:paraId="7F1E0F77" w14:textId="794280AB" w:rsidR="004B2D46" w:rsidRDefault="004B2D46" w:rsidP="004B2D46">
            <w:r w:rsidRPr="00FF147E">
              <w:rPr>
                <w:rFonts w:ascii="GHEA Grapalat" w:hAnsi="GHEA Grapalat" w:cs="Arial"/>
                <w:sz w:val="18"/>
                <w:szCs w:val="18"/>
                <w:lang w:val="pt-BR"/>
              </w:rPr>
              <w:t>%</w:t>
            </w:r>
          </w:p>
        </w:tc>
        <w:tc>
          <w:tcPr>
            <w:tcW w:w="540" w:type="dxa"/>
            <w:shd w:val="clear" w:color="auto" w:fill="auto"/>
          </w:tcPr>
          <w:p w14:paraId="3F44425D" w14:textId="531687F2" w:rsidR="004B2D46" w:rsidRDefault="004B2D46" w:rsidP="004B2D46">
            <w:r w:rsidRPr="00FF147E">
              <w:rPr>
                <w:rFonts w:ascii="GHEA Grapalat" w:hAnsi="GHEA Grapalat" w:cs="Arial"/>
                <w:sz w:val="18"/>
                <w:szCs w:val="18"/>
                <w:lang w:val="pt-BR"/>
              </w:rPr>
              <w:t>%</w:t>
            </w:r>
          </w:p>
        </w:tc>
        <w:tc>
          <w:tcPr>
            <w:tcW w:w="630" w:type="dxa"/>
            <w:shd w:val="clear" w:color="auto" w:fill="auto"/>
          </w:tcPr>
          <w:p w14:paraId="38B2C69F" w14:textId="3481B3A9" w:rsidR="004B2D46" w:rsidRDefault="004B2D46" w:rsidP="004B2D46">
            <w:r w:rsidRPr="00FF147E">
              <w:rPr>
                <w:rFonts w:ascii="GHEA Grapalat" w:hAnsi="GHEA Grapalat" w:cs="Arial"/>
                <w:sz w:val="18"/>
                <w:szCs w:val="18"/>
                <w:lang w:val="pt-BR"/>
              </w:rPr>
              <w:t>%</w:t>
            </w:r>
          </w:p>
        </w:tc>
        <w:tc>
          <w:tcPr>
            <w:tcW w:w="630" w:type="dxa"/>
            <w:shd w:val="clear" w:color="auto" w:fill="auto"/>
          </w:tcPr>
          <w:p w14:paraId="3D7A9DA0" w14:textId="3F1A883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3FDD121" w14:textId="6BB72CC0"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B4C95D6" w14:textId="0E27714B"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41D0B16" w14:textId="3BC508A5"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93F0464" w14:textId="55F98B8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198290C" w14:textId="100309C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56B9E74" w14:textId="4B8A6A7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CAAB3F7" w14:textId="00FD514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BC6CCD1" w14:textId="3D93D36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4AC4FB4" w14:textId="077326F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50C4213A" w14:textId="77777777" w:rsidTr="009565A7">
        <w:trPr>
          <w:cantSplit/>
          <w:trHeight w:val="728"/>
        </w:trPr>
        <w:tc>
          <w:tcPr>
            <w:tcW w:w="1525" w:type="dxa"/>
            <w:shd w:val="clear" w:color="auto" w:fill="auto"/>
            <w:vAlign w:val="center"/>
          </w:tcPr>
          <w:p w14:paraId="792F4A41" w14:textId="0F3B7DB9" w:rsidR="004B2D46" w:rsidRPr="00FE7B97" w:rsidRDefault="004B2D46" w:rsidP="004B2D46">
            <w:pPr>
              <w:jc w:val="center"/>
              <w:rPr>
                <w:rFonts w:ascii="GHEA Grapalat" w:hAnsi="GHEA Grapalat" w:cs="Arial LatArm"/>
                <w:lang w:val="pt-BR"/>
              </w:rPr>
            </w:pPr>
            <w:r w:rsidRPr="00F016CF">
              <w:rPr>
                <w:rFonts w:ascii="GHEA Grapalat" w:hAnsi="GHEA Grapalat" w:cs="Arial LatArm"/>
                <w:lang w:val="hy-AM"/>
              </w:rPr>
              <w:t>76</w:t>
            </w:r>
          </w:p>
        </w:tc>
        <w:tc>
          <w:tcPr>
            <w:tcW w:w="2520" w:type="dxa"/>
            <w:shd w:val="clear" w:color="auto" w:fill="auto"/>
            <w:vAlign w:val="center"/>
          </w:tcPr>
          <w:p w14:paraId="26408751" w14:textId="7852D8E7"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33141142/</w:t>
            </w:r>
            <w:r>
              <w:rPr>
                <w:rFonts w:ascii="GHEA Grapalat" w:hAnsi="GHEA Grapalat"/>
                <w:color w:val="333333"/>
                <w:sz w:val="16"/>
                <w:szCs w:val="16"/>
                <w:lang w:val="hy-AM"/>
              </w:rPr>
              <w:t>4</w:t>
            </w:r>
          </w:p>
        </w:tc>
        <w:tc>
          <w:tcPr>
            <w:tcW w:w="2880" w:type="dxa"/>
            <w:shd w:val="clear" w:color="auto" w:fill="auto"/>
            <w:vAlign w:val="center"/>
          </w:tcPr>
          <w:p w14:paraId="1493F0E4" w14:textId="1D5806B0" w:rsidR="004B2D46" w:rsidRPr="008D6693" w:rsidRDefault="004B2D46" w:rsidP="004B2D46">
            <w:pPr>
              <w:jc w:val="both"/>
              <w:rPr>
                <w:rFonts w:ascii="GHEA Grapalat" w:hAnsi="GHEA Grapalat" w:cs="Sylfaen"/>
                <w:sz w:val="20"/>
                <w:szCs w:val="20"/>
              </w:rPr>
            </w:pPr>
            <w:r w:rsidRPr="008D6693">
              <w:rPr>
                <w:rFonts w:ascii="GHEA Grapalat" w:hAnsi="GHEA Grapalat" w:cs="Sylfaen"/>
                <w:sz w:val="20"/>
                <w:szCs w:val="20"/>
              </w:rPr>
              <w:t>ներարկիչներ</w:t>
            </w:r>
          </w:p>
        </w:tc>
        <w:tc>
          <w:tcPr>
            <w:tcW w:w="540" w:type="dxa"/>
            <w:shd w:val="clear" w:color="auto" w:fill="auto"/>
          </w:tcPr>
          <w:p w14:paraId="0A8D12BA" w14:textId="074F13D0" w:rsidR="004B2D46" w:rsidRDefault="004B2D46" w:rsidP="004B2D46">
            <w:r w:rsidRPr="00FF147E">
              <w:rPr>
                <w:rFonts w:ascii="GHEA Grapalat" w:hAnsi="GHEA Grapalat" w:cs="Arial"/>
                <w:sz w:val="18"/>
                <w:szCs w:val="18"/>
                <w:lang w:val="pt-BR"/>
              </w:rPr>
              <w:t>%</w:t>
            </w:r>
          </w:p>
        </w:tc>
        <w:tc>
          <w:tcPr>
            <w:tcW w:w="540" w:type="dxa"/>
            <w:shd w:val="clear" w:color="auto" w:fill="auto"/>
          </w:tcPr>
          <w:p w14:paraId="61143060" w14:textId="226A2310" w:rsidR="004B2D46" w:rsidRDefault="004B2D46" w:rsidP="004B2D46">
            <w:r w:rsidRPr="00FF147E">
              <w:rPr>
                <w:rFonts w:ascii="GHEA Grapalat" w:hAnsi="GHEA Grapalat" w:cs="Arial"/>
                <w:sz w:val="18"/>
                <w:szCs w:val="18"/>
                <w:lang w:val="pt-BR"/>
              </w:rPr>
              <w:t>%</w:t>
            </w:r>
          </w:p>
        </w:tc>
        <w:tc>
          <w:tcPr>
            <w:tcW w:w="630" w:type="dxa"/>
            <w:shd w:val="clear" w:color="auto" w:fill="auto"/>
          </w:tcPr>
          <w:p w14:paraId="5E90C5AA" w14:textId="6ED6380D" w:rsidR="004B2D46" w:rsidRDefault="004B2D46" w:rsidP="004B2D46">
            <w:r w:rsidRPr="00FF147E">
              <w:rPr>
                <w:rFonts w:ascii="GHEA Grapalat" w:hAnsi="GHEA Grapalat" w:cs="Arial"/>
                <w:sz w:val="18"/>
                <w:szCs w:val="18"/>
                <w:lang w:val="pt-BR"/>
              </w:rPr>
              <w:t>%</w:t>
            </w:r>
          </w:p>
        </w:tc>
        <w:tc>
          <w:tcPr>
            <w:tcW w:w="630" w:type="dxa"/>
            <w:shd w:val="clear" w:color="auto" w:fill="auto"/>
          </w:tcPr>
          <w:p w14:paraId="72FBEF16" w14:textId="77E901F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6100126" w14:textId="6D3CAD45"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6F08E6D8" w14:textId="1A31FFB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38CD6B8" w14:textId="10E98560"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D161A34" w14:textId="616ADCC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3F7E9B3" w14:textId="5F9BF89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8CD4354" w14:textId="182473D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759CDC68" w14:textId="112360D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DC07B64" w14:textId="6B22B1D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C4A7DAC" w14:textId="67ABA24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6B4241D" w14:textId="77777777" w:rsidTr="009565A7">
        <w:trPr>
          <w:cantSplit/>
          <w:trHeight w:val="728"/>
        </w:trPr>
        <w:tc>
          <w:tcPr>
            <w:tcW w:w="1525" w:type="dxa"/>
            <w:shd w:val="clear" w:color="auto" w:fill="auto"/>
            <w:vAlign w:val="center"/>
          </w:tcPr>
          <w:p w14:paraId="2BC40C6B" w14:textId="67DA3630" w:rsidR="004B2D46" w:rsidRPr="00F016CF" w:rsidRDefault="004B2D46" w:rsidP="004B2D46">
            <w:pPr>
              <w:jc w:val="center"/>
              <w:rPr>
                <w:rFonts w:ascii="GHEA Grapalat" w:hAnsi="GHEA Grapalat" w:cs="Arial LatArm"/>
                <w:lang w:val="hy-AM"/>
              </w:rPr>
            </w:pPr>
            <w:r>
              <w:rPr>
                <w:rFonts w:ascii="GHEA Grapalat" w:hAnsi="GHEA Grapalat" w:cs="Arial LatArm"/>
              </w:rPr>
              <w:t>77</w:t>
            </w:r>
          </w:p>
        </w:tc>
        <w:tc>
          <w:tcPr>
            <w:tcW w:w="2520" w:type="dxa"/>
            <w:shd w:val="clear" w:color="auto" w:fill="auto"/>
            <w:vAlign w:val="center"/>
          </w:tcPr>
          <w:p w14:paraId="1B1D345F" w14:textId="395DBE7B"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33141142/</w:t>
            </w:r>
            <w:r>
              <w:rPr>
                <w:rFonts w:ascii="GHEA Grapalat" w:hAnsi="GHEA Grapalat"/>
                <w:color w:val="333333"/>
                <w:sz w:val="16"/>
                <w:szCs w:val="16"/>
                <w:lang w:val="hy-AM"/>
              </w:rPr>
              <w:t>5</w:t>
            </w:r>
          </w:p>
        </w:tc>
        <w:tc>
          <w:tcPr>
            <w:tcW w:w="2880" w:type="dxa"/>
            <w:shd w:val="clear" w:color="auto" w:fill="auto"/>
            <w:vAlign w:val="center"/>
          </w:tcPr>
          <w:p w14:paraId="4A6EEFA3" w14:textId="5C6155DD" w:rsidR="004B2D46" w:rsidRPr="008D6693" w:rsidRDefault="004B2D46" w:rsidP="004B2D46">
            <w:pPr>
              <w:jc w:val="both"/>
              <w:rPr>
                <w:rFonts w:ascii="GHEA Grapalat" w:hAnsi="GHEA Grapalat" w:cs="Sylfaen"/>
                <w:sz w:val="20"/>
                <w:szCs w:val="20"/>
              </w:rPr>
            </w:pPr>
            <w:r w:rsidRPr="008D6693">
              <w:rPr>
                <w:rFonts w:ascii="GHEA Grapalat" w:hAnsi="GHEA Grapalat" w:cs="Sylfaen"/>
                <w:sz w:val="20"/>
                <w:szCs w:val="20"/>
              </w:rPr>
              <w:t>ներարկիչներ</w:t>
            </w:r>
          </w:p>
        </w:tc>
        <w:tc>
          <w:tcPr>
            <w:tcW w:w="540" w:type="dxa"/>
            <w:shd w:val="clear" w:color="auto" w:fill="auto"/>
          </w:tcPr>
          <w:p w14:paraId="1CEC12DD" w14:textId="7FB7D76B" w:rsidR="004B2D46" w:rsidRDefault="004B2D46" w:rsidP="004B2D46">
            <w:r w:rsidRPr="00FF147E">
              <w:rPr>
                <w:rFonts w:ascii="GHEA Grapalat" w:hAnsi="GHEA Grapalat" w:cs="Arial"/>
                <w:sz w:val="18"/>
                <w:szCs w:val="18"/>
                <w:lang w:val="pt-BR"/>
              </w:rPr>
              <w:t>%</w:t>
            </w:r>
          </w:p>
        </w:tc>
        <w:tc>
          <w:tcPr>
            <w:tcW w:w="540" w:type="dxa"/>
            <w:shd w:val="clear" w:color="auto" w:fill="auto"/>
          </w:tcPr>
          <w:p w14:paraId="279C692D" w14:textId="5CCFCF9D" w:rsidR="004B2D46" w:rsidRDefault="004B2D46" w:rsidP="004B2D46">
            <w:r w:rsidRPr="00FF147E">
              <w:rPr>
                <w:rFonts w:ascii="GHEA Grapalat" w:hAnsi="GHEA Grapalat" w:cs="Arial"/>
                <w:sz w:val="18"/>
                <w:szCs w:val="18"/>
                <w:lang w:val="pt-BR"/>
              </w:rPr>
              <w:t>%</w:t>
            </w:r>
          </w:p>
        </w:tc>
        <w:tc>
          <w:tcPr>
            <w:tcW w:w="630" w:type="dxa"/>
            <w:shd w:val="clear" w:color="auto" w:fill="auto"/>
          </w:tcPr>
          <w:p w14:paraId="367BA25D" w14:textId="2B314CE0" w:rsidR="004B2D46" w:rsidRDefault="004B2D46" w:rsidP="004B2D46">
            <w:r w:rsidRPr="00FF147E">
              <w:rPr>
                <w:rFonts w:ascii="GHEA Grapalat" w:hAnsi="GHEA Grapalat" w:cs="Arial"/>
                <w:sz w:val="18"/>
                <w:szCs w:val="18"/>
                <w:lang w:val="pt-BR"/>
              </w:rPr>
              <w:t>%</w:t>
            </w:r>
          </w:p>
        </w:tc>
        <w:tc>
          <w:tcPr>
            <w:tcW w:w="630" w:type="dxa"/>
            <w:shd w:val="clear" w:color="auto" w:fill="auto"/>
          </w:tcPr>
          <w:p w14:paraId="40109A69" w14:textId="40FD6C5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80072B4" w14:textId="4BD02315"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43D44F3" w14:textId="0B2D106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D8AE4C9" w14:textId="69AE68C6"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3477C9F0" w14:textId="5BA4F8F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28ACAA2" w14:textId="7D9C304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18CAFDF" w14:textId="497DAF8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D43E424" w14:textId="1546E85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09402A8" w14:textId="2D0EA5D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5936CF1B" w14:textId="3E7E9ED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5A66655E" w14:textId="77777777" w:rsidTr="009565A7">
        <w:trPr>
          <w:cantSplit/>
          <w:trHeight w:val="728"/>
        </w:trPr>
        <w:tc>
          <w:tcPr>
            <w:tcW w:w="1525" w:type="dxa"/>
            <w:shd w:val="clear" w:color="auto" w:fill="auto"/>
            <w:vAlign w:val="center"/>
          </w:tcPr>
          <w:p w14:paraId="198A864E" w14:textId="254BB811" w:rsidR="004B2D46" w:rsidRDefault="004B2D46" w:rsidP="004B2D46">
            <w:pPr>
              <w:jc w:val="center"/>
              <w:rPr>
                <w:rFonts w:ascii="GHEA Grapalat" w:hAnsi="GHEA Grapalat" w:cs="Arial LatArm"/>
              </w:rPr>
            </w:pPr>
            <w:r>
              <w:rPr>
                <w:rFonts w:ascii="GHEA Grapalat" w:hAnsi="GHEA Grapalat" w:cs="Arial LatArm"/>
                <w:lang w:val="pt-BR"/>
              </w:rPr>
              <w:t>78</w:t>
            </w:r>
          </w:p>
        </w:tc>
        <w:tc>
          <w:tcPr>
            <w:tcW w:w="2520" w:type="dxa"/>
            <w:shd w:val="clear" w:color="auto" w:fill="auto"/>
            <w:vAlign w:val="center"/>
          </w:tcPr>
          <w:p w14:paraId="724F2D4F" w14:textId="64E133BF"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33141142/</w:t>
            </w:r>
            <w:r>
              <w:rPr>
                <w:rFonts w:ascii="GHEA Grapalat" w:hAnsi="GHEA Grapalat"/>
                <w:color w:val="333333"/>
                <w:sz w:val="16"/>
                <w:szCs w:val="16"/>
                <w:lang w:val="hy-AM"/>
              </w:rPr>
              <w:t>6</w:t>
            </w:r>
          </w:p>
        </w:tc>
        <w:tc>
          <w:tcPr>
            <w:tcW w:w="2880" w:type="dxa"/>
            <w:shd w:val="clear" w:color="auto" w:fill="auto"/>
            <w:vAlign w:val="center"/>
          </w:tcPr>
          <w:p w14:paraId="628A1AC5" w14:textId="2E8B22D8" w:rsidR="004B2D46" w:rsidRPr="008D6693" w:rsidRDefault="004B2D46" w:rsidP="004B2D46">
            <w:pPr>
              <w:jc w:val="both"/>
              <w:rPr>
                <w:rFonts w:ascii="GHEA Grapalat" w:hAnsi="GHEA Grapalat" w:cs="Sylfaen"/>
                <w:sz w:val="20"/>
                <w:szCs w:val="20"/>
              </w:rPr>
            </w:pPr>
            <w:r w:rsidRPr="008D6693">
              <w:rPr>
                <w:rFonts w:ascii="GHEA Grapalat" w:hAnsi="GHEA Grapalat" w:cs="Sylfaen"/>
                <w:sz w:val="20"/>
                <w:szCs w:val="20"/>
              </w:rPr>
              <w:t>ներարկիչներ</w:t>
            </w:r>
          </w:p>
        </w:tc>
        <w:tc>
          <w:tcPr>
            <w:tcW w:w="540" w:type="dxa"/>
            <w:shd w:val="clear" w:color="auto" w:fill="auto"/>
          </w:tcPr>
          <w:p w14:paraId="6731E722" w14:textId="4AD0214D" w:rsidR="004B2D46" w:rsidRDefault="004B2D46" w:rsidP="004B2D46">
            <w:r w:rsidRPr="00FF147E">
              <w:rPr>
                <w:rFonts w:ascii="GHEA Grapalat" w:hAnsi="GHEA Grapalat" w:cs="Arial"/>
                <w:sz w:val="18"/>
                <w:szCs w:val="18"/>
                <w:lang w:val="pt-BR"/>
              </w:rPr>
              <w:t>%</w:t>
            </w:r>
          </w:p>
        </w:tc>
        <w:tc>
          <w:tcPr>
            <w:tcW w:w="540" w:type="dxa"/>
            <w:shd w:val="clear" w:color="auto" w:fill="auto"/>
          </w:tcPr>
          <w:p w14:paraId="007CEEF4" w14:textId="2B5C99B8" w:rsidR="004B2D46" w:rsidRDefault="004B2D46" w:rsidP="004B2D46">
            <w:r w:rsidRPr="00FF147E">
              <w:rPr>
                <w:rFonts w:ascii="GHEA Grapalat" w:hAnsi="GHEA Grapalat" w:cs="Arial"/>
                <w:sz w:val="18"/>
                <w:szCs w:val="18"/>
                <w:lang w:val="pt-BR"/>
              </w:rPr>
              <w:t>%</w:t>
            </w:r>
          </w:p>
        </w:tc>
        <w:tc>
          <w:tcPr>
            <w:tcW w:w="630" w:type="dxa"/>
            <w:shd w:val="clear" w:color="auto" w:fill="auto"/>
          </w:tcPr>
          <w:p w14:paraId="53E7B3D2" w14:textId="1D5EF47C" w:rsidR="004B2D46" w:rsidRDefault="004B2D46" w:rsidP="004B2D46">
            <w:r w:rsidRPr="00FF147E">
              <w:rPr>
                <w:rFonts w:ascii="GHEA Grapalat" w:hAnsi="GHEA Grapalat" w:cs="Arial"/>
                <w:sz w:val="18"/>
                <w:szCs w:val="18"/>
                <w:lang w:val="pt-BR"/>
              </w:rPr>
              <w:t>%</w:t>
            </w:r>
          </w:p>
        </w:tc>
        <w:tc>
          <w:tcPr>
            <w:tcW w:w="630" w:type="dxa"/>
            <w:shd w:val="clear" w:color="auto" w:fill="auto"/>
          </w:tcPr>
          <w:p w14:paraId="7AEA6D6E" w14:textId="55316EE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E752115" w14:textId="0ADEAF94"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E82C984" w14:textId="5ADA832D"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A79B135" w14:textId="62F656E8"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69901970" w14:textId="62EEFAE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82CE010" w14:textId="6BF6522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C9CA1C0" w14:textId="75C41B3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FF617B8" w14:textId="5C4CBEA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0EF8C6F0" w14:textId="25FDA77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8F49789" w14:textId="1AA042B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0A80C14" w14:textId="77777777" w:rsidTr="009565A7">
        <w:trPr>
          <w:cantSplit/>
          <w:trHeight w:val="728"/>
        </w:trPr>
        <w:tc>
          <w:tcPr>
            <w:tcW w:w="1525" w:type="dxa"/>
            <w:shd w:val="clear" w:color="auto" w:fill="auto"/>
            <w:vAlign w:val="center"/>
          </w:tcPr>
          <w:p w14:paraId="2E767766" w14:textId="49E408F9" w:rsidR="004B2D46" w:rsidRDefault="004B2D46" w:rsidP="004B2D46">
            <w:pPr>
              <w:jc w:val="center"/>
              <w:rPr>
                <w:rFonts w:ascii="GHEA Grapalat" w:hAnsi="GHEA Grapalat" w:cs="Arial LatArm"/>
                <w:lang w:val="pt-BR"/>
              </w:rPr>
            </w:pPr>
            <w:r>
              <w:rPr>
                <w:rFonts w:ascii="GHEA Grapalat" w:hAnsi="GHEA Grapalat" w:cs="Arial LatArm"/>
                <w:lang w:val="pt-BR"/>
              </w:rPr>
              <w:t>79</w:t>
            </w:r>
          </w:p>
        </w:tc>
        <w:tc>
          <w:tcPr>
            <w:tcW w:w="2520" w:type="dxa"/>
            <w:shd w:val="clear" w:color="auto" w:fill="auto"/>
            <w:vAlign w:val="center"/>
          </w:tcPr>
          <w:p w14:paraId="11CF55F5" w14:textId="4C390AA7" w:rsidR="004B2D46" w:rsidRDefault="004B2D46" w:rsidP="004B2D46">
            <w:pPr>
              <w:jc w:val="center"/>
              <w:rPr>
                <w:rFonts w:ascii="GHEA Grapalat" w:hAnsi="GHEA Grapalat"/>
                <w:color w:val="333333"/>
                <w:sz w:val="16"/>
                <w:szCs w:val="16"/>
                <w:lang w:val="pt-BR"/>
              </w:rPr>
            </w:pPr>
            <w:r>
              <w:rPr>
                <w:rFonts w:ascii="GHEA Grapalat" w:hAnsi="GHEA Grapalat"/>
                <w:sz w:val="16"/>
                <w:szCs w:val="16"/>
                <w:lang w:val="pt-BR"/>
              </w:rPr>
              <w:t>33141144/1</w:t>
            </w:r>
          </w:p>
        </w:tc>
        <w:tc>
          <w:tcPr>
            <w:tcW w:w="2880" w:type="dxa"/>
            <w:shd w:val="clear" w:color="auto" w:fill="auto"/>
            <w:vAlign w:val="center"/>
          </w:tcPr>
          <w:p w14:paraId="5A215093" w14:textId="435A97F0" w:rsidR="004B2D46" w:rsidRPr="008D6693" w:rsidRDefault="004B2D46" w:rsidP="004B2D46">
            <w:pPr>
              <w:jc w:val="both"/>
              <w:rPr>
                <w:rFonts w:ascii="GHEA Grapalat" w:hAnsi="GHEA Grapalat" w:cs="Sylfaen"/>
                <w:sz w:val="20"/>
                <w:szCs w:val="20"/>
              </w:rPr>
            </w:pPr>
            <w:r w:rsidRPr="008D6693">
              <w:rPr>
                <w:rFonts w:ascii="GHEA Grapalat" w:hAnsi="GHEA Grapalat" w:cs="Sylfaen"/>
                <w:sz w:val="20"/>
                <w:szCs w:val="20"/>
              </w:rPr>
              <w:t>բժշկական</w:t>
            </w:r>
            <w:r w:rsidRPr="008D6693">
              <w:rPr>
                <w:rFonts w:ascii="GHEA Grapalat" w:hAnsi="GHEA Grapalat"/>
                <w:sz w:val="20"/>
                <w:szCs w:val="20"/>
              </w:rPr>
              <w:t xml:space="preserve"> </w:t>
            </w:r>
            <w:r w:rsidRPr="008D6693">
              <w:rPr>
                <w:rFonts w:ascii="GHEA Grapalat" w:hAnsi="GHEA Grapalat" w:cs="Sylfaen"/>
                <w:sz w:val="20"/>
                <w:szCs w:val="20"/>
              </w:rPr>
              <w:t>ասեղներ</w:t>
            </w:r>
          </w:p>
        </w:tc>
        <w:tc>
          <w:tcPr>
            <w:tcW w:w="540" w:type="dxa"/>
            <w:shd w:val="clear" w:color="auto" w:fill="auto"/>
          </w:tcPr>
          <w:p w14:paraId="4B1CF690" w14:textId="2D9A6383" w:rsidR="004B2D46" w:rsidRDefault="004B2D46" w:rsidP="004B2D46">
            <w:r w:rsidRPr="00FF147E">
              <w:rPr>
                <w:rFonts w:ascii="GHEA Grapalat" w:hAnsi="GHEA Grapalat" w:cs="Arial"/>
                <w:sz w:val="18"/>
                <w:szCs w:val="18"/>
                <w:lang w:val="pt-BR"/>
              </w:rPr>
              <w:t>%</w:t>
            </w:r>
          </w:p>
        </w:tc>
        <w:tc>
          <w:tcPr>
            <w:tcW w:w="540" w:type="dxa"/>
            <w:shd w:val="clear" w:color="auto" w:fill="auto"/>
          </w:tcPr>
          <w:p w14:paraId="312BC004" w14:textId="1A81FFF6" w:rsidR="004B2D46" w:rsidRDefault="004B2D46" w:rsidP="004B2D46">
            <w:r w:rsidRPr="00FF147E">
              <w:rPr>
                <w:rFonts w:ascii="GHEA Grapalat" w:hAnsi="GHEA Grapalat" w:cs="Arial"/>
                <w:sz w:val="18"/>
                <w:szCs w:val="18"/>
                <w:lang w:val="pt-BR"/>
              </w:rPr>
              <w:t>%</w:t>
            </w:r>
          </w:p>
        </w:tc>
        <w:tc>
          <w:tcPr>
            <w:tcW w:w="630" w:type="dxa"/>
            <w:shd w:val="clear" w:color="auto" w:fill="auto"/>
          </w:tcPr>
          <w:p w14:paraId="76721ACA" w14:textId="5ED5FAFB" w:rsidR="004B2D46" w:rsidRDefault="004B2D46" w:rsidP="004B2D46">
            <w:r w:rsidRPr="00FF147E">
              <w:rPr>
                <w:rFonts w:ascii="GHEA Grapalat" w:hAnsi="GHEA Grapalat" w:cs="Arial"/>
                <w:sz w:val="18"/>
                <w:szCs w:val="18"/>
                <w:lang w:val="pt-BR"/>
              </w:rPr>
              <w:t>%</w:t>
            </w:r>
          </w:p>
        </w:tc>
        <w:tc>
          <w:tcPr>
            <w:tcW w:w="630" w:type="dxa"/>
            <w:shd w:val="clear" w:color="auto" w:fill="auto"/>
          </w:tcPr>
          <w:p w14:paraId="127AA036" w14:textId="6478DAC7"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560EF98" w14:textId="1C02772B"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72D441A1" w14:textId="0BE72DB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3E6AC28" w14:textId="1F710076"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3675F4F" w14:textId="051D844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FC03F4D" w14:textId="63BA0A4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D495280" w14:textId="7F5433B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0EED710" w14:textId="073A780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5BD3D21" w14:textId="0F0F339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7DEFD4C" w14:textId="112D6C6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FE5215C" w14:textId="77777777" w:rsidTr="009565A7">
        <w:trPr>
          <w:cantSplit/>
          <w:trHeight w:val="728"/>
        </w:trPr>
        <w:tc>
          <w:tcPr>
            <w:tcW w:w="1525" w:type="dxa"/>
            <w:shd w:val="clear" w:color="auto" w:fill="auto"/>
            <w:vAlign w:val="center"/>
          </w:tcPr>
          <w:p w14:paraId="206695F7" w14:textId="343D80DE" w:rsidR="004B2D46" w:rsidRDefault="004B2D46" w:rsidP="004B2D46">
            <w:pPr>
              <w:jc w:val="center"/>
              <w:rPr>
                <w:rFonts w:ascii="GHEA Grapalat" w:hAnsi="GHEA Grapalat" w:cs="Arial LatArm"/>
                <w:lang w:val="pt-BR"/>
              </w:rPr>
            </w:pPr>
            <w:r>
              <w:rPr>
                <w:rFonts w:ascii="GHEA Grapalat" w:hAnsi="GHEA Grapalat" w:cs="Arial LatArm"/>
                <w:lang w:val="pt-BR"/>
              </w:rPr>
              <w:t>80</w:t>
            </w:r>
          </w:p>
        </w:tc>
        <w:tc>
          <w:tcPr>
            <w:tcW w:w="2520" w:type="dxa"/>
            <w:shd w:val="clear" w:color="auto" w:fill="auto"/>
            <w:vAlign w:val="center"/>
          </w:tcPr>
          <w:p w14:paraId="1A93ED90" w14:textId="36859233" w:rsidR="004B2D46" w:rsidRDefault="004B2D46" w:rsidP="004B2D46">
            <w:pPr>
              <w:jc w:val="center"/>
              <w:rPr>
                <w:rFonts w:ascii="GHEA Grapalat" w:hAnsi="GHEA Grapalat"/>
                <w:sz w:val="16"/>
                <w:szCs w:val="16"/>
                <w:lang w:val="pt-BR"/>
              </w:rPr>
            </w:pPr>
            <w:r w:rsidRPr="000755C2">
              <w:rPr>
                <w:rFonts w:ascii="GHEA Grapalat" w:hAnsi="GHEA Grapalat"/>
                <w:color w:val="000000"/>
                <w:sz w:val="16"/>
                <w:szCs w:val="16"/>
                <w:lang w:val="pt-BR"/>
              </w:rPr>
              <w:t>33141159/1</w:t>
            </w:r>
          </w:p>
        </w:tc>
        <w:tc>
          <w:tcPr>
            <w:tcW w:w="2880" w:type="dxa"/>
            <w:shd w:val="clear" w:color="auto" w:fill="auto"/>
            <w:vAlign w:val="center"/>
          </w:tcPr>
          <w:p w14:paraId="380D7612" w14:textId="3D46884B" w:rsidR="004B2D46" w:rsidRPr="008D6693" w:rsidRDefault="004B2D46" w:rsidP="004B2D46">
            <w:pPr>
              <w:jc w:val="both"/>
              <w:rPr>
                <w:rFonts w:ascii="GHEA Grapalat" w:hAnsi="GHEA Grapalat" w:cs="Sylfaen"/>
                <w:sz w:val="20"/>
                <w:szCs w:val="20"/>
              </w:rPr>
            </w:pPr>
            <w:r w:rsidRPr="002B295F">
              <w:rPr>
                <w:rFonts w:ascii="GHEA Grapalat" w:hAnsi="GHEA Grapalat" w:cs="Sylfaen"/>
                <w:sz w:val="20"/>
                <w:szCs w:val="20"/>
              </w:rPr>
              <w:t>Ձեռնոցներ</w:t>
            </w:r>
            <w:r w:rsidRPr="000755C2">
              <w:rPr>
                <w:rFonts w:ascii="GHEA Grapalat" w:hAnsi="GHEA Grapalat" w:cs="Sylfaen"/>
                <w:sz w:val="20"/>
                <w:szCs w:val="20"/>
                <w:lang w:val="pt-BR"/>
              </w:rPr>
              <w:t xml:space="preserve"> </w:t>
            </w:r>
            <w:r w:rsidRPr="002B295F">
              <w:rPr>
                <w:rFonts w:ascii="GHEA Grapalat" w:hAnsi="GHEA Grapalat" w:cs="Sylfaen"/>
                <w:sz w:val="20"/>
                <w:szCs w:val="20"/>
              </w:rPr>
              <w:t>բժշկան</w:t>
            </w:r>
            <w:r w:rsidRPr="000755C2">
              <w:rPr>
                <w:rFonts w:ascii="GHEA Grapalat" w:hAnsi="GHEA Grapalat" w:cs="Sylfaen"/>
                <w:sz w:val="20"/>
                <w:szCs w:val="20"/>
                <w:lang w:val="pt-BR"/>
              </w:rPr>
              <w:t xml:space="preserve"> </w:t>
            </w:r>
            <w:r w:rsidRPr="002B295F">
              <w:rPr>
                <w:rFonts w:ascii="GHEA Grapalat" w:hAnsi="GHEA Grapalat" w:cs="Sylfaen"/>
                <w:sz w:val="20"/>
                <w:szCs w:val="20"/>
              </w:rPr>
              <w:t>ոչ</w:t>
            </w:r>
            <w:r>
              <w:rPr>
                <w:rFonts w:ascii="GHEA Grapalat" w:hAnsi="GHEA Grapalat" w:cs="Sylfaen"/>
                <w:sz w:val="20"/>
                <w:szCs w:val="20"/>
              </w:rPr>
              <w:t xml:space="preserve"> </w:t>
            </w:r>
            <w:r w:rsidRPr="002B295F">
              <w:rPr>
                <w:rFonts w:ascii="GHEA Grapalat" w:hAnsi="GHEA Grapalat" w:cs="Sylfaen"/>
                <w:sz w:val="20"/>
                <w:szCs w:val="20"/>
              </w:rPr>
              <w:t>ստերիլ</w:t>
            </w:r>
          </w:p>
        </w:tc>
        <w:tc>
          <w:tcPr>
            <w:tcW w:w="540" w:type="dxa"/>
            <w:shd w:val="clear" w:color="auto" w:fill="auto"/>
          </w:tcPr>
          <w:p w14:paraId="77775253" w14:textId="16E85895" w:rsidR="004B2D46" w:rsidRDefault="004B2D46" w:rsidP="004B2D46">
            <w:r w:rsidRPr="00FF147E">
              <w:rPr>
                <w:rFonts w:ascii="GHEA Grapalat" w:hAnsi="GHEA Grapalat" w:cs="Arial"/>
                <w:sz w:val="18"/>
                <w:szCs w:val="18"/>
                <w:lang w:val="pt-BR"/>
              </w:rPr>
              <w:t>%</w:t>
            </w:r>
          </w:p>
        </w:tc>
        <w:tc>
          <w:tcPr>
            <w:tcW w:w="540" w:type="dxa"/>
            <w:shd w:val="clear" w:color="auto" w:fill="auto"/>
          </w:tcPr>
          <w:p w14:paraId="379E266D" w14:textId="08454B39" w:rsidR="004B2D46" w:rsidRDefault="004B2D46" w:rsidP="004B2D46">
            <w:r w:rsidRPr="00FF147E">
              <w:rPr>
                <w:rFonts w:ascii="GHEA Grapalat" w:hAnsi="GHEA Grapalat" w:cs="Arial"/>
                <w:sz w:val="18"/>
                <w:szCs w:val="18"/>
                <w:lang w:val="pt-BR"/>
              </w:rPr>
              <w:t>%</w:t>
            </w:r>
          </w:p>
        </w:tc>
        <w:tc>
          <w:tcPr>
            <w:tcW w:w="630" w:type="dxa"/>
            <w:shd w:val="clear" w:color="auto" w:fill="auto"/>
          </w:tcPr>
          <w:p w14:paraId="4934E935" w14:textId="520A6964" w:rsidR="004B2D46" w:rsidRDefault="004B2D46" w:rsidP="004B2D46">
            <w:r w:rsidRPr="00FF147E">
              <w:rPr>
                <w:rFonts w:ascii="GHEA Grapalat" w:hAnsi="GHEA Grapalat" w:cs="Arial"/>
                <w:sz w:val="18"/>
                <w:szCs w:val="18"/>
                <w:lang w:val="pt-BR"/>
              </w:rPr>
              <w:t>%</w:t>
            </w:r>
          </w:p>
        </w:tc>
        <w:tc>
          <w:tcPr>
            <w:tcW w:w="630" w:type="dxa"/>
            <w:shd w:val="clear" w:color="auto" w:fill="auto"/>
          </w:tcPr>
          <w:p w14:paraId="0DE36648" w14:textId="0B6DE0F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7D78B55" w14:textId="25A25B27"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309180A" w14:textId="3ED098B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EEC2182" w14:textId="4D2B8436"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63CE44F4" w14:textId="58698A3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B381E7A" w14:textId="7328AEC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2F6265B" w14:textId="5C51CD2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82A4A9A" w14:textId="691B69A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97CABBE" w14:textId="553ADEC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ED581E6" w14:textId="16A4B58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3BCB245" w14:textId="77777777" w:rsidTr="009565A7">
        <w:trPr>
          <w:cantSplit/>
          <w:trHeight w:val="728"/>
        </w:trPr>
        <w:tc>
          <w:tcPr>
            <w:tcW w:w="1525" w:type="dxa"/>
            <w:shd w:val="clear" w:color="auto" w:fill="auto"/>
            <w:vAlign w:val="center"/>
          </w:tcPr>
          <w:p w14:paraId="553EC618" w14:textId="190FBB23" w:rsidR="004B2D46" w:rsidRDefault="004B2D46" w:rsidP="004B2D46">
            <w:pPr>
              <w:jc w:val="center"/>
              <w:rPr>
                <w:rFonts w:ascii="GHEA Grapalat" w:hAnsi="GHEA Grapalat" w:cs="Arial LatArm"/>
                <w:lang w:val="pt-BR"/>
              </w:rPr>
            </w:pPr>
            <w:r>
              <w:rPr>
                <w:rFonts w:ascii="GHEA Grapalat" w:hAnsi="GHEA Grapalat" w:cs="Arial LatArm"/>
                <w:lang w:val="pt-BR"/>
              </w:rPr>
              <w:t>81</w:t>
            </w:r>
          </w:p>
        </w:tc>
        <w:tc>
          <w:tcPr>
            <w:tcW w:w="2520" w:type="dxa"/>
            <w:shd w:val="clear" w:color="auto" w:fill="auto"/>
            <w:vAlign w:val="center"/>
          </w:tcPr>
          <w:p w14:paraId="644265CD" w14:textId="0B8AFECA" w:rsidR="004B2D46" w:rsidRPr="000755C2" w:rsidRDefault="004B2D46" w:rsidP="004B2D46">
            <w:pPr>
              <w:jc w:val="center"/>
              <w:rPr>
                <w:rFonts w:ascii="GHEA Grapalat" w:hAnsi="GHEA Grapalat"/>
                <w:color w:val="000000"/>
                <w:sz w:val="16"/>
                <w:szCs w:val="16"/>
                <w:lang w:val="pt-BR"/>
              </w:rPr>
            </w:pPr>
            <w:r>
              <w:rPr>
                <w:rFonts w:ascii="GHEA Grapalat" w:hAnsi="GHEA Grapalat"/>
                <w:color w:val="333333"/>
                <w:sz w:val="16"/>
                <w:szCs w:val="16"/>
                <w:lang w:val="pt-BR"/>
              </w:rPr>
              <w:t>33141179/</w:t>
            </w:r>
            <w:r>
              <w:rPr>
                <w:rFonts w:ascii="GHEA Grapalat" w:hAnsi="GHEA Grapalat"/>
                <w:color w:val="333333"/>
                <w:sz w:val="16"/>
                <w:szCs w:val="16"/>
              </w:rPr>
              <w:t>1</w:t>
            </w:r>
          </w:p>
        </w:tc>
        <w:tc>
          <w:tcPr>
            <w:tcW w:w="2880" w:type="dxa"/>
            <w:shd w:val="clear" w:color="auto" w:fill="auto"/>
            <w:vAlign w:val="center"/>
          </w:tcPr>
          <w:p w14:paraId="62485691" w14:textId="6E5D5363" w:rsidR="004B2D46" w:rsidRPr="002B295F" w:rsidRDefault="004B2D46" w:rsidP="004B2D46">
            <w:pPr>
              <w:jc w:val="both"/>
              <w:rPr>
                <w:rFonts w:ascii="GHEA Grapalat" w:hAnsi="GHEA Grapalat" w:cs="Sylfaen"/>
                <w:sz w:val="20"/>
                <w:szCs w:val="20"/>
              </w:rPr>
            </w:pPr>
            <w:r w:rsidRPr="002B6DC2">
              <w:rPr>
                <w:rFonts w:ascii="GHEA Grapalat" w:hAnsi="GHEA Grapalat" w:cs="Sylfaen"/>
                <w:sz w:val="20"/>
                <w:szCs w:val="20"/>
              </w:rPr>
              <w:t>ախտորոշման բժշկական հավաքածուներ</w:t>
            </w:r>
          </w:p>
        </w:tc>
        <w:tc>
          <w:tcPr>
            <w:tcW w:w="540" w:type="dxa"/>
            <w:shd w:val="clear" w:color="auto" w:fill="auto"/>
          </w:tcPr>
          <w:p w14:paraId="0C2DE480" w14:textId="6A9B043F" w:rsidR="004B2D46" w:rsidRDefault="004B2D46" w:rsidP="004B2D46">
            <w:r w:rsidRPr="00FF147E">
              <w:rPr>
                <w:rFonts w:ascii="GHEA Grapalat" w:hAnsi="GHEA Grapalat" w:cs="Arial"/>
                <w:sz w:val="18"/>
                <w:szCs w:val="18"/>
                <w:lang w:val="pt-BR"/>
              </w:rPr>
              <w:t>%</w:t>
            </w:r>
          </w:p>
        </w:tc>
        <w:tc>
          <w:tcPr>
            <w:tcW w:w="540" w:type="dxa"/>
            <w:shd w:val="clear" w:color="auto" w:fill="auto"/>
          </w:tcPr>
          <w:p w14:paraId="57A3C496" w14:textId="65638ECA" w:rsidR="004B2D46" w:rsidRDefault="004B2D46" w:rsidP="004B2D46">
            <w:r w:rsidRPr="00FF147E">
              <w:rPr>
                <w:rFonts w:ascii="GHEA Grapalat" w:hAnsi="GHEA Grapalat" w:cs="Arial"/>
                <w:sz w:val="18"/>
                <w:szCs w:val="18"/>
                <w:lang w:val="pt-BR"/>
              </w:rPr>
              <w:t>%</w:t>
            </w:r>
          </w:p>
        </w:tc>
        <w:tc>
          <w:tcPr>
            <w:tcW w:w="630" w:type="dxa"/>
            <w:shd w:val="clear" w:color="auto" w:fill="auto"/>
          </w:tcPr>
          <w:p w14:paraId="40B99046" w14:textId="747A04FB" w:rsidR="004B2D46" w:rsidRDefault="004B2D46" w:rsidP="004B2D46">
            <w:r w:rsidRPr="00FF147E">
              <w:rPr>
                <w:rFonts w:ascii="GHEA Grapalat" w:hAnsi="GHEA Grapalat" w:cs="Arial"/>
                <w:sz w:val="18"/>
                <w:szCs w:val="18"/>
                <w:lang w:val="pt-BR"/>
              </w:rPr>
              <w:t>%</w:t>
            </w:r>
          </w:p>
        </w:tc>
        <w:tc>
          <w:tcPr>
            <w:tcW w:w="630" w:type="dxa"/>
            <w:shd w:val="clear" w:color="auto" w:fill="auto"/>
          </w:tcPr>
          <w:p w14:paraId="29E0A8D8" w14:textId="115CCB1D"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ABA3106" w14:textId="608FB94A"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43F782C1" w14:textId="637EC3B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95FFC36" w14:textId="197BE130"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25B4BC7" w14:textId="63E9213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376F8EB" w14:textId="7AC65E4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638313A" w14:textId="49371B0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74C56073" w14:textId="5BB00B1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3120893" w14:textId="4E81579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5DFBF59" w14:textId="47D4335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EF6F0CF" w14:textId="77777777" w:rsidTr="009565A7">
        <w:trPr>
          <w:cantSplit/>
          <w:trHeight w:val="728"/>
        </w:trPr>
        <w:tc>
          <w:tcPr>
            <w:tcW w:w="1525" w:type="dxa"/>
            <w:shd w:val="clear" w:color="auto" w:fill="auto"/>
            <w:vAlign w:val="center"/>
          </w:tcPr>
          <w:p w14:paraId="57B46716" w14:textId="3280DF03" w:rsidR="004B2D46" w:rsidRDefault="004B2D46" w:rsidP="004B2D46">
            <w:pPr>
              <w:jc w:val="center"/>
              <w:rPr>
                <w:rFonts w:ascii="GHEA Grapalat" w:hAnsi="GHEA Grapalat" w:cs="Arial LatArm"/>
                <w:lang w:val="pt-BR"/>
              </w:rPr>
            </w:pPr>
            <w:r>
              <w:rPr>
                <w:rFonts w:ascii="GHEA Grapalat" w:hAnsi="GHEA Grapalat" w:cs="Arial LatArm"/>
                <w:lang w:val="pt-BR"/>
              </w:rPr>
              <w:t>82</w:t>
            </w:r>
          </w:p>
        </w:tc>
        <w:tc>
          <w:tcPr>
            <w:tcW w:w="2520" w:type="dxa"/>
            <w:shd w:val="clear" w:color="auto" w:fill="auto"/>
            <w:vAlign w:val="center"/>
          </w:tcPr>
          <w:p w14:paraId="3EE3945A" w14:textId="14F83735"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33141179/</w:t>
            </w:r>
            <w:r>
              <w:rPr>
                <w:rFonts w:ascii="GHEA Grapalat" w:hAnsi="GHEA Grapalat"/>
                <w:color w:val="333333"/>
                <w:sz w:val="16"/>
                <w:szCs w:val="16"/>
              </w:rPr>
              <w:t>2</w:t>
            </w:r>
          </w:p>
        </w:tc>
        <w:tc>
          <w:tcPr>
            <w:tcW w:w="2880" w:type="dxa"/>
            <w:shd w:val="clear" w:color="auto" w:fill="auto"/>
            <w:vAlign w:val="center"/>
          </w:tcPr>
          <w:p w14:paraId="3BBF26F9" w14:textId="116A99D0" w:rsidR="004B2D46" w:rsidRPr="002B6DC2" w:rsidRDefault="004B2D46" w:rsidP="004B2D46">
            <w:pPr>
              <w:jc w:val="both"/>
              <w:rPr>
                <w:rFonts w:ascii="GHEA Grapalat" w:hAnsi="GHEA Grapalat" w:cs="Sylfaen"/>
                <w:sz w:val="20"/>
                <w:szCs w:val="20"/>
              </w:rPr>
            </w:pPr>
            <w:r w:rsidRPr="002B6DC2">
              <w:rPr>
                <w:rFonts w:ascii="GHEA Grapalat" w:hAnsi="GHEA Grapalat" w:cs="Sylfaen"/>
                <w:sz w:val="20"/>
                <w:szCs w:val="20"/>
              </w:rPr>
              <w:t>ախտորոշման բժշկական հավաքածուներ</w:t>
            </w:r>
          </w:p>
        </w:tc>
        <w:tc>
          <w:tcPr>
            <w:tcW w:w="540" w:type="dxa"/>
            <w:shd w:val="clear" w:color="auto" w:fill="auto"/>
          </w:tcPr>
          <w:p w14:paraId="2F46F5FA" w14:textId="57FEE6F6" w:rsidR="004B2D46" w:rsidRDefault="004B2D46" w:rsidP="004B2D46">
            <w:r w:rsidRPr="00FF147E">
              <w:rPr>
                <w:rFonts w:ascii="GHEA Grapalat" w:hAnsi="GHEA Grapalat" w:cs="Arial"/>
                <w:sz w:val="18"/>
                <w:szCs w:val="18"/>
                <w:lang w:val="pt-BR"/>
              </w:rPr>
              <w:t>%</w:t>
            </w:r>
          </w:p>
        </w:tc>
        <w:tc>
          <w:tcPr>
            <w:tcW w:w="540" w:type="dxa"/>
            <w:shd w:val="clear" w:color="auto" w:fill="auto"/>
          </w:tcPr>
          <w:p w14:paraId="5057314A" w14:textId="3769C75B" w:rsidR="004B2D46" w:rsidRDefault="004B2D46" w:rsidP="004B2D46">
            <w:r w:rsidRPr="00FF147E">
              <w:rPr>
                <w:rFonts w:ascii="GHEA Grapalat" w:hAnsi="GHEA Grapalat" w:cs="Arial"/>
                <w:sz w:val="18"/>
                <w:szCs w:val="18"/>
                <w:lang w:val="pt-BR"/>
              </w:rPr>
              <w:t>%</w:t>
            </w:r>
          </w:p>
        </w:tc>
        <w:tc>
          <w:tcPr>
            <w:tcW w:w="630" w:type="dxa"/>
            <w:shd w:val="clear" w:color="auto" w:fill="auto"/>
          </w:tcPr>
          <w:p w14:paraId="3C0AC9F0" w14:textId="081E015B" w:rsidR="004B2D46" w:rsidRDefault="004B2D46" w:rsidP="004B2D46">
            <w:r w:rsidRPr="00FF147E">
              <w:rPr>
                <w:rFonts w:ascii="GHEA Grapalat" w:hAnsi="GHEA Grapalat" w:cs="Arial"/>
                <w:sz w:val="18"/>
                <w:szCs w:val="18"/>
                <w:lang w:val="pt-BR"/>
              </w:rPr>
              <w:t>%</w:t>
            </w:r>
          </w:p>
        </w:tc>
        <w:tc>
          <w:tcPr>
            <w:tcW w:w="630" w:type="dxa"/>
            <w:shd w:val="clear" w:color="auto" w:fill="auto"/>
          </w:tcPr>
          <w:p w14:paraId="04F1BECD" w14:textId="2FE8C76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931844E" w14:textId="04C428B9"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0BAD8945" w14:textId="1128637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B77C2E2" w14:textId="407AB28C"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C7C0F06" w14:textId="01AB6F9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E59387E" w14:textId="271C0DB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FD8EF0C" w14:textId="621452D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0577ED2" w14:textId="0BA68E1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7A90180" w14:textId="530A8A9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9AB62B8" w14:textId="32C3494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65280705" w14:textId="77777777" w:rsidTr="009565A7">
        <w:trPr>
          <w:cantSplit/>
          <w:trHeight w:val="728"/>
        </w:trPr>
        <w:tc>
          <w:tcPr>
            <w:tcW w:w="1525" w:type="dxa"/>
            <w:shd w:val="clear" w:color="auto" w:fill="auto"/>
            <w:vAlign w:val="center"/>
          </w:tcPr>
          <w:p w14:paraId="2D38B3B6" w14:textId="4BA23A3C" w:rsidR="004B2D46" w:rsidRDefault="004B2D46" w:rsidP="004B2D46">
            <w:pPr>
              <w:jc w:val="center"/>
              <w:rPr>
                <w:rFonts w:ascii="GHEA Grapalat" w:hAnsi="GHEA Grapalat" w:cs="Arial LatArm"/>
                <w:lang w:val="pt-BR"/>
              </w:rPr>
            </w:pPr>
            <w:r>
              <w:rPr>
                <w:rFonts w:ascii="GHEA Grapalat" w:hAnsi="GHEA Grapalat" w:cs="Arial LatArm"/>
                <w:lang w:val="pt-BR"/>
              </w:rPr>
              <w:t>83</w:t>
            </w:r>
          </w:p>
        </w:tc>
        <w:tc>
          <w:tcPr>
            <w:tcW w:w="2520" w:type="dxa"/>
            <w:shd w:val="clear" w:color="auto" w:fill="auto"/>
            <w:vAlign w:val="center"/>
          </w:tcPr>
          <w:p w14:paraId="73532A66" w14:textId="29A0ED75"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33141179/</w:t>
            </w:r>
            <w:r>
              <w:rPr>
                <w:rFonts w:ascii="GHEA Grapalat" w:hAnsi="GHEA Grapalat"/>
                <w:color w:val="333333"/>
                <w:sz w:val="16"/>
                <w:szCs w:val="16"/>
              </w:rPr>
              <w:t>3</w:t>
            </w:r>
          </w:p>
        </w:tc>
        <w:tc>
          <w:tcPr>
            <w:tcW w:w="2880" w:type="dxa"/>
            <w:shd w:val="clear" w:color="auto" w:fill="auto"/>
            <w:vAlign w:val="center"/>
          </w:tcPr>
          <w:p w14:paraId="588E90BA" w14:textId="1DC27D4B" w:rsidR="004B2D46" w:rsidRPr="002B6DC2" w:rsidRDefault="004B2D46" w:rsidP="004B2D46">
            <w:pPr>
              <w:jc w:val="both"/>
              <w:rPr>
                <w:rFonts w:ascii="GHEA Grapalat" w:hAnsi="GHEA Grapalat" w:cs="Sylfaen"/>
                <w:sz w:val="20"/>
                <w:szCs w:val="20"/>
              </w:rPr>
            </w:pPr>
            <w:r w:rsidRPr="002B6DC2">
              <w:rPr>
                <w:rFonts w:ascii="GHEA Grapalat" w:hAnsi="GHEA Grapalat" w:cs="Sylfaen"/>
                <w:sz w:val="20"/>
                <w:szCs w:val="20"/>
              </w:rPr>
              <w:t>ախտորոշման բժշկական հավաքածուներ</w:t>
            </w:r>
          </w:p>
        </w:tc>
        <w:tc>
          <w:tcPr>
            <w:tcW w:w="540" w:type="dxa"/>
            <w:shd w:val="clear" w:color="auto" w:fill="auto"/>
          </w:tcPr>
          <w:p w14:paraId="70530B34" w14:textId="68EF51CB" w:rsidR="004B2D46" w:rsidRDefault="004B2D46" w:rsidP="004B2D46">
            <w:r w:rsidRPr="00FF147E">
              <w:rPr>
                <w:rFonts w:ascii="GHEA Grapalat" w:hAnsi="GHEA Grapalat" w:cs="Arial"/>
                <w:sz w:val="18"/>
                <w:szCs w:val="18"/>
                <w:lang w:val="pt-BR"/>
              </w:rPr>
              <w:t>%</w:t>
            </w:r>
          </w:p>
        </w:tc>
        <w:tc>
          <w:tcPr>
            <w:tcW w:w="540" w:type="dxa"/>
            <w:shd w:val="clear" w:color="auto" w:fill="auto"/>
          </w:tcPr>
          <w:p w14:paraId="3CE1CFB7" w14:textId="7011BE14" w:rsidR="004B2D46" w:rsidRDefault="004B2D46" w:rsidP="004B2D46">
            <w:r w:rsidRPr="00FF147E">
              <w:rPr>
                <w:rFonts w:ascii="GHEA Grapalat" w:hAnsi="GHEA Grapalat" w:cs="Arial"/>
                <w:sz w:val="18"/>
                <w:szCs w:val="18"/>
                <w:lang w:val="pt-BR"/>
              </w:rPr>
              <w:t>%</w:t>
            </w:r>
          </w:p>
        </w:tc>
        <w:tc>
          <w:tcPr>
            <w:tcW w:w="630" w:type="dxa"/>
            <w:shd w:val="clear" w:color="auto" w:fill="auto"/>
          </w:tcPr>
          <w:p w14:paraId="3DEA62D7" w14:textId="0226B064" w:rsidR="004B2D46" w:rsidRDefault="004B2D46" w:rsidP="004B2D46">
            <w:r w:rsidRPr="00FF147E">
              <w:rPr>
                <w:rFonts w:ascii="GHEA Grapalat" w:hAnsi="GHEA Grapalat" w:cs="Arial"/>
                <w:sz w:val="18"/>
                <w:szCs w:val="18"/>
                <w:lang w:val="pt-BR"/>
              </w:rPr>
              <w:t>%</w:t>
            </w:r>
          </w:p>
        </w:tc>
        <w:tc>
          <w:tcPr>
            <w:tcW w:w="630" w:type="dxa"/>
            <w:shd w:val="clear" w:color="auto" w:fill="auto"/>
          </w:tcPr>
          <w:p w14:paraId="63DEB742" w14:textId="103709F9"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229410E" w14:textId="745AF6B4"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3B1AD5F" w14:textId="557D518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254F5F2" w14:textId="3E2082F8"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06C15FC" w14:textId="28E54B2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D9452EA" w14:textId="7A47987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E3DCA34" w14:textId="40BB4C5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382F5A5" w14:textId="0FA67B5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216A318" w14:textId="5673559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97B95A1" w14:textId="08DF287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29C13A1" w14:textId="77777777" w:rsidTr="009565A7">
        <w:trPr>
          <w:cantSplit/>
          <w:trHeight w:val="728"/>
        </w:trPr>
        <w:tc>
          <w:tcPr>
            <w:tcW w:w="1525" w:type="dxa"/>
            <w:shd w:val="clear" w:color="auto" w:fill="auto"/>
            <w:vAlign w:val="center"/>
          </w:tcPr>
          <w:p w14:paraId="2E58B857" w14:textId="78A9DC87" w:rsidR="004B2D46" w:rsidRDefault="004B2D46" w:rsidP="004B2D46">
            <w:pPr>
              <w:jc w:val="center"/>
              <w:rPr>
                <w:rFonts w:ascii="GHEA Grapalat" w:hAnsi="GHEA Grapalat" w:cs="Arial LatArm"/>
                <w:lang w:val="pt-BR"/>
              </w:rPr>
            </w:pPr>
            <w:r>
              <w:rPr>
                <w:rFonts w:ascii="GHEA Grapalat" w:hAnsi="GHEA Grapalat" w:cs="Arial LatArm"/>
                <w:lang w:val="pt-BR"/>
              </w:rPr>
              <w:t>84</w:t>
            </w:r>
          </w:p>
        </w:tc>
        <w:tc>
          <w:tcPr>
            <w:tcW w:w="2520" w:type="dxa"/>
            <w:shd w:val="clear" w:color="auto" w:fill="auto"/>
            <w:vAlign w:val="center"/>
          </w:tcPr>
          <w:p w14:paraId="1CA4A86A" w14:textId="277E2D77"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33141193/</w:t>
            </w:r>
            <w:r>
              <w:rPr>
                <w:rFonts w:ascii="GHEA Grapalat" w:hAnsi="GHEA Grapalat"/>
                <w:color w:val="333333"/>
                <w:sz w:val="16"/>
                <w:szCs w:val="16"/>
              </w:rPr>
              <w:t>1</w:t>
            </w:r>
          </w:p>
        </w:tc>
        <w:tc>
          <w:tcPr>
            <w:tcW w:w="2880" w:type="dxa"/>
            <w:shd w:val="clear" w:color="auto" w:fill="auto"/>
            <w:vAlign w:val="center"/>
          </w:tcPr>
          <w:p w14:paraId="73DDB6EF" w14:textId="2EA302FA" w:rsidR="004B2D46" w:rsidRPr="002B6DC2" w:rsidRDefault="004B2D46" w:rsidP="004B2D46">
            <w:pPr>
              <w:jc w:val="both"/>
              <w:rPr>
                <w:rFonts w:ascii="GHEA Grapalat" w:hAnsi="GHEA Grapalat" w:cs="Sylfaen"/>
                <w:sz w:val="20"/>
                <w:szCs w:val="20"/>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c>
          <w:tcPr>
            <w:tcW w:w="540" w:type="dxa"/>
            <w:shd w:val="clear" w:color="auto" w:fill="auto"/>
          </w:tcPr>
          <w:p w14:paraId="1BBFD328" w14:textId="4021BE33" w:rsidR="004B2D46" w:rsidRDefault="004B2D46" w:rsidP="004B2D46">
            <w:r w:rsidRPr="00FF147E">
              <w:rPr>
                <w:rFonts w:ascii="GHEA Grapalat" w:hAnsi="GHEA Grapalat" w:cs="Arial"/>
                <w:sz w:val="18"/>
                <w:szCs w:val="18"/>
                <w:lang w:val="pt-BR"/>
              </w:rPr>
              <w:t>%</w:t>
            </w:r>
          </w:p>
        </w:tc>
        <w:tc>
          <w:tcPr>
            <w:tcW w:w="540" w:type="dxa"/>
            <w:shd w:val="clear" w:color="auto" w:fill="auto"/>
          </w:tcPr>
          <w:p w14:paraId="29146167" w14:textId="73B6052A" w:rsidR="004B2D46" w:rsidRDefault="004B2D46" w:rsidP="004B2D46">
            <w:r w:rsidRPr="00FF147E">
              <w:rPr>
                <w:rFonts w:ascii="GHEA Grapalat" w:hAnsi="GHEA Grapalat" w:cs="Arial"/>
                <w:sz w:val="18"/>
                <w:szCs w:val="18"/>
                <w:lang w:val="pt-BR"/>
              </w:rPr>
              <w:t>%</w:t>
            </w:r>
          </w:p>
        </w:tc>
        <w:tc>
          <w:tcPr>
            <w:tcW w:w="630" w:type="dxa"/>
            <w:shd w:val="clear" w:color="auto" w:fill="auto"/>
          </w:tcPr>
          <w:p w14:paraId="0DE964EB" w14:textId="2149A5E0" w:rsidR="004B2D46" w:rsidRDefault="004B2D46" w:rsidP="004B2D46">
            <w:r w:rsidRPr="00FF147E">
              <w:rPr>
                <w:rFonts w:ascii="GHEA Grapalat" w:hAnsi="GHEA Grapalat" w:cs="Arial"/>
                <w:sz w:val="18"/>
                <w:szCs w:val="18"/>
                <w:lang w:val="pt-BR"/>
              </w:rPr>
              <w:t>%</w:t>
            </w:r>
          </w:p>
        </w:tc>
        <w:tc>
          <w:tcPr>
            <w:tcW w:w="630" w:type="dxa"/>
            <w:shd w:val="clear" w:color="auto" w:fill="auto"/>
          </w:tcPr>
          <w:p w14:paraId="4DD13D33" w14:textId="2A864E7B"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F259F59" w14:textId="60B74BC1"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15F00A9" w14:textId="43ACAA5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4A91975" w14:textId="004D4355"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66424A9C" w14:textId="7F7FDED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83529DA" w14:textId="27B1361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A93483E" w14:textId="6C6C629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F474745" w14:textId="00D6E17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C85E640" w14:textId="21A7451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7DF0A53" w14:textId="7420713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38A9E972" w14:textId="77777777" w:rsidTr="009565A7">
        <w:trPr>
          <w:cantSplit/>
          <w:trHeight w:val="728"/>
        </w:trPr>
        <w:tc>
          <w:tcPr>
            <w:tcW w:w="1525" w:type="dxa"/>
            <w:shd w:val="clear" w:color="auto" w:fill="auto"/>
            <w:vAlign w:val="center"/>
          </w:tcPr>
          <w:p w14:paraId="4D003473" w14:textId="696D83FE" w:rsidR="004B2D46" w:rsidRDefault="004B2D46" w:rsidP="004B2D46">
            <w:pPr>
              <w:jc w:val="center"/>
              <w:rPr>
                <w:rFonts w:ascii="GHEA Grapalat" w:hAnsi="GHEA Grapalat" w:cs="Arial LatArm"/>
                <w:lang w:val="pt-BR"/>
              </w:rPr>
            </w:pPr>
            <w:r>
              <w:rPr>
                <w:rFonts w:ascii="GHEA Grapalat" w:hAnsi="GHEA Grapalat" w:cs="Arial LatArm"/>
                <w:lang w:val="pt-BR"/>
              </w:rPr>
              <w:t>85</w:t>
            </w:r>
          </w:p>
        </w:tc>
        <w:tc>
          <w:tcPr>
            <w:tcW w:w="2520" w:type="dxa"/>
            <w:shd w:val="clear" w:color="auto" w:fill="auto"/>
            <w:vAlign w:val="center"/>
          </w:tcPr>
          <w:p w14:paraId="1BE9114C" w14:textId="296D8F5A"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33141193</w:t>
            </w:r>
            <w:r w:rsidRPr="009838E0">
              <w:rPr>
                <w:rFonts w:ascii="GHEA Grapalat" w:hAnsi="GHEA Grapalat"/>
                <w:color w:val="333333"/>
                <w:sz w:val="16"/>
                <w:szCs w:val="16"/>
                <w:lang w:val="pt-BR"/>
              </w:rPr>
              <w:t>/</w:t>
            </w:r>
            <w:r>
              <w:rPr>
                <w:rFonts w:ascii="GHEA Grapalat" w:hAnsi="GHEA Grapalat"/>
                <w:color w:val="333333"/>
                <w:sz w:val="16"/>
                <w:szCs w:val="16"/>
              </w:rPr>
              <w:t>2</w:t>
            </w:r>
          </w:p>
        </w:tc>
        <w:tc>
          <w:tcPr>
            <w:tcW w:w="2880" w:type="dxa"/>
            <w:shd w:val="clear" w:color="auto" w:fill="auto"/>
            <w:vAlign w:val="center"/>
          </w:tcPr>
          <w:p w14:paraId="57494B34" w14:textId="6B212EA2" w:rsidR="004B2D46" w:rsidRPr="008D6693" w:rsidRDefault="004B2D46" w:rsidP="004B2D46">
            <w:pPr>
              <w:jc w:val="both"/>
              <w:rPr>
                <w:rFonts w:ascii="GHEA Grapalat" w:hAnsi="GHEA Grapalat" w:cs="Sylfaen"/>
                <w:sz w:val="20"/>
                <w:szCs w:val="20"/>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c>
          <w:tcPr>
            <w:tcW w:w="540" w:type="dxa"/>
            <w:shd w:val="clear" w:color="auto" w:fill="auto"/>
          </w:tcPr>
          <w:p w14:paraId="31D6E561" w14:textId="698A821E" w:rsidR="004B2D46" w:rsidRDefault="004B2D46" w:rsidP="004B2D46">
            <w:r w:rsidRPr="00FF147E">
              <w:rPr>
                <w:rFonts w:ascii="GHEA Grapalat" w:hAnsi="GHEA Grapalat" w:cs="Arial"/>
                <w:sz w:val="18"/>
                <w:szCs w:val="18"/>
                <w:lang w:val="pt-BR"/>
              </w:rPr>
              <w:t>%</w:t>
            </w:r>
          </w:p>
        </w:tc>
        <w:tc>
          <w:tcPr>
            <w:tcW w:w="540" w:type="dxa"/>
            <w:shd w:val="clear" w:color="auto" w:fill="auto"/>
          </w:tcPr>
          <w:p w14:paraId="1C2A8BC3" w14:textId="28F11EDC" w:rsidR="004B2D46" w:rsidRDefault="004B2D46" w:rsidP="004B2D46">
            <w:r w:rsidRPr="00FF147E">
              <w:rPr>
                <w:rFonts w:ascii="GHEA Grapalat" w:hAnsi="GHEA Grapalat" w:cs="Arial"/>
                <w:sz w:val="18"/>
                <w:szCs w:val="18"/>
                <w:lang w:val="pt-BR"/>
              </w:rPr>
              <w:t>%</w:t>
            </w:r>
          </w:p>
        </w:tc>
        <w:tc>
          <w:tcPr>
            <w:tcW w:w="630" w:type="dxa"/>
            <w:shd w:val="clear" w:color="auto" w:fill="auto"/>
          </w:tcPr>
          <w:p w14:paraId="2740834B" w14:textId="216D4909" w:rsidR="004B2D46" w:rsidRDefault="004B2D46" w:rsidP="004B2D46">
            <w:r w:rsidRPr="00FF147E">
              <w:rPr>
                <w:rFonts w:ascii="GHEA Grapalat" w:hAnsi="GHEA Grapalat" w:cs="Arial"/>
                <w:sz w:val="18"/>
                <w:szCs w:val="18"/>
                <w:lang w:val="pt-BR"/>
              </w:rPr>
              <w:t>%</w:t>
            </w:r>
          </w:p>
        </w:tc>
        <w:tc>
          <w:tcPr>
            <w:tcW w:w="630" w:type="dxa"/>
            <w:shd w:val="clear" w:color="auto" w:fill="auto"/>
          </w:tcPr>
          <w:p w14:paraId="70F9AAB6" w14:textId="7D7D80E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516F97C" w14:textId="72E20865"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4D6DDD24" w14:textId="520EA0D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AC998C8" w14:textId="2F1CC230"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72F6D6F1" w14:textId="6794FB9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2A0D4CA" w14:textId="547606E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F0FF8F6" w14:textId="150F5BE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52CEDC52" w14:textId="4E9588A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4E7165F" w14:textId="2911746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10521986" w14:textId="1BA41AD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1C88DB0" w14:textId="77777777" w:rsidTr="009565A7">
        <w:trPr>
          <w:cantSplit/>
          <w:trHeight w:val="728"/>
        </w:trPr>
        <w:tc>
          <w:tcPr>
            <w:tcW w:w="1525" w:type="dxa"/>
            <w:shd w:val="clear" w:color="auto" w:fill="auto"/>
            <w:vAlign w:val="center"/>
          </w:tcPr>
          <w:p w14:paraId="05B26160" w14:textId="05F051D0" w:rsidR="004B2D46" w:rsidRDefault="004B2D46" w:rsidP="004B2D46">
            <w:pPr>
              <w:jc w:val="center"/>
              <w:rPr>
                <w:rFonts w:ascii="GHEA Grapalat" w:hAnsi="GHEA Grapalat" w:cs="Arial LatArm"/>
                <w:lang w:val="pt-BR"/>
              </w:rPr>
            </w:pPr>
            <w:r>
              <w:rPr>
                <w:rFonts w:ascii="GHEA Grapalat" w:hAnsi="GHEA Grapalat" w:cs="Arial LatArm"/>
                <w:lang w:val="pt-BR"/>
              </w:rPr>
              <w:t>86</w:t>
            </w:r>
          </w:p>
        </w:tc>
        <w:tc>
          <w:tcPr>
            <w:tcW w:w="2520" w:type="dxa"/>
            <w:shd w:val="clear" w:color="auto" w:fill="auto"/>
            <w:vAlign w:val="center"/>
          </w:tcPr>
          <w:p w14:paraId="274E456A" w14:textId="6F7F46DE"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33141193/</w:t>
            </w:r>
            <w:r>
              <w:rPr>
                <w:rFonts w:ascii="GHEA Grapalat" w:hAnsi="GHEA Grapalat"/>
                <w:color w:val="333333"/>
                <w:sz w:val="16"/>
                <w:szCs w:val="16"/>
              </w:rPr>
              <w:t>3</w:t>
            </w:r>
          </w:p>
        </w:tc>
        <w:tc>
          <w:tcPr>
            <w:tcW w:w="2880" w:type="dxa"/>
            <w:shd w:val="clear" w:color="auto" w:fill="auto"/>
          </w:tcPr>
          <w:p w14:paraId="00C9CD6D" w14:textId="00CEAD3A" w:rsidR="004B2D46" w:rsidRPr="008D6693" w:rsidRDefault="004B2D46" w:rsidP="004B2D46">
            <w:pPr>
              <w:jc w:val="both"/>
              <w:rPr>
                <w:rFonts w:ascii="GHEA Grapalat" w:hAnsi="GHEA Grapalat" w:cs="Sylfaen"/>
                <w:sz w:val="20"/>
                <w:szCs w:val="20"/>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c>
          <w:tcPr>
            <w:tcW w:w="540" w:type="dxa"/>
            <w:shd w:val="clear" w:color="auto" w:fill="auto"/>
          </w:tcPr>
          <w:p w14:paraId="58DA80E0" w14:textId="01AE9FB4" w:rsidR="004B2D46" w:rsidRDefault="004B2D46" w:rsidP="004B2D46">
            <w:r w:rsidRPr="00FF147E">
              <w:rPr>
                <w:rFonts w:ascii="GHEA Grapalat" w:hAnsi="GHEA Grapalat" w:cs="Arial"/>
                <w:sz w:val="18"/>
                <w:szCs w:val="18"/>
                <w:lang w:val="pt-BR"/>
              </w:rPr>
              <w:t>%</w:t>
            </w:r>
          </w:p>
        </w:tc>
        <w:tc>
          <w:tcPr>
            <w:tcW w:w="540" w:type="dxa"/>
            <w:shd w:val="clear" w:color="auto" w:fill="auto"/>
          </w:tcPr>
          <w:p w14:paraId="518EE6A5" w14:textId="4539A87A" w:rsidR="004B2D46" w:rsidRDefault="004B2D46" w:rsidP="004B2D46">
            <w:r w:rsidRPr="00FF147E">
              <w:rPr>
                <w:rFonts w:ascii="GHEA Grapalat" w:hAnsi="GHEA Grapalat" w:cs="Arial"/>
                <w:sz w:val="18"/>
                <w:szCs w:val="18"/>
                <w:lang w:val="pt-BR"/>
              </w:rPr>
              <w:t>%</w:t>
            </w:r>
          </w:p>
        </w:tc>
        <w:tc>
          <w:tcPr>
            <w:tcW w:w="630" w:type="dxa"/>
            <w:shd w:val="clear" w:color="auto" w:fill="auto"/>
          </w:tcPr>
          <w:p w14:paraId="72332201" w14:textId="7897B3C2" w:rsidR="004B2D46" w:rsidRDefault="004B2D46" w:rsidP="004B2D46">
            <w:r w:rsidRPr="00FF147E">
              <w:rPr>
                <w:rFonts w:ascii="GHEA Grapalat" w:hAnsi="GHEA Grapalat" w:cs="Arial"/>
                <w:sz w:val="18"/>
                <w:szCs w:val="18"/>
                <w:lang w:val="pt-BR"/>
              </w:rPr>
              <w:t>%</w:t>
            </w:r>
          </w:p>
        </w:tc>
        <w:tc>
          <w:tcPr>
            <w:tcW w:w="630" w:type="dxa"/>
            <w:shd w:val="clear" w:color="auto" w:fill="auto"/>
          </w:tcPr>
          <w:p w14:paraId="2EAC66F1" w14:textId="52C7DF6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6F5F8A7" w14:textId="6469105D"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4550F4FC" w14:textId="163D59E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DD34AFA" w14:textId="7D5268A7"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3DF03415" w14:textId="59853BF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30AEC9C" w14:textId="4EF4666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523F47E" w14:textId="0944878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F6734C1" w14:textId="59A8150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55FA5AE" w14:textId="1DAB0AA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5163EEAF" w14:textId="01A70F5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7B021DDD" w14:textId="77777777" w:rsidTr="009565A7">
        <w:trPr>
          <w:cantSplit/>
          <w:trHeight w:val="728"/>
        </w:trPr>
        <w:tc>
          <w:tcPr>
            <w:tcW w:w="1525" w:type="dxa"/>
            <w:shd w:val="clear" w:color="auto" w:fill="auto"/>
            <w:vAlign w:val="center"/>
          </w:tcPr>
          <w:p w14:paraId="231E069E" w14:textId="1B4095E2" w:rsidR="004B2D46" w:rsidRDefault="004B2D46" w:rsidP="004B2D46">
            <w:pPr>
              <w:jc w:val="center"/>
              <w:rPr>
                <w:rFonts w:ascii="GHEA Grapalat" w:hAnsi="GHEA Grapalat" w:cs="Arial LatArm"/>
                <w:lang w:val="pt-BR"/>
              </w:rPr>
            </w:pPr>
            <w:r>
              <w:rPr>
                <w:rFonts w:ascii="GHEA Grapalat" w:hAnsi="GHEA Grapalat" w:cs="Arial LatArm"/>
                <w:lang w:val="pt-BR"/>
              </w:rPr>
              <w:lastRenderedPageBreak/>
              <w:t>87</w:t>
            </w:r>
          </w:p>
        </w:tc>
        <w:tc>
          <w:tcPr>
            <w:tcW w:w="2520" w:type="dxa"/>
            <w:shd w:val="clear" w:color="auto" w:fill="auto"/>
            <w:vAlign w:val="center"/>
          </w:tcPr>
          <w:p w14:paraId="51F091DF" w14:textId="17C2B67A"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33141193/</w:t>
            </w:r>
            <w:r>
              <w:rPr>
                <w:rFonts w:ascii="GHEA Grapalat" w:hAnsi="GHEA Grapalat"/>
                <w:color w:val="333333"/>
                <w:sz w:val="16"/>
                <w:szCs w:val="16"/>
                <w:lang w:val="hy-AM"/>
              </w:rPr>
              <w:t>4</w:t>
            </w:r>
          </w:p>
        </w:tc>
        <w:tc>
          <w:tcPr>
            <w:tcW w:w="2880" w:type="dxa"/>
            <w:shd w:val="clear" w:color="auto" w:fill="auto"/>
          </w:tcPr>
          <w:p w14:paraId="1518F3E0" w14:textId="23DF22B7" w:rsidR="004B2D46" w:rsidRPr="008D6693" w:rsidRDefault="004B2D46" w:rsidP="004B2D46">
            <w:pPr>
              <w:jc w:val="both"/>
              <w:rPr>
                <w:rFonts w:ascii="GHEA Grapalat" w:hAnsi="GHEA Grapalat" w:cs="Sylfaen"/>
                <w:sz w:val="20"/>
                <w:szCs w:val="20"/>
              </w:rPr>
            </w:pPr>
            <w:r w:rsidRPr="006168E7">
              <w:rPr>
                <w:rFonts w:ascii="GHEA Grapalat" w:hAnsi="GHEA Grapalat" w:cs="Sylfaen"/>
                <w:sz w:val="20"/>
                <w:szCs w:val="20"/>
              </w:rPr>
              <w:t>ատամնաբուժական սպառման պարագաներ</w:t>
            </w:r>
          </w:p>
        </w:tc>
        <w:tc>
          <w:tcPr>
            <w:tcW w:w="540" w:type="dxa"/>
            <w:shd w:val="clear" w:color="auto" w:fill="auto"/>
          </w:tcPr>
          <w:p w14:paraId="7950A65F" w14:textId="233177F6" w:rsidR="004B2D46" w:rsidRDefault="004B2D46" w:rsidP="004B2D46">
            <w:r w:rsidRPr="00FF147E">
              <w:rPr>
                <w:rFonts w:ascii="GHEA Grapalat" w:hAnsi="GHEA Grapalat" w:cs="Arial"/>
                <w:sz w:val="18"/>
                <w:szCs w:val="18"/>
                <w:lang w:val="pt-BR"/>
              </w:rPr>
              <w:t>%</w:t>
            </w:r>
          </w:p>
        </w:tc>
        <w:tc>
          <w:tcPr>
            <w:tcW w:w="540" w:type="dxa"/>
            <w:shd w:val="clear" w:color="auto" w:fill="auto"/>
          </w:tcPr>
          <w:p w14:paraId="260B8E16" w14:textId="50011FE5" w:rsidR="004B2D46" w:rsidRDefault="004B2D46" w:rsidP="004B2D46">
            <w:r w:rsidRPr="00FF147E">
              <w:rPr>
                <w:rFonts w:ascii="GHEA Grapalat" w:hAnsi="GHEA Grapalat" w:cs="Arial"/>
                <w:sz w:val="18"/>
                <w:szCs w:val="18"/>
                <w:lang w:val="pt-BR"/>
              </w:rPr>
              <w:t>%</w:t>
            </w:r>
          </w:p>
        </w:tc>
        <w:tc>
          <w:tcPr>
            <w:tcW w:w="630" w:type="dxa"/>
            <w:shd w:val="clear" w:color="auto" w:fill="auto"/>
          </w:tcPr>
          <w:p w14:paraId="2456BA56" w14:textId="6ED82358" w:rsidR="004B2D46" w:rsidRDefault="004B2D46" w:rsidP="004B2D46">
            <w:r w:rsidRPr="00FF147E">
              <w:rPr>
                <w:rFonts w:ascii="GHEA Grapalat" w:hAnsi="GHEA Grapalat" w:cs="Arial"/>
                <w:sz w:val="18"/>
                <w:szCs w:val="18"/>
                <w:lang w:val="pt-BR"/>
              </w:rPr>
              <w:t>%</w:t>
            </w:r>
          </w:p>
        </w:tc>
        <w:tc>
          <w:tcPr>
            <w:tcW w:w="630" w:type="dxa"/>
            <w:shd w:val="clear" w:color="auto" w:fill="auto"/>
          </w:tcPr>
          <w:p w14:paraId="2E372EA4" w14:textId="58D38F59"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605024D" w14:textId="2DA59B6D"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9360AB4" w14:textId="4AADFDA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9458737" w14:textId="5D85C641"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B610B11" w14:textId="6759E6E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4F26CF5" w14:textId="110928A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34ACE6B" w14:textId="25110AA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7DDA96D" w14:textId="203BB93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DB98A2B" w14:textId="45C478D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51F69014" w14:textId="01033C0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1B1D2B5" w14:textId="77777777" w:rsidTr="009565A7">
        <w:trPr>
          <w:cantSplit/>
          <w:trHeight w:val="728"/>
        </w:trPr>
        <w:tc>
          <w:tcPr>
            <w:tcW w:w="1525" w:type="dxa"/>
            <w:shd w:val="clear" w:color="auto" w:fill="auto"/>
            <w:vAlign w:val="center"/>
          </w:tcPr>
          <w:p w14:paraId="6F93BB07" w14:textId="5DED3355" w:rsidR="004B2D46" w:rsidRDefault="004B2D46" w:rsidP="004B2D46">
            <w:pPr>
              <w:jc w:val="center"/>
              <w:rPr>
                <w:rFonts w:ascii="GHEA Grapalat" w:hAnsi="GHEA Grapalat" w:cs="Arial LatArm"/>
                <w:lang w:val="pt-BR"/>
              </w:rPr>
            </w:pPr>
            <w:r>
              <w:rPr>
                <w:rFonts w:ascii="GHEA Grapalat" w:hAnsi="GHEA Grapalat" w:cs="Arial LatArm"/>
                <w:lang w:val="pt-BR"/>
              </w:rPr>
              <w:t>88</w:t>
            </w:r>
          </w:p>
        </w:tc>
        <w:tc>
          <w:tcPr>
            <w:tcW w:w="2520" w:type="dxa"/>
            <w:shd w:val="clear" w:color="auto" w:fill="auto"/>
            <w:vAlign w:val="center"/>
          </w:tcPr>
          <w:p w14:paraId="117AF5FB" w14:textId="6FD72BF4"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33141193/</w:t>
            </w:r>
            <w:r>
              <w:rPr>
                <w:rFonts w:ascii="GHEA Grapalat" w:hAnsi="GHEA Grapalat"/>
                <w:color w:val="333333"/>
                <w:sz w:val="16"/>
                <w:szCs w:val="16"/>
                <w:lang w:val="hy-AM"/>
              </w:rPr>
              <w:t>5</w:t>
            </w:r>
          </w:p>
        </w:tc>
        <w:tc>
          <w:tcPr>
            <w:tcW w:w="2880" w:type="dxa"/>
            <w:shd w:val="clear" w:color="auto" w:fill="auto"/>
          </w:tcPr>
          <w:p w14:paraId="353B4A2B" w14:textId="2CBE14F2" w:rsidR="004B2D46" w:rsidRPr="006168E7" w:rsidRDefault="004B2D46" w:rsidP="004B2D46">
            <w:pPr>
              <w:jc w:val="both"/>
              <w:rPr>
                <w:rFonts w:ascii="GHEA Grapalat" w:hAnsi="GHEA Grapalat" w:cs="Sylfaen"/>
                <w:sz w:val="20"/>
                <w:szCs w:val="20"/>
              </w:rPr>
            </w:pPr>
            <w:r w:rsidRPr="008D6693">
              <w:rPr>
                <w:rFonts w:ascii="GHEA Grapalat" w:hAnsi="GHEA Grapalat" w:cs="Sylfaen"/>
                <w:sz w:val="20"/>
                <w:szCs w:val="20"/>
              </w:rPr>
              <w:t>ատամնաբուժական</w:t>
            </w:r>
            <w:r w:rsidRPr="008D6693">
              <w:rPr>
                <w:rFonts w:ascii="GHEA Grapalat" w:hAnsi="GHEA Grapalat"/>
                <w:sz w:val="20"/>
                <w:szCs w:val="20"/>
              </w:rPr>
              <w:t xml:space="preserve"> </w:t>
            </w:r>
            <w:r w:rsidRPr="008D6693">
              <w:rPr>
                <w:rFonts w:ascii="GHEA Grapalat" w:hAnsi="GHEA Grapalat" w:cs="Sylfaen"/>
                <w:sz w:val="20"/>
                <w:szCs w:val="20"/>
              </w:rPr>
              <w:t>սպառման</w:t>
            </w:r>
            <w:r w:rsidRPr="008D6693">
              <w:rPr>
                <w:rFonts w:ascii="GHEA Grapalat" w:hAnsi="GHEA Grapalat"/>
                <w:sz w:val="20"/>
                <w:szCs w:val="20"/>
              </w:rPr>
              <w:t xml:space="preserve"> </w:t>
            </w:r>
            <w:r w:rsidRPr="008D6693">
              <w:rPr>
                <w:rFonts w:ascii="GHEA Grapalat" w:hAnsi="GHEA Grapalat" w:cs="Sylfaen"/>
                <w:sz w:val="20"/>
                <w:szCs w:val="20"/>
              </w:rPr>
              <w:t>պարա</w:t>
            </w:r>
            <w:r w:rsidRPr="008D6693">
              <w:rPr>
                <w:rFonts w:ascii="GHEA Grapalat" w:hAnsi="GHEA Grapalat"/>
                <w:sz w:val="20"/>
                <w:szCs w:val="20"/>
              </w:rPr>
              <w:t>գ</w:t>
            </w:r>
            <w:r w:rsidRPr="008D6693">
              <w:rPr>
                <w:rFonts w:ascii="GHEA Grapalat" w:hAnsi="GHEA Grapalat" w:cs="Sylfaen"/>
                <w:sz w:val="20"/>
                <w:szCs w:val="20"/>
              </w:rPr>
              <w:t>աներ</w:t>
            </w:r>
          </w:p>
        </w:tc>
        <w:tc>
          <w:tcPr>
            <w:tcW w:w="540" w:type="dxa"/>
            <w:shd w:val="clear" w:color="auto" w:fill="auto"/>
          </w:tcPr>
          <w:p w14:paraId="3E991F00" w14:textId="3BD3DB5B" w:rsidR="004B2D46" w:rsidRDefault="004B2D46" w:rsidP="004B2D46">
            <w:r w:rsidRPr="00FF147E">
              <w:rPr>
                <w:rFonts w:ascii="GHEA Grapalat" w:hAnsi="GHEA Grapalat" w:cs="Arial"/>
                <w:sz w:val="18"/>
                <w:szCs w:val="18"/>
                <w:lang w:val="pt-BR"/>
              </w:rPr>
              <w:t>%</w:t>
            </w:r>
          </w:p>
        </w:tc>
        <w:tc>
          <w:tcPr>
            <w:tcW w:w="540" w:type="dxa"/>
            <w:shd w:val="clear" w:color="auto" w:fill="auto"/>
          </w:tcPr>
          <w:p w14:paraId="13471281" w14:textId="56316A48" w:rsidR="004B2D46" w:rsidRDefault="004B2D46" w:rsidP="004B2D46">
            <w:r w:rsidRPr="00FF147E">
              <w:rPr>
                <w:rFonts w:ascii="GHEA Grapalat" w:hAnsi="GHEA Grapalat" w:cs="Arial"/>
                <w:sz w:val="18"/>
                <w:szCs w:val="18"/>
                <w:lang w:val="pt-BR"/>
              </w:rPr>
              <w:t>%</w:t>
            </w:r>
          </w:p>
        </w:tc>
        <w:tc>
          <w:tcPr>
            <w:tcW w:w="630" w:type="dxa"/>
            <w:shd w:val="clear" w:color="auto" w:fill="auto"/>
          </w:tcPr>
          <w:p w14:paraId="289D87A0" w14:textId="74D0C932" w:rsidR="004B2D46" w:rsidRDefault="004B2D46" w:rsidP="004B2D46">
            <w:r w:rsidRPr="00FF147E">
              <w:rPr>
                <w:rFonts w:ascii="GHEA Grapalat" w:hAnsi="GHEA Grapalat" w:cs="Arial"/>
                <w:sz w:val="18"/>
                <w:szCs w:val="18"/>
                <w:lang w:val="pt-BR"/>
              </w:rPr>
              <w:t>%</w:t>
            </w:r>
          </w:p>
        </w:tc>
        <w:tc>
          <w:tcPr>
            <w:tcW w:w="630" w:type="dxa"/>
            <w:shd w:val="clear" w:color="auto" w:fill="auto"/>
          </w:tcPr>
          <w:p w14:paraId="3E68D7C5" w14:textId="472F23F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72A87D1" w14:textId="45485DB1"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5A9424F" w14:textId="0FE8E59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9617AF6" w14:textId="7013818E"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BB6F3ED" w14:textId="7EFB9E3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4B8ACA8" w14:textId="2769611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BC46F89" w14:textId="19D1BD9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9F7D80D" w14:textId="2E3D164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428392B" w14:textId="1D5CB79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6262DA4" w14:textId="74232C8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5776EFF4" w14:textId="77777777" w:rsidTr="009565A7">
        <w:trPr>
          <w:cantSplit/>
          <w:trHeight w:val="728"/>
        </w:trPr>
        <w:tc>
          <w:tcPr>
            <w:tcW w:w="1525" w:type="dxa"/>
            <w:shd w:val="clear" w:color="auto" w:fill="auto"/>
            <w:vAlign w:val="center"/>
          </w:tcPr>
          <w:p w14:paraId="56B7094E" w14:textId="08E0595B" w:rsidR="004B2D46" w:rsidRDefault="004B2D46" w:rsidP="004B2D46">
            <w:pPr>
              <w:jc w:val="center"/>
              <w:rPr>
                <w:rFonts w:ascii="GHEA Grapalat" w:hAnsi="GHEA Grapalat" w:cs="Arial LatArm"/>
                <w:lang w:val="pt-BR"/>
              </w:rPr>
            </w:pPr>
            <w:r>
              <w:rPr>
                <w:rFonts w:ascii="GHEA Grapalat" w:hAnsi="GHEA Grapalat" w:cs="Arial LatArm"/>
                <w:lang w:val="pt-BR"/>
              </w:rPr>
              <w:t>89</w:t>
            </w:r>
          </w:p>
        </w:tc>
        <w:tc>
          <w:tcPr>
            <w:tcW w:w="2520" w:type="dxa"/>
            <w:shd w:val="clear" w:color="auto" w:fill="auto"/>
            <w:vAlign w:val="center"/>
          </w:tcPr>
          <w:p w14:paraId="46ECE4E7" w14:textId="21D0B940" w:rsidR="004B2D46" w:rsidRDefault="004B2D46" w:rsidP="004B2D46">
            <w:pPr>
              <w:jc w:val="center"/>
              <w:rPr>
                <w:rFonts w:ascii="GHEA Grapalat" w:hAnsi="GHEA Grapalat"/>
                <w:color w:val="333333"/>
                <w:sz w:val="16"/>
                <w:szCs w:val="16"/>
                <w:lang w:val="pt-BR"/>
              </w:rPr>
            </w:pPr>
            <w:r>
              <w:rPr>
                <w:rFonts w:ascii="GHEA Grapalat" w:hAnsi="GHEA Grapalat"/>
                <w:sz w:val="16"/>
                <w:szCs w:val="16"/>
                <w:lang w:val="pt-BR"/>
              </w:rPr>
              <w:t>33141194/</w:t>
            </w:r>
            <w:r>
              <w:rPr>
                <w:rFonts w:ascii="GHEA Grapalat" w:hAnsi="GHEA Grapalat"/>
                <w:sz w:val="16"/>
                <w:szCs w:val="16"/>
                <w:lang w:val="hy-AM"/>
              </w:rPr>
              <w:t>1</w:t>
            </w:r>
          </w:p>
        </w:tc>
        <w:tc>
          <w:tcPr>
            <w:tcW w:w="2880" w:type="dxa"/>
            <w:shd w:val="clear" w:color="auto" w:fill="auto"/>
            <w:vAlign w:val="center"/>
          </w:tcPr>
          <w:p w14:paraId="09165D85" w14:textId="5F5F80C6" w:rsidR="004B2D46" w:rsidRPr="008D6693" w:rsidRDefault="004B2D46" w:rsidP="004B2D46">
            <w:pPr>
              <w:jc w:val="both"/>
              <w:rPr>
                <w:rFonts w:ascii="GHEA Grapalat" w:hAnsi="GHEA Grapalat" w:cs="Sylfaen"/>
                <w:sz w:val="20"/>
                <w:szCs w:val="20"/>
              </w:rPr>
            </w:pPr>
            <w:r w:rsidRPr="00734705">
              <w:rPr>
                <w:rFonts w:ascii="GHEA Grapalat" w:hAnsi="GHEA Grapalat" w:cs="Sylfaen"/>
                <w:sz w:val="20"/>
                <w:szCs w:val="20"/>
              </w:rPr>
              <w:t>Ատամնալիցքի</w:t>
            </w:r>
            <w:r>
              <w:rPr>
                <w:rFonts w:ascii="GHEA Grapalat" w:hAnsi="GHEA Grapalat" w:cs="Sylfaen"/>
                <w:sz w:val="20"/>
                <w:szCs w:val="20"/>
              </w:rPr>
              <w:t xml:space="preserve"> </w:t>
            </w:r>
            <w:r w:rsidRPr="00734705">
              <w:rPr>
                <w:rFonts w:ascii="GHEA Grapalat" w:hAnsi="GHEA Grapalat" w:cs="Sylfaen"/>
                <w:sz w:val="20"/>
                <w:szCs w:val="20"/>
              </w:rPr>
              <w:t>նյութեր</w:t>
            </w:r>
          </w:p>
        </w:tc>
        <w:tc>
          <w:tcPr>
            <w:tcW w:w="540" w:type="dxa"/>
            <w:shd w:val="clear" w:color="auto" w:fill="auto"/>
          </w:tcPr>
          <w:p w14:paraId="3A0E6480" w14:textId="49930B5F" w:rsidR="004B2D46" w:rsidRDefault="004B2D46" w:rsidP="004B2D46">
            <w:r w:rsidRPr="00FF147E">
              <w:rPr>
                <w:rFonts w:ascii="GHEA Grapalat" w:hAnsi="GHEA Grapalat" w:cs="Arial"/>
                <w:sz w:val="18"/>
                <w:szCs w:val="18"/>
                <w:lang w:val="pt-BR"/>
              </w:rPr>
              <w:t>%</w:t>
            </w:r>
          </w:p>
        </w:tc>
        <w:tc>
          <w:tcPr>
            <w:tcW w:w="540" w:type="dxa"/>
            <w:shd w:val="clear" w:color="auto" w:fill="auto"/>
          </w:tcPr>
          <w:p w14:paraId="55324A48" w14:textId="40C7410B" w:rsidR="004B2D46" w:rsidRDefault="004B2D46" w:rsidP="004B2D46">
            <w:r w:rsidRPr="00FF147E">
              <w:rPr>
                <w:rFonts w:ascii="GHEA Grapalat" w:hAnsi="GHEA Grapalat" w:cs="Arial"/>
                <w:sz w:val="18"/>
                <w:szCs w:val="18"/>
                <w:lang w:val="pt-BR"/>
              </w:rPr>
              <w:t>%</w:t>
            </w:r>
          </w:p>
        </w:tc>
        <w:tc>
          <w:tcPr>
            <w:tcW w:w="630" w:type="dxa"/>
            <w:shd w:val="clear" w:color="auto" w:fill="auto"/>
          </w:tcPr>
          <w:p w14:paraId="05588673" w14:textId="08C38877" w:rsidR="004B2D46" w:rsidRDefault="004B2D46" w:rsidP="004B2D46">
            <w:r w:rsidRPr="00FF147E">
              <w:rPr>
                <w:rFonts w:ascii="GHEA Grapalat" w:hAnsi="GHEA Grapalat" w:cs="Arial"/>
                <w:sz w:val="18"/>
                <w:szCs w:val="18"/>
                <w:lang w:val="pt-BR"/>
              </w:rPr>
              <w:t>%</w:t>
            </w:r>
          </w:p>
        </w:tc>
        <w:tc>
          <w:tcPr>
            <w:tcW w:w="630" w:type="dxa"/>
            <w:shd w:val="clear" w:color="auto" w:fill="auto"/>
          </w:tcPr>
          <w:p w14:paraId="302A9889" w14:textId="7684BF3B"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D2A806E" w14:textId="043F38E1"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28DF2CD" w14:textId="74BD416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AA8593E" w14:textId="375E0B8A"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7749742" w14:textId="15F127E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EDBA2DB" w14:textId="10BE81B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B038A45" w14:textId="1E635AC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1DC4353" w14:textId="788C441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A0F7ADA" w14:textId="08FBA30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EE8E3C6" w14:textId="046FA3F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3ED7BDA" w14:textId="77777777" w:rsidTr="009565A7">
        <w:trPr>
          <w:cantSplit/>
          <w:trHeight w:val="728"/>
        </w:trPr>
        <w:tc>
          <w:tcPr>
            <w:tcW w:w="1525" w:type="dxa"/>
            <w:shd w:val="clear" w:color="auto" w:fill="auto"/>
            <w:vAlign w:val="center"/>
          </w:tcPr>
          <w:p w14:paraId="52E613FB" w14:textId="68B52C2A" w:rsidR="004B2D46" w:rsidRDefault="004B2D46" w:rsidP="004B2D46">
            <w:pPr>
              <w:jc w:val="center"/>
              <w:rPr>
                <w:rFonts w:ascii="GHEA Grapalat" w:hAnsi="GHEA Grapalat" w:cs="Arial LatArm"/>
                <w:lang w:val="pt-BR"/>
              </w:rPr>
            </w:pPr>
            <w:r>
              <w:rPr>
                <w:rFonts w:ascii="GHEA Grapalat" w:hAnsi="GHEA Grapalat" w:cs="Arial LatArm"/>
                <w:lang w:val="pt-BR"/>
              </w:rPr>
              <w:t>90</w:t>
            </w:r>
          </w:p>
        </w:tc>
        <w:tc>
          <w:tcPr>
            <w:tcW w:w="2520" w:type="dxa"/>
            <w:shd w:val="clear" w:color="auto" w:fill="auto"/>
            <w:vAlign w:val="center"/>
          </w:tcPr>
          <w:p w14:paraId="5F996B0F" w14:textId="096C3C86" w:rsidR="004B2D46" w:rsidRDefault="004B2D46" w:rsidP="004B2D46">
            <w:pPr>
              <w:jc w:val="center"/>
              <w:rPr>
                <w:rFonts w:ascii="GHEA Grapalat" w:hAnsi="GHEA Grapalat"/>
                <w:sz w:val="16"/>
                <w:szCs w:val="16"/>
                <w:lang w:val="pt-BR"/>
              </w:rPr>
            </w:pPr>
            <w:r>
              <w:rPr>
                <w:rFonts w:ascii="GHEA Grapalat" w:hAnsi="GHEA Grapalat"/>
                <w:color w:val="000000"/>
                <w:sz w:val="16"/>
                <w:szCs w:val="16"/>
              </w:rPr>
              <w:t>33141213/1</w:t>
            </w:r>
          </w:p>
        </w:tc>
        <w:tc>
          <w:tcPr>
            <w:tcW w:w="2880" w:type="dxa"/>
            <w:shd w:val="clear" w:color="auto" w:fill="auto"/>
            <w:vAlign w:val="center"/>
          </w:tcPr>
          <w:p w14:paraId="1BAD075A" w14:textId="185A9E6C" w:rsidR="004B2D46" w:rsidRPr="00734705" w:rsidRDefault="004B2D46" w:rsidP="004B2D46">
            <w:pPr>
              <w:jc w:val="both"/>
              <w:rPr>
                <w:rFonts w:ascii="GHEA Grapalat" w:hAnsi="GHEA Grapalat" w:cs="Sylfaen"/>
                <w:sz w:val="20"/>
                <w:szCs w:val="20"/>
              </w:rPr>
            </w:pPr>
            <w:r>
              <w:rPr>
                <w:rFonts w:ascii="GHEA Grapalat" w:hAnsi="GHEA Grapalat"/>
                <w:sz w:val="20"/>
                <w:szCs w:val="20"/>
              </w:rPr>
              <w:t>Բժշկական վազելին</w:t>
            </w:r>
          </w:p>
        </w:tc>
        <w:tc>
          <w:tcPr>
            <w:tcW w:w="540" w:type="dxa"/>
            <w:shd w:val="clear" w:color="auto" w:fill="auto"/>
          </w:tcPr>
          <w:p w14:paraId="57FFC68F" w14:textId="29282922" w:rsidR="004B2D46" w:rsidRDefault="004B2D46" w:rsidP="004B2D46">
            <w:r w:rsidRPr="00FF147E">
              <w:rPr>
                <w:rFonts w:ascii="GHEA Grapalat" w:hAnsi="GHEA Grapalat" w:cs="Arial"/>
                <w:sz w:val="18"/>
                <w:szCs w:val="18"/>
                <w:lang w:val="pt-BR"/>
              </w:rPr>
              <w:t>%</w:t>
            </w:r>
          </w:p>
        </w:tc>
        <w:tc>
          <w:tcPr>
            <w:tcW w:w="540" w:type="dxa"/>
            <w:shd w:val="clear" w:color="auto" w:fill="auto"/>
          </w:tcPr>
          <w:p w14:paraId="0A714501" w14:textId="37172A9F" w:rsidR="004B2D46" w:rsidRDefault="004B2D46" w:rsidP="004B2D46">
            <w:r w:rsidRPr="00FF147E">
              <w:rPr>
                <w:rFonts w:ascii="GHEA Grapalat" w:hAnsi="GHEA Grapalat" w:cs="Arial"/>
                <w:sz w:val="18"/>
                <w:szCs w:val="18"/>
                <w:lang w:val="pt-BR"/>
              </w:rPr>
              <w:t>%</w:t>
            </w:r>
          </w:p>
        </w:tc>
        <w:tc>
          <w:tcPr>
            <w:tcW w:w="630" w:type="dxa"/>
            <w:shd w:val="clear" w:color="auto" w:fill="auto"/>
          </w:tcPr>
          <w:p w14:paraId="3670DDCD" w14:textId="5056F61A" w:rsidR="004B2D46" w:rsidRDefault="004B2D46" w:rsidP="004B2D46">
            <w:r w:rsidRPr="00FF147E">
              <w:rPr>
                <w:rFonts w:ascii="GHEA Grapalat" w:hAnsi="GHEA Grapalat" w:cs="Arial"/>
                <w:sz w:val="18"/>
                <w:szCs w:val="18"/>
                <w:lang w:val="pt-BR"/>
              </w:rPr>
              <w:t>%</w:t>
            </w:r>
          </w:p>
        </w:tc>
        <w:tc>
          <w:tcPr>
            <w:tcW w:w="630" w:type="dxa"/>
            <w:shd w:val="clear" w:color="auto" w:fill="auto"/>
          </w:tcPr>
          <w:p w14:paraId="22F9E248" w14:textId="5DA93337"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76AB1B4" w14:textId="0875C098"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03304686" w14:textId="1B82DAF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E0E2704" w14:textId="2DED76CA"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FFBC855" w14:textId="5F93A74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9412371" w14:textId="7782A1C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2F99998" w14:textId="649DF64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C861324" w14:textId="381DC75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E992B63" w14:textId="38AAEDF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5522679B" w14:textId="49F254D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2E90BA1" w14:textId="77777777" w:rsidTr="009565A7">
        <w:trPr>
          <w:cantSplit/>
          <w:trHeight w:val="728"/>
        </w:trPr>
        <w:tc>
          <w:tcPr>
            <w:tcW w:w="1525" w:type="dxa"/>
            <w:shd w:val="clear" w:color="auto" w:fill="auto"/>
            <w:vAlign w:val="center"/>
          </w:tcPr>
          <w:p w14:paraId="662483D4" w14:textId="416FDB95" w:rsidR="004B2D46" w:rsidRDefault="004B2D46" w:rsidP="004B2D46">
            <w:pPr>
              <w:jc w:val="center"/>
              <w:rPr>
                <w:rFonts w:ascii="GHEA Grapalat" w:hAnsi="GHEA Grapalat" w:cs="Arial LatArm"/>
                <w:lang w:val="pt-BR"/>
              </w:rPr>
            </w:pPr>
            <w:r>
              <w:rPr>
                <w:rFonts w:ascii="GHEA Grapalat" w:hAnsi="GHEA Grapalat" w:cs="Arial LatArm"/>
                <w:lang w:val="pt-BR"/>
              </w:rPr>
              <w:t>91</w:t>
            </w:r>
          </w:p>
        </w:tc>
        <w:tc>
          <w:tcPr>
            <w:tcW w:w="2520" w:type="dxa"/>
            <w:shd w:val="clear" w:color="auto" w:fill="auto"/>
            <w:vAlign w:val="center"/>
          </w:tcPr>
          <w:p w14:paraId="21E2496A" w14:textId="7B47B087" w:rsidR="004B2D46" w:rsidRDefault="004B2D46" w:rsidP="004B2D46">
            <w:pPr>
              <w:jc w:val="center"/>
              <w:rPr>
                <w:rFonts w:ascii="GHEA Grapalat" w:hAnsi="GHEA Grapalat"/>
                <w:color w:val="000000"/>
                <w:sz w:val="16"/>
                <w:szCs w:val="16"/>
              </w:rPr>
            </w:pPr>
            <w:r w:rsidRPr="00F072C3">
              <w:rPr>
                <w:rFonts w:ascii="GHEA Grapalat" w:hAnsi="GHEA Grapalat"/>
                <w:sz w:val="16"/>
                <w:szCs w:val="16"/>
              </w:rPr>
              <w:t>33611110/</w:t>
            </w:r>
            <w:r>
              <w:rPr>
                <w:rFonts w:ascii="GHEA Grapalat" w:hAnsi="GHEA Grapalat"/>
                <w:sz w:val="16"/>
                <w:szCs w:val="16"/>
                <w:lang w:val="hy-AM"/>
              </w:rPr>
              <w:t>2</w:t>
            </w:r>
          </w:p>
        </w:tc>
        <w:tc>
          <w:tcPr>
            <w:tcW w:w="2880" w:type="dxa"/>
            <w:shd w:val="clear" w:color="auto" w:fill="auto"/>
            <w:vAlign w:val="center"/>
          </w:tcPr>
          <w:p w14:paraId="0127227B" w14:textId="084C343E" w:rsidR="004B2D46" w:rsidRDefault="004B2D46" w:rsidP="004B2D46">
            <w:pPr>
              <w:jc w:val="both"/>
              <w:rPr>
                <w:rFonts w:ascii="GHEA Grapalat" w:hAnsi="GHEA Grapalat"/>
                <w:sz w:val="20"/>
                <w:szCs w:val="20"/>
              </w:rPr>
            </w:pPr>
            <w:r w:rsidRPr="00F072C3">
              <w:rPr>
                <w:rFonts w:ascii="GHEA Grapalat" w:hAnsi="GHEA Grapalat" w:cs="Sylfaen"/>
                <w:sz w:val="20"/>
                <w:szCs w:val="20"/>
                <w:lang w:val="hy-AM"/>
              </w:rPr>
              <w:t>ալյումինիումիհիդրօքսիդ</w:t>
            </w:r>
            <w:r w:rsidRPr="00F072C3">
              <w:rPr>
                <w:rFonts w:ascii="GHEA Grapalat" w:hAnsi="GHEA Grapalat"/>
                <w:sz w:val="20"/>
                <w:szCs w:val="20"/>
                <w:lang w:val="pt-BR"/>
              </w:rPr>
              <w:t xml:space="preserve"> + </w:t>
            </w:r>
            <w:r w:rsidRPr="00F072C3">
              <w:rPr>
                <w:rFonts w:ascii="GHEA Grapalat" w:hAnsi="GHEA Grapalat" w:cs="Sylfaen"/>
                <w:sz w:val="20"/>
                <w:szCs w:val="20"/>
                <w:lang w:val="hy-AM"/>
              </w:rPr>
              <w:t>մա</w:t>
            </w:r>
            <w:r w:rsidRPr="00F072C3">
              <w:rPr>
                <w:rFonts w:ascii="Sylfaen" w:hAnsi="Sylfaen"/>
                <w:sz w:val="20"/>
                <w:szCs w:val="20"/>
                <w:lang w:val="hy-AM"/>
              </w:rPr>
              <w:t>գ</w:t>
            </w:r>
            <w:r w:rsidRPr="00F072C3">
              <w:rPr>
                <w:rFonts w:ascii="GHEA Grapalat" w:hAnsi="GHEA Grapalat" w:cs="Sylfaen"/>
                <w:sz w:val="20"/>
                <w:szCs w:val="20"/>
                <w:lang w:val="hy-AM"/>
              </w:rPr>
              <w:t>նեզիումի</w:t>
            </w:r>
            <w:r w:rsidRPr="004902A6">
              <w:rPr>
                <w:rFonts w:ascii="GHEA Grapalat" w:hAnsi="GHEA Grapalat" w:cs="Sylfaen"/>
                <w:sz w:val="20"/>
                <w:szCs w:val="20"/>
                <w:lang w:val="hy-AM"/>
              </w:rPr>
              <w:t xml:space="preserve"> </w:t>
            </w:r>
            <w:r w:rsidRPr="00F072C3">
              <w:rPr>
                <w:rFonts w:ascii="GHEA Grapalat" w:hAnsi="GHEA Grapalat" w:cs="Sylfaen"/>
                <w:sz w:val="20"/>
                <w:szCs w:val="20"/>
                <w:lang w:val="hy-AM"/>
              </w:rPr>
              <w:t>հիդրօքսիդ</w:t>
            </w:r>
            <w:r>
              <w:rPr>
                <w:rFonts w:ascii="GHEA Grapalat" w:hAnsi="GHEA Grapalat" w:cs="Sylfaen"/>
                <w:sz w:val="20"/>
                <w:szCs w:val="20"/>
                <w:lang w:val="hy-AM"/>
              </w:rPr>
              <w:t xml:space="preserve"> </w:t>
            </w:r>
            <w:r w:rsidRPr="00C05DFA">
              <w:rPr>
                <w:rFonts w:ascii="GHEA Grapalat" w:hAnsi="GHEA Grapalat" w:cs="Sylfaen"/>
                <w:sz w:val="20"/>
                <w:szCs w:val="20"/>
                <w:lang w:val="hy-AM"/>
              </w:rPr>
              <w:t>a02aa04  a02ab01 g04bx01</w:t>
            </w:r>
          </w:p>
        </w:tc>
        <w:tc>
          <w:tcPr>
            <w:tcW w:w="540" w:type="dxa"/>
            <w:shd w:val="clear" w:color="auto" w:fill="auto"/>
          </w:tcPr>
          <w:p w14:paraId="55627A49" w14:textId="04BECD3B" w:rsidR="004B2D46" w:rsidRDefault="004B2D46" w:rsidP="004B2D46">
            <w:r w:rsidRPr="00FF147E">
              <w:rPr>
                <w:rFonts w:ascii="GHEA Grapalat" w:hAnsi="GHEA Grapalat" w:cs="Arial"/>
                <w:sz w:val="18"/>
                <w:szCs w:val="18"/>
                <w:lang w:val="pt-BR"/>
              </w:rPr>
              <w:t>%</w:t>
            </w:r>
          </w:p>
        </w:tc>
        <w:tc>
          <w:tcPr>
            <w:tcW w:w="540" w:type="dxa"/>
            <w:shd w:val="clear" w:color="auto" w:fill="auto"/>
          </w:tcPr>
          <w:p w14:paraId="3DFA25CD" w14:textId="0ECAF79F" w:rsidR="004B2D46" w:rsidRDefault="004B2D46" w:rsidP="004B2D46">
            <w:r w:rsidRPr="00FF147E">
              <w:rPr>
                <w:rFonts w:ascii="GHEA Grapalat" w:hAnsi="GHEA Grapalat" w:cs="Arial"/>
                <w:sz w:val="18"/>
                <w:szCs w:val="18"/>
                <w:lang w:val="pt-BR"/>
              </w:rPr>
              <w:t>%</w:t>
            </w:r>
          </w:p>
        </w:tc>
        <w:tc>
          <w:tcPr>
            <w:tcW w:w="630" w:type="dxa"/>
            <w:shd w:val="clear" w:color="auto" w:fill="auto"/>
          </w:tcPr>
          <w:p w14:paraId="40890243" w14:textId="332C181E" w:rsidR="004B2D46" w:rsidRDefault="004B2D46" w:rsidP="004B2D46">
            <w:r w:rsidRPr="00FF147E">
              <w:rPr>
                <w:rFonts w:ascii="GHEA Grapalat" w:hAnsi="GHEA Grapalat" w:cs="Arial"/>
                <w:sz w:val="18"/>
                <w:szCs w:val="18"/>
                <w:lang w:val="pt-BR"/>
              </w:rPr>
              <w:t>%</w:t>
            </w:r>
          </w:p>
        </w:tc>
        <w:tc>
          <w:tcPr>
            <w:tcW w:w="630" w:type="dxa"/>
            <w:shd w:val="clear" w:color="auto" w:fill="auto"/>
          </w:tcPr>
          <w:p w14:paraId="6328A78B" w14:textId="3F1EBDB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9B06C38" w14:textId="286A4B2E"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70346952" w14:textId="0616372E"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5B96BD9" w14:textId="09F2EC11"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56B1D73" w14:textId="3E85F02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955B8C5" w14:textId="6984D21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89E17F0" w14:textId="1AFE034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40918C6" w14:textId="6975B82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0C081B74" w14:textId="1078A23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2E11FB79" w14:textId="70AE47B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6040FB0A" w14:textId="77777777" w:rsidTr="009565A7">
        <w:trPr>
          <w:cantSplit/>
          <w:trHeight w:val="728"/>
        </w:trPr>
        <w:tc>
          <w:tcPr>
            <w:tcW w:w="1525" w:type="dxa"/>
            <w:shd w:val="clear" w:color="auto" w:fill="auto"/>
            <w:vAlign w:val="center"/>
          </w:tcPr>
          <w:p w14:paraId="58D7E8D1" w14:textId="37EB8E51" w:rsidR="004B2D46" w:rsidRDefault="004B2D46" w:rsidP="004B2D46">
            <w:pPr>
              <w:jc w:val="center"/>
              <w:rPr>
                <w:rFonts w:ascii="GHEA Grapalat" w:hAnsi="GHEA Grapalat" w:cs="Arial LatArm"/>
                <w:lang w:val="pt-BR"/>
              </w:rPr>
            </w:pPr>
            <w:r>
              <w:rPr>
                <w:rFonts w:ascii="GHEA Grapalat" w:hAnsi="GHEA Grapalat" w:cs="Arial LatArm"/>
                <w:lang w:val="pt-BR"/>
              </w:rPr>
              <w:t>92</w:t>
            </w:r>
          </w:p>
        </w:tc>
        <w:tc>
          <w:tcPr>
            <w:tcW w:w="2520" w:type="dxa"/>
            <w:shd w:val="clear" w:color="auto" w:fill="auto"/>
            <w:vAlign w:val="center"/>
          </w:tcPr>
          <w:p w14:paraId="6E0B8871" w14:textId="62BF918A" w:rsidR="004B2D46" w:rsidRPr="00F072C3" w:rsidRDefault="004B2D46" w:rsidP="004B2D46">
            <w:pPr>
              <w:jc w:val="center"/>
              <w:rPr>
                <w:rFonts w:ascii="GHEA Grapalat" w:hAnsi="GHEA Grapalat"/>
                <w:sz w:val="16"/>
                <w:szCs w:val="16"/>
              </w:rPr>
            </w:pPr>
            <w:r>
              <w:rPr>
                <w:rFonts w:ascii="GHEA Grapalat" w:hAnsi="GHEA Grapalat"/>
                <w:color w:val="000000"/>
                <w:sz w:val="16"/>
                <w:szCs w:val="16"/>
              </w:rPr>
              <w:t>33611150/</w:t>
            </w:r>
            <w:r>
              <w:rPr>
                <w:rFonts w:ascii="GHEA Grapalat" w:hAnsi="GHEA Grapalat"/>
                <w:color w:val="000000"/>
                <w:sz w:val="16"/>
                <w:szCs w:val="16"/>
                <w:lang w:val="hy-AM"/>
              </w:rPr>
              <w:t>1</w:t>
            </w:r>
          </w:p>
        </w:tc>
        <w:tc>
          <w:tcPr>
            <w:tcW w:w="2880" w:type="dxa"/>
            <w:shd w:val="clear" w:color="auto" w:fill="auto"/>
          </w:tcPr>
          <w:p w14:paraId="6A3F4C59" w14:textId="77777777" w:rsidR="004B2D46" w:rsidRDefault="004B2D46" w:rsidP="004B2D46">
            <w:pPr>
              <w:rPr>
                <w:rFonts w:ascii="GHEA Grapalat" w:hAnsi="GHEA Grapalat" w:cs="Sylfaen"/>
                <w:sz w:val="20"/>
                <w:szCs w:val="20"/>
              </w:rPr>
            </w:pPr>
          </w:p>
          <w:p w14:paraId="4B7E542E" w14:textId="1960DDC8" w:rsidR="004B2D46" w:rsidRPr="00F072C3" w:rsidRDefault="004B2D46" w:rsidP="004B2D46">
            <w:pPr>
              <w:jc w:val="both"/>
              <w:rPr>
                <w:rFonts w:ascii="GHEA Grapalat" w:hAnsi="GHEA Grapalat" w:cs="Sylfaen"/>
                <w:sz w:val="20"/>
                <w:szCs w:val="20"/>
                <w:lang w:val="hy-AM"/>
              </w:rPr>
            </w:pPr>
            <w:r>
              <w:rPr>
                <w:rFonts w:ascii="GHEA Grapalat" w:hAnsi="GHEA Grapalat" w:cs="Sylfaen"/>
                <w:sz w:val="20"/>
                <w:szCs w:val="20"/>
              </w:rPr>
              <w:t>պանկրեատին a09a</w:t>
            </w:r>
          </w:p>
        </w:tc>
        <w:tc>
          <w:tcPr>
            <w:tcW w:w="540" w:type="dxa"/>
            <w:shd w:val="clear" w:color="auto" w:fill="auto"/>
          </w:tcPr>
          <w:p w14:paraId="48704FBD" w14:textId="26D3F5AD" w:rsidR="004B2D46" w:rsidRDefault="004B2D46" w:rsidP="004B2D46">
            <w:r w:rsidRPr="00FF147E">
              <w:rPr>
                <w:rFonts w:ascii="GHEA Grapalat" w:hAnsi="GHEA Grapalat" w:cs="Arial"/>
                <w:sz w:val="18"/>
                <w:szCs w:val="18"/>
                <w:lang w:val="pt-BR"/>
              </w:rPr>
              <w:t>%</w:t>
            </w:r>
          </w:p>
        </w:tc>
        <w:tc>
          <w:tcPr>
            <w:tcW w:w="540" w:type="dxa"/>
            <w:shd w:val="clear" w:color="auto" w:fill="auto"/>
          </w:tcPr>
          <w:p w14:paraId="17AFD623" w14:textId="1B8A4AC8" w:rsidR="004B2D46" w:rsidRDefault="004B2D46" w:rsidP="004B2D46">
            <w:r w:rsidRPr="00FF147E">
              <w:rPr>
                <w:rFonts w:ascii="GHEA Grapalat" w:hAnsi="GHEA Grapalat" w:cs="Arial"/>
                <w:sz w:val="18"/>
                <w:szCs w:val="18"/>
                <w:lang w:val="pt-BR"/>
              </w:rPr>
              <w:t>%</w:t>
            </w:r>
          </w:p>
        </w:tc>
        <w:tc>
          <w:tcPr>
            <w:tcW w:w="630" w:type="dxa"/>
            <w:shd w:val="clear" w:color="auto" w:fill="auto"/>
          </w:tcPr>
          <w:p w14:paraId="4FB6B356" w14:textId="3DA5F41E" w:rsidR="004B2D46" w:rsidRDefault="004B2D46" w:rsidP="004B2D46">
            <w:r w:rsidRPr="00FF147E">
              <w:rPr>
                <w:rFonts w:ascii="GHEA Grapalat" w:hAnsi="GHEA Grapalat" w:cs="Arial"/>
                <w:sz w:val="18"/>
                <w:szCs w:val="18"/>
                <w:lang w:val="pt-BR"/>
              </w:rPr>
              <w:t>%</w:t>
            </w:r>
          </w:p>
        </w:tc>
        <w:tc>
          <w:tcPr>
            <w:tcW w:w="630" w:type="dxa"/>
            <w:shd w:val="clear" w:color="auto" w:fill="auto"/>
          </w:tcPr>
          <w:p w14:paraId="2F0AD40B" w14:textId="195FFAAE"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D756FC1" w14:textId="10D2F3E3"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D4D1D13" w14:textId="1D4F9B35"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2613334" w14:textId="475702FF"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65F60870" w14:textId="335B682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AAE9386" w14:textId="277BA56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65E3634" w14:textId="1DD0431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6752170B" w14:textId="6426EF6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34AFD00" w14:textId="7EF4886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ED8DA70" w14:textId="690363B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B3CC578" w14:textId="77777777" w:rsidTr="009565A7">
        <w:trPr>
          <w:cantSplit/>
          <w:trHeight w:val="728"/>
        </w:trPr>
        <w:tc>
          <w:tcPr>
            <w:tcW w:w="1525" w:type="dxa"/>
            <w:shd w:val="clear" w:color="auto" w:fill="auto"/>
            <w:vAlign w:val="center"/>
          </w:tcPr>
          <w:p w14:paraId="3ECB3592" w14:textId="05705308" w:rsidR="004B2D46" w:rsidRDefault="004B2D46" w:rsidP="004B2D46">
            <w:pPr>
              <w:jc w:val="center"/>
              <w:rPr>
                <w:rFonts w:ascii="GHEA Grapalat" w:hAnsi="GHEA Grapalat" w:cs="Arial LatArm"/>
                <w:lang w:val="pt-BR"/>
              </w:rPr>
            </w:pPr>
            <w:r>
              <w:rPr>
                <w:rFonts w:ascii="GHEA Grapalat" w:hAnsi="GHEA Grapalat" w:cs="Arial LatArm"/>
                <w:lang w:val="pt-BR"/>
              </w:rPr>
              <w:t>93</w:t>
            </w:r>
          </w:p>
        </w:tc>
        <w:tc>
          <w:tcPr>
            <w:tcW w:w="2520" w:type="dxa"/>
            <w:shd w:val="clear" w:color="auto" w:fill="auto"/>
            <w:vAlign w:val="center"/>
          </w:tcPr>
          <w:p w14:paraId="14D2F656" w14:textId="412E037E" w:rsidR="004B2D46" w:rsidRDefault="004B2D46" w:rsidP="004B2D46">
            <w:pPr>
              <w:jc w:val="center"/>
              <w:rPr>
                <w:rFonts w:ascii="GHEA Grapalat" w:hAnsi="GHEA Grapalat"/>
                <w:color w:val="000000"/>
                <w:sz w:val="16"/>
                <w:szCs w:val="16"/>
              </w:rPr>
            </w:pPr>
            <w:r>
              <w:rPr>
                <w:rFonts w:ascii="GHEA Grapalat" w:hAnsi="GHEA Grapalat"/>
                <w:color w:val="000000"/>
                <w:sz w:val="16"/>
                <w:szCs w:val="16"/>
              </w:rPr>
              <w:t>33611150/</w:t>
            </w:r>
            <w:r>
              <w:rPr>
                <w:rFonts w:ascii="GHEA Grapalat" w:hAnsi="GHEA Grapalat"/>
                <w:color w:val="000000"/>
                <w:sz w:val="16"/>
                <w:szCs w:val="16"/>
                <w:lang w:val="hy-AM"/>
              </w:rPr>
              <w:t>2</w:t>
            </w:r>
          </w:p>
        </w:tc>
        <w:tc>
          <w:tcPr>
            <w:tcW w:w="2880" w:type="dxa"/>
            <w:shd w:val="clear" w:color="auto" w:fill="auto"/>
            <w:vAlign w:val="center"/>
          </w:tcPr>
          <w:p w14:paraId="7C4101FA" w14:textId="1D48CB59" w:rsidR="004B2D46" w:rsidRDefault="004B2D46" w:rsidP="004B2D46">
            <w:pPr>
              <w:rPr>
                <w:rFonts w:ascii="GHEA Grapalat" w:hAnsi="GHEA Grapalat" w:cs="Sylfaen"/>
                <w:sz w:val="20"/>
                <w:szCs w:val="20"/>
              </w:rPr>
            </w:pPr>
            <w:r w:rsidRPr="00930ACC">
              <w:rPr>
                <w:rFonts w:ascii="GHEA Grapalat" w:hAnsi="GHEA Grapalat" w:cs="Sylfaen"/>
                <w:sz w:val="20"/>
                <w:szCs w:val="20"/>
              </w:rPr>
              <w:t>պանկրեատին</w:t>
            </w:r>
            <w:r w:rsidRPr="00930ACC">
              <w:rPr>
                <w:rFonts w:ascii="GHEA Grapalat" w:hAnsi="GHEA Grapalat"/>
                <w:sz w:val="20"/>
                <w:szCs w:val="20"/>
              </w:rPr>
              <w:t xml:space="preserve"> a09a</w:t>
            </w:r>
          </w:p>
        </w:tc>
        <w:tc>
          <w:tcPr>
            <w:tcW w:w="540" w:type="dxa"/>
            <w:shd w:val="clear" w:color="auto" w:fill="auto"/>
          </w:tcPr>
          <w:p w14:paraId="64F5D19F" w14:textId="2C84ABE4" w:rsidR="004B2D46" w:rsidRDefault="004B2D46" w:rsidP="004B2D46">
            <w:r w:rsidRPr="00FF147E">
              <w:rPr>
                <w:rFonts w:ascii="GHEA Grapalat" w:hAnsi="GHEA Grapalat" w:cs="Arial"/>
                <w:sz w:val="18"/>
                <w:szCs w:val="18"/>
                <w:lang w:val="pt-BR"/>
              </w:rPr>
              <w:t>%</w:t>
            </w:r>
          </w:p>
        </w:tc>
        <w:tc>
          <w:tcPr>
            <w:tcW w:w="540" w:type="dxa"/>
            <w:shd w:val="clear" w:color="auto" w:fill="auto"/>
          </w:tcPr>
          <w:p w14:paraId="4577C011" w14:textId="2363A117" w:rsidR="004B2D46" w:rsidRDefault="004B2D46" w:rsidP="004B2D46">
            <w:r w:rsidRPr="00FF147E">
              <w:rPr>
                <w:rFonts w:ascii="GHEA Grapalat" w:hAnsi="GHEA Grapalat" w:cs="Arial"/>
                <w:sz w:val="18"/>
                <w:szCs w:val="18"/>
                <w:lang w:val="pt-BR"/>
              </w:rPr>
              <w:t>%</w:t>
            </w:r>
          </w:p>
        </w:tc>
        <w:tc>
          <w:tcPr>
            <w:tcW w:w="630" w:type="dxa"/>
            <w:shd w:val="clear" w:color="auto" w:fill="auto"/>
          </w:tcPr>
          <w:p w14:paraId="1E1016F5" w14:textId="2292E5BD" w:rsidR="004B2D46" w:rsidRDefault="004B2D46" w:rsidP="004B2D46">
            <w:r w:rsidRPr="00FF147E">
              <w:rPr>
                <w:rFonts w:ascii="GHEA Grapalat" w:hAnsi="GHEA Grapalat" w:cs="Arial"/>
                <w:sz w:val="18"/>
                <w:szCs w:val="18"/>
                <w:lang w:val="pt-BR"/>
              </w:rPr>
              <w:t>%</w:t>
            </w:r>
          </w:p>
        </w:tc>
        <w:tc>
          <w:tcPr>
            <w:tcW w:w="630" w:type="dxa"/>
            <w:shd w:val="clear" w:color="auto" w:fill="auto"/>
          </w:tcPr>
          <w:p w14:paraId="6A4D731E" w14:textId="1220B4B7"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84635FE" w14:textId="07E30C95"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789220EB" w14:textId="1201FC4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905DACC" w14:textId="701ABAAA"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0A78EAB" w14:textId="54B690E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718DF56" w14:textId="4D842D7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03C95F8" w14:textId="59AB693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F523FFC" w14:textId="44BA716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16D67CF" w14:textId="0622930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D34520E" w14:textId="4214808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5CA0D94D" w14:textId="77777777" w:rsidTr="009565A7">
        <w:trPr>
          <w:cantSplit/>
          <w:trHeight w:val="728"/>
        </w:trPr>
        <w:tc>
          <w:tcPr>
            <w:tcW w:w="1525" w:type="dxa"/>
            <w:shd w:val="clear" w:color="auto" w:fill="auto"/>
            <w:vAlign w:val="center"/>
          </w:tcPr>
          <w:p w14:paraId="52DA706B" w14:textId="21BD5297" w:rsidR="004B2D46" w:rsidRDefault="004B2D46" w:rsidP="004B2D46">
            <w:pPr>
              <w:jc w:val="center"/>
              <w:rPr>
                <w:rFonts w:ascii="GHEA Grapalat" w:hAnsi="GHEA Grapalat" w:cs="Arial LatArm"/>
                <w:lang w:val="pt-BR"/>
              </w:rPr>
            </w:pPr>
            <w:r>
              <w:rPr>
                <w:rFonts w:ascii="GHEA Grapalat" w:hAnsi="GHEA Grapalat" w:cs="Arial LatArm"/>
                <w:lang w:val="pt-BR"/>
              </w:rPr>
              <w:t>94</w:t>
            </w:r>
          </w:p>
        </w:tc>
        <w:tc>
          <w:tcPr>
            <w:tcW w:w="2520" w:type="dxa"/>
            <w:shd w:val="clear" w:color="auto" w:fill="auto"/>
            <w:vAlign w:val="center"/>
          </w:tcPr>
          <w:p w14:paraId="21179017" w14:textId="771628BE" w:rsidR="004B2D46" w:rsidRDefault="004B2D46" w:rsidP="004B2D46">
            <w:pPr>
              <w:jc w:val="center"/>
              <w:rPr>
                <w:rFonts w:ascii="GHEA Grapalat" w:hAnsi="GHEA Grapalat"/>
                <w:color w:val="000000"/>
                <w:sz w:val="16"/>
                <w:szCs w:val="16"/>
              </w:rPr>
            </w:pPr>
            <w:r>
              <w:rPr>
                <w:rFonts w:ascii="GHEA Grapalat" w:hAnsi="GHEA Grapalat"/>
                <w:sz w:val="16"/>
                <w:szCs w:val="16"/>
                <w:lang w:val="hy-AM"/>
              </w:rPr>
              <w:t>33611160/1</w:t>
            </w:r>
          </w:p>
        </w:tc>
        <w:tc>
          <w:tcPr>
            <w:tcW w:w="2880" w:type="dxa"/>
            <w:shd w:val="clear" w:color="auto" w:fill="auto"/>
            <w:vAlign w:val="center"/>
          </w:tcPr>
          <w:p w14:paraId="1FFF8651" w14:textId="28260294" w:rsidR="004B2D46" w:rsidRPr="00930ACC" w:rsidRDefault="004B2D46" w:rsidP="004B2D46">
            <w:pPr>
              <w:rPr>
                <w:rFonts w:ascii="GHEA Grapalat" w:hAnsi="GHEA Grapalat" w:cs="Sylfaen"/>
                <w:sz w:val="20"/>
                <w:szCs w:val="20"/>
              </w:rPr>
            </w:pPr>
            <w:r w:rsidRPr="00F072C3">
              <w:rPr>
                <w:rFonts w:ascii="GHEA Grapalat" w:hAnsi="GHEA Grapalat" w:cs="Sylfaen"/>
                <w:sz w:val="20"/>
                <w:szCs w:val="20"/>
              </w:rPr>
              <w:t>մետոկլոպրամիդ</w:t>
            </w:r>
            <w:r w:rsidRPr="00F072C3">
              <w:rPr>
                <w:rFonts w:ascii="GHEA Grapalat" w:hAnsi="GHEA Grapalat"/>
                <w:sz w:val="20"/>
                <w:szCs w:val="20"/>
              </w:rPr>
              <w:t xml:space="preserve"> a03fa01</w:t>
            </w:r>
          </w:p>
        </w:tc>
        <w:tc>
          <w:tcPr>
            <w:tcW w:w="540" w:type="dxa"/>
            <w:shd w:val="clear" w:color="auto" w:fill="auto"/>
          </w:tcPr>
          <w:p w14:paraId="28D0A19A" w14:textId="78C30C96" w:rsidR="004B2D46" w:rsidRDefault="004B2D46" w:rsidP="004B2D46">
            <w:r w:rsidRPr="00FF147E">
              <w:rPr>
                <w:rFonts w:ascii="GHEA Grapalat" w:hAnsi="GHEA Grapalat" w:cs="Arial"/>
                <w:sz w:val="18"/>
                <w:szCs w:val="18"/>
                <w:lang w:val="pt-BR"/>
              </w:rPr>
              <w:t>%</w:t>
            </w:r>
          </w:p>
        </w:tc>
        <w:tc>
          <w:tcPr>
            <w:tcW w:w="540" w:type="dxa"/>
            <w:shd w:val="clear" w:color="auto" w:fill="auto"/>
          </w:tcPr>
          <w:p w14:paraId="66D4520E" w14:textId="4027BF4E" w:rsidR="004B2D46" w:rsidRDefault="004B2D46" w:rsidP="004B2D46">
            <w:r w:rsidRPr="00FF147E">
              <w:rPr>
                <w:rFonts w:ascii="GHEA Grapalat" w:hAnsi="GHEA Grapalat" w:cs="Arial"/>
                <w:sz w:val="18"/>
                <w:szCs w:val="18"/>
                <w:lang w:val="pt-BR"/>
              </w:rPr>
              <w:t>%</w:t>
            </w:r>
          </w:p>
        </w:tc>
        <w:tc>
          <w:tcPr>
            <w:tcW w:w="630" w:type="dxa"/>
            <w:shd w:val="clear" w:color="auto" w:fill="auto"/>
          </w:tcPr>
          <w:p w14:paraId="7A5CDD5E" w14:textId="78843808" w:rsidR="004B2D46" w:rsidRDefault="004B2D46" w:rsidP="004B2D46">
            <w:r w:rsidRPr="00FF147E">
              <w:rPr>
                <w:rFonts w:ascii="GHEA Grapalat" w:hAnsi="GHEA Grapalat" w:cs="Arial"/>
                <w:sz w:val="18"/>
                <w:szCs w:val="18"/>
                <w:lang w:val="pt-BR"/>
              </w:rPr>
              <w:t>%</w:t>
            </w:r>
          </w:p>
        </w:tc>
        <w:tc>
          <w:tcPr>
            <w:tcW w:w="630" w:type="dxa"/>
            <w:shd w:val="clear" w:color="auto" w:fill="auto"/>
          </w:tcPr>
          <w:p w14:paraId="57A549C5" w14:textId="0BC1793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B0BF6AF" w14:textId="2C665DB0"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5039BE7" w14:textId="7137CFD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6809800" w14:textId="4C77F748"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E5422D9" w14:textId="7AE1E2B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CC9B96C" w14:textId="62D1F78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1DB2EDD" w14:textId="1FF0D10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0A1AAD4" w14:textId="3F9E088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52358FD" w14:textId="776EDCF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819B0D0" w14:textId="27928A5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3DF708CE" w14:textId="77777777" w:rsidTr="009565A7">
        <w:trPr>
          <w:cantSplit/>
          <w:trHeight w:val="728"/>
        </w:trPr>
        <w:tc>
          <w:tcPr>
            <w:tcW w:w="1525" w:type="dxa"/>
            <w:shd w:val="clear" w:color="auto" w:fill="auto"/>
            <w:vAlign w:val="center"/>
          </w:tcPr>
          <w:p w14:paraId="63D16DD3" w14:textId="49199A02" w:rsidR="004B2D46" w:rsidRDefault="004B2D46" w:rsidP="004B2D46">
            <w:pPr>
              <w:jc w:val="center"/>
              <w:rPr>
                <w:rFonts w:ascii="GHEA Grapalat" w:hAnsi="GHEA Grapalat" w:cs="Arial LatArm"/>
                <w:lang w:val="pt-BR"/>
              </w:rPr>
            </w:pPr>
            <w:r>
              <w:rPr>
                <w:rFonts w:ascii="GHEA Grapalat" w:hAnsi="GHEA Grapalat" w:cs="Arial LatArm"/>
                <w:lang w:val="pt-BR"/>
              </w:rPr>
              <w:t>95</w:t>
            </w:r>
          </w:p>
        </w:tc>
        <w:tc>
          <w:tcPr>
            <w:tcW w:w="2520" w:type="dxa"/>
            <w:shd w:val="clear" w:color="auto" w:fill="auto"/>
            <w:vAlign w:val="center"/>
          </w:tcPr>
          <w:p w14:paraId="746F1935" w14:textId="76360A07" w:rsidR="004B2D46" w:rsidRDefault="004B2D46" w:rsidP="004B2D46">
            <w:pPr>
              <w:jc w:val="center"/>
              <w:rPr>
                <w:rFonts w:ascii="GHEA Grapalat" w:hAnsi="GHEA Grapalat"/>
                <w:sz w:val="16"/>
                <w:szCs w:val="16"/>
                <w:lang w:val="hy-AM"/>
              </w:rPr>
            </w:pPr>
            <w:r>
              <w:rPr>
                <w:rFonts w:ascii="GHEA Grapalat" w:hAnsi="GHEA Grapalat"/>
                <w:sz w:val="16"/>
                <w:szCs w:val="16"/>
                <w:lang w:val="pt-BR"/>
              </w:rPr>
              <w:t>33611170/</w:t>
            </w:r>
            <w:r>
              <w:rPr>
                <w:rFonts w:ascii="GHEA Grapalat" w:hAnsi="GHEA Grapalat"/>
                <w:sz w:val="16"/>
                <w:szCs w:val="16"/>
                <w:lang w:val="hy-AM"/>
              </w:rPr>
              <w:t>1</w:t>
            </w:r>
          </w:p>
        </w:tc>
        <w:tc>
          <w:tcPr>
            <w:tcW w:w="2880" w:type="dxa"/>
            <w:shd w:val="clear" w:color="auto" w:fill="auto"/>
            <w:vAlign w:val="center"/>
          </w:tcPr>
          <w:p w14:paraId="6526F31F" w14:textId="122B9D71" w:rsidR="004B2D46" w:rsidRPr="00F072C3" w:rsidRDefault="004B2D46" w:rsidP="004B2D46">
            <w:pPr>
              <w:rPr>
                <w:rFonts w:ascii="GHEA Grapalat" w:hAnsi="GHEA Grapalat" w:cs="Sylfaen"/>
                <w:sz w:val="20"/>
                <w:szCs w:val="20"/>
              </w:rPr>
            </w:pPr>
            <w:r w:rsidRPr="000D6DBD">
              <w:rPr>
                <w:rFonts w:ascii="GHEA Grapalat" w:hAnsi="GHEA Grapalat" w:cs="Sylfaen"/>
                <w:sz w:val="20"/>
                <w:szCs w:val="20"/>
              </w:rPr>
              <w:t>դրոտավերին</w:t>
            </w:r>
            <w:r w:rsidRPr="000D6DBD">
              <w:rPr>
                <w:rFonts w:ascii="GHEA Grapalat" w:hAnsi="GHEA Grapalat"/>
                <w:sz w:val="20"/>
                <w:szCs w:val="20"/>
              </w:rPr>
              <w:t xml:space="preserve"> a03ad02</w:t>
            </w:r>
          </w:p>
        </w:tc>
        <w:tc>
          <w:tcPr>
            <w:tcW w:w="540" w:type="dxa"/>
            <w:shd w:val="clear" w:color="auto" w:fill="auto"/>
          </w:tcPr>
          <w:p w14:paraId="2249E99E" w14:textId="6DC6D09F" w:rsidR="004B2D46" w:rsidRDefault="004B2D46" w:rsidP="004B2D46">
            <w:r w:rsidRPr="00FF147E">
              <w:rPr>
                <w:rFonts w:ascii="GHEA Grapalat" w:hAnsi="GHEA Grapalat" w:cs="Arial"/>
                <w:sz w:val="18"/>
                <w:szCs w:val="18"/>
                <w:lang w:val="pt-BR"/>
              </w:rPr>
              <w:t>%</w:t>
            </w:r>
          </w:p>
        </w:tc>
        <w:tc>
          <w:tcPr>
            <w:tcW w:w="540" w:type="dxa"/>
            <w:shd w:val="clear" w:color="auto" w:fill="auto"/>
          </w:tcPr>
          <w:p w14:paraId="089427D2" w14:textId="4FE2E5E8" w:rsidR="004B2D46" w:rsidRDefault="004B2D46" w:rsidP="004B2D46">
            <w:r w:rsidRPr="00FF147E">
              <w:rPr>
                <w:rFonts w:ascii="GHEA Grapalat" w:hAnsi="GHEA Grapalat" w:cs="Arial"/>
                <w:sz w:val="18"/>
                <w:szCs w:val="18"/>
                <w:lang w:val="pt-BR"/>
              </w:rPr>
              <w:t>%</w:t>
            </w:r>
          </w:p>
        </w:tc>
        <w:tc>
          <w:tcPr>
            <w:tcW w:w="630" w:type="dxa"/>
            <w:shd w:val="clear" w:color="auto" w:fill="auto"/>
          </w:tcPr>
          <w:p w14:paraId="36C85977" w14:textId="036689D7" w:rsidR="004B2D46" w:rsidRDefault="004B2D46" w:rsidP="004B2D46">
            <w:r w:rsidRPr="00FF147E">
              <w:rPr>
                <w:rFonts w:ascii="GHEA Grapalat" w:hAnsi="GHEA Grapalat" w:cs="Arial"/>
                <w:sz w:val="18"/>
                <w:szCs w:val="18"/>
                <w:lang w:val="pt-BR"/>
              </w:rPr>
              <w:t>%</w:t>
            </w:r>
          </w:p>
        </w:tc>
        <w:tc>
          <w:tcPr>
            <w:tcW w:w="630" w:type="dxa"/>
            <w:shd w:val="clear" w:color="auto" w:fill="auto"/>
          </w:tcPr>
          <w:p w14:paraId="3F1CEA38" w14:textId="1855122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35244D4" w14:textId="6E24ED32"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62754BB" w14:textId="052E213D"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DEA49FE" w14:textId="315651CF"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025A118" w14:textId="46C4009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EA1C718" w14:textId="2C124EE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F5FD874" w14:textId="748FD62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AFFDA32" w14:textId="2CB95FF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46273F9" w14:textId="7320BC4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008000F" w14:textId="3BD2DFC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7F98DE9E" w14:textId="77777777" w:rsidTr="009565A7">
        <w:trPr>
          <w:cantSplit/>
          <w:trHeight w:val="728"/>
        </w:trPr>
        <w:tc>
          <w:tcPr>
            <w:tcW w:w="1525" w:type="dxa"/>
            <w:shd w:val="clear" w:color="auto" w:fill="auto"/>
            <w:vAlign w:val="center"/>
          </w:tcPr>
          <w:p w14:paraId="70D81ECC" w14:textId="26A1509B" w:rsidR="004B2D46" w:rsidRDefault="004B2D46" w:rsidP="004B2D46">
            <w:pPr>
              <w:jc w:val="center"/>
              <w:rPr>
                <w:rFonts w:ascii="GHEA Grapalat" w:hAnsi="GHEA Grapalat" w:cs="Arial LatArm"/>
                <w:lang w:val="pt-BR"/>
              </w:rPr>
            </w:pPr>
            <w:r>
              <w:rPr>
                <w:rFonts w:ascii="GHEA Grapalat" w:hAnsi="GHEA Grapalat" w:cs="Arial LatArm"/>
                <w:lang w:val="pt-BR"/>
              </w:rPr>
              <w:t>96</w:t>
            </w:r>
          </w:p>
        </w:tc>
        <w:tc>
          <w:tcPr>
            <w:tcW w:w="2520" w:type="dxa"/>
            <w:shd w:val="clear" w:color="auto" w:fill="auto"/>
            <w:vAlign w:val="center"/>
          </w:tcPr>
          <w:p w14:paraId="2E2271DF" w14:textId="159E11DE" w:rsidR="004B2D46" w:rsidRDefault="004B2D46" w:rsidP="004B2D46">
            <w:pPr>
              <w:jc w:val="center"/>
              <w:rPr>
                <w:rFonts w:ascii="GHEA Grapalat" w:hAnsi="GHEA Grapalat"/>
                <w:sz w:val="16"/>
                <w:szCs w:val="16"/>
                <w:lang w:val="pt-BR"/>
              </w:rPr>
            </w:pPr>
            <w:r>
              <w:rPr>
                <w:rFonts w:ascii="GHEA Grapalat" w:hAnsi="GHEA Grapalat"/>
                <w:sz w:val="16"/>
                <w:szCs w:val="16"/>
                <w:lang w:val="pt-BR"/>
              </w:rPr>
              <w:t>33611170/</w:t>
            </w:r>
            <w:r>
              <w:rPr>
                <w:rFonts w:ascii="GHEA Grapalat" w:hAnsi="GHEA Grapalat"/>
                <w:sz w:val="16"/>
                <w:szCs w:val="16"/>
                <w:lang w:val="hy-AM"/>
              </w:rPr>
              <w:t>2</w:t>
            </w:r>
          </w:p>
        </w:tc>
        <w:tc>
          <w:tcPr>
            <w:tcW w:w="2880" w:type="dxa"/>
            <w:shd w:val="clear" w:color="auto" w:fill="auto"/>
            <w:vAlign w:val="center"/>
          </w:tcPr>
          <w:p w14:paraId="7A7731EE" w14:textId="6C203708" w:rsidR="004B2D46" w:rsidRPr="000D6DBD" w:rsidRDefault="004B2D46" w:rsidP="004B2D46">
            <w:pPr>
              <w:rPr>
                <w:rFonts w:ascii="GHEA Grapalat" w:hAnsi="GHEA Grapalat" w:cs="Sylfaen"/>
                <w:sz w:val="20"/>
                <w:szCs w:val="20"/>
              </w:rPr>
            </w:pPr>
            <w:r w:rsidRPr="000D6DBD">
              <w:rPr>
                <w:rFonts w:ascii="GHEA Grapalat" w:hAnsi="GHEA Grapalat" w:cs="Sylfaen"/>
                <w:sz w:val="20"/>
                <w:szCs w:val="20"/>
              </w:rPr>
              <w:t>դրոտավերին</w:t>
            </w:r>
            <w:r w:rsidRPr="000D6DBD">
              <w:rPr>
                <w:rFonts w:ascii="GHEA Grapalat" w:hAnsi="GHEA Grapalat"/>
                <w:sz w:val="20"/>
                <w:szCs w:val="20"/>
              </w:rPr>
              <w:t xml:space="preserve"> a03ad02</w:t>
            </w:r>
          </w:p>
        </w:tc>
        <w:tc>
          <w:tcPr>
            <w:tcW w:w="540" w:type="dxa"/>
            <w:shd w:val="clear" w:color="auto" w:fill="auto"/>
          </w:tcPr>
          <w:p w14:paraId="49C360F6" w14:textId="7F3E66F5" w:rsidR="004B2D46" w:rsidRDefault="004B2D46" w:rsidP="004B2D46">
            <w:r w:rsidRPr="00FF147E">
              <w:rPr>
                <w:rFonts w:ascii="GHEA Grapalat" w:hAnsi="GHEA Grapalat" w:cs="Arial"/>
                <w:sz w:val="18"/>
                <w:szCs w:val="18"/>
                <w:lang w:val="pt-BR"/>
              </w:rPr>
              <w:t>%</w:t>
            </w:r>
          </w:p>
        </w:tc>
        <w:tc>
          <w:tcPr>
            <w:tcW w:w="540" w:type="dxa"/>
            <w:shd w:val="clear" w:color="auto" w:fill="auto"/>
          </w:tcPr>
          <w:p w14:paraId="676B8D9D" w14:textId="4E9AD590" w:rsidR="004B2D46" w:rsidRDefault="004B2D46" w:rsidP="004B2D46">
            <w:r w:rsidRPr="00FF147E">
              <w:rPr>
                <w:rFonts w:ascii="GHEA Grapalat" w:hAnsi="GHEA Grapalat" w:cs="Arial"/>
                <w:sz w:val="18"/>
                <w:szCs w:val="18"/>
                <w:lang w:val="pt-BR"/>
              </w:rPr>
              <w:t>%</w:t>
            </w:r>
          </w:p>
        </w:tc>
        <w:tc>
          <w:tcPr>
            <w:tcW w:w="630" w:type="dxa"/>
            <w:shd w:val="clear" w:color="auto" w:fill="auto"/>
          </w:tcPr>
          <w:p w14:paraId="2424AE7B" w14:textId="0FC2A532" w:rsidR="004B2D46" w:rsidRDefault="004B2D46" w:rsidP="004B2D46">
            <w:r w:rsidRPr="00FF147E">
              <w:rPr>
                <w:rFonts w:ascii="GHEA Grapalat" w:hAnsi="GHEA Grapalat" w:cs="Arial"/>
                <w:sz w:val="18"/>
                <w:szCs w:val="18"/>
                <w:lang w:val="pt-BR"/>
              </w:rPr>
              <w:t>%</w:t>
            </w:r>
          </w:p>
        </w:tc>
        <w:tc>
          <w:tcPr>
            <w:tcW w:w="630" w:type="dxa"/>
            <w:shd w:val="clear" w:color="auto" w:fill="auto"/>
          </w:tcPr>
          <w:p w14:paraId="2E46747C" w14:textId="12A6E2E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FEF7DAE" w14:textId="19AC8337"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01B564BD" w14:textId="55BDCD7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6E6690C" w14:textId="578D4512"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7058C8A7" w14:textId="685786F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916909A" w14:textId="5569279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1B62702" w14:textId="4D17837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4034102" w14:textId="5EA40A9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BE1B5ED" w14:textId="49E334F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D0D3AE2" w14:textId="23DFFF3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3CC4F2E6" w14:textId="77777777" w:rsidTr="009565A7">
        <w:trPr>
          <w:cantSplit/>
          <w:trHeight w:val="728"/>
        </w:trPr>
        <w:tc>
          <w:tcPr>
            <w:tcW w:w="1525" w:type="dxa"/>
            <w:shd w:val="clear" w:color="auto" w:fill="auto"/>
            <w:vAlign w:val="center"/>
          </w:tcPr>
          <w:p w14:paraId="31675521" w14:textId="6AA72E0E" w:rsidR="004B2D46" w:rsidRDefault="004B2D46" w:rsidP="004B2D46">
            <w:pPr>
              <w:jc w:val="center"/>
              <w:rPr>
                <w:rFonts w:ascii="GHEA Grapalat" w:hAnsi="GHEA Grapalat" w:cs="Arial LatArm"/>
                <w:lang w:val="pt-BR"/>
              </w:rPr>
            </w:pPr>
            <w:r>
              <w:rPr>
                <w:rFonts w:ascii="GHEA Grapalat" w:hAnsi="GHEA Grapalat" w:cs="Arial LatArm"/>
                <w:lang w:val="pt-BR"/>
              </w:rPr>
              <w:t>97</w:t>
            </w:r>
          </w:p>
        </w:tc>
        <w:tc>
          <w:tcPr>
            <w:tcW w:w="2520" w:type="dxa"/>
            <w:shd w:val="clear" w:color="auto" w:fill="auto"/>
            <w:vAlign w:val="center"/>
          </w:tcPr>
          <w:p w14:paraId="6439A6FB" w14:textId="2A9EBA63" w:rsidR="004B2D46" w:rsidRDefault="004B2D46" w:rsidP="004B2D46">
            <w:pPr>
              <w:jc w:val="center"/>
              <w:rPr>
                <w:rFonts w:ascii="GHEA Grapalat" w:hAnsi="GHEA Grapalat"/>
                <w:sz w:val="16"/>
                <w:szCs w:val="16"/>
                <w:lang w:val="pt-BR"/>
              </w:rPr>
            </w:pPr>
            <w:r>
              <w:rPr>
                <w:rFonts w:ascii="GHEA Grapalat" w:hAnsi="GHEA Grapalat"/>
                <w:sz w:val="16"/>
                <w:szCs w:val="16"/>
                <w:lang w:val="pt-BR"/>
              </w:rPr>
              <w:t>33611170/</w:t>
            </w:r>
            <w:r>
              <w:rPr>
                <w:rFonts w:ascii="GHEA Grapalat" w:hAnsi="GHEA Grapalat"/>
                <w:sz w:val="16"/>
                <w:szCs w:val="16"/>
                <w:lang w:val="hy-AM"/>
              </w:rPr>
              <w:t>3</w:t>
            </w:r>
          </w:p>
        </w:tc>
        <w:tc>
          <w:tcPr>
            <w:tcW w:w="2880" w:type="dxa"/>
            <w:shd w:val="clear" w:color="auto" w:fill="auto"/>
            <w:vAlign w:val="center"/>
          </w:tcPr>
          <w:p w14:paraId="12C7DCC7" w14:textId="26611FA3" w:rsidR="004B2D46" w:rsidRPr="000D6DBD" w:rsidRDefault="004B2D46" w:rsidP="004B2D46">
            <w:pPr>
              <w:rPr>
                <w:rFonts w:ascii="GHEA Grapalat" w:hAnsi="GHEA Grapalat" w:cs="Sylfaen"/>
                <w:sz w:val="20"/>
                <w:szCs w:val="20"/>
              </w:rPr>
            </w:pPr>
            <w:r w:rsidRPr="000D6DBD">
              <w:rPr>
                <w:rFonts w:ascii="GHEA Grapalat" w:hAnsi="GHEA Grapalat" w:cs="Sylfaen"/>
                <w:sz w:val="20"/>
                <w:szCs w:val="20"/>
              </w:rPr>
              <w:t>դրոտավերին</w:t>
            </w:r>
            <w:r w:rsidRPr="000D6DBD">
              <w:rPr>
                <w:rFonts w:ascii="GHEA Grapalat" w:hAnsi="GHEA Grapalat"/>
                <w:sz w:val="20"/>
                <w:szCs w:val="20"/>
              </w:rPr>
              <w:t xml:space="preserve"> a03ad02</w:t>
            </w:r>
          </w:p>
        </w:tc>
        <w:tc>
          <w:tcPr>
            <w:tcW w:w="540" w:type="dxa"/>
            <w:shd w:val="clear" w:color="auto" w:fill="auto"/>
          </w:tcPr>
          <w:p w14:paraId="186D7FDC" w14:textId="1800C74F" w:rsidR="004B2D46" w:rsidRDefault="004B2D46" w:rsidP="004B2D46">
            <w:r w:rsidRPr="00FF147E">
              <w:rPr>
                <w:rFonts w:ascii="GHEA Grapalat" w:hAnsi="GHEA Grapalat" w:cs="Arial"/>
                <w:sz w:val="18"/>
                <w:szCs w:val="18"/>
                <w:lang w:val="pt-BR"/>
              </w:rPr>
              <w:t>%</w:t>
            </w:r>
          </w:p>
        </w:tc>
        <w:tc>
          <w:tcPr>
            <w:tcW w:w="540" w:type="dxa"/>
            <w:shd w:val="clear" w:color="auto" w:fill="auto"/>
          </w:tcPr>
          <w:p w14:paraId="3BCECBED" w14:textId="24FFDED0" w:rsidR="004B2D46" w:rsidRDefault="004B2D46" w:rsidP="004B2D46">
            <w:r w:rsidRPr="00FF147E">
              <w:rPr>
                <w:rFonts w:ascii="GHEA Grapalat" w:hAnsi="GHEA Grapalat" w:cs="Arial"/>
                <w:sz w:val="18"/>
                <w:szCs w:val="18"/>
                <w:lang w:val="pt-BR"/>
              </w:rPr>
              <w:t>%</w:t>
            </w:r>
          </w:p>
        </w:tc>
        <w:tc>
          <w:tcPr>
            <w:tcW w:w="630" w:type="dxa"/>
            <w:shd w:val="clear" w:color="auto" w:fill="auto"/>
          </w:tcPr>
          <w:p w14:paraId="07721500" w14:textId="39482976" w:rsidR="004B2D46" w:rsidRDefault="004B2D46" w:rsidP="004B2D46">
            <w:r w:rsidRPr="00FF147E">
              <w:rPr>
                <w:rFonts w:ascii="GHEA Grapalat" w:hAnsi="GHEA Grapalat" w:cs="Arial"/>
                <w:sz w:val="18"/>
                <w:szCs w:val="18"/>
                <w:lang w:val="pt-BR"/>
              </w:rPr>
              <w:t>%</w:t>
            </w:r>
          </w:p>
        </w:tc>
        <w:tc>
          <w:tcPr>
            <w:tcW w:w="630" w:type="dxa"/>
            <w:shd w:val="clear" w:color="auto" w:fill="auto"/>
          </w:tcPr>
          <w:p w14:paraId="3E9C4291" w14:textId="275A6A6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BB29CE8" w14:textId="0A3285C3"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E3A16CB" w14:textId="6D7F4F4D"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5895185" w14:textId="619F9955"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30094B1C" w14:textId="00E23B2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F934B4F" w14:textId="3E1FBBF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0BD0340" w14:textId="1A1C2CD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6E3250F0" w14:textId="5636CD4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B580B37" w14:textId="2C741E2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1BB2FDF2" w14:textId="634F52C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AE9306A" w14:textId="77777777" w:rsidTr="009565A7">
        <w:trPr>
          <w:cantSplit/>
          <w:trHeight w:val="728"/>
        </w:trPr>
        <w:tc>
          <w:tcPr>
            <w:tcW w:w="1525" w:type="dxa"/>
            <w:shd w:val="clear" w:color="auto" w:fill="auto"/>
            <w:vAlign w:val="center"/>
          </w:tcPr>
          <w:p w14:paraId="008F8115" w14:textId="4EF32C92" w:rsidR="004B2D46" w:rsidRDefault="004B2D46" w:rsidP="004B2D46">
            <w:pPr>
              <w:jc w:val="center"/>
              <w:rPr>
                <w:rFonts w:ascii="GHEA Grapalat" w:hAnsi="GHEA Grapalat" w:cs="Arial LatArm"/>
                <w:lang w:val="pt-BR"/>
              </w:rPr>
            </w:pPr>
            <w:r>
              <w:rPr>
                <w:rFonts w:ascii="GHEA Grapalat" w:hAnsi="GHEA Grapalat" w:cs="Arial LatArm"/>
                <w:lang w:val="pt-BR"/>
              </w:rPr>
              <w:t>98</w:t>
            </w:r>
          </w:p>
        </w:tc>
        <w:tc>
          <w:tcPr>
            <w:tcW w:w="2520" w:type="dxa"/>
            <w:shd w:val="clear" w:color="auto" w:fill="auto"/>
            <w:vAlign w:val="center"/>
          </w:tcPr>
          <w:p w14:paraId="1C57B176" w14:textId="6201C39D" w:rsidR="004B2D46" w:rsidRDefault="004B2D46" w:rsidP="004B2D46">
            <w:pPr>
              <w:jc w:val="center"/>
              <w:rPr>
                <w:rFonts w:ascii="GHEA Grapalat" w:hAnsi="GHEA Grapalat"/>
                <w:sz w:val="16"/>
                <w:szCs w:val="16"/>
                <w:lang w:val="pt-BR"/>
              </w:rPr>
            </w:pPr>
            <w:r w:rsidRPr="00F072C3">
              <w:rPr>
                <w:rFonts w:ascii="GHEA Grapalat" w:hAnsi="GHEA Grapalat"/>
                <w:sz w:val="16"/>
                <w:szCs w:val="16"/>
                <w:lang w:val="hy-AM"/>
              </w:rPr>
              <w:t>33611210</w:t>
            </w:r>
            <w:r>
              <w:rPr>
                <w:rFonts w:ascii="GHEA Grapalat" w:hAnsi="GHEA Grapalat"/>
                <w:sz w:val="16"/>
                <w:szCs w:val="16"/>
                <w:lang w:val="hy-AM"/>
              </w:rPr>
              <w:t>/1</w:t>
            </w:r>
          </w:p>
        </w:tc>
        <w:tc>
          <w:tcPr>
            <w:tcW w:w="2880" w:type="dxa"/>
            <w:shd w:val="clear" w:color="auto" w:fill="auto"/>
            <w:vAlign w:val="center"/>
          </w:tcPr>
          <w:p w14:paraId="6B3FC37F" w14:textId="78BA516C" w:rsidR="004B2D46" w:rsidRPr="000D6DBD" w:rsidRDefault="004B2D46" w:rsidP="004B2D46">
            <w:pPr>
              <w:rPr>
                <w:rFonts w:ascii="GHEA Grapalat" w:hAnsi="GHEA Grapalat" w:cs="Sylfaen"/>
                <w:sz w:val="20"/>
                <w:szCs w:val="20"/>
              </w:rPr>
            </w:pPr>
            <w:r w:rsidRPr="00F072C3">
              <w:rPr>
                <w:rFonts w:ascii="GHEA Grapalat" w:hAnsi="GHEA Grapalat"/>
                <w:sz w:val="20"/>
                <w:szCs w:val="20"/>
                <w:lang w:val="hy-AM"/>
              </w:rPr>
              <w:t xml:space="preserve">Սուլֆասալազին </w:t>
            </w:r>
            <w:r w:rsidRPr="00F072C3">
              <w:rPr>
                <w:rFonts w:ascii="GHEA Grapalat" w:hAnsi="GHEA Grapalat"/>
                <w:sz w:val="20"/>
                <w:szCs w:val="20"/>
              </w:rPr>
              <w:t>a07ec01</w:t>
            </w:r>
          </w:p>
        </w:tc>
        <w:tc>
          <w:tcPr>
            <w:tcW w:w="540" w:type="dxa"/>
            <w:shd w:val="clear" w:color="auto" w:fill="auto"/>
          </w:tcPr>
          <w:p w14:paraId="083BDD5B" w14:textId="70EAD060" w:rsidR="004B2D46" w:rsidRDefault="004B2D46" w:rsidP="004B2D46">
            <w:r w:rsidRPr="00FF147E">
              <w:rPr>
                <w:rFonts w:ascii="GHEA Grapalat" w:hAnsi="GHEA Grapalat" w:cs="Arial"/>
                <w:sz w:val="18"/>
                <w:szCs w:val="18"/>
                <w:lang w:val="pt-BR"/>
              </w:rPr>
              <w:t>%</w:t>
            </w:r>
          </w:p>
        </w:tc>
        <w:tc>
          <w:tcPr>
            <w:tcW w:w="540" w:type="dxa"/>
            <w:shd w:val="clear" w:color="auto" w:fill="auto"/>
          </w:tcPr>
          <w:p w14:paraId="7BA7B1D0" w14:textId="0713A1D1" w:rsidR="004B2D46" w:rsidRDefault="004B2D46" w:rsidP="004B2D46">
            <w:r w:rsidRPr="00FF147E">
              <w:rPr>
                <w:rFonts w:ascii="GHEA Grapalat" w:hAnsi="GHEA Grapalat" w:cs="Arial"/>
                <w:sz w:val="18"/>
                <w:szCs w:val="18"/>
                <w:lang w:val="pt-BR"/>
              </w:rPr>
              <w:t>%</w:t>
            </w:r>
          </w:p>
        </w:tc>
        <w:tc>
          <w:tcPr>
            <w:tcW w:w="630" w:type="dxa"/>
            <w:shd w:val="clear" w:color="auto" w:fill="auto"/>
          </w:tcPr>
          <w:p w14:paraId="6B5D7CE2" w14:textId="206B537C" w:rsidR="004B2D46" w:rsidRDefault="004B2D46" w:rsidP="004B2D46">
            <w:r w:rsidRPr="00FF147E">
              <w:rPr>
                <w:rFonts w:ascii="GHEA Grapalat" w:hAnsi="GHEA Grapalat" w:cs="Arial"/>
                <w:sz w:val="18"/>
                <w:szCs w:val="18"/>
                <w:lang w:val="pt-BR"/>
              </w:rPr>
              <w:t>%</w:t>
            </w:r>
          </w:p>
        </w:tc>
        <w:tc>
          <w:tcPr>
            <w:tcW w:w="630" w:type="dxa"/>
            <w:shd w:val="clear" w:color="auto" w:fill="auto"/>
          </w:tcPr>
          <w:p w14:paraId="7C8CE1E9" w14:textId="52B04EF3"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3C39291" w14:textId="4F4246D5"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40DAA64F" w14:textId="4812225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F2AF22D" w14:textId="42CA2AE5"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D997B25" w14:textId="020322B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4160945" w14:textId="627BE2B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C6E52D7" w14:textId="45F163E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F6CD37B" w14:textId="0F6DB36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CF9D334" w14:textId="7DB6AFD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7282A3E" w14:textId="752755A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54E44DA8" w14:textId="77777777" w:rsidTr="009565A7">
        <w:trPr>
          <w:cantSplit/>
          <w:trHeight w:val="728"/>
        </w:trPr>
        <w:tc>
          <w:tcPr>
            <w:tcW w:w="1525" w:type="dxa"/>
            <w:shd w:val="clear" w:color="auto" w:fill="auto"/>
            <w:vAlign w:val="center"/>
          </w:tcPr>
          <w:p w14:paraId="0340CD82" w14:textId="5583FBC0" w:rsidR="004B2D46" w:rsidRDefault="004B2D46" w:rsidP="004B2D46">
            <w:pPr>
              <w:jc w:val="center"/>
              <w:rPr>
                <w:rFonts w:ascii="GHEA Grapalat" w:hAnsi="GHEA Grapalat" w:cs="Arial LatArm"/>
                <w:lang w:val="pt-BR"/>
              </w:rPr>
            </w:pPr>
            <w:r>
              <w:rPr>
                <w:rFonts w:ascii="GHEA Grapalat" w:hAnsi="GHEA Grapalat" w:cs="Arial LatArm"/>
                <w:lang w:val="pt-BR"/>
              </w:rPr>
              <w:t>99</w:t>
            </w:r>
          </w:p>
        </w:tc>
        <w:tc>
          <w:tcPr>
            <w:tcW w:w="2520" w:type="dxa"/>
            <w:shd w:val="clear" w:color="auto" w:fill="auto"/>
            <w:vAlign w:val="center"/>
          </w:tcPr>
          <w:p w14:paraId="6818AEAB" w14:textId="435DC6CC" w:rsidR="004B2D46" w:rsidRPr="00F072C3" w:rsidRDefault="004B2D46" w:rsidP="004B2D46">
            <w:pPr>
              <w:jc w:val="center"/>
              <w:rPr>
                <w:rFonts w:ascii="GHEA Grapalat" w:hAnsi="GHEA Grapalat"/>
                <w:sz w:val="16"/>
                <w:szCs w:val="16"/>
                <w:lang w:val="hy-AM"/>
              </w:rPr>
            </w:pPr>
            <w:r w:rsidRPr="00F072C3">
              <w:rPr>
                <w:rFonts w:ascii="GHEA Grapalat" w:hAnsi="GHEA Grapalat"/>
                <w:sz w:val="16"/>
                <w:szCs w:val="16"/>
              </w:rPr>
              <w:t>33611260</w:t>
            </w:r>
            <w:r>
              <w:rPr>
                <w:rFonts w:ascii="GHEA Grapalat" w:hAnsi="GHEA Grapalat"/>
                <w:sz w:val="16"/>
                <w:szCs w:val="16"/>
              </w:rPr>
              <w:t>/1</w:t>
            </w:r>
          </w:p>
        </w:tc>
        <w:tc>
          <w:tcPr>
            <w:tcW w:w="2880" w:type="dxa"/>
            <w:shd w:val="clear" w:color="auto" w:fill="auto"/>
            <w:vAlign w:val="center"/>
          </w:tcPr>
          <w:p w14:paraId="15F1CA0A" w14:textId="7FA055F9" w:rsidR="004B2D46" w:rsidRPr="00F072C3" w:rsidRDefault="004B2D46" w:rsidP="004B2D46">
            <w:pPr>
              <w:rPr>
                <w:rFonts w:ascii="GHEA Grapalat" w:hAnsi="GHEA Grapalat"/>
                <w:sz w:val="20"/>
                <w:szCs w:val="20"/>
                <w:lang w:val="hy-AM"/>
              </w:rPr>
            </w:pPr>
            <w:r w:rsidRPr="00F072C3">
              <w:rPr>
                <w:rFonts w:ascii="GHEA Grapalat" w:hAnsi="GHEA Grapalat" w:cs="Sylfaen"/>
                <w:sz w:val="20"/>
                <w:szCs w:val="20"/>
              </w:rPr>
              <w:t>մետֆորմին</w:t>
            </w:r>
            <w:r w:rsidRPr="00F072C3">
              <w:rPr>
                <w:rFonts w:ascii="GHEA Grapalat" w:hAnsi="GHEA Grapalat"/>
                <w:sz w:val="20"/>
                <w:szCs w:val="20"/>
              </w:rPr>
              <w:t xml:space="preserve"> a10ba02</w:t>
            </w:r>
          </w:p>
        </w:tc>
        <w:tc>
          <w:tcPr>
            <w:tcW w:w="540" w:type="dxa"/>
            <w:shd w:val="clear" w:color="auto" w:fill="auto"/>
          </w:tcPr>
          <w:p w14:paraId="77E0AC09" w14:textId="7B48F94B" w:rsidR="004B2D46" w:rsidRDefault="004B2D46" w:rsidP="004B2D46">
            <w:r w:rsidRPr="00FF147E">
              <w:rPr>
                <w:rFonts w:ascii="GHEA Grapalat" w:hAnsi="GHEA Grapalat" w:cs="Arial"/>
                <w:sz w:val="18"/>
                <w:szCs w:val="18"/>
                <w:lang w:val="pt-BR"/>
              </w:rPr>
              <w:t>%</w:t>
            </w:r>
          </w:p>
        </w:tc>
        <w:tc>
          <w:tcPr>
            <w:tcW w:w="540" w:type="dxa"/>
            <w:shd w:val="clear" w:color="auto" w:fill="auto"/>
          </w:tcPr>
          <w:p w14:paraId="0134BD46" w14:textId="173370A5" w:rsidR="004B2D46" w:rsidRDefault="004B2D46" w:rsidP="004B2D46">
            <w:r w:rsidRPr="00FF147E">
              <w:rPr>
                <w:rFonts w:ascii="GHEA Grapalat" w:hAnsi="GHEA Grapalat" w:cs="Arial"/>
                <w:sz w:val="18"/>
                <w:szCs w:val="18"/>
                <w:lang w:val="pt-BR"/>
              </w:rPr>
              <w:t>%</w:t>
            </w:r>
          </w:p>
        </w:tc>
        <w:tc>
          <w:tcPr>
            <w:tcW w:w="630" w:type="dxa"/>
            <w:shd w:val="clear" w:color="auto" w:fill="auto"/>
          </w:tcPr>
          <w:p w14:paraId="5F4DDE66" w14:textId="506E77B0" w:rsidR="004B2D46" w:rsidRDefault="004B2D46" w:rsidP="004B2D46">
            <w:r w:rsidRPr="00FF147E">
              <w:rPr>
                <w:rFonts w:ascii="GHEA Grapalat" w:hAnsi="GHEA Grapalat" w:cs="Arial"/>
                <w:sz w:val="18"/>
                <w:szCs w:val="18"/>
                <w:lang w:val="pt-BR"/>
              </w:rPr>
              <w:t>%</w:t>
            </w:r>
          </w:p>
        </w:tc>
        <w:tc>
          <w:tcPr>
            <w:tcW w:w="630" w:type="dxa"/>
            <w:shd w:val="clear" w:color="auto" w:fill="auto"/>
          </w:tcPr>
          <w:p w14:paraId="4959E332" w14:textId="50D1AB33"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86DC8F0" w14:textId="3CA42DAC"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46C25583" w14:textId="7ABCA76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8575084" w14:textId="60DC64F0"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38B8AE32" w14:textId="4D57125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FFF90A1" w14:textId="45B4EEA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A5C2983" w14:textId="5891DA3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CB142D5" w14:textId="7E890A8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75DC0B8" w14:textId="6485935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52B7166E" w14:textId="010F200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AB43D18" w14:textId="77777777" w:rsidTr="009565A7">
        <w:trPr>
          <w:cantSplit/>
          <w:trHeight w:val="728"/>
        </w:trPr>
        <w:tc>
          <w:tcPr>
            <w:tcW w:w="1525" w:type="dxa"/>
            <w:shd w:val="clear" w:color="auto" w:fill="auto"/>
            <w:vAlign w:val="center"/>
          </w:tcPr>
          <w:p w14:paraId="5D5766BD" w14:textId="5F9889A6" w:rsidR="004B2D46" w:rsidRDefault="004B2D46" w:rsidP="004B2D46">
            <w:pPr>
              <w:jc w:val="center"/>
              <w:rPr>
                <w:rFonts w:ascii="GHEA Grapalat" w:hAnsi="GHEA Grapalat" w:cs="Arial LatArm"/>
                <w:lang w:val="pt-BR"/>
              </w:rPr>
            </w:pPr>
            <w:r>
              <w:rPr>
                <w:rFonts w:ascii="GHEA Grapalat" w:hAnsi="GHEA Grapalat" w:cs="Arial LatArm"/>
                <w:lang w:val="pt-BR"/>
              </w:rPr>
              <w:t>100</w:t>
            </w:r>
          </w:p>
        </w:tc>
        <w:tc>
          <w:tcPr>
            <w:tcW w:w="2520" w:type="dxa"/>
            <w:shd w:val="clear" w:color="auto" w:fill="auto"/>
            <w:vAlign w:val="center"/>
          </w:tcPr>
          <w:p w14:paraId="7D0D43B6" w14:textId="79E58D87" w:rsidR="004B2D46" w:rsidRPr="00F072C3" w:rsidRDefault="004B2D46" w:rsidP="004B2D46">
            <w:pPr>
              <w:jc w:val="center"/>
              <w:rPr>
                <w:rFonts w:ascii="GHEA Grapalat" w:hAnsi="GHEA Grapalat"/>
                <w:sz w:val="16"/>
                <w:szCs w:val="16"/>
              </w:rPr>
            </w:pPr>
            <w:r>
              <w:rPr>
                <w:rFonts w:ascii="GHEA Grapalat" w:hAnsi="GHEA Grapalat"/>
                <w:sz w:val="16"/>
                <w:szCs w:val="16"/>
                <w:lang w:val="hy-AM"/>
              </w:rPr>
              <w:t>33611360/1</w:t>
            </w:r>
          </w:p>
        </w:tc>
        <w:tc>
          <w:tcPr>
            <w:tcW w:w="2880" w:type="dxa"/>
            <w:shd w:val="clear" w:color="auto" w:fill="auto"/>
            <w:vAlign w:val="center"/>
          </w:tcPr>
          <w:p w14:paraId="00EBA245" w14:textId="76736748" w:rsidR="004B2D46" w:rsidRPr="00F072C3" w:rsidRDefault="004B2D46" w:rsidP="004B2D46">
            <w:pPr>
              <w:rPr>
                <w:rFonts w:ascii="GHEA Grapalat" w:hAnsi="GHEA Grapalat" w:cs="Sylfaen"/>
                <w:sz w:val="20"/>
                <w:szCs w:val="20"/>
              </w:rPr>
            </w:pPr>
            <w:r>
              <w:rPr>
                <w:rFonts w:ascii="GHEA Grapalat" w:hAnsi="GHEA Grapalat"/>
                <w:sz w:val="20"/>
                <w:szCs w:val="20"/>
                <w:lang w:val="hy-AM"/>
              </w:rPr>
              <w:t xml:space="preserve">Խոլեկալցիֆերոլ </w:t>
            </w:r>
            <w:r>
              <w:rPr>
                <w:rFonts w:ascii="GHEA Grapalat" w:hAnsi="GHEA Grapalat"/>
                <w:sz w:val="20"/>
                <w:szCs w:val="20"/>
              </w:rPr>
              <w:t>a11cc</w:t>
            </w:r>
          </w:p>
        </w:tc>
        <w:tc>
          <w:tcPr>
            <w:tcW w:w="540" w:type="dxa"/>
            <w:shd w:val="clear" w:color="auto" w:fill="auto"/>
          </w:tcPr>
          <w:p w14:paraId="6ABCDBFF" w14:textId="3990AD5B" w:rsidR="004B2D46" w:rsidRDefault="004B2D46" w:rsidP="004B2D46">
            <w:r w:rsidRPr="00FF147E">
              <w:rPr>
                <w:rFonts w:ascii="GHEA Grapalat" w:hAnsi="GHEA Grapalat" w:cs="Arial"/>
                <w:sz w:val="18"/>
                <w:szCs w:val="18"/>
                <w:lang w:val="pt-BR"/>
              </w:rPr>
              <w:t>%</w:t>
            </w:r>
          </w:p>
        </w:tc>
        <w:tc>
          <w:tcPr>
            <w:tcW w:w="540" w:type="dxa"/>
            <w:shd w:val="clear" w:color="auto" w:fill="auto"/>
          </w:tcPr>
          <w:p w14:paraId="6A50C8E9" w14:textId="2B7539BE" w:rsidR="004B2D46" w:rsidRDefault="004B2D46" w:rsidP="004B2D46">
            <w:r w:rsidRPr="00FF147E">
              <w:rPr>
                <w:rFonts w:ascii="GHEA Grapalat" w:hAnsi="GHEA Grapalat" w:cs="Arial"/>
                <w:sz w:val="18"/>
                <w:szCs w:val="18"/>
                <w:lang w:val="pt-BR"/>
              </w:rPr>
              <w:t>%</w:t>
            </w:r>
          </w:p>
        </w:tc>
        <w:tc>
          <w:tcPr>
            <w:tcW w:w="630" w:type="dxa"/>
            <w:shd w:val="clear" w:color="auto" w:fill="auto"/>
          </w:tcPr>
          <w:p w14:paraId="383880F1" w14:textId="38F28B41" w:rsidR="004B2D46" w:rsidRDefault="004B2D46" w:rsidP="004B2D46">
            <w:r w:rsidRPr="00FF147E">
              <w:rPr>
                <w:rFonts w:ascii="GHEA Grapalat" w:hAnsi="GHEA Grapalat" w:cs="Arial"/>
                <w:sz w:val="18"/>
                <w:szCs w:val="18"/>
                <w:lang w:val="pt-BR"/>
              </w:rPr>
              <w:t>%</w:t>
            </w:r>
          </w:p>
        </w:tc>
        <w:tc>
          <w:tcPr>
            <w:tcW w:w="630" w:type="dxa"/>
            <w:shd w:val="clear" w:color="auto" w:fill="auto"/>
          </w:tcPr>
          <w:p w14:paraId="6AB75F69" w14:textId="16A1A51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7D43263" w14:textId="01790697"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429DC161" w14:textId="326E993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9106FAB" w14:textId="02192B8D"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698CD42" w14:textId="20671C0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F074A85" w14:textId="49345FA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5C2BF97" w14:textId="6E6E9A7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B3CAD4B" w14:textId="6A65C42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01D0DAE2" w14:textId="73734E2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469D243" w14:textId="3C4C4CF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308833A2" w14:textId="77777777" w:rsidTr="009565A7">
        <w:trPr>
          <w:cantSplit/>
          <w:trHeight w:val="728"/>
        </w:trPr>
        <w:tc>
          <w:tcPr>
            <w:tcW w:w="1525" w:type="dxa"/>
            <w:shd w:val="clear" w:color="auto" w:fill="auto"/>
            <w:vAlign w:val="center"/>
          </w:tcPr>
          <w:p w14:paraId="521DEB18" w14:textId="7431915C" w:rsidR="004B2D46" w:rsidRDefault="004B2D46" w:rsidP="004B2D46">
            <w:pPr>
              <w:jc w:val="center"/>
              <w:rPr>
                <w:rFonts w:ascii="GHEA Grapalat" w:hAnsi="GHEA Grapalat" w:cs="Arial LatArm"/>
                <w:lang w:val="pt-BR"/>
              </w:rPr>
            </w:pPr>
            <w:r>
              <w:rPr>
                <w:rFonts w:ascii="GHEA Grapalat" w:hAnsi="GHEA Grapalat" w:cs="Arial LatArm"/>
                <w:lang w:val="pt-BR"/>
              </w:rPr>
              <w:lastRenderedPageBreak/>
              <w:t>101</w:t>
            </w:r>
          </w:p>
        </w:tc>
        <w:tc>
          <w:tcPr>
            <w:tcW w:w="2520" w:type="dxa"/>
            <w:shd w:val="clear" w:color="auto" w:fill="auto"/>
            <w:vAlign w:val="center"/>
          </w:tcPr>
          <w:p w14:paraId="60D0E63C" w14:textId="2CA26983" w:rsidR="004B2D46" w:rsidRDefault="004B2D46" w:rsidP="004B2D46">
            <w:pPr>
              <w:jc w:val="center"/>
              <w:rPr>
                <w:rFonts w:ascii="GHEA Grapalat" w:hAnsi="GHEA Grapalat"/>
                <w:sz w:val="16"/>
                <w:szCs w:val="16"/>
                <w:lang w:val="hy-AM"/>
              </w:rPr>
            </w:pPr>
            <w:r>
              <w:rPr>
                <w:rFonts w:ascii="GHEA Grapalat" w:hAnsi="GHEA Grapalat"/>
                <w:sz w:val="16"/>
                <w:szCs w:val="16"/>
                <w:lang w:val="ru-RU"/>
              </w:rPr>
              <w:t>33611420/</w:t>
            </w:r>
            <w:r>
              <w:rPr>
                <w:rFonts w:ascii="GHEA Grapalat" w:hAnsi="GHEA Grapalat"/>
                <w:sz w:val="16"/>
                <w:szCs w:val="16"/>
                <w:lang w:val="hy-AM"/>
              </w:rPr>
              <w:t>1</w:t>
            </w:r>
          </w:p>
        </w:tc>
        <w:tc>
          <w:tcPr>
            <w:tcW w:w="2880" w:type="dxa"/>
            <w:shd w:val="clear" w:color="auto" w:fill="auto"/>
            <w:vAlign w:val="center"/>
          </w:tcPr>
          <w:p w14:paraId="491D88ED" w14:textId="6DB6A06D" w:rsidR="004B2D46" w:rsidRDefault="004B2D46" w:rsidP="004B2D46">
            <w:pPr>
              <w:rPr>
                <w:rFonts w:ascii="GHEA Grapalat" w:hAnsi="GHEA Grapalat"/>
                <w:sz w:val="20"/>
                <w:szCs w:val="20"/>
                <w:lang w:val="hy-AM"/>
              </w:rPr>
            </w:pPr>
            <w:r>
              <w:rPr>
                <w:rFonts w:ascii="GHEA Grapalat" w:hAnsi="GHEA Grapalat" w:cs="Sylfaen"/>
                <w:sz w:val="20"/>
                <w:szCs w:val="20"/>
                <w:lang w:val="ru-RU"/>
              </w:rPr>
              <w:t>կալցիումի</w:t>
            </w:r>
            <w:r>
              <w:rPr>
                <w:rFonts w:ascii="GHEA Grapalat" w:hAnsi="GHEA Grapalat"/>
                <w:sz w:val="20"/>
                <w:szCs w:val="20"/>
                <w:lang w:val="ru-RU"/>
              </w:rPr>
              <w:t xml:space="preserve"> </w:t>
            </w:r>
            <w:r>
              <w:rPr>
                <w:rFonts w:ascii="GHEA Grapalat" w:hAnsi="GHEA Grapalat" w:cs="Sylfaen"/>
                <w:sz w:val="20"/>
                <w:szCs w:val="20"/>
                <w:lang w:val="ru-RU"/>
              </w:rPr>
              <w:t>գլյուկոնատ</w:t>
            </w:r>
            <w:r>
              <w:rPr>
                <w:rFonts w:ascii="GHEA Grapalat" w:hAnsi="GHEA Grapalat"/>
                <w:sz w:val="20"/>
                <w:szCs w:val="20"/>
                <w:lang w:val="ru-RU"/>
              </w:rPr>
              <w:t xml:space="preserve"> a12aa03, d11ax03</w:t>
            </w:r>
          </w:p>
        </w:tc>
        <w:tc>
          <w:tcPr>
            <w:tcW w:w="540" w:type="dxa"/>
            <w:shd w:val="clear" w:color="auto" w:fill="auto"/>
          </w:tcPr>
          <w:p w14:paraId="0D1AD2FA" w14:textId="7E574051" w:rsidR="004B2D46" w:rsidRDefault="004B2D46" w:rsidP="004B2D46">
            <w:r w:rsidRPr="00FF147E">
              <w:rPr>
                <w:rFonts w:ascii="GHEA Grapalat" w:hAnsi="GHEA Grapalat" w:cs="Arial"/>
                <w:sz w:val="18"/>
                <w:szCs w:val="18"/>
                <w:lang w:val="pt-BR"/>
              </w:rPr>
              <w:t>%</w:t>
            </w:r>
          </w:p>
        </w:tc>
        <w:tc>
          <w:tcPr>
            <w:tcW w:w="540" w:type="dxa"/>
            <w:shd w:val="clear" w:color="auto" w:fill="auto"/>
          </w:tcPr>
          <w:p w14:paraId="591C835B" w14:textId="4B34F2A8" w:rsidR="004B2D46" w:rsidRDefault="004B2D46" w:rsidP="004B2D46">
            <w:r w:rsidRPr="00FF147E">
              <w:rPr>
                <w:rFonts w:ascii="GHEA Grapalat" w:hAnsi="GHEA Grapalat" w:cs="Arial"/>
                <w:sz w:val="18"/>
                <w:szCs w:val="18"/>
                <w:lang w:val="pt-BR"/>
              </w:rPr>
              <w:t>%</w:t>
            </w:r>
          </w:p>
        </w:tc>
        <w:tc>
          <w:tcPr>
            <w:tcW w:w="630" w:type="dxa"/>
            <w:shd w:val="clear" w:color="auto" w:fill="auto"/>
          </w:tcPr>
          <w:p w14:paraId="35E81F4A" w14:textId="4BD5212B" w:rsidR="004B2D46" w:rsidRDefault="004B2D46" w:rsidP="004B2D46">
            <w:r w:rsidRPr="00FF147E">
              <w:rPr>
                <w:rFonts w:ascii="GHEA Grapalat" w:hAnsi="GHEA Grapalat" w:cs="Arial"/>
                <w:sz w:val="18"/>
                <w:szCs w:val="18"/>
                <w:lang w:val="pt-BR"/>
              </w:rPr>
              <w:t>%</w:t>
            </w:r>
          </w:p>
        </w:tc>
        <w:tc>
          <w:tcPr>
            <w:tcW w:w="630" w:type="dxa"/>
            <w:shd w:val="clear" w:color="auto" w:fill="auto"/>
          </w:tcPr>
          <w:p w14:paraId="25051C92" w14:textId="5247038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025D9D7" w14:textId="1AFE7FF0"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722EDE9" w14:textId="57F8D6C7"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20DF78E" w14:textId="1AA863F7"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CDF02B7" w14:textId="2EAB45A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277F156" w14:textId="79463B1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E723554" w14:textId="2428E9E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E749D20" w14:textId="5D2296E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ABCA4A7" w14:textId="2989C8D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52054DD8" w14:textId="5632525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30E22CDF" w14:textId="77777777" w:rsidTr="009565A7">
        <w:trPr>
          <w:cantSplit/>
          <w:trHeight w:val="728"/>
        </w:trPr>
        <w:tc>
          <w:tcPr>
            <w:tcW w:w="1525" w:type="dxa"/>
            <w:shd w:val="clear" w:color="auto" w:fill="auto"/>
            <w:vAlign w:val="center"/>
          </w:tcPr>
          <w:p w14:paraId="1571D865" w14:textId="6FE04139" w:rsidR="004B2D46" w:rsidRDefault="004B2D46" w:rsidP="004B2D46">
            <w:pPr>
              <w:jc w:val="center"/>
              <w:rPr>
                <w:rFonts w:ascii="GHEA Grapalat" w:hAnsi="GHEA Grapalat" w:cs="Arial LatArm"/>
                <w:lang w:val="pt-BR"/>
              </w:rPr>
            </w:pPr>
            <w:r>
              <w:rPr>
                <w:rFonts w:ascii="GHEA Grapalat" w:hAnsi="GHEA Grapalat" w:cs="Arial LatArm"/>
                <w:lang w:val="pt-BR"/>
              </w:rPr>
              <w:t>102</w:t>
            </w:r>
          </w:p>
        </w:tc>
        <w:tc>
          <w:tcPr>
            <w:tcW w:w="2520" w:type="dxa"/>
            <w:shd w:val="clear" w:color="auto" w:fill="auto"/>
            <w:vAlign w:val="center"/>
          </w:tcPr>
          <w:p w14:paraId="4B87512A" w14:textId="09331C39" w:rsidR="004B2D46" w:rsidRDefault="004B2D46" w:rsidP="004B2D46">
            <w:pPr>
              <w:jc w:val="center"/>
              <w:rPr>
                <w:rFonts w:ascii="GHEA Grapalat" w:hAnsi="GHEA Grapalat"/>
                <w:sz w:val="16"/>
                <w:szCs w:val="16"/>
                <w:lang w:val="ru-RU"/>
              </w:rPr>
            </w:pPr>
            <w:r w:rsidRPr="002D78A0">
              <w:rPr>
                <w:rFonts w:ascii="GHEA Grapalat" w:hAnsi="GHEA Grapalat"/>
                <w:color w:val="333333"/>
                <w:sz w:val="16"/>
                <w:szCs w:val="16"/>
                <w:lang w:val="hy-AM"/>
              </w:rPr>
              <w:t>33611450/1</w:t>
            </w:r>
          </w:p>
        </w:tc>
        <w:tc>
          <w:tcPr>
            <w:tcW w:w="2880" w:type="dxa"/>
            <w:shd w:val="clear" w:color="auto" w:fill="auto"/>
            <w:vAlign w:val="center"/>
          </w:tcPr>
          <w:p w14:paraId="2141941F" w14:textId="08CE7B92" w:rsidR="004B2D46" w:rsidRDefault="004B2D46" w:rsidP="004B2D46">
            <w:pPr>
              <w:rPr>
                <w:rFonts w:ascii="GHEA Grapalat" w:hAnsi="GHEA Grapalat" w:cs="Sylfaen"/>
                <w:sz w:val="20"/>
                <w:szCs w:val="20"/>
                <w:lang w:val="ru-RU"/>
              </w:rPr>
            </w:pPr>
            <w:r>
              <w:rPr>
                <w:rFonts w:ascii="GHEA Grapalat" w:hAnsi="GHEA Grapalat" w:cs="Sylfaen"/>
                <w:sz w:val="20"/>
                <w:szCs w:val="20"/>
                <w:lang w:val="hy-AM"/>
              </w:rPr>
              <w:t xml:space="preserve">բիսմութի տրիկալիումական դիցիտրատ </w:t>
            </w:r>
            <w:r>
              <w:rPr>
                <w:rFonts w:ascii="GHEA Grapalat" w:hAnsi="GHEA Grapalat" w:cs="Sylfaen"/>
                <w:sz w:val="20"/>
                <w:szCs w:val="20"/>
              </w:rPr>
              <w:t>A02BX05</w:t>
            </w:r>
          </w:p>
        </w:tc>
        <w:tc>
          <w:tcPr>
            <w:tcW w:w="540" w:type="dxa"/>
            <w:shd w:val="clear" w:color="auto" w:fill="auto"/>
          </w:tcPr>
          <w:p w14:paraId="6BDC3742" w14:textId="744B4F78" w:rsidR="004B2D46" w:rsidRDefault="004B2D46" w:rsidP="004B2D46">
            <w:r w:rsidRPr="00FF147E">
              <w:rPr>
                <w:rFonts w:ascii="GHEA Grapalat" w:hAnsi="GHEA Grapalat" w:cs="Arial"/>
                <w:sz w:val="18"/>
                <w:szCs w:val="18"/>
                <w:lang w:val="pt-BR"/>
              </w:rPr>
              <w:t>%</w:t>
            </w:r>
          </w:p>
        </w:tc>
        <w:tc>
          <w:tcPr>
            <w:tcW w:w="540" w:type="dxa"/>
            <w:shd w:val="clear" w:color="auto" w:fill="auto"/>
          </w:tcPr>
          <w:p w14:paraId="7A40E28C" w14:textId="494DFF8E" w:rsidR="004B2D46" w:rsidRDefault="004B2D46" w:rsidP="004B2D46">
            <w:r w:rsidRPr="00FF147E">
              <w:rPr>
                <w:rFonts w:ascii="GHEA Grapalat" w:hAnsi="GHEA Grapalat" w:cs="Arial"/>
                <w:sz w:val="18"/>
                <w:szCs w:val="18"/>
                <w:lang w:val="pt-BR"/>
              </w:rPr>
              <w:t>%</w:t>
            </w:r>
          </w:p>
        </w:tc>
        <w:tc>
          <w:tcPr>
            <w:tcW w:w="630" w:type="dxa"/>
            <w:shd w:val="clear" w:color="auto" w:fill="auto"/>
          </w:tcPr>
          <w:p w14:paraId="26401391" w14:textId="4A663F52" w:rsidR="004B2D46" w:rsidRDefault="004B2D46" w:rsidP="004B2D46">
            <w:r w:rsidRPr="00FF147E">
              <w:rPr>
                <w:rFonts w:ascii="GHEA Grapalat" w:hAnsi="GHEA Grapalat" w:cs="Arial"/>
                <w:sz w:val="18"/>
                <w:szCs w:val="18"/>
                <w:lang w:val="pt-BR"/>
              </w:rPr>
              <w:t>%</w:t>
            </w:r>
          </w:p>
        </w:tc>
        <w:tc>
          <w:tcPr>
            <w:tcW w:w="630" w:type="dxa"/>
            <w:shd w:val="clear" w:color="auto" w:fill="auto"/>
          </w:tcPr>
          <w:p w14:paraId="033B5B26" w14:textId="095E1C6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724807F" w14:textId="307ECCB1"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6E624ABF" w14:textId="00547D8B"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BDA8496" w14:textId="490FC6DC"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91D4A6F" w14:textId="7B9B32D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3BD32EF" w14:textId="1656E99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C57AD8D" w14:textId="50A2039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AA9D2F0" w14:textId="130334F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00E1D6C" w14:textId="25EAD36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88BA914" w14:textId="638D9D0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FD9D711" w14:textId="77777777" w:rsidTr="009565A7">
        <w:trPr>
          <w:cantSplit/>
          <w:trHeight w:val="728"/>
        </w:trPr>
        <w:tc>
          <w:tcPr>
            <w:tcW w:w="1525" w:type="dxa"/>
            <w:shd w:val="clear" w:color="auto" w:fill="auto"/>
            <w:vAlign w:val="center"/>
          </w:tcPr>
          <w:p w14:paraId="020E0C2A" w14:textId="031C5EDA" w:rsidR="004B2D46" w:rsidRDefault="004B2D46" w:rsidP="004B2D46">
            <w:pPr>
              <w:jc w:val="center"/>
              <w:rPr>
                <w:rFonts w:ascii="GHEA Grapalat" w:hAnsi="GHEA Grapalat" w:cs="Arial LatArm"/>
                <w:lang w:val="pt-BR"/>
              </w:rPr>
            </w:pPr>
            <w:r>
              <w:rPr>
                <w:rFonts w:ascii="GHEA Grapalat" w:hAnsi="GHEA Grapalat" w:cs="Arial LatArm"/>
                <w:lang w:val="pt-BR"/>
              </w:rPr>
              <w:t>103</w:t>
            </w:r>
          </w:p>
        </w:tc>
        <w:tc>
          <w:tcPr>
            <w:tcW w:w="2520" w:type="dxa"/>
            <w:shd w:val="clear" w:color="auto" w:fill="auto"/>
            <w:vAlign w:val="center"/>
          </w:tcPr>
          <w:p w14:paraId="6FF54A79" w14:textId="726F8318" w:rsidR="004B2D46" w:rsidRPr="002D78A0" w:rsidRDefault="004B2D46" w:rsidP="004B2D46">
            <w:pPr>
              <w:jc w:val="center"/>
              <w:rPr>
                <w:rFonts w:ascii="GHEA Grapalat" w:hAnsi="GHEA Grapalat"/>
                <w:color w:val="333333"/>
                <w:sz w:val="16"/>
                <w:szCs w:val="16"/>
                <w:lang w:val="hy-AM"/>
              </w:rPr>
            </w:pPr>
            <w:r w:rsidRPr="00F016CF">
              <w:rPr>
                <w:rFonts w:ascii="GHEA Grapalat" w:hAnsi="GHEA Grapalat"/>
                <w:sz w:val="16"/>
                <w:szCs w:val="16"/>
                <w:lang w:val="hy-AM"/>
              </w:rPr>
              <w:t>33611460</w:t>
            </w:r>
            <w:r>
              <w:rPr>
                <w:rFonts w:ascii="GHEA Grapalat" w:hAnsi="GHEA Grapalat"/>
                <w:sz w:val="16"/>
                <w:szCs w:val="16"/>
                <w:lang w:val="hy-AM"/>
              </w:rPr>
              <w:t>/1</w:t>
            </w:r>
          </w:p>
        </w:tc>
        <w:tc>
          <w:tcPr>
            <w:tcW w:w="2880" w:type="dxa"/>
            <w:shd w:val="clear" w:color="auto" w:fill="auto"/>
            <w:vAlign w:val="center"/>
          </w:tcPr>
          <w:p w14:paraId="3036EC09" w14:textId="3B052EE0" w:rsidR="004B2D46" w:rsidRDefault="004B2D46" w:rsidP="004B2D46">
            <w:pPr>
              <w:rPr>
                <w:rFonts w:ascii="GHEA Grapalat" w:hAnsi="GHEA Grapalat" w:cs="Sylfaen"/>
                <w:sz w:val="20"/>
                <w:szCs w:val="20"/>
                <w:lang w:val="hy-AM"/>
              </w:rPr>
            </w:pPr>
            <w:r w:rsidRPr="00F016CF">
              <w:rPr>
                <w:rFonts w:ascii="GHEA Grapalat" w:hAnsi="GHEA Grapalat"/>
                <w:sz w:val="20"/>
                <w:szCs w:val="20"/>
                <w:lang w:val="hy-AM"/>
              </w:rPr>
              <w:t>Մեբևերին (մեբևերինի հիդրոքլորիդ) A03AA04</w:t>
            </w:r>
          </w:p>
        </w:tc>
        <w:tc>
          <w:tcPr>
            <w:tcW w:w="540" w:type="dxa"/>
            <w:shd w:val="clear" w:color="auto" w:fill="auto"/>
          </w:tcPr>
          <w:p w14:paraId="4609EB36" w14:textId="0834AC1A" w:rsidR="004B2D46" w:rsidRDefault="004B2D46" w:rsidP="004B2D46">
            <w:r w:rsidRPr="00FF147E">
              <w:rPr>
                <w:rFonts w:ascii="GHEA Grapalat" w:hAnsi="GHEA Grapalat" w:cs="Arial"/>
                <w:sz w:val="18"/>
                <w:szCs w:val="18"/>
                <w:lang w:val="pt-BR"/>
              </w:rPr>
              <w:t>%</w:t>
            </w:r>
          </w:p>
        </w:tc>
        <w:tc>
          <w:tcPr>
            <w:tcW w:w="540" w:type="dxa"/>
            <w:shd w:val="clear" w:color="auto" w:fill="auto"/>
          </w:tcPr>
          <w:p w14:paraId="05915D93" w14:textId="5051D356" w:rsidR="004B2D46" w:rsidRDefault="004B2D46" w:rsidP="004B2D46">
            <w:r w:rsidRPr="00FF147E">
              <w:rPr>
                <w:rFonts w:ascii="GHEA Grapalat" w:hAnsi="GHEA Grapalat" w:cs="Arial"/>
                <w:sz w:val="18"/>
                <w:szCs w:val="18"/>
                <w:lang w:val="pt-BR"/>
              </w:rPr>
              <w:t>%</w:t>
            </w:r>
          </w:p>
        </w:tc>
        <w:tc>
          <w:tcPr>
            <w:tcW w:w="630" w:type="dxa"/>
            <w:shd w:val="clear" w:color="auto" w:fill="auto"/>
          </w:tcPr>
          <w:p w14:paraId="34BF738B" w14:textId="4F97F851" w:rsidR="004B2D46" w:rsidRDefault="004B2D46" w:rsidP="004B2D46">
            <w:r w:rsidRPr="00FF147E">
              <w:rPr>
                <w:rFonts w:ascii="GHEA Grapalat" w:hAnsi="GHEA Grapalat" w:cs="Arial"/>
                <w:sz w:val="18"/>
                <w:szCs w:val="18"/>
                <w:lang w:val="pt-BR"/>
              </w:rPr>
              <w:t>%</w:t>
            </w:r>
          </w:p>
        </w:tc>
        <w:tc>
          <w:tcPr>
            <w:tcW w:w="630" w:type="dxa"/>
            <w:shd w:val="clear" w:color="auto" w:fill="auto"/>
          </w:tcPr>
          <w:p w14:paraId="2FC07C9B" w14:textId="7A75035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6790960" w14:textId="0B7F719E"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6C694ACA" w14:textId="4460EA87"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E6719F3" w14:textId="7D4CC561"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745B4EC6" w14:textId="0BF9430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DE9F76A" w14:textId="1F4CB4F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3C59684" w14:textId="72703B9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E2C2D48" w14:textId="7D13D1E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FD1E923" w14:textId="3CBD9E9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2E9D694" w14:textId="4ACE3C6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5E3EA7D" w14:textId="77777777" w:rsidTr="009565A7">
        <w:trPr>
          <w:cantSplit/>
          <w:trHeight w:val="728"/>
        </w:trPr>
        <w:tc>
          <w:tcPr>
            <w:tcW w:w="1525" w:type="dxa"/>
            <w:shd w:val="clear" w:color="auto" w:fill="auto"/>
            <w:vAlign w:val="center"/>
          </w:tcPr>
          <w:p w14:paraId="077D9535" w14:textId="63A76ABD" w:rsidR="004B2D46" w:rsidRDefault="004B2D46" w:rsidP="004B2D46">
            <w:pPr>
              <w:jc w:val="center"/>
              <w:rPr>
                <w:rFonts w:ascii="GHEA Grapalat" w:hAnsi="GHEA Grapalat" w:cs="Arial LatArm"/>
                <w:lang w:val="pt-BR"/>
              </w:rPr>
            </w:pPr>
            <w:r>
              <w:rPr>
                <w:rFonts w:ascii="GHEA Grapalat" w:hAnsi="GHEA Grapalat" w:cs="Arial LatArm"/>
                <w:lang w:val="pt-BR"/>
              </w:rPr>
              <w:t>104</w:t>
            </w:r>
          </w:p>
        </w:tc>
        <w:tc>
          <w:tcPr>
            <w:tcW w:w="2520" w:type="dxa"/>
            <w:shd w:val="clear" w:color="auto" w:fill="auto"/>
            <w:vAlign w:val="center"/>
          </w:tcPr>
          <w:p w14:paraId="77D1D9CF" w14:textId="28B6D0BE" w:rsidR="004B2D46" w:rsidRPr="00F016CF" w:rsidRDefault="004B2D46" w:rsidP="004B2D46">
            <w:pPr>
              <w:jc w:val="center"/>
              <w:rPr>
                <w:rFonts w:ascii="GHEA Grapalat" w:hAnsi="GHEA Grapalat"/>
                <w:sz w:val="16"/>
                <w:szCs w:val="16"/>
                <w:lang w:val="hy-AM"/>
              </w:rPr>
            </w:pPr>
            <w:r>
              <w:rPr>
                <w:rFonts w:ascii="GHEA Grapalat" w:hAnsi="GHEA Grapalat"/>
                <w:color w:val="333333"/>
                <w:sz w:val="16"/>
                <w:szCs w:val="16"/>
                <w:lang w:val="pt-BR"/>
              </w:rPr>
              <w:t>33611470/1</w:t>
            </w:r>
          </w:p>
        </w:tc>
        <w:tc>
          <w:tcPr>
            <w:tcW w:w="2880" w:type="dxa"/>
            <w:shd w:val="clear" w:color="auto" w:fill="auto"/>
            <w:vAlign w:val="center"/>
          </w:tcPr>
          <w:p w14:paraId="489DC5F2" w14:textId="0872DB13" w:rsidR="004B2D46" w:rsidRPr="00F016CF" w:rsidRDefault="004B2D46" w:rsidP="004B2D46">
            <w:pPr>
              <w:rPr>
                <w:rFonts w:ascii="GHEA Grapalat" w:hAnsi="GHEA Grapalat"/>
                <w:sz w:val="20"/>
                <w:szCs w:val="20"/>
                <w:lang w:val="hy-AM"/>
              </w:rPr>
            </w:pPr>
            <w:r>
              <w:rPr>
                <w:rFonts w:ascii="GHEA Grapalat" w:hAnsi="GHEA Grapalat"/>
                <w:sz w:val="20"/>
                <w:szCs w:val="20"/>
                <w:lang w:val="pt-BR"/>
              </w:rPr>
              <w:t>պանտոպրազոլ</w:t>
            </w:r>
          </w:p>
        </w:tc>
        <w:tc>
          <w:tcPr>
            <w:tcW w:w="540" w:type="dxa"/>
            <w:shd w:val="clear" w:color="auto" w:fill="auto"/>
          </w:tcPr>
          <w:p w14:paraId="67BFB68B" w14:textId="67BB1E83" w:rsidR="004B2D46" w:rsidRDefault="004B2D46" w:rsidP="004B2D46">
            <w:r w:rsidRPr="00FF147E">
              <w:rPr>
                <w:rFonts w:ascii="GHEA Grapalat" w:hAnsi="GHEA Grapalat" w:cs="Arial"/>
                <w:sz w:val="18"/>
                <w:szCs w:val="18"/>
                <w:lang w:val="pt-BR"/>
              </w:rPr>
              <w:t>%</w:t>
            </w:r>
          </w:p>
        </w:tc>
        <w:tc>
          <w:tcPr>
            <w:tcW w:w="540" w:type="dxa"/>
            <w:shd w:val="clear" w:color="auto" w:fill="auto"/>
          </w:tcPr>
          <w:p w14:paraId="40CAE656" w14:textId="6E256188" w:rsidR="004B2D46" w:rsidRDefault="004B2D46" w:rsidP="004B2D46">
            <w:r w:rsidRPr="00FF147E">
              <w:rPr>
                <w:rFonts w:ascii="GHEA Grapalat" w:hAnsi="GHEA Grapalat" w:cs="Arial"/>
                <w:sz w:val="18"/>
                <w:szCs w:val="18"/>
                <w:lang w:val="pt-BR"/>
              </w:rPr>
              <w:t>%</w:t>
            </w:r>
          </w:p>
        </w:tc>
        <w:tc>
          <w:tcPr>
            <w:tcW w:w="630" w:type="dxa"/>
            <w:shd w:val="clear" w:color="auto" w:fill="auto"/>
          </w:tcPr>
          <w:p w14:paraId="42F3440A" w14:textId="141E18DD" w:rsidR="004B2D46" w:rsidRDefault="004B2D46" w:rsidP="004B2D46">
            <w:r w:rsidRPr="00FF147E">
              <w:rPr>
                <w:rFonts w:ascii="GHEA Grapalat" w:hAnsi="GHEA Grapalat" w:cs="Arial"/>
                <w:sz w:val="18"/>
                <w:szCs w:val="18"/>
                <w:lang w:val="pt-BR"/>
              </w:rPr>
              <w:t>%</w:t>
            </w:r>
          </w:p>
        </w:tc>
        <w:tc>
          <w:tcPr>
            <w:tcW w:w="630" w:type="dxa"/>
            <w:shd w:val="clear" w:color="auto" w:fill="auto"/>
          </w:tcPr>
          <w:p w14:paraId="09860276" w14:textId="760D417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5191FA3" w14:textId="333664EC"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FDFA7F3" w14:textId="55121D4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23AF94F" w14:textId="053D03D1"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B7B11FB" w14:textId="748D724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B6DB28F" w14:textId="5CC6BFB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A67F2C3" w14:textId="56AB5FE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0D90260" w14:textId="7C68738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03CE70D" w14:textId="517AD8B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B78D72E" w14:textId="64F04F5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79551981" w14:textId="77777777" w:rsidTr="009565A7">
        <w:trPr>
          <w:cantSplit/>
          <w:trHeight w:val="728"/>
        </w:trPr>
        <w:tc>
          <w:tcPr>
            <w:tcW w:w="1525" w:type="dxa"/>
            <w:shd w:val="clear" w:color="auto" w:fill="auto"/>
            <w:vAlign w:val="center"/>
          </w:tcPr>
          <w:p w14:paraId="35882D57" w14:textId="50C058AE" w:rsidR="004B2D46" w:rsidRDefault="004B2D46" w:rsidP="004B2D46">
            <w:pPr>
              <w:jc w:val="center"/>
              <w:rPr>
                <w:rFonts w:ascii="GHEA Grapalat" w:hAnsi="GHEA Grapalat" w:cs="Arial LatArm"/>
                <w:lang w:val="pt-BR"/>
              </w:rPr>
            </w:pPr>
            <w:r>
              <w:rPr>
                <w:rFonts w:ascii="GHEA Grapalat" w:hAnsi="GHEA Grapalat" w:cs="Arial LatArm"/>
                <w:lang w:val="pt-BR"/>
              </w:rPr>
              <w:t>105</w:t>
            </w:r>
          </w:p>
        </w:tc>
        <w:tc>
          <w:tcPr>
            <w:tcW w:w="2520" w:type="dxa"/>
            <w:shd w:val="clear" w:color="auto" w:fill="auto"/>
            <w:vAlign w:val="center"/>
          </w:tcPr>
          <w:p w14:paraId="44402631" w14:textId="7E16FDEC"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pt-BR"/>
              </w:rPr>
              <w:t>33611470/</w:t>
            </w:r>
            <w:r>
              <w:rPr>
                <w:rFonts w:ascii="GHEA Grapalat" w:hAnsi="GHEA Grapalat"/>
                <w:color w:val="333333"/>
                <w:sz w:val="16"/>
                <w:szCs w:val="16"/>
                <w:lang w:val="hy-AM"/>
              </w:rPr>
              <w:t>2</w:t>
            </w:r>
          </w:p>
        </w:tc>
        <w:tc>
          <w:tcPr>
            <w:tcW w:w="2880" w:type="dxa"/>
            <w:shd w:val="clear" w:color="auto" w:fill="auto"/>
            <w:vAlign w:val="center"/>
          </w:tcPr>
          <w:p w14:paraId="6C05F97E" w14:textId="53184A75" w:rsidR="004B2D46" w:rsidRDefault="004B2D46" w:rsidP="004B2D46">
            <w:pPr>
              <w:rPr>
                <w:rFonts w:ascii="GHEA Grapalat" w:hAnsi="GHEA Grapalat"/>
                <w:sz w:val="20"/>
                <w:szCs w:val="20"/>
                <w:lang w:val="pt-BR"/>
              </w:rPr>
            </w:pPr>
            <w:r>
              <w:rPr>
                <w:rFonts w:ascii="GHEA Grapalat" w:hAnsi="GHEA Grapalat"/>
                <w:sz w:val="20"/>
                <w:szCs w:val="20"/>
                <w:lang w:val="pt-BR"/>
              </w:rPr>
              <w:t>պանտոպրազոլ</w:t>
            </w:r>
          </w:p>
        </w:tc>
        <w:tc>
          <w:tcPr>
            <w:tcW w:w="540" w:type="dxa"/>
            <w:shd w:val="clear" w:color="auto" w:fill="auto"/>
          </w:tcPr>
          <w:p w14:paraId="3C4152DB" w14:textId="108E62DB" w:rsidR="004B2D46" w:rsidRDefault="004B2D46" w:rsidP="004B2D46">
            <w:r w:rsidRPr="00FF147E">
              <w:rPr>
                <w:rFonts w:ascii="GHEA Grapalat" w:hAnsi="GHEA Grapalat" w:cs="Arial"/>
                <w:sz w:val="18"/>
                <w:szCs w:val="18"/>
                <w:lang w:val="pt-BR"/>
              </w:rPr>
              <w:t>%</w:t>
            </w:r>
          </w:p>
        </w:tc>
        <w:tc>
          <w:tcPr>
            <w:tcW w:w="540" w:type="dxa"/>
            <w:shd w:val="clear" w:color="auto" w:fill="auto"/>
          </w:tcPr>
          <w:p w14:paraId="31146D9B" w14:textId="2B1B8FB3" w:rsidR="004B2D46" w:rsidRDefault="004B2D46" w:rsidP="004B2D46">
            <w:r w:rsidRPr="00FF147E">
              <w:rPr>
                <w:rFonts w:ascii="GHEA Grapalat" w:hAnsi="GHEA Grapalat" w:cs="Arial"/>
                <w:sz w:val="18"/>
                <w:szCs w:val="18"/>
                <w:lang w:val="pt-BR"/>
              </w:rPr>
              <w:t>%</w:t>
            </w:r>
          </w:p>
        </w:tc>
        <w:tc>
          <w:tcPr>
            <w:tcW w:w="630" w:type="dxa"/>
            <w:shd w:val="clear" w:color="auto" w:fill="auto"/>
          </w:tcPr>
          <w:p w14:paraId="77BDA92C" w14:textId="61AC9D2A" w:rsidR="004B2D46" w:rsidRDefault="004B2D46" w:rsidP="004B2D46">
            <w:r w:rsidRPr="00FF147E">
              <w:rPr>
                <w:rFonts w:ascii="GHEA Grapalat" w:hAnsi="GHEA Grapalat" w:cs="Arial"/>
                <w:sz w:val="18"/>
                <w:szCs w:val="18"/>
                <w:lang w:val="pt-BR"/>
              </w:rPr>
              <w:t>%</w:t>
            </w:r>
          </w:p>
        </w:tc>
        <w:tc>
          <w:tcPr>
            <w:tcW w:w="630" w:type="dxa"/>
            <w:shd w:val="clear" w:color="auto" w:fill="auto"/>
          </w:tcPr>
          <w:p w14:paraId="42100355" w14:textId="7594988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B5CA194" w14:textId="48CA7B80"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BAF9278" w14:textId="32F9112B"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992C80F" w14:textId="10C819DB"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F119F58" w14:textId="71660EF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21AE024" w14:textId="4FB5CFD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C159182" w14:textId="078C175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27BE632" w14:textId="4E247EA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63AC7F4" w14:textId="70D8724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815D9E5" w14:textId="7220126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rsidRPr="004B2D46" w14:paraId="55A015EB" w14:textId="77777777" w:rsidTr="009565A7">
        <w:trPr>
          <w:cantSplit/>
          <w:trHeight w:val="728"/>
        </w:trPr>
        <w:tc>
          <w:tcPr>
            <w:tcW w:w="1525" w:type="dxa"/>
            <w:shd w:val="clear" w:color="auto" w:fill="auto"/>
            <w:vAlign w:val="center"/>
          </w:tcPr>
          <w:p w14:paraId="475A65CC" w14:textId="7975B5BB" w:rsidR="004B2D46" w:rsidRDefault="004B2D46" w:rsidP="004B2D46">
            <w:pPr>
              <w:jc w:val="center"/>
              <w:rPr>
                <w:rFonts w:ascii="GHEA Grapalat" w:hAnsi="GHEA Grapalat" w:cs="Arial LatArm"/>
                <w:lang w:val="pt-BR"/>
              </w:rPr>
            </w:pPr>
            <w:r>
              <w:rPr>
                <w:rFonts w:ascii="GHEA Grapalat" w:hAnsi="GHEA Grapalat" w:cs="Arial LatArm"/>
                <w:lang w:val="pt-BR"/>
              </w:rPr>
              <w:t>106</w:t>
            </w:r>
          </w:p>
        </w:tc>
        <w:tc>
          <w:tcPr>
            <w:tcW w:w="2520" w:type="dxa"/>
            <w:shd w:val="clear" w:color="auto" w:fill="auto"/>
            <w:vAlign w:val="center"/>
          </w:tcPr>
          <w:p w14:paraId="72000C03" w14:textId="33C9AD36" w:rsidR="004B2D46" w:rsidRDefault="004B2D46" w:rsidP="004B2D46">
            <w:pPr>
              <w:jc w:val="center"/>
              <w:rPr>
                <w:rFonts w:ascii="GHEA Grapalat" w:hAnsi="GHEA Grapalat"/>
                <w:color w:val="333333"/>
                <w:sz w:val="16"/>
                <w:szCs w:val="16"/>
                <w:lang w:val="pt-BR"/>
              </w:rPr>
            </w:pPr>
            <w:r w:rsidRPr="00F072C3">
              <w:rPr>
                <w:rFonts w:ascii="GHEA Grapalat" w:hAnsi="GHEA Grapalat"/>
                <w:sz w:val="16"/>
                <w:szCs w:val="16"/>
              </w:rPr>
              <w:t>33621100</w:t>
            </w:r>
            <w:r>
              <w:rPr>
                <w:rFonts w:ascii="GHEA Grapalat" w:hAnsi="GHEA Grapalat"/>
                <w:sz w:val="16"/>
                <w:szCs w:val="16"/>
              </w:rPr>
              <w:t>/</w:t>
            </w:r>
            <w:r>
              <w:rPr>
                <w:rFonts w:ascii="GHEA Grapalat" w:hAnsi="GHEA Grapalat"/>
                <w:sz w:val="16"/>
                <w:szCs w:val="16"/>
                <w:lang w:val="hy-AM"/>
              </w:rPr>
              <w:t>1</w:t>
            </w:r>
          </w:p>
        </w:tc>
        <w:tc>
          <w:tcPr>
            <w:tcW w:w="2880" w:type="dxa"/>
            <w:shd w:val="clear" w:color="auto" w:fill="auto"/>
            <w:vAlign w:val="center"/>
          </w:tcPr>
          <w:p w14:paraId="06D9C52E" w14:textId="5B06C835" w:rsidR="004B2D46" w:rsidRDefault="004B2D46" w:rsidP="004B2D46">
            <w:pPr>
              <w:rPr>
                <w:rFonts w:ascii="GHEA Grapalat" w:hAnsi="GHEA Grapalat"/>
                <w:sz w:val="20"/>
                <w:szCs w:val="20"/>
                <w:lang w:val="pt-BR"/>
              </w:rPr>
            </w:pPr>
            <w:r w:rsidRPr="00F072C3">
              <w:rPr>
                <w:rFonts w:ascii="GHEA Grapalat" w:hAnsi="GHEA Grapalat"/>
                <w:sz w:val="20"/>
                <w:szCs w:val="20"/>
                <w:lang w:val="es-ES"/>
              </w:rPr>
              <w:t>հեպարին նատրիում b01ab01, c05ba03, s01xa14</w:t>
            </w:r>
          </w:p>
        </w:tc>
        <w:tc>
          <w:tcPr>
            <w:tcW w:w="540" w:type="dxa"/>
            <w:shd w:val="clear" w:color="auto" w:fill="auto"/>
          </w:tcPr>
          <w:p w14:paraId="6B6E3360" w14:textId="4173282D" w:rsidR="004B2D46" w:rsidRPr="004B2D46" w:rsidRDefault="004B2D46" w:rsidP="004B2D46">
            <w:pPr>
              <w:rPr>
                <w:lang w:val="pt-BR"/>
              </w:rPr>
            </w:pPr>
            <w:r w:rsidRPr="00FF147E">
              <w:rPr>
                <w:rFonts w:ascii="GHEA Grapalat" w:hAnsi="GHEA Grapalat" w:cs="Arial"/>
                <w:sz w:val="18"/>
                <w:szCs w:val="18"/>
                <w:lang w:val="pt-BR"/>
              </w:rPr>
              <w:t>%</w:t>
            </w:r>
          </w:p>
        </w:tc>
        <w:tc>
          <w:tcPr>
            <w:tcW w:w="540" w:type="dxa"/>
            <w:shd w:val="clear" w:color="auto" w:fill="auto"/>
          </w:tcPr>
          <w:p w14:paraId="7DB5D685" w14:textId="5B649214" w:rsidR="004B2D46" w:rsidRPr="004B2D46" w:rsidRDefault="004B2D46" w:rsidP="004B2D46">
            <w:pPr>
              <w:rPr>
                <w:lang w:val="pt-BR"/>
              </w:rPr>
            </w:pPr>
            <w:r w:rsidRPr="00FF147E">
              <w:rPr>
                <w:rFonts w:ascii="GHEA Grapalat" w:hAnsi="GHEA Grapalat" w:cs="Arial"/>
                <w:sz w:val="18"/>
                <w:szCs w:val="18"/>
                <w:lang w:val="pt-BR"/>
              </w:rPr>
              <w:t>%</w:t>
            </w:r>
          </w:p>
        </w:tc>
        <w:tc>
          <w:tcPr>
            <w:tcW w:w="630" w:type="dxa"/>
            <w:shd w:val="clear" w:color="auto" w:fill="auto"/>
          </w:tcPr>
          <w:p w14:paraId="43F394D7" w14:textId="36164E04" w:rsidR="004B2D46" w:rsidRPr="004B2D46" w:rsidRDefault="004B2D46" w:rsidP="004B2D46">
            <w:pPr>
              <w:rPr>
                <w:lang w:val="pt-BR"/>
              </w:rPr>
            </w:pPr>
            <w:r w:rsidRPr="00FF147E">
              <w:rPr>
                <w:rFonts w:ascii="GHEA Grapalat" w:hAnsi="GHEA Grapalat" w:cs="Arial"/>
                <w:sz w:val="18"/>
                <w:szCs w:val="18"/>
                <w:lang w:val="pt-BR"/>
              </w:rPr>
              <w:t>%</w:t>
            </w:r>
          </w:p>
        </w:tc>
        <w:tc>
          <w:tcPr>
            <w:tcW w:w="630" w:type="dxa"/>
            <w:shd w:val="clear" w:color="auto" w:fill="auto"/>
          </w:tcPr>
          <w:p w14:paraId="72A1E4ED" w14:textId="60ACD626"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540" w:type="dxa"/>
            <w:shd w:val="clear" w:color="auto" w:fill="auto"/>
          </w:tcPr>
          <w:p w14:paraId="47D85CB8" w14:textId="1AF0C3D1"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630" w:type="dxa"/>
            <w:shd w:val="clear" w:color="auto" w:fill="auto"/>
          </w:tcPr>
          <w:p w14:paraId="5269EC2A" w14:textId="18146E33"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540" w:type="dxa"/>
            <w:shd w:val="clear" w:color="auto" w:fill="auto"/>
          </w:tcPr>
          <w:p w14:paraId="4495E19F" w14:textId="6794B17C" w:rsidR="004B2D46" w:rsidRPr="004B2D46" w:rsidRDefault="004B2D46" w:rsidP="004B2D46">
            <w:pPr>
              <w:ind w:left="113" w:right="113"/>
              <w:rPr>
                <w:lang w:val="pt-BR"/>
              </w:rPr>
            </w:pPr>
            <w:r w:rsidRPr="00FF147E">
              <w:rPr>
                <w:rFonts w:ascii="GHEA Grapalat" w:hAnsi="GHEA Grapalat" w:cs="Arial"/>
                <w:sz w:val="18"/>
                <w:szCs w:val="18"/>
                <w:lang w:val="pt-BR"/>
              </w:rPr>
              <w:t>%</w:t>
            </w:r>
          </w:p>
        </w:tc>
        <w:tc>
          <w:tcPr>
            <w:tcW w:w="810" w:type="dxa"/>
            <w:shd w:val="clear" w:color="auto" w:fill="auto"/>
          </w:tcPr>
          <w:p w14:paraId="44FD6CD9" w14:textId="73591FA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945A3BD" w14:textId="0CF2FDF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FA75A83" w14:textId="24680AF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24806B1" w14:textId="691C5FB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035897F" w14:textId="3AA484B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0E894C4" w14:textId="536F88F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72A1F389" w14:textId="77777777" w:rsidTr="009565A7">
        <w:trPr>
          <w:cantSplit/>
          <w:trHeight w:val="728"/>
        </w:trPr>
        <w:tc>
          <w:tcPr>
            <w:tcW w:w="1525" w:type="dxa"/>
            <w:shd w:val="clear" w:color="auto" w:fill="auto"/>
            <w:vAlign w:val="center"/>
          </w:tcPr>
          <w:p w14:paraId="14564677" w14:textId="4A08C096" w:rsidR="004B2D46" w:rsidRDefault="004B2D46" w:rsidP="004B2D46">
            <w:pPr>
              <w:jc w:val="center"/>
              <w:rPr>
                <w:rFonts w:ascii="GHEA Grapalat" w:hAnsi="GHEA Grapalat" w:cs="Arial LatArm"/>
                <w:lang w:val="pt-BR"/>
              </w:rPr>
            </w:pPr>
            <w:r>
              <w:rPr>
                <w:rFonts w:ascii="GHEA Grapalat" w:hAnsi="GHEA Grapalat" w:cs="Arial LatArm"/>
                <w:lang w:val="pt-BR"/>
              </w:rPr>
              <w:t>107</w:t>
            </w:r>
          </w:p>
        </w:tc>
        <w:tc>
          <w:tcPr>
            <w:tcW w:w="2520" w:type="dxa"/>
            <w:shd w:val="clear" w:color="auto" w:fill="auto"/>
            <w:vAlign w:val="center"/>
          </w:tcPr>
          <w:p w14:paraId="4CDA0A43" w14:textId="4CD11109" w:rsidR="004B2D46" w:rsidRPr="00F072C3" w:rsidRDefault="004B2D46" w:rsidP="004B2D46">
            <w:pPr>
              <w:jc w:val="center"/>
              <w:rPr>
                <w:rFonts w:ascii="GHEA Grapalat" w:hAnsi="GHEA Grapalat"/>
                <w:sz w:val="16"/>
                <w:szCs w:val="16"/>
              </w:rPr>
            </w:pPr>
            <w:r w:rsidRPr="00F072C3">
              <w:rPr>
                <w:rFonts w:ascii="GHEA Grapalat" w:hAnsi="GHEA Grapalat"/>
                <w:sz w:val="16"/>
                <w:szCs w:val="16"/>
              </w:rPr>
              <w:t>33621100</w:t>
            </w:r>
            <w:r>
              <w:rPr>
                <w:rFonts w:ascii="GHEA Grapalat" w:hAnsi="GHEA Grapalat"/>
                <w:sz w:val="16"/>
                <w:szCs w:val="16"/>
              </w:rPr>
              <w:t>/</w:t>
            </w:r>
            <w:r>
              <w:rPr>
                <w:rFonts w:ascii="GHEA Grapalat" w:hAnsi="GHEA Grapalat"/>
                <w:sz w:val="16"/>
                <w:szCs w:val="16"/>
                <w:lang w:val="hy-AM"/>
              </w:rPr>
              <w:t>2</w:t>
            </w:r>
          </w:p>
        </w:tc>
        <w:tc>
          <w:tcPr>
            <w:tcW w:w="2880" w:type="dxa"/>
            <w:shd w:val="clear" w:color="auto" w:fill="auto"/>
            <w:vAlign w:val="center"/>
          </w:tcPr>
          <w:p w14:paraId="63C88DAB" w14:textId="0B87583F" w:rsidR="004B2D46" w:rsidRPr="00F072C3" w:rsidRDefault="004B2D46" w:rsidP="004B2D46">
            <w:pPr>
              <w:rPr>
                <w:rFonts w:ascii="GHEA Grapalat" w:hAnsi="GHEA Grapalat"/>
                <w:sz w:val="20"/>
                <w:szCs w:val="20"/>
                <w:lang w:val="es-ES"/>
              </w:rPr>
            </w:pPr>
            <w:r w:rsidRPr="00F072C3">
              <w:rPr>
                <w:rFonts w:ascii="GHEA Grapalat" w:hAnsi="GHEA Grapalat"/>
                <w:sz w:val="20"/>
                <w:szCs w:val="20"/>
                <w:lang w:val="es-ES"/>
              </w:rPr>
              <w:t>հեպարին նատրիում b01ab01, c05ba03, s01xa14</w:t>
            </w:r>
          </w:p>
        </w:tc>
        <w:tc>
          <w:tcPr>
            <w:tcW w:w="540" w:type="dxa"/>
            <w:shd w:val="clear" w:color="auto" w:fill="auto"/>
          </w:tcPr>
          <w:p w14:paraId="1FEFD774" w14:textId="79D91E29" w:rsidR="004B2D46" w:rsidRDefault="004B2D46" w:rsidP="004B2D46">
            <w:r w:rsidRPr="00FF147E">
              <w:rPr>
                <w:rFonts w:ascii="GHEA Grapalat" w:hAnsi="GHEA Grapalat" w:cs="Arial"/>
                <w:sz w:val="18"/>
                <w:szCs w:val="18"/>
                <w:lang w:val="pt-BR"/>
              </w:rPr>
              <w:t>%</w:t>
            </w:r>
          </w:p>
        </w:tc>
        <w:tc>
          <w:tcPr>
            <w:tcW w:w="540" w:type="dxa"/>
            <w:shd w:val="clear" w:color="auto" w:fill="auto"/>
          </w:tcPr>
          <w:p w14:paraId="4F293A0F" w14:textId="3C44F11E" w:rsidR="004B2D46" w:rsidRDefault="004B2D46" w:rsidP="004B2D46">
            <w:r w:rsidRPr="00FF147E">
              <w:rPr>
                <w:rFonts w:ascii="GHEA Grapalat" w:hAnsi="GHEA Grapalat" w:cs="Arial"/>
                <w:sz w:val="18"/>
                <w:szCs w:val="18"/>
                <w:lang w:val="pt-BR"/>
              </w:rPr>
              <w:t>%</w:t>
            </w:r>
          </w:p>
        </w:tc>
        <w:tc>
          <w:tcPr>
            <w:tcW w:w="630" w:type="dxa"/>
            <w:shd w:val="clear" w:color="auto" w:fill="auto"/>
          </w:tcPr>
          <w:p w14:paraId="7BA51EC6" w14:textId="10BBCFAA" w:rsidR="004B2D46" w:rsidRDefault="004B2D46" w:rsidP="004B2D46">
            <w:r w:rsidRPr="00FF147E">
              <w:rPr>
                <w:rFonts w:ascii="GHEA Grapalat" w:hAnsi="GHEA Grapalat" w:cs="Arial"/>
                <w:sz w:val="18"/>
                <w:szCs w:val="18"/>
                <w:lang w:val="pt-BR"/>
              </w:rPr>
              <w:t>%</w:t>
            </w:r>
          </w:p>
        </w:tc>
        <w:tc>
          <w:tcPr>
            <w:tcW w:w="630" w:type="dxa"/>
            <w:shd w:val="clear" w:color="auto" w:fill="auto"/>
          </w:tcPr>
          <w:p w14:paraId="089A7D28" w14:textId="61A05EE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9C01850" w14:textId="2194F0B6"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4971720E" w14:textId="62D44A4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0315762" w14:textId="4E69D476"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FF20B58" w14:textId="3D1F2DB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3A9E00D" w14:textId="6106A40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7050539" w14:textId="4679A5E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6A645E2" w14:textId="00915B3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3D3B156" w14:textId="5484AE4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B471FF5" w14:textId="78E6030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B912A29" w14:textId="77777777" w:rsidTr="009565A7">
        <w:trPr>
          <w:cantSplit/>
          <w:trHeight w:val="728"/>
        </w:trPr>
        <w:tc>
          <w:tcPr>
            <w:tcW w:w="1525" w:type="dxa"/>
            <w:shd w:val="clear" w:color="auto" w:fill="auto"/>
            <w:vAlign w:val="center"/>
          </w:tcPr>
          <w:p w14:paraId="48F1DFA2" w14:textId="1B0B47EE" w:rsidR="004B2D46" w:rsidRDefault="004B2D46" w:rsidP="004B2D46">
            <w:pPr>
              <w:jc w:val="center"/>
              <w:rPr>
                <w:rFonts w:ascii="GHEA Grapalat" w:hAnsi="GHEA Grapalat" w:cs="Arial LatArm"/>
                <w:lang w:val="pt-BR"/>
              </w:rPr>
            </w:pPr>
            <w:r>
              <w:rPr>
                <w:rFonts w:ascii="GHEA Grapalat" w:hAnsi="GHEA Grapalat" w:cs="Arial LatArm"/>
                <w:lang w:val="pt-BR"/>
              </w:rPr>
              <w:t>108</w:t>
            </w:r>
          </w:p>
        </w:tc>
        <w:tc>
          <w:tcPr>
            <w:tcW w:w="2520" w:type="dxa"/>
            <w:shd w:val="clear" w:color="auto" w:fill="auto"/>
            <w:vAlign w:val="center"/>
          </w:tcPr>
          <w:p w14:paraId="021D232C" w14:textId="1AD3318E" w:rsidR="004B2D46" w:rsidRPr="00F072C3" w:rsidRDefault="004B2D46" w:rsidP="004B2D46">
            <w:pPr>
              <w:jc w:val="center"/>
              <w:rPr>
                <w:rFonts w:ascii="GHEA Grapalat" w:hAnsi="GHEA Grapalat"/>
                <w:sz w:val="16"/>
                <w:szCs w:val="16"/>
              </w:rPr>
            </w:pPr>
            <w:r w:rsidRPr="00F072C3">
              <w:rPr>
                <w:rFonts w:ascii="GHEA Grapalat" w:hAnsi="GHEA Grapalat"/>
                <w:sz w:val="16"/>
                <w:szCs w:val="16"/>
              </w:rPr>
              <w:t>33621100</w:t>
            </w:r>
            <w:r>
              <w:rPr>
                <w:rFonts w:ascii="GHEA Grapalat" w:hAnsi="GHEA Grapalat"/>
                <w:sz w:val="16"/>
                <w:szCs w:val="16"/>
                <w:lang w:val="hy-AM"/>
              </w:rPr>
              <w:t>/3</w:t>
            </w:r>
          </w:p>
        </w:tc>
        <w:tc>
          <w:tcPr>
            <w:tcW w:w="2880" w:type="dxa"/>
            <w:shd w:val="clear" w:color="auto" w:fill="auto"/>
            <w:vAlign w:val="center"/>
          </w:tcPr>
          <w:p w14:paraId="32DAEFE1" w14:textId="3320E1FD" w:rsidR="004B2D46" w:rsidRPr="00F072C3" w:rsidRDefault="004B2D46" w:rsidP="004B2D46">
            <w:pPr>
              <w:rPr>
                <w:rFonts w:ascii="GHEA Grapalat" w:hAnsi="GHEA Grapalat"/>
                <w:sz w:val="20"/>
                <w:szCs w:val="20"/>
                <w:lang w:val="es-ES"/>
              </w:rPr>
            </w:pPr>
            <w:r w:rsidRPr="00F072C3">
              <w:rPr>
                <w:rFonts w:ascii="GHEA Grapalat" w:hAnsi="GHEA Grapalat"/>
                <w:sz w:val="20"/>
                <w:szCs w:val="20"/>
                <w:lang w:val="es-ES"/>
              </w:rPr>
              <w:t>հեպարին նատրիում b01ab01, c05ba03, s01xa14</w:t>
            </w:r>
          </w:p>
        </w:tc>
        <w:tc>
          <w:tcPr>
            <w:tcW w:w="540" w:type="dxa"/>
            <w:shd w:val="clear" w:color="auto" w:fill="auto"/>
          </w:tcPr>
          <w:p w14:paraId="14315A9E" w14:textId="1967069B" w:rsidR="004B2D46" w:rsidRDefault="004B2D46" w:rsidP="004B2D46">
            <w:r w:rsidRPr="00FF147E">
              <w:rPr>
                <w:rFonts w:ascii="GHEA Grapalat" w:hAnsi="GHEA Grapalat" w:cs="Arial"/>
                <w:sz w:val="18"/>
                <w:szCs w:val="18"/>
                <w:lang w:val="pt-BR"/>
              </w:rPr>
              <w:t>%</w:t>
            </w:r>
          </w:p>
        </w:tc>
        <w:tc>
          <w:tcPr>
            <w:tcW w:w="540" w:type="dxa"/>
            <w:shd w:val="clear" w:color="auto" w:fill="auto"/>
          </w:tcPr>
          <w:p w14:paraId="446E1BA4" w14:textId="3BE2DC4C" w:rsidR="004B2D46" w:rsidRDefault="004B2D46" w:rsidP="004B2D46">
            <w:r w:rsidRPr="00FF147E">
              <w:rPr>
                <w:rFonts w:ascii="GHEA Grapalat" w:hAnsi="GHEA Grapalat" w:cs="Arial"/>
                <w:sz w:val="18"/>
                <w:szCs w:val="18"/>
                <w:lang w:val="pt-BR"/>
              </w:rPr>
              <w:t>%</w:t>
            </w:r>
          </w:p>
        </w:tc>
        <w:tc>
          <w:tcPr>
            <w:tcW w:w="630" w:type="dxa"/>
            <w:shd w:val="clear" w:color="auto" w:fill="auto"/>
          </w:tcPr>
          <w:p w14:paraId="4F273DEA" w14:textId="101A68EE" w:rsidR="004B2D46" w:rsidRDefault="004B2D46" w:rsidP="004B2D46">
            <w:r w:rsidRPr="00FF147E">
              <w:rPr>
                <w:rFonts w:ascii="GHEA Grapalat" w:hAnsi="GHEA Grapalat" w:cs="Arial"/>
                <w:sz w:val="18"/>
                <w:szCs w:val="18"/>
                <w:lang w:val="pt-BR"/>
              </w:rPr>
              <w:t>%</w:t>
            </w:r>
          </w:p>
        </w:tc>
        <w:tc>
          <w:tcPr>
            <w:tcW w:w="630" w:type="dxa"/>
            <w:shd w:val="clear" w:color="auto" w:fill="auto"/>
          </w:tcPr>
          <w:p w14:paraId="2F7F23F5" w14:textId="60666BE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B9341B3" w14:textId="69E32A0A"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B4C45BF" w14:textId="0531948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81C826F" w14:textId="4D089AB8"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8C4B231" w14:textId="702AAC2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CF4E1CA" w14:textId="56D0A26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986A9A6" w14:textId="43DF937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E26FFAD" w14:textId="6364C4A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92B566F" w14:textId="011FE54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E9F97D8" w14:textId="2B0F368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DE82632" w14:textId="77777777" w:rsidTr="009565A7">
        <w:trPr>
          <w:cantSplit/>
          <w:trHeight w:val="728"/>
        </w:trPr>
        <w:tc>
          <w:tcPr>
            <w:tcW w:w="1525" w:type="dxa"/>
            <w:shd w:val="clear" w:color="auto" w:fill="auto"/>
            <w:vAlign w:val="center"/>
          </w:tcPr>
          <w:p w14:paraId="3BAD2870" w14:textId="5E0E25DA" w:rsidR="004B2D46" w:rsidRDefault="004B2D46" w:rsidP="004B2D46">
            <w:pPr>
              <w:jc w:val="center"/>
              <w:rPr>
                <w:rFonts w:ascii="GHEA Grapalat" w:hAnsi="GHEA Grapalat" w:cs="Arial LatArm"/>
                <w:lang w:val="pt-BR"/>
              </w:rPr>
            </w:pPr>
            <w:r>
              <w:rPr>
                <w:rFonts w:ascii="GHEA Grapalat" w:hAnsi="GHEA Grapalat" w:cs="Arial LatArm"/>
                <w:lang w:val="pt-BR"/>
              </w:rPr>
              <w:t>109</w:t>
            </w:r>
          </w:p>
        </w:tc>
        <w:tc>
          <w:tcPr>
            <w:tcW w:w="2520" w:type="dxa"/>
            <w:shd w:val="clear" w:color="auto" w:fill="auto"/>
            <w:vAlign w:val="center"/>
          </w:tcPr>
          <w:p w14:paraId="7CF51B3D" w14:textId="5FCF064B" w:rsidR="004B2D46" w:rsidRPr="00F072C3" w:rsidRDefault="004B2D46" w:rsidP="004B2D46">
            <w:pPr>
              <w:jc w:val="center"/>
              <w:rPr>
                <w:rFonts w:ascii="GHEA Grapalat" w:hAnsi="GHEA Grapalat"/>
                <w:sz w:val="16"/>
                <w:szCs w:val="16"/>
              </w:rPr>
            </w:pPr>
            <w:r w:rsidRPr="00F072C3">
              <w:rPr>
                <w:rFonts w:ascii="GHEA Grapalat" w:hAnsi="GHEA Grapalat"/>
                <w:sz w:val="16"/>
                <w:szCs w:val="16"/>
              </w:rPr>
              <w:t>33621140</w:t>
            </w:r>
            <w:r>
              <w:rPr>
                <w:rFonts w:ascii="GHEA Grapalat" w:hAnsi="GHEA Grapalat"/>
                <w:sz w:val="16"/>
                <w:szCs w:val="16"/>
                <w:lang w:val="hy-AM"/>
              </w:rPr>
              <w:t>/1</w:t>
            </w:r>
          </w:p>
        </w:tc>
        <w:tc>
          <w:tcPr>
            <w:tcW w:w="2880" w:type="dxa"/>
            <w:shd w:val="clear" w:color="auto" w:fill="auto"/>
            <w:vAlign w:val="center"/>
          </w:tcPr>
          <w:p w14:paraId="6222E918" w14:textId="24314CE1" w:rsidR="004B2D46" w:rsidRPr="00F072C3" w:rsidRDefault="004B2D46" w:rsidP="004B2D46">
            <w:pPr>
              <w:rPr>
                <w:rFonts w:ascii="GHEA Grapalat" w:hAnsi="GHEA Grapalat"/>
                <w:sz w:val="20"/>
                <w:szCs w:val="20"/>
                <w:lang w:val="es-ES"/>
              </w:rPr>
            </w:pPr>
            <w:r w:rsidRPr="00F072C3">
              <w:rPr>
                <w:rFonts w:ascii="GHEA Grapalat" w:hAnsi="GHEA Grapalat" w:cs="Arial"/>
                <w:sz w:val="20"/>
                <w:szCs w:val="20"/>
              </w:rPr>
              <w:t>կլոպիդոգրել b01ac04</w:t>
            </w:r>
          </w:p>
        </w:tc>
        <w:tc>
          <w:tcPr>
            <w:tcW w:w="540" w:type="dxa"/>
            <w:shd w:val="clear" w:color="auto" w:fill="auto"/>
          </w:tcPr>
          <w:p w14:paraId="70553A52" w14:textId="20751797" w:rsidR="004B2D46" w:rsidRDefault="004B2D46" w:rsidP="004B2D46">
            <w:r w:rsidRPr="00FF147E">
              <w:rPr>
                <w:rFonts w:ascii="GHEA Grapalat" w:hAnsi="GHEA Grapalat" w:cs="Arial"/>
                <w:sz w:val="18"/>
                <w:szCs w:val="18"/>
                <w:lang w:val="pt-BR"/>
              </w:rPr>
              <w:t>%</w:t>
            </w:r>
          </w:p>
        </w:tc>
        <w:tc>
          <w:tcPr>
            <w:tcW w:w="540" w:type="dxa"/>
            <w:shd w:val="clear" w:color="auto" w:fill="auto"/>
          </w:tcPr>
          <w:p w14:paraId="10AB5E9E" w14:textId="092A25A1" w:rsidR="004B2D46" w:rsidRDefault="004B2D46" w:rsidP="004B2D46">
            <w:r w:rsidRPr="00FF147E">
              <w:rPr>
                <w:rFonts w:ascii="GHEA Grapalat" w:hAnsi="GHEA Grapalat" w:cs="Arial"/>
                <w:sz w:val="18"/>
                <w:szCs w:val="18"/>
                <w:lang w:val="pt-BR"/>
              </w:rPr>
              <w:t>%</w:t>
            </w:r>
          </w:p>
        </w:tc>
        <w:tc>
          <w:tcPr>
            <w:tcW w:w="630" w:type="dxa"/>
            <w:shd w:val="clear" w:color="auto" w:fill="auto"/>
          </w:tcPr>
          <w:p w14:paraId="19598C92" w14:textId="60382077" w:rsidR="004B2D46" w:rsidRDefault="004B2D46" w:rsidP="004B2D46">
            <w:r w:rsidRPr="00FF147E">
              <w:rPr>
                <w:rFonts w:ascii="GHEA Grapalat" w:hAnsi="GHEA Grapalat" w:cs="Arial"/>
                <w:sz w:val="18"/>
                <w:szCs w:val="18"/>
                <w:lang w:val="pt-BR"/>
              </w:rPr>
              <w:t>%</w:t>
            </w:r>
          </w:p>
        </w:tc>
        <w:tc>
          <w:tcPr>
            <w:tcW w:w="630" w:type="dxa"/>
            <w:shd w:val="clear" w:color="auto" w:fill="auto"/>
          </w:tcPr>
          <w:p w14:paraId="1B728738" w14:textId="5445A95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3BA4271" w14:textId="4AD0BD1D"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6B93AD62" w14:textId="5A1ADA2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B6F7B9E" w14:textId="5E24553E"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EE62F59" w14:textId="301B8E7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FB31FBA" w14:textId="1CF3F44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5D51DD5" w14:textId="732A488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BE62037" w14:textId="2BD9816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66E9B6C" w14:textId="3FAB300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C4D55FA" w14:textId="01ACA7C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62EE9BE" w14:textId="77777777" w:rsidTr="009565A7">
        <w:trPr>
          <w:cantSplit/>
          <w:trHeight w:val="728"/>
        </w:trPr>
        <w:tc>
          <w:tcPr>
            <w:tcW w:w="1525" w:type="dxa"/>
            <w:shd w:val="clear" w:color="auto" w:fill="auto"/>
            <w:vAlign w:val="center"/>
          </w:tcPr>
          <w:p w14:paraId="3AD3D0D2" w14:textId="10C9EEE0" w:rsidR="004B2D46" w:rsidRDefault="004B2D46" w:rsidP="004B2D46">
            <w:pPr>
              <w:jc w:val="center"/>
              <w:rPr>
                <w:rFonts w:ascii="GHEA Grapalat" w:hAnsi="GHEA Grapalat" w:cs="Arial LatArm"/>
                <w:lang w:val="pt-BR"/>
              </w:rPr>
            </w:pPr>
            <w:r>
              <w:rPr>
                <w:rFonts w:ascii="GHEA Grapalat" w:hAnsi="GHEA Grapalat" w:cs="Arial LatArm"/>
                <w:lang w:val="pt-BR"/>
              </w:rPr>
              <w:t>110</w:t>
            </w:r>
          </w:p>
        </w:tc>
        <w:tc>
          <w:tcPr>
            <w:tcW w:w="2520" w:type="dxa"/>
            <w:shd w:val="clear" w:color="auto" w:fill="auto"/>
            <w:vAlign w:val="center"/>
          </w:tcPr>
          <w:p w14:paraId="6AFEED84" w14:textId="2DDDBA7A" w:rsidR="004B2D46" w:rsidRPr="00F072C3" w:rsidRDefault="004B2D46" w:rsidP="004B2D46">
            <w:pPr>
              <w:jc w:val="center"/>
              <w:rPr>
                <w:rFonts w:ascii="GHEA Grapalat" w:hAnsi="GHEA Grapalat"/>
                <w:sz w:val="16"/>
                <w:szCs w:val="16"/>
              </w:rPr>
            </w:pPr>
            <w:r>
              <w:rPr>
                <w:rFonts w:ascii="GHEA Grapalat" w:hAnsi="GHEA Grapalat"/>
                <w:color w:val="333333"/>
                <w:sz w:val="16"/>
                <w:szCs w:val="16"/>
                <w:lang w:val="pt-BR"/>
              </w:rPr>
              <w:t>33611200/1</w:t>
            </w:r>
          </w:p>
        </w:tc>
        <w:tc>
          <w:tcPr>
            <w:tcW w:w="2880" w:type="dxa"/>
            <w:shd w:val="clear" w:color="auto" w:fill="auto"/>
            <w:vAlign w:val="center"/>
          </w:tcPr>
          <w:p w14:paraId="50EACA00" w14:textId="2E47AF84" w:rsidR="004B2D46" w:rsidRPr="00F072C3" w:rsidRDefault="004B2D46" w:rsidP="004B2D46">
            <w:pPr>
              <w:rPr>
                <w:rFonts w:ascii="GHEA Grapalat" w:hAnsi="GHEA Grapalat" w:cs="Arial"/>
                <w:sz w:val="20"/>
                <w:szCs w:val="20"/>
              </w:rPr>
            </w:pPr>
            <w:r w:rsidRPr="00930ACC">
              <w:rPr>
                <w:rFonts w:ascii="GHEA Grapalat" w:hAnsi="GHEA Grapalat" w:cs="Sylfaen"/>
                <w:sz w:val="20"/>
                <w:szCs w:val="20"/>
              </w:rPr>
              <w:t>լոպերամիդ</w:t>
            </w:r>
            <w:r w:rsidRPr="00930ACC">
              <w:rPr>
                <w:rFonts w:ascii="GHEA Grapalat" w:hAnsi="GHEA Grapalat"/>
                <w:sz w:val="20"/>
                <w:szCs w:val="20"/>
              </w:rPr>
              <w:t xml:space="preserve"> a07da03</w:t>
            </w:r>
          </w:p>
        </w:tc>
        <w:tc>
          <w:tcPr>
            <w:tcW w:w="540" w:type="dxa"/>
            <w:shd w:val="clear" w:color="auto" w:fill="auto"/>
          </w:tcPr>
          <w:p w14:paraId="5A545550" w14:textId="4716C6EF" w:rsidR="004B2D46" w:rsidRDefault="004B2D46" w:rsidP="004B2D46">
            <w:r w:rsidRPr="00FF147E">
              <w:rPr>
                <w:rFonts w:ascii="GHEA Grapalat" w:hAnsi="GHEA Grapalat" w:cs="Arial"/>
                <w:sz w:val="18"/>
                <w:szCs w:val="18"/>
                <w:lang w:val="pt-BR"/>
              </w:rPr>
              <w:t>%</w:t>
            </w:r>
          </w:p>
        </w:tc>
        <w:tc>
          <w:tcPr>
            <w:tcW w:w="540" w:type="dxa"/>
            <w:shd w:val="clear" w:color="auto" w:fill="auto"/>
          </w:tcPr>
          <w:p w14:paraId="7059CCCE" w14:textId="30F2590C" w:rsidR="004B2D46" w:rsidRDefault="004B2D46" w:rsidP="004B2D46">
            <w:r w:rsidRPr="00FF147E">
              <w:rPr>
                <w:rFonts w:ascii="GHEA Grapalat" w:hAnsi="GHEA Grapalat" w:cs="Arial"/>
                <w:sz w:val="18"/>
                <w:szCs w:val="18"/>
                <w:lang w:val="pt-BR"/>
              </w:rPr>
              <w:t>%</w:t>
            </w:r>
          </w:p>
        </w:tc>
        <w:tc>
          <w:tcPr>
            <w:tcW w:w="630" w:type="dxa"/>
            <w:shd w:val="clear" w:color="auto" w:fill="auto"/>
          </w:tcPr>
          <w:p w14:paraId="4012E682" w14:textId="6442634C" w:rsidR="004B2D46" w:rsidRDefault="004B2D46" w:rsidP="004B2D46">
            <w:r w:rsidRPr="00FF147E">
              <w:rPr>
                <w:rFonts w:ascii="GHEA Grapalat" w:hAnsi="GHEA Grapalat" w:cs="Arial"/>
                <w:sz w:val="18"/>
                <w:szCs w:val="18"/>
                <w:lang w:val="pt-BR"/>
              </w:rPr>
              <w:t>%</w:t>
            </w:r>
          </w:p>
        </w:tc>
        <w:tc>
          <w:tcPr>
            <w:tcW w:w="630" w:type="dxa"/>
            <w:shd w:val="clear" w:color="auto" w:fill="auto"/>
          </w:tcPr>
          <w:p w14:paraId="3021E3D1" w14:textId="0F7F8D69"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F2D938F" w14:textId="44F3E890"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2828521" w14:textId="532EDF7B"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43A14F5" w14:textId="32E7018B"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342F044" w14:textId="2C344E1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A0844CF" w14:textId="55F043D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A448673" w14:textId="382D314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71E6CE07" w14:textId="5245407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E7AE418" w14:textId="255D691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B8D48CF" w14:textId="57AC332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37DDFD58" w14:textId="77777777" w:rsidTr="009565A7">
        <w:trPr>
          <w:cantSplit/>
          <w:trHeight w:val="728"/>
        </w:trPr>
        <w:tc>
          <w:tcPr>
            <w:tcW w:w="1525" w:type="dxa"/>
            <w:shd w:val="clear" w:color="auto" w:fill="auto"/>
            <w:vAlign w:val="center"/>
          </w:tcPr>
          <w:p w14:paraId="42AB3FE1" w14:textId="5A4CD849" w:rsidR="004B2D46" w:rsidRDefault="004B2D46" w:rsidP="004B2D46">
            <w:pPr>
              <w:jc w:val="center"/>
              <w:rPr>
                <w:rFonts w:ascii="GHEA Grapalat" w:hAnsi="GHEA Grapalat" w:cs="Arial LatArm"/>
                <w:lang w:val="pt-BR"/>
              </w:rPr>
            </w:pPr>
            <w:r>
              <w:rPr>
                <w:rFonts w:ascii="GHEA Grapalat" w:hAnsi="GHEA Grapalat" w:cs="Arial LatArm"/>
                <w:lang w:val="pt-BR"/>
              </w:rPr>
              <w:t>111</w:t>
            </w:r>
          </w:p>
        </w:tc>
        <w:tc>
          <w:tcPr>
            <w:tcW w:w="2520" w:type="dxa"/>
            <w:shd w:val="clear" w:color="auto" w:fill="auto"/>
            <w:vAlign w:val="center"/>
          </w:tcPr>
          <w:p w14:paraId="3EBE8510" w14:textId="51123C4A" w:rsidR="004B2D46" w:rsidRDefault="004B2D46" w:rsidP="004B2D46">
            <w:pPr>
              <w:jc w:val="center"/>
              <w:rPr>
                <w:rFonts w:ascii="GHEA Grapalat" w:hAnsi="GHEA Grapalat"/>
                <w:color w:val="333333"/>
                <w:sz w:val="16"/>
                <w:szCs w:val="16"/>
                <w:lang w:val="pt-BR"/>
              </w:rPr>
            </w:pPr>
            <w:r w:rsidRPr="000D6DBD">
              <w:rPr>
                <w:rFonts w:ascii="GHEA Grapalat" w:hAnsi="GHEA Grapalat"/>
                <w:sz w:val="16"/>
                <w:szCs w:val="16"/>
                <w:lang w:val="hy-AM"/>
              </w:rPr>
              <w:t>33621230/1</w:t>
            </w:r>
          </w:p>
        </w:tc>
        <w:tc>
          <w:tcPr>
            <w:tcW w:w="2880" w:type="dxa"/>
            <w:shd w:val="clear" w:color="auto" w:fill="auto"/>
            <w:vAlign w:val="center"/>
          </w:tcPr>
          <w:p w14:paraId="2E0386FD" w14:textId="439FBF92" w:rsidR="004B2D46" w:rsidRPr="00930ACC" w:rsidRDefault="004B2D46" w:rsidP="004B2D46">
            <w:pPr>
              <w:rPr>
                <w:rFonts w:ascii="GHEA Grapalat" w:hAnsi="GHEA Grapalat" w:cs="Sylfaen"/>
                <w:sz w:val="20"/>
                <w:szCs w:val="20"/>
              </w:rPr>
            </w:pPr>
            <w:r w:rsidRPr="000D6DBD">
              <w:rPr>
                <w:rFonts w:ascii="GHEA Grapalat" w:hAnsi="GHEA Grapalat"/>
                <w:sz w:val="20"/>
                <w:szCs w:val="20"/>
              </w:rPr>
              <w:t>ֆոլաթթու b03bb01</w:t>
            </w:r>
          </w:p>
        </w:tc>
        <w:tc>
          <w:tcPr>
            <w:tcW w:w="540" w:type="dxa"/>
            <w:shd w:val="clear" w:color="auto" w:fill="auto"/>
          </w:tcPr>
          <w:p w14:paraId="585E5906" w14:textId="4FDA98D0" w:rsidR="004B2D46" w:rsidRDefault="004B2D46" w:rsidP="004B2D46">
            <w:r w:rsidRPr="00FF147E">
              <w:rPr>
                <w:rFonts w:ascii="GHEA Grapalat" w:hAnsi="GHEA Grapalat" w:cs="Arial"/>
                <w:sz w:val="18"/>
                <w:szCs w:val="18"/>
                <w:lang w:val="pt-BR"/>
              </w:rPr>
              <w:t>%</w:t>
            </w:r>
          </w:p>
        </w:tc>
        <w:tc>
          <w:tcPr>
            <w:tcW w:w="540" w:type="dxa"/>
            <w:shd w:val="clear" w:color="auto" w:fill="auto"/>
          </w:tcPr>
          <w:p w14:paraId="368A0F1A" w14:textId="5C4EE6BE" w:rsidR="004B2D46" w:rsidRDefault="004B2D46" w:rsidP="004B2D46">
            <w:r w:rsidRPr="00FF147E">
              <w:rPr>
                <w:rFonts w:ascii="GHEA Grapalat" w:hAnsi="GHEA Grapalat" w:cs="Arial"/>
                <w:sz w:val="18"/>
                <w:szCs w:val="18"/>
                <w:lang w:val="pt-BR"/>
              </w:rPr>
              <w:t>%</w:t>
            </w:r>
          </w:p>
        </w:tc>
        <w:tc>
          <w:tcPr>
            <w:tcW w:w="630" w:type="dxa"/>
            <w:shd w:val="clear" w:color="auto" w:fill="auto"/>
          </w:tcPr>
          <w:p w14:paraId="69721CB4" w14:textId="61E8544B" w:rsidR="004B2D46" w:rsidRDefault="004B2D46" w:rsidP="004B2D46">
            <w:r w:rsidRPr="00FF147E">
              <w:rPr>
                <w:rFonts w:ascii="GHEA Grapalat" w:hAnsi="GHEA Grapalat" w:cs="Arial"/>
                <w:sz w:val="18"/>
                <w:szCs w:val="18"/>
                <w:lang w:val="pt-BR"/>
              </w:rPr>
              <w:t>%</w:t>
            </w:r>
          </w:p>
        </w:tc>
        <w:tc>
          <w:tcPr>
            <w:tcW w:w="630" w:type="dxa"/>
            <w:shd w:val="clear" w:color="auto" w:fill="auto"/>
          </w:tcPr>
          <w:p w14:paraId="59C41170" w14:textId="2B60BE3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1DDCCAE" w14:textId="5C2DACC9"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450204A1" w14:textId="4840541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9787106" w14:textId="6332F90D"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C94D989" w14:textId="6DA53F7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56A150B" w14:textId="7D6700A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1B60A49" w14:textId="38C7EFD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5FB54A57" w14:textId="45C6704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8F1D1CF" w14:textId="0B95445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00AC2C0" w14:textId="04329D0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25E54DD" w14:textId="77777777" w:rsidTr="009565A7">
        <w:trPr>
          <w:cantSplit/>
          <w:trHeight w:val="728"/>
        </w:trPr>
        <w:tc>
          <w:tcPr>
            <w:tcW w:w="1525" w:type="dxa"/>
            <w:shd w:val="clear" w:color="auto" w:fill="auto"/>
            <w:vAlign w:val="center"/>
          </w:tcPr>
          <w:p w14:paraId="64A71CFD" w14:textId="47EA5636" w:rsidR="004B2D46" w:rsidRDefault="004B2D46" w:rsidP="004B2D46">
            <w:pPr>
              <w:jc w:val="center"/>
              <w:rPr>
                <w:rFonts w:ascii="GHEA Grapalat" w:hAnsi="GHEA Grapalat" w:cs="Arial LatArm"/>
                <w:lang w:val="pt-BR"/>
              </w:rPr>
            </w:pPr>
            <w:r>
              <w:rPr>
                <w:rFonts w:ascii="GHEA Grapalat" w:hAnsi="GHEA Grapalat" w:cs="Arial LatArm"/>
                <w:lang w:val="hy-AM"/>
              </w:rPr>
              <w:t>112</w:t>
            </w:r>
          </w:p>
        </w:tc>
        <w:tc>
          <w:tcPr>
            <w:tcW w:w="2520" w:type="dxa"/>
            <w:shd w:val="clear" w:color="auto" w:fill="auto"/>
            <w:vAlign w:val="center"/>
          </w:tcPr>
          <w:p w14:paraId="7A10143C" w14:textId="03FA2ABD" w:rsidR="004B2D46" w:rsidRPr="000D6DBD" w:rsidRDefault="004B2D46" w:rsidP="004B2D46">
            <w:pPr>
              <w:jc w:val="center"/>
              <w:rPr>
                <w:rFonts w:ascii="GHEA Grapalat" w:hAnsi="GHEA Grapalat"/>
                <w:sz w:val="16"/>
                <w:szCs w:val="16"/>
                <w:lang w:val="hy-AM"/>
              </w:rPr>
            </w:pPr>
            <w:r>
              <w:rPr>
                <w:rFonts w:ascii="GHEA Grapalat" w:hAnsi="GHEA Grapalat"/>
                <w:sz w:val="16"/>
                <w:szCs w:val="16"/>
              </w:rPr>
              <w:t>33621240/1</w:t>
            </w:r>
          </w:p>
        </w:tc>
        <w:tc>
          <w:tcPr>
            <w:tcW w:w="2880" w:type="dxa"/>
            <w:shd w:val="clear" w:color="auto" w:fill="auto"/>
            <w:vAlign w:val="center"/>
          </w:tcPr>
          <w:p w14:paraId="55E54B70" w14:textId="2F465553" w:rsidR="004B2D46" w:rsidRPr="000D6DBD" w:rsidRDefault="004B2D46" w:rsidP="004B2D46">
            <w:pPr>
              <w:rPr>
                <w:rFonts w:ascii="GHEA Grapalat" w:hAnsi="GHEA Grapalat"/>
                <w:sz w:val="20"/>
                <w:szCs w:val="20"/>
              </w:rPr>
            </w:pPr>
            <w:r>
              <w:rPr>
                <w:rFonts w:ascii="GHEA Grapalat" w:hAnsi="GHEA Grapalat" w:cs="Sylfaen"/>
                <w:sz w:val="20"/>
                <w:szCs w:val="20"/>
              </w:rPr>
              <w:t>ցիանոկոբալամին</w:t>
            </w:r>
            <w:r>
              <w:rPr>
                <w:rFonts w:ascii="GHEA Grapalat" w:hAnsi="GHEA Grapalat"/>
                <w:sz w:val="20"/>
                <w:szCs w:val="20"/>
              </w:rPr>
              <w:t xml:space="preserve"> b03ba01</w:t>
            </w:r>
          </w:p>
        </w:tc>
        <w:tc>
          <w:tcPr>
            <w:tcW w:w="540" w:type="dxa"/>
            <w:shd w:val="clear" w:color="auto" w:fill="auto"/>
          </w:tcPr>
          <w:p w14:paraId="588BFB73" w14:textId="1025432D" w:rsidR="004B2D46" w:rsidRDefault="004B2D46" w:rsidP="004B2D46">
            <w:r w:rsidRPr="00FF147E">
              <w:rPr>
                <w:rFonts w:ascii="GHEA Grapalat" w:hAnsi="GHEA Grapalat" w:cs="Arial"/>
                <w:sz w:val="18"/>
                <w:szCs w:val="18"/>
                <w:lang w:val="pt-BR"/>
              </w:rPr>
              <w:t>%</w:t>
            </w:r>
          </w:p>
        </w:tc>
        <w:tc>
          <w:tcPr>
            <w:tcW w:w="540" w:type="dxa"/>
            <w:shd w:val="clear" w:color="auto" w:fill="auto"/>
          </w:tcPr>
          <w:p w14:paraId="0D3A5CF9" w14:textId="59F6E881" w:rsidR="004B2D46" w:rsidRDefault="004B2D46" w:rsidP="004B2D46">
            <w:r w:rsidRPr="00FF147E">
              <w:rPr>
                <w:rFonts w:ascii="GHEA Grapalat" w:hAnsi="GHEA Grapalat" w:cs="Arial"/>
                <w:sz w:val="18"/>
                <w:szCs w:val="18"/>
                <w:lang w:val="pt-BR"/>
              </w:rPr>
              <w:t>%</w:t>
            </w:r>
          </w:p>
        </w:tc>
        <w:tc>
          <w:tcPr>
            <w:tcW w:w="630" w:type="dxa"/>
            <w:shd w:val="clear" w:color="auto" w:fill="auto"/>
          </w:tcPr>
          <w:p w14:paraId="130D690B" w14:textId="28F69A7D" w:rsidR="004B2D46" w:rsidRDefault="004B2D46" w:rsidP="004B2D46">
            <w:r w:rsidRPr="00FF147E">
              <w:rPr>
                <w:rFonts w:ascii="GHEA Grapalat" w:hAnsi="GHEA Grapalat" w:cs="Arial"/>
                <w:sz w:val="18"/>
                <w:szCs w:val="18"/>
                <w:lang w:val="pt-BR"/>
              </w:rPr>
              <w:t>%</w:t>
            </w:r>
          </w:p>
        </w:tc>
        <w:tc>
          <w:tcPr>
            <w:tcW w:w="630" w:type="dxa"/>
            <w:shd w:val="clear" w:color="auto" w:fill="auto"/>
          </w:tcPr>
          <w:p w14:paraId="04838166" w14:textId="396D883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407D496" w14:textId="5F4A7801"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7B73509C" w14:textId="66E5D69B"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1E873E0" w14:textId="35895378"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DB20DF3" w14:textId="7780BA6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2CDF83F" w14:textId="7390919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2B961FA" w14:textId="6948174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5CF08C89" w14:textId="68CEB20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34C4002" w14:textId="786A8A4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F405734" w14:textId="24BE37A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BDDD620" w14:textId="77777777" w:rsidTr="009565A7">
        <w:trPr>
          <w:cantSplit/>
          <w:trHeight w:val="728"/>
        </w:trPr>
        <w:tc>
          <w:tcPr>
            <w:tcW w:w="1525" w:type="dxa"/>
            <w:shd w:val="clear" w:color="auto" w:fill="auto"/>
            <w:vAlign w:val="center"/>
          </w:tcPr>
          <w:p w14:paraId="7F3C467A" w14:textId="786C4710" w:rsidR="004B2D46" w:rsidRDefault="004B2D46" w:rsidP="004B2D46">
            <w:pPr>
              <w:jc w:val="center"/>
              <w:rPr>
                <w:rFonts w:ascii="GHEA Grapalat" w:hAnsi="GHEA Grapalat" w:cs="Arial LatArm"/>
                <w:lang w:val="hy-AM"/>
              </w:rPr>
            </w:pPr>
            <w:r>
              <w:rPr>
                <w:rFonts w:ascii="GHEA Grapalat" w:hAnsi="GHEA Grapalat" w:cs="Arial LatArm"/>
                <w:lang w:val="hy-AM"/>
              </w:rPr>
              <w:t>113</w:t>
            </w:r>
          </w:p>
        </w:tc>
        <w:tc>
          <w:tcPr>
            <w:tcW w:w="2520" w:type="dxa"/>
            <w:shd w:val="clear" w:color="auto" w:fill="auto"/>
            <w:vAlign w:val="center"/>
          </w:tcPr>
          <w:p w14:paraId="4668A4B1" w14:textId="6CEF2EEA" w:rsidR="004B2D46" w:rsidRDefault="004B2D46" w:rsidP="004B2D46">
            <w:pPr>
              <w:jc w:val="center"/>
              <w:rPr>
                <w:rFonts w:ascii="GHEA Grapalat" w:hAnsi="GHEA Grapalat"/>
                <w:sz w:val="16"/>
                <w:szCs w:val="16"/>
              </w:rPr>
            </w:pPr>
            <w:r>
              <w:rPr>
                <w:rFonts w:ascii="GHEA Grapalat" w:hAnsi="GHEA Grapalat"/>
                <w:sz w:val="16"/>
                <w:szCs w:val="16"/>
                <w:lang w:val="hy-AM"/>
              </w:rPr>
              <w:t>33621270/1</w:t>
            </w:r>
          </w:p>
        </w:tc>
        <w:tc>
          <w:tcPr>
            <w:tcW w:w="2880" w:type="dxa"/>
            <w:shd w:val="clear" w:color="auto" w:fill="auto"/>
            <w:vAlign w:val="center"/>
          </w:tcPr>
          <w:p w14:paraId="3782E335" w14:textId="2EE7BBD3" w:rsidR="004B2D46" w:rsidRDefault="004B2D46" w:rsidP="004B2D46">
            <w:pPr>
              <w:rPr>
                <w:rFonts w:ascii="GHEA Grapalat" w:hAnsi="GHEA Grapalat" w:cs="Sylfaen"/>
                <w:sz w:val="20"/>
                <w:szCs w:val="20"/>
              </w:rPr>
            </w:pPr>
            <w:r>
              <w:rPr>
                <w:rFonts w:ascii="GHEA Grapalat" w:hAnsi="GHEA Grapalat" w:cs="Arial"/>
                <w:sz w:val="20"/>
                <w:szCs w:val="20"/>
                <w:lang w:val="hy-AM"/>
              </w:rPr>
              <w:t>մենթոլի լուծույթ մենթիլ իզովալերաթթվում C01EX</w:t>
            </w:r>
          </w:p>
        </w:tc>
        <w:tc>
          <w:tcPr>
            <w:tcW w:w="540" w:type="dxa"/>
            <w:shd w:val="clear" w:color="auto" w:fill="auto"/>
          </w:tcPr>
          <w:p w14:paraId="335337FB" w14:textId="008EC023" w:rsidR="004B2D46" w:rsidRDefault="004B2D46" w:rsidP="004B2D46">
            <w:r w:rsidRPr="00FF147E">
              <w:rPr>
                <w:rFonts w:ascii="GHEA Grapalat" w:hAnsi="GHEA Grapalat" w:cs="Arial"/>
                <w:sz w:val="18"/>
                <w:szCs w:val="18"/>
                <w:lang w:val="pt-BR"/>
              </w:rPr>
              <w:t>%</w:t>
            </w:r>
          </w:p>
        </w:tc>
        <w:tc>
          <w:tcPr>
            <w:tcW w:w="540" w:type="dxa"/>
            <w:shd w:val="clear" w:color="auto" w:fill="auto"/>
          </w:tcPr>
          <w:p w14:paraId="1A9755DA" w14:textId="704282C3" w:rsidR="004B2D46" w:rsidRDefault="004B2D46" w:rsidP="004B2D46">
            <w:r w:rsidRPr="00FF147E">
              <w:rPr>
                <w:rFonts w:ascii="GHEA Grapalat" w:hAnsi="GHEA Grapalat" w:cs="Arial"/>
                <w:sz w:val="18"/>
                <w:szCs w:val="18"/>
                <w:lang w:val="pt-BR"/>
              </w:rPr>
              <w:t>%</w:t>
            </w:r>
          </w:p>
        </w:tc>
        <w:tc>
          <w:tcPr>
            <w:tcW w:w="630" w:type="dxa"/>
            <w:shd w:val="clear" w:color="auto" w:fill="auto"/>
          </w:tcPr>
          <w:p w14:paraId="3AC5527B" w14:textId="17916DB4" w:rsidR="004B2D46" w:rsidRDefault="004B2D46" w:rsidP="004B2D46">
            <w:r w:rsidRPr="00FF147E">
              <w:rPr>
                <w:rFonts w:ascii="GHEA Grapalat" w:hAnsi="GHEA Grapalat" w:cs="Arial"/>
                <w:sz w:val="18"/>
                <w:szCs w:val="18"/>
                <w:lang w:val="pt-BR"/>
              </w:rPr>
              <w:t>%</w:t>
            </w:r>
          </w:p>
        </w:tc>
        <w:tc>
          <w:tcPr>
            <w:tcW w:w="630" w:type="dxa"/>
            <w:shd w:val="clear" w:color="auto" w:fill="auto"/>
          </w:tcPr>
          <w:p w14:paraId="3EF9FAB2" w14:textId="3A0E753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713597B" w14:textId="46EAA829"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C5C7CDA" w14:textId="1A66EE9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32EA7BC" w14:textId="70540413"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FE5D0C2" w14:textId="207B08B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E8666CF" w14:textId="0C2ED53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5230638" w14:textId="0DB16C9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BB23EED" w14:textId="5C90AD0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024E6DB" w14:textId="2A4892A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52B95AD1" w14:textId="306A116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0A1FB64" w14:textId="77777777" w:rsidTr="009565A7">
        <w:trPr>
          <w:cantSplit/>
          <w:trHeight w:val="728"/>
        </w:trPr>
        <w:tc>
          <w:tcPr>
            <w:tcW w:w="1525" w:type="dxa"/>
            <w:shd w:val="clear" w:color="auto" w:fill="auto"/>
            <w:vAlign w:val="center"/>
          </w:tcPr>
          <w:p w14:paraId="1886A226" w14:textId="0135F85C" w:rsidR="004B2D46" w:rsidRDefault="004B2D46" w:rsidP="004B2D46">
            <w:pPr>
              <w:jc w:val="center"/>
              <w:rPr>
                <w:rFonts w:ascii="GHEA Grapalat" w:hAnsi="GHEA Grapalat" w:cs="Arial LatArm"/>
                <w:lang w:val="hy-AM"/>
              </w:rPr>
            </w:pPr>
            <w:r>
              <w:rPr>
                <w:rFonts w:ascii="GHEA Grapalat" w:hAnsi="GHEA Grapalat" w:cs="Arial LatArm"/>
                <w:lang w:val="hy-AM"/>
              </w:rPr>
              <w:t>114</w:t>
            </w:r>
          </w:p>
        </w:tc>
        <w:tc>
          <w:tcPr>
            <w:tcW w:w="2520" w:type="dxa"/>
            <w:shd w:val="clear" w:color="auto" w:fill="auto"/>
            <w:vAlign w:val="center"/>
          </w:tcPr>
          <w:p w14:paraId="00074E32" w14:textId="0E858A69" w:rsidR="004B2D46" w:rsidRDefault="004B2D46" w:rsidP="004B2D46">
            <w:pPr>
              <w:jc w:val="center"/>
              <w:rPr>
                <w:rFonts w:ascii="GHEA Grapalat" w:hAnsi="GHEA Grapalat"/>
                <w:sz w:val="16"/>
                <w:szCs w:val="16"/>
                <w:lang w:val="hy-AM"/>
              </w:rPr>
            </w:pPr>
            <w:r w:rsidRPr="00F072C3">
              <w:rPr>
                <w:rFonts w:ascii="GHEA Grapalat" w:hAnsi="GHEA Grapalat"/>
                <w:sz w:val="16"/>
                <w:szCs w:val="16"/>
              </w:rPr>
              <w:t>33621280</w:t>
            </w:r>
            <w:r>
              <w:rPr>
                <w:rFonts w:ascii="GHEA Grapalat" w:hAnsi="GHEA Grapalat"/>
                <w:sz w:val="16"/>
                <w:szCs w:val="16"/>
              </w:rPr>
              <w:t>/1</w:t>
            </w:r>
          </w:p>
        </w:tc>
        <w:tc>
          <w:tcPr>
            <w:tcW w:w="2880" w:type="dxa"/>
            <w:shd w:val="clear" w:color="auto" w:fill="auto"/>
            <w:vAlign w:val="center"/>
          </w:tcPr>
          <w:p w14:paraId="334F8518" w14:textId="341B9F56" w:rsidR="004B2D46" w:rsidRDefault="004B2D46" w:rsidP="004B2D46">
            <w:pPr>
              <w:rPr>
                <w:rFonts w:ascii="GHEA Grapalat" w:hAnsi="GHEA Grapalat" w:cs="Arial"/>
                <w:sz w:val="20"/>
                <w:szCs w:val="20"/>
                <w:lang w:val="hy-AM"/>
              </w:rPr>
            </w:pPr>
            <w:r w:rsidRPr="00F072C3">
              <w:rPr>
                <w:rFonts w:ascii="GHEA Grapalat" w:hAnsi="GHEA Grapalat"/>
                <w:sz w:val="20"/>
                <w:szCs w:val="20"/>
              </w:rPr>
              <w:t>ֆենոբարբիտալէթիլբրոմիզովալերիանաթթու N05CB02</w:t>
            </w:r>
          </w:p>
        </w:tc>
        <w:tc>
          <w:tcPr>
            <w:tcW w:w="540" w:type="dxa"/>
            <w:shd w:val="clear" w:color="auto" w:fill="auto"/>
          </w:tcPr>
          <w:p w14:paraId="0CB1B4A7" w14:textId="7F6DA753" w:rsidR="004B2D46" w:rsidRDefault="004B2D46" w:rsidP="004B2D46">
            <w:r w:rsidRPr="00FF147E">
              <w:rPr>
                <w:rFonts w:ascii="GHEA Grapalat" w:hAnsi="GHEA Grapalat" w:cs="Arial"/>
                <w:sz w:val="18"/>
                <w:szCs w:val="18"/>
                <w:lang w:val="pt-BR"/>
              </w:rPr>
              <w:t>%</w:t>
            </w:r>
          </w:p>
        </w:tc>
        <w:tc>
          <w:tcPr>
            <w:tcW w:w="540" w:type="dxa"/>
            <w:shd w:val="clear" w:color="auto" w:fill="auto"/>
          </w:tcPr>
          <w:p w14:paraId="186C1DFF" w14:textId="429F743E" w:rsidR="004B2D46" w:rsidRDefault="004B2D46" w:rsidP="004B2D46">
            <w:r w:rsidRPr="00FF147E">
              <w:rPr>
                <w:rFonts w:ascii="GHEA Grapalat" w:hAnsi="GHEA Grapalat" w:cs="Arial"/>
                <w:sz w:val="18"/>
                <w:szCs w:val="18"/>
                <w:lang w:val="pt-BR"/>
              </w:rPr>
              <w:t>%</w:t>
            </w:r>
          </w:p>
        </w:tc>
        <w:tc>
          <w:tcPr>
            <w:tcW w:w="630" w:type="dxa"/>
            <w:shd w:val="clear" w:color="auto" w:fill="auto"/>
          </w:tcPr>
          <w:p w14:paraId="06C78360" w14:textId="412A4006" w:rsidR="004B2D46" w:rsidRDefault="004B2D46" w:rsidP="004B2D46">
            <w:r w:rsidRPr="00FF147E">
              <w:rPr>
                <w:rFonts w:ascii="GHEA Grapalat" w:hAnsi="GHEA Grapalat" w:cs="Arial"/>
                <w:sz w:val="18"/>
                <w:szCs w:val="18"/>
                <w:lang w:val="pt-BR"/>
              </w:rPr>
              <w:t>%</w:t>
            </w:r>
          </w:p>
        </w:tc>
        <w:tc>
          <w:tcPr>
            <w:tcW w:w="630" w:type="dxa"/>
            <w:shd w:val="clear" w:color="auto" w:fill="auto"/>
          </w:tcPr>
          <w:p w14:paraId="2F07B525" w14:textId="57B3F91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5BD19EB" w14:textId="33421904"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2981F2B" w14:textId="79DD1C5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0F08372" w14:textId="622D32CE"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5EF898E" w14:textId="2B09F02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17CB799" w14:textId="7BB6FDE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89C2619" w14:textId="6A9F8B0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96E6BCB" w14:textId="3549DFD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0C2A1501" w14:textId="3D2DD84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5747B10" w14:textId="70299EE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6B90D02E" w14:textId="77777777" w:rsidTr="009565A7">
        <w:trPr>
          <w:cantSplit/>
          <w:trHeight w:val="728"/>
        </w:trPr>
        <w:tc>
          <w:tcPr>
            <w:tcW w:w="1525" w:type="dxa"/>
            <w:shd w:val="clear" w:color="auto" w:fill="auto"/>
            <w:vAlign w:val="center"/>
          </w:tcPr>
          <w:p w14:paraId="2A168898" w14:textId="2D8F5B37" w:rsidR="004B2D46" w:rsidRDefault="004B2D46" w:rsidP="004B2D46">
            <w:pPr>
              <w:jc w:val="center"/>
              <w:rPr>
                <w:rFonts w:ascii="GHEA Grapalat" w:hAnsi="GHEA Grapalat" w:cs="Arial LatArm"/>
                <w:lang w:val="hy-AM"/>
              </w:rPr>
            </w:pPr>
            <w:r>
              <w:rPr>
                <w:rFonts w:ascii="GHEA Grapalat" w:hAnsi="GHEA Grapalat" w:cs="Arial LatArm"/>
                <w:lang w:val="hy-AM"/>
              </w:rPr>
              <w:lastRenderedPageBreak/>
              <w:t>115</w:t>
            </w:r>
          </w:p>
        </w:tc>
        <w:tc>
          <w:tcPr>
            <w:tcW w:w="2520" w:type="dxa"/>
            <w:shd w:val="clear" w:color="auto" w:fill="auto"/>
            <w:vAlign w:val="center"/>
          </w:tcPr>
          <w:p w14:paraId="3D83095C" w14:textId="6FAB1309" w:rsidR="004B2D46" w:rsidRPr="00F072C3" w:rsidRDefault="004B2D46" w:rsidP="004B2D46">
            <w:pPr>
              <w:jc w:val="center"/>
              <w:rPr>
                <w:rFonts w:ascii="GHEA Grapalat" w:hAnsi="GHEA Grapalat"/>
                <w:sz w:val="16"/>
                <w:szCs w:val="16"/>
              </w:rPr>
            </w:pPr>
            <w:r>
              <w:rPr>
                <w:rFonts w:ascii="GHEA Grapalat" w:hAnsi="GHEA Grapalat"/>
                <w:sz w:val="16"/>
                <w:szCs w:val="16"/>
                <w:lang w:val="pt-BR"/>
              </w:rPr>
              <w:t>33621300/</w:t>
            </w:r>
            <w:r>
              <w:rPr>
                <w:rFonts w:ascii="GHEA Grapalat" w:hAnsi="GHEA Grapalat"/>
                <w:sz w:val="16"/>
                <w:szCs w:val="16"/>
                <w:lang w:val="hy-AM"/>
              </w:rPr>
              <w:t>1</w:t>
            </w:r>
          </w:p>
        </w:tc>
        <w:tc>
          <w:tcPr>
            <w:tcW w:w="2880" w:type="dxa"/>
            <w:shd w:val="clear" w:color="auto" w:fill="auto"/>
            <w:vAlign w:val="center"/>
          </w:tcPr>
          <w:p w14:paraId="670AD59A" w14:textId="11063A1B" w:rsidR="004B2D46" w:rsidRPr="00F072C3" w:rsidRDefault="004B2D46" w:rsidP="004B2D46">
            <w:pPr>
              <w:rPr>
                <w:rFonts w:ascii="GHEA Grapalat" w:hAnsi="GHEA Grapalat"/>
                <w:sz w:val="20"/>
                <w:szCs w:val="20"/>
              </w:rPr>
            </w:pPr>
            <w:r w:rsidRPr="008609A1">
              <w:rPr>
                <w:rFonts w:ascii="GHEA Grapalat" w:hAnsi="GHEA Grapalat"/>
                <w:sz w:val="20"/>
                <w:szCs w:val="20"/>
                <w:lang w:val="hy-AM"/>
              </w:rPr>
              <w:t>էթիլբրոմիզովալերիանատ</w:t>
            </w:r>
            <w:r w:rsidRPr="00F072C3">
              <w:rPr>
                <w:rFonts w:ascii="GHEA Grapalat" w:hAnsi="GHEA Grapalat"/>
                <w:sz w:val="20"/>
                <w:szCs w:val="20"/>
                <w:lang w:val="pt-BR"/>
              </w:rPr>
              <w:t xml:space="preserve">, </w:t>
            </w:r>
            <w:r w:rsidRPr="008609A1">
              <w:rPr>
                <w:rFonts w:ascii="GHEA Grapalat" w:hAnsi="GHEA Grapalat"/>
                <w:sz w:val="20"/>
                <w:szCs w:val="20"/>
                <w:lang w:val="hy-AM"/>
              </w:rPr>
              <w:t>ֆենոբարբիտալ</w:t>
            </w:r>
            <w:r w:rsidRPr="00F072C3">
              <w:rPr>
                <w:rFonts w:ascii="GHEA Grapalat" w:hAnsi="GHEA Grapalat"/>
                <w:sz w:val="20"/>
                <w:szCs w:val="20"/>
                <w:lang w:val="pt-BR"/>
              </w:rPr>
              <w:t xml:space="preserve"> </w:t>
            </w:r>
            <w:r w:rsidRPr="008609A1">
              <w:rPr>
                <w:rFonts w:ascii="GHEA Grapalat" w:hAnsi="GHEA Grapalat"/>
                <w:sz w:val="20"/>
                <w:szCs w:val="20"/>
                <w:lang w:val="hy-AM"/>
              </w:rPr>
              <w:t>պղպեղային</w:t>
            </w:r>
            <w:r w:rsidRPr="00F072C3">
              <w:rPr>
                <w:rFonts w:ascii="GHEA Grapalat" w:hAnsi="GHEA Grapalat"/>
                <w:sz w:val="20"/>
                <w:szCs w:val="20"/>
                <w:lang w:val="pt-BR"/>
              </w:rPr>
              <w:t xml:space="preserve"> </w:t>
            </w:r>
            <w:r w:rsidRPr="008609A1">
              <w:rPr>
                <w:rFonts w:ascii="GHEA Grapalat" w:hAnsi="GHEA Grapalat"/>
                <w:sz w:val="20"/>
                <w:szCs w:val="20"/>
                <w:lang w:val="hy-AM"/>
              </w:rPr>
              <w:t>անանուխի</w:t>
            </w:r>
            <w:r w:rsidRPr="00F072C3">
              <w:rPr>
                <w:rFonts w:ascii="GHEA Grapalat" w:hAnsi="GHEA Grapalat"/>
                <w:sz w:val="20"/>
                <w:szCs w:val="20"/>
                <w:lang w:val="pt-BR"/>
              </w:rPr>
              <w:t xml:space="preserve"> </w:t>
            </w:r>
            <w:r w:rsidRPr="008609A1">
              <w:rPr>
                <w:rFonts w:ascii="GHEA Grapalat" w:hAnsi="GHEA Grapalat"/>
                <w:sz w:val="20"/>
                <w:szCs w:val="20"/>
                <w:lang w:val="hy-AM"/>
              </w:rPr>
              <w:t>յուղ</w:t>
            </w:r>
            <w:r w:rsidRPr="00F072C3">
              <w:rPr>
                <w:rFonts w:ascii="GHEA Grapalat" w:hAnsi="GHEA Grapalat"/>
                <w:sz w:val="20"/>
                <w:szCs w:val="20"/>
                <w:lang w:val="pt-BR"/>
              </w:rPr>
              <w:t xml:space="preserve">   N05CM</w:t>
            </w:r>
          </w:p>
        </w:tc>
        <w:tc>
          <w:tcPr>
            <w:tcW w:w="540" w:type="dxa"/>
            <w:shd w:val="clear" w:color="auto" w:fill="auto"/>
          </w:tcPr>
          <w:p w14:paraId="25B16437" w14:textId="2CB9063A" w:rsidR="004B2D46" w:rsidRDefault="004B2D46" w:rsidP="004B2D46">
            <w:r w:rsidRPr="00FF147E">
              <w:rPr>
                <w:rFonts w:ascii="GHEA Grapalat" w:hAnsi="GHEA Grapalat" w:cs="Arial"/>
                <w:sz w:val="18"/>
                <w:szCs w:val="18"/>
                <w:lang w:val="pt-BR"/>
              </w:rPr>
              <w:t>%</w:t>
            </w:r>
          </w:p>
        </w:tc>
        <w:tc>
          <w:tcPr>
            <w:tcW w:w="540" w:type="dxa"/>
            <w:shd w:val="clear" w:color="auto" w:fill="auto"/>
          </w:tcPr>
          <w:p w14:paraId="215E61B5" w14:textId="7A3B3CAC" w:rsidR="004B2D46" w:rsidRDefault="004B2D46" w:rsidP="004B2D46">
            <w:r w:rsidRPr="00FF147E">
              <w:rPr>
                <w:rFonts w:ascii="GHEA Grapalat" w:hAnsi="GHEA Grapalat" w:cs="Arial"/>
                <w:sz w:val="18"/>
                <w:szCs w:val="18"/>
                <w:lang w:val="pt-BR"/>
              </w:rPr>
              <w:t>%</w:t>
            </w:r>
          </w:p>
        </w:tc>
        <w:tc>
          <w:tcPr>
            <w:tcW w:w="630" w:type="dxa"/>
            <w:shd w:val="clear" w:color="auto" w:fill="auto"/>
          </w:tcPr>
          <w:p w14:paraId="3CD71A6C" w14:textId="0CE6F169" w:rsidR="004B2D46" w:rsidRDefault="004B2D46" w:rsidP="004B2D46">
            <w:r w:rsidRPr="00FF147E">
              <w:rPr>
                <w:rFonts w:ascii="GHEA Grapalat" w:hAnsi="GHEA Grapalat" w:cs="Arial"/>
                <w:sz w:val="18"/>
                <w:szCs w:val="18"/>
                <w:lang w:val="pt-BR"/>
              </w:rPr>
              <w:t>%</w:t>
            </w:r>
          </w:p>
        </w:tc>
        <w:tc>
          <w:tcPr>
            <w:tcW w:w="630" w:type="dxa"/>
            <w:shd w:val="clear" w:color="auto" w:fill="auto"/>
          </w:tcPr>
          <w:p w14:paraId="231D6785" w14:textId="2E683BC7"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A191B54" w14:textId="09C68C6B"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703A4053" w14:textId="3294C92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5C2B60E" w14:textId="7B02E3DF"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9CEDAFB" w14:textId="374DFCC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FB382E3" w14:textId="3636FC4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4B0FEAE" w14:textId="05A4C7B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6527263C" w14:textId="6E1E460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9F2C183" w14:textId="22CEA83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0F67FC7" w14:textId="07C2475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BAFA2E8" w14:textId="77777777" w:rsidTr="009565A7">
        <w:trPr>
          <w:cantSplit/>
          <w:trHeight w:val="728"/>
        </w:trPr>
        <w:tc>
          <w:tcPr>
            <w:tcW w:w="1525" w:type="dxa"/>
            <w:shd w:val="clear" w:color="auto" w:fill="auto"/>
            <w:vAlign w:val="center"/>
          </w:tcPr>
          <w:p w14:paraId="69470123" w14:textId="0C095AAD" w:rsidR="004B2D46" w:rsidRDefault="004B2D46" w:rsidP="004B2D46">
            <w:pPr>
              <w:jc w:val="center"/>
              <w:rPr>
                <w:rFonts w:ascii="GHEA Grapalat" w:hAnsi="GHEA Grapalat" w:cs="Arial LatArm"/>
                <w:lang w:val="hy-AM"/>
              </w:rPr>
            </w:pPr>
            <w:r>
              <w:rPr>
                <w:rFonts w:ascii="GHEA Grapalat" w:hAnsi="GHEA Grapalat" w:cs="Arial LatArm"/>
                <w:lang w:val="hy-AM"/>
              </w:rPr>
              <w:t>116</w:t>
            </w:r>
          </w:p>
        </w:tc>
        <w:tc>
          <w:tcPr>
            <w:tcW w:w="2520" w:type="dxa"/>
            <w:shd w:val="clear" w:color="auto" w:fill="auto"/>
            <w:vAlign w:val="center"/>
          </w:tcPr>
          <w:p w14:paraId="64037CD2" w14:textId="5DE861C2" w:rsidR="004B2D46" w:rsidRDefault="004B2D46" w:rsidP="004B2D46">
            <w:pPr>
              <w:jc w:val="center"/>
              <w:rPr>
                <w:rFonts w:ascii="GHEA Grapalat" w:hAnsi="GHEA Grapalat"/>
                <w:sz w:val="16"/>
                <w:szCs w:val="16"/>
                <w:lang w:val="pt-BR"/>
              </w:rPr>
            </w:pPr>
            <w:r>
              <w:rPr>
                <w:rFonts w:ascii="GHEA Grapalat" w:hAnsi="GHEA Grapalat"/>
                <w:color w:val="333333"/>
                <w:sz w:val="16"/>
                <w:szCs w:val="16"/>
                <w:lang w:val="pt-BR"/>
              </w:rPr>
              <w:t>33621380/1</w:t>
            </w:r>
          </w:p>
        </w:tc>
        <w:tc>
          <w:tcPr>
            <w:tcW w:w="2880" w:type="dxa"/>
            <w:shd w:val="clear" w:color="auto" w:fill="auto"/>
            <w:vAlign w:val="center"/>
          </w:tcPr>
          <w:p w14:paraId="74D86DB6" w14:textId="36FB312F" w:rsidR="004B2D46" w:rsidRPr="008609A1" w:rsidRDefault="004B2D46" w:rsidP="004B2D46">
            <w:pPr>
              <w:rPr>
                <w:rFonts w:ascii="GHEA Grapalat" w:hAnsi="GHEA Grapalat"/>
                <w:sz w:val="20"/>
                <w:szCs w:val="20"/>
                <w:lang w:val="hy-AM"/>
              </w:rPr>
            </w:pPr>
            <w:r>
              <w:rPr>
                <w:rFonts w:ascii="GHEA Grapalat" w:hAnsi="GHEA Grapalat"/>
                <w:sz w:val="20"/>
                <w:szCs w:val="20"/>
                <w:lang w:val="hy-AM"/>
              </w:rPr>
              <w:t xml:space="preserve">դիգօքսին </w:t>
            </w:r>
            <w:r>
              <w:rPr>
                <w:rFonts w:ascii="GHEA Grapalat" w:hAnsi="GHEA Grapalat"/>
                <w:sz w:val="20"/>
                <w:szCs w:val="20"/>
              </w:rPr>
              <w:t>c01aa05</w:t>
            </w:r>
          </w:p>
        </w:tc>
        <w:tc>
          <w:tcPr>
            <w:tcW w:w="540" w:type="dxa"/>
            <w:shd w:val="clear" w:color="auto" w:fill="auto"/>
          </w:tcPr>
          <w:p w14:paraId="2DF5CEC3" w14:textId="5130B3D0" w:rsidR="004B2D46" w:rsidRDefault="004B2D46" w:rsidP="004B2D46">
            <w:r w:rsidRPr="00FF147E">
              <w:rPr>
                <w:rFonts w:ascii="GHEA Grapalat" w:hAnsi="GHEA Grapalat" w:cs="Arial"/>
                <w:sz w:val="18"/>
                <w:szCs w:val="18"/>
                <w:lang w:val="pt-BR"/>
              </w:rPr>
              <w:t>%</w:t>
            </w:r>
          </w:p>
        </w:tc>
        <w:tc>
          <w:tcPr>
            <w:tcW w:w="540" w:type="dxa"/>
            <w:shd w:val="clear" w:color="auto" w:fill="auto"/>
          </w:tcPr>
          <w:p w14:paraId="4A09DB31" w14:textId="4D937DA2" w:rsidR="004B2D46" w:rsidRDefault="004B2D46" w:rsidP="004B2D46">
            <w:r w:rsidRPr="00FF147E">
              <w:rPr>
                <w:rFonts w:ascii="GHEA Grapalat" w:hAnsi="GHEA Grapalat" w:cs="Arial"/>
                <w:sz w:val="18"/>
                <w:szCs w:val="18"/>
                <w:lang w:val="pt-BR"/>
              </w:rPr>
              <w:t>%</w:t>
            </w:r>
          </w:p>
        </w:tc>
        <w:tc>
          <w:tcPr>
            <w:tcW w:w="630" w:type="dxa"/>
            <w:shd w:val="clear" w:color="auto" w:fill="auto"/>
          </w:tcPr>
          <w:p w14:paraId="772AC429" w14:textId="12C80AB6" w:rsidR="004B2D46" w:rsidRDefault="004B2D46" w:rsidP="004B2D46">
            <w:r w:rsidRPr="00FF147E">
              <w:rPr>
                <w:rFonts w:ascii="GHEA Grapalat" w:hAnsi="GHEA Grapalat" w:cs="Arial"/>
                <w:sz w:val="18"/>
                <w:szCs w:val="18"/>
                <w:lang w:val="pt-BR"/>
              </w:rPr>
              <w:t>%</w:t>
            </w:r>
          </w:p>
        </w:tc>
        <w:tc>
          <w:tcPr>
            <w:tcW w:w="630" w:type="dxa"/>
            <w:shd w:val="clear" w:color="auto" w:fill="auto"/>
          </w:tcPr>
          <w:p w14:paraId="3EB43F2C" w14:textId="6FCA194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3E85294" w14:textId="21058FCF"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2B4B835" w14:textId="10F61379"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A0B84D3" w14:textId="38ECD673"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76F355A3" w14:textId="45E8240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02936E3" w14:textId="767911B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82B9939" w14:textId="1D8F426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BA21C2A" w14:textId="1A724AF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51F45DB" w14:textId="6D18BF1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2BC7D128" w14:textId="433756E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45D4A8A" w14:textId="77777777" w:rsidTr="009565A7">
        <w:trPr>
          <w:cantSplit/>
          <w:trHeight w:val="728"/>
        </w:trPr>
        <w:tc>
          <w:tcPr>
            <w:tcW w:w="1525" w:type="dxa"/>
            <w:shd w:val="clear" w:color="auto" w:fill="auto"/>
            <w:vAlign w:val="center"/>
          </w:tcPr>
          <w:p w14:paraId="1D1B60DA" w14:textId="2A014542" w:rsidR="004B2D46" w:rsidRDefault="004B2D46" w:rsidP="004B2D46">
            <w:pPr>
              <w:jc w:val="center"/>
              <w:rPr>
                <w:rFonts w:ascii="GHEA Grapalat" w:hAnsi="GHEA Grapalat" w:cs="Arial LatArm"/>
                <w:lang w:val="hy-AM"/>
              </w:rPr>
            </w:pPr>
            <w:r>
              <w:rPr>
                <w:rFonts w:ascii="GHEA Grapalat" w:hAnsi="GHEA Grapalat" w:cs="Arial LatArm"/>
                <w:lang w:val="hy-AM"/>
              </w:rPr>
              <w:t>117</w:t>
            </w:r>
          </w:p>
        </w:tc>
        <w:tc>
          <w:tcPr>
            <w:tcW w:w="2520" w:type="dxa"/>
            <w:shd w:val="clear" w:color="auto" w:fill="auto"/>
            <w:vAlign w:val="center"/>
          </w:tcPr>
          <w:p w14:paraId="3E5F5FDD" w14:textId="0DCAC680" w:rsidR="004B2D46" w:rsidRDefault="004B2D46" w:rsidP="004B2D46">
            <w:pPr>
              <w:jc w:val="center"/>
              <w:rPr>
                <w:rFonts w:ascii="GHEA Grapalat" w:hAnsi="GHEA Grapalat"/>
                <w:color w:val="333333"/>
                <w:sz w:val="16"/>
                <w:szCs w:val="16"/>
                <w:lang w:val="pt-BR"/>
              </w:rPr>
            </w:pPr>
            <w:r>
              <w:rPr>
                <w:rFonts w:ascii="GHEA Grapalat" w:hAnsi="GHEA Grapalat"/>
                <w:color w:val="333333"/>
                <w:sz w:val="16"/>
                <w:szCs w:val="16"/>
                <w:lang w:val="hy-AM"/>
              </w:rPr>
              <w:t>33621390/</w:t>
            </w:r>
            <w:r>
              <w:rPr>
                <w:rFonts w:ascii="GHEA Grapalat" w:hAnsi="GHEA Grapalat"/>
                <w:color w:val="333333"/>
                <w:sz w:val="16"/>
                <w:szCs w:val="16"/>
              </w:rPr>
              <w:t>1</w:t>
            </w:r>
          </w:p>
        </w:tc>
        <w:tc>
          <w:tcPr>
            <w:tcW w:w="2880" w:type="dxa"/>
            <w:shd w:val="clear" w:color="auto" w:fill="auto"/>
            <w:vAlign w:val="center"/>
          </w:tcPr>
          <w:p w14:paraId="6BED84DD" w14:textId="372DE7F4" w:rsidR="004B2D46" w:rsidRDefault="004B2D46" w:rsidP="004B2D46">
            <w:pPr>
              <w:rPr>
                <w:rFonts w:ascii="GHEA Grapalat" w:hAnsi="GHEA Grapalat"/>
                <w:sz w:val="20"/>
                <w:szCs w:val="20"/>
                <w:lang w:val="hy-AM"/>
              </w:rPr>
            </w:pPr>
            <w:r w:rsidRPr="00F600DE">
              <w:rPr>
                <w:rFonts w:ascii="GHEA Grapalat" w:hAnsi="GHEA Grapalat"/>
                <w:lang w:val="hy-AM"/>
              </w:rPr>
              <w:t>ամիոդարոն c01bd01</w:t>
            </w:r>
          </w:p>
        </w:tc>
        <w:tc>
          <w:tcPr>
            <w:tcW w:w="540" w:type="dxa"/>
            <w:shd w:val="clear" w:color="auto" w:fill="auto"/>
          </w:tcPr>
          <w:p w14:paraId="120EFB7D" w14:textId="546F1D1C" w:rsidR="004B2D46" w:rsidRDefault="004B2D46" w:rsidP="004B2D46">
            <w:r w:rsidRPr="00FF147E">
              <w:rPr>
                <w:rFonts w:ascii="GHEA Grapalat" w:hAnsi="GHEA Grapalat" w:cs="Arial"/>
                <w:sz w:val="18"/>
                <w:szCs w:val="18"/>
                <w:lang w:val="pt-BR"/>
              </w:rPr>
              <w:t>%</w:t>
            </w:r>
          </w:p>
        </w:tc>
        <w:tc>
          <w:tcPr>
            <w:tcW w:w="540" w:type="dxa"/>
            <w:shd w:val="clear" w:color="auto" w:fill="auto"/>
          </w:tcPr>
          <w:p w14:paraId="63D29EC8" w14:textId="2E47801A" w:rsidR="004B2D46" w:rsidRDefault="004B2D46" w:rsidP="004B2D46">
            <w:r w:rsidRPr="00FF147E">
              <w:rPr>
                <w:rFonts w:ascii="GHEA Grapalat" w:hAnsi="GHEA Grapalat" w:cs="Arial"/>
                <w:sz w:val="18"/>
                <w:szCs w:val="18"/>
                <w:lang w:val="pt-BR"/>
              </w:rPr>
              <w:t>%</w:t>
            </w:r>
          </w:p>
        </w:tc>
        <w:tc>
          <w:tcPr>
            <w:tcW w:w="630" w:type="dxa"/>
            <w:shd w:val="clear" w:color="auto" w:fill="auto"/>
          </w:tcPr>
          <w:p w14:paraId="22225D96" w14:textId="1F4F991F" w:rsidR="004B2D46" w:rsidRDefault="004B2D46" w:rsidP="004B2D46">
            <w:r w:rsidRPr="00FF147E">
              <w:rPr>
                <w:rFonts w:ascii="GHEA Grapalat" w:hAnsi="GHEA Grapalat" w:cs="Arial"/>
                <w:sz w:val="18"/>
                <w:szCs w:val="18"/>
                <w:lang w:val="pt-BR"/>
              </w:rPr>
              <w:t>%</w:t>
            </w:r>
          </w:p>
        </w:tc>
        <w:tc>
          <w:tcPr>
            <w:tcW w:w="630" w:type="dxa"/>
            <w:shd w:val="clear" w:color="auto" w:fill="auto"/>
          </w:tcPr>
          <w:p w14:paraId="1B6D11CB" w14:textId="3737DC4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2506B78" w14:textId="6D6AAEBF"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237A274" w14:textId="4B55B9C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B5FF709" w14:textId="70EBDE1B"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3B94E545" w14:textId="75BA2AE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A2C491A" w14:textId="1DA9CF8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FFD5DC2" w14:textId="1BF236D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6602CA38" w14:textId="2DB2FBD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414B22B" w14:textId="6968BA0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903DDB4" w14:textId="3D0EB42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36C6460" w14:textId="77777777" w:rsidTr="009565A7">
        <w:trPr>
          <w:cantSplit/>
          <w:trHeight w:val="728"/>
        </w:trPr>
        <w:tc>
          <w:tcPr>
            <w:tcW w:w="1525" w:type="dxa"/>
            <w:shd w:val="clear" w:color="auto" w:fill="auto"/>
            <w:vAlign w:val="center"/>
          </w:tcPr>
          <w:p w14:paraId="064C852F" w14:textId="705360D5" w:rsidR="004B2D46" w:rsidRDefault="004B2D46" w:rsidP="004B2D46">
            <w:pPr>
              <w:jc w:val="center"/>
              <w:rPr>
                <w:rFonts w:ascii="GHEA Grapalat" w:hAnsi="GHEA Grapalat" w:cs="Arial LatArm"/>
                <w:lang w:val="hy-AM"/>
              </w:rPr>
            </w:pPr>
            <w:r>
              <w:rPr>
                <w:rFonts w:ascii="GHEA Grapalat" w:hAnsi="GHEA Grapalat" w:cs="Arial LatArm"/>
                <w:lang w:val="hy-AM"/>
              </w:rPr>
              <w:t>118</w:t>
            </w:r>
          </w:p>
        </w:tc>
        <w:tc>
          <w:tcPr>
            <w:tcW w:w="2520" w:type="dxa"/>
            <w:shd w:val="clear" w:color="auto" w:fill="auto"/>
            <w:vAlign w:val="center"/>
          </w:tcPr>
          <w:p w14:paraId="409E1B64" w14:textId="49B6C0CB" w:rsidR="004B2D46" w:rsidRDefault="004B2D46" w:rsidP="004B2D46">
            <w:pPr>
              <w:jc w:val="center"/>
              <w:rPr>
                <w:rFonts w:ascii="GHEA Grapalat" w:hAnsi="GHEA Grapalat"/>
                <w:color w:val="333333"/>
                <w:sz w:val="16"/>
                <w:szCs w:val="16"/>
                <w:lang w:val="hy-AM"/>
              </w:rPr>
            </w:pPr>
            <w:r>
              <w:rPr>
                <w:rFonts w:ascii="GHEA Grapalat" w:hAnsi="GHEA Grapalat"/>
                <w:sz w:val="16"/>
                <w:szCs w:val="16"/>
                <w:lang w:val="hy-AM"/>
              </w:rPr>
              <w:t>33621420/1</w:t>
            </w:r>
          </w:p>
        </w:tc>
        <w:tc>
          <w:tcPr>
            <w:tcW w:w="2880" w:type="dxa"/>
            <w:shd w:val="clear" w:color="auto" w:fill="auto"/>
            <w:vAlign w:val="center"/>
          </w:tcPr>
          <w:p w14:paraId="0C8D9177" w14:textId="030EF781" w:rsidR="004B2D46" w:rsidRPr="00F600DE" w:rsidRDefault="004B2D46" w:rsidP="004B2D46">
            <w:pPr>
              <w:rPr>
                <w:rFonts w:ascii="GHEA Grapalat" w:hAnsi="GHEA Grapalat"/>
                <w:lang w:val="hy-AM"/>
              </w:rPr>
            </w:pPr>
            <w:r w:rsidRPr="00F072C3">
              <w:rPr>
                <w:rFonts w:ascii="GHEA Grapalat" w:hAnsi="GHEA Grapalat"/>
                <w:sz w:val="20"/>
                <w:szCs w:val="20"/>
              </w:rPr>
              <w:t>ատորվաստատին c10aa05</w:t>
            </w:r>
          </w:p>
        </w:tc>
        <w:tc>
          <w:tcPr>
            <w:tcW w:w="540" w:type="dxa"/>
            <w:shd w:val="clear" w:color="auto" w:fill="auto"/>
          </w:tcPr>
          <w:p w14:paraId="2E12364F" w14:textId="45BCA040" w:rsidR="004B2D46" w:rsidRDefault="004B2D46" w:rsidP="004B2D46">
            <w:r w:rsidRPr="00FF147E">
              <w:rPr>
                <w:rFonts w:ascii="GHEA Grapalat" w:hAnsi="GHEA Grapalat" w:cs="Arial"/>
                <w:sz w:val="18"/>
                <w:szCs w:val="18"/>
                <w:lang w:val="pt-BR"/>
              </w:rPr>
              <w:t>%</w:t>
            </w:r>
          </w:p>
        </w:tc>
        <w:tc>
          <w:tcPr>
            <w:tcW w:w="540" w:type="dxa"/>
            <w:shd w:val="clear" w:color="auto" w:fill="auto"/>
          </w:tcPr>
          <w:p w14:paraId="0BBA3165" w14:textId="080A2D88" w:rsidR="004B2D46" w:rsidRDefault="004B2D46" w:rsidP="004B2D46">
            <w:r w:rsidRPr="00FF147E">
              <w:rPr>
                <w:rFonts w:ascii="GHEA Grapalat" w:hAnsi="GHEA Grapalat" w:cs="Arial"/>
                <w:sz w:val="18"/>
                <w:szCs w:val="18"/>
                <w:lang w:val="pt-BR"/>
              </w:rPr>
              <w:t>%</w:t>
            </w:r>
          </w:p>
        </w:tc>
        <w:tc>
          <w:tcPr>
            <w:tcW w:w="630" w:type="dxa"/>
            <w:shd w:val="clear" w:color="auto" w:fill="auto"/>
          </w:tcPr>
          <w:p w14:paraId="0105A81E" w14:textId="4BB20C28" w:rsidR="004B2D46" w:rsidRDefault="004B2D46" w:rsidP="004B2D46">
            <w:r w:rsidRPr="00FF147E">
              <w:rPr>
                <w:rFonts w:ascii="GHEA Grapalat" w:hAnsi="GHEA Grapalat" w:cs="Arial"/>
                <w:sz w:val="18"/>
                <w:szCs w:val="18"/>
                <w:lang w:val="pt-BR"/>
              </w:rPr>
              <w:t>%</w:t>
            </w:r>
          </w:p>
        </w:tc>
        <w:tc>
          <w:tcPr>
            <w:tcW w:w="630" w:type="dxa"/>
            <w:shd w:val="clear" w:color="auto" w:fill="auto"/>
          </w:tcPr>
          <w:p w14:paraId="510F31C2" w14:textId="75099D6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EF4B56B" w14:textId="30BEB838"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CE0BC4A" w14:textId="32C6248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4A4245E" w14:textId="23B493F7"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81420E9" w14:textId="020CD96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73F60BD" w14:textId="168C636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56F012F" w14:textId="362F9BE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E8D4FB3" w14:textId="46732DB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E3767F5" w14:textId="71B4F64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E9C0B5A" w14:textId="78218E1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591EF227" w14:textId="77777777" w:rsidTr="009565A7">
        <w:trPr>
          <w:cantSplit/>
          <w:trHeight w:val="728"/>
        </w:trPr>
        <w:tc>
          <w:tcPr>
            <w:tcW w:w="1525" w:type="dxa"/>
            <w:shd w:val="clear" w:color="auto" w:fill="auto"/>
            <w:vAlign w:val="center"/>
          </w:tcPr>
          <w:p w14:paraId="25E02DF7" w14:textId="133CB137" w:rsidR="004B2D46" w:rsidRDefault="004B2D46" w:rsidP="004B2D46">
            <w:pPr>
              <w:jc w:val="center"/>
              <w:rPr>
                <w:rFonts w:ascii="GHEA Grapalat" w:hAnsi="GHEA Grapalat" w:cs="Arial LatArm"/>
                <w:lang w:val="hy-AM"/>
              </w:rPr>
            </w:pPr>
            <w:r>
              <w:rPr>
                <w:rFonts w:ascii="GHEA Grapalat" w:hAnsi="GHEA Grapalat" w:cs="Arial LatArm"/>
                <w:lang w:val="hy-AM"/>
              </w:rPr>
              <w:t>119</w:t>
            </w:r>
          </w:p>
        </w:tc>
        <w:tc>
          <w:tcPr>
            <w:tcW w:w="2520" w:type="dxa"/>
            <w:shd w:val="clear" w:color="auto" w:fill="auto"/>
            <w:vAlign w:val="center"/>
          </w:tcPr>
          <w:p w14:paraId="24501F6B" w14:textId="1A6745CD" w:rsidR="004B2D46" w:rsidRDefault="004B2D46" w:rsidP="004B2D46">
            <w:pPr>
              <w:jc w:val="center"/>
              <w:rPr>
                <w:rFonts w:ascii="GHEA Grapalat" w:hAnsi="GHEA Grapalat"/>
                <w:sz w:val="16"/>
                <w:szCs w:val="16"/>
                <w:lang w:val="hy-AM"/>
              </w:rPr>
            </w:pPr>
            <w:r>
              <w:rPr>
                <w:rFonts w:ascii="GHEA Grapalat" w:hAnsi="GHEA Grapalat"/>
                <w:sz w:val="16"/>
                <w:szCs w:val="16"/>
                <w:lang w:val="hy-AM"/>
              </w:rPr>
              <w:t>33621420/2</w:t>
            </w:r>
          </w:p>
        </w:tc>
        <w:tc>
          <w:tcPr>
            <w:tcW w:w="2880" w:type="dxa"/>
            <w:shd w:val="clear" w:color="auto" w:fill="auto"/>
            <w:vAlign w:val="center"/>
          </w:tcPr>
          <w:p w14:paraId="30D218AD" w14:textId="06ED9381" w:rsidR="004B2D46" w:rsidRPr="00F072C3" w:rsidRDefault="004B2D46" w:rsidP="004B2D46">
            <w:pPr>
              <w:rPr>
                <w:rFonts w:ascii="GHEA Grapalat" w:hAnsi="GHEA Grapalat"/>
                <w:sz w:val="20"/>
                <w:szCs w:val="20"/>
              </w:rPr>
            </w:pPr>
            <w:r w:rsidRPr="00F072C3">
              <w:rPr>
                <w:rFonts w:ascii="GHEA Grapalat" w:hAnsi="GHEA Grapalat"/>
                <w:sz w:val="20"/>
                <w:szCs w:val="20"/>
              </w:rPr>
              <w:t>ատորվաստատին c10aa05</w:t>
            </w:r>
          </w:p>
        </w:tc>
        <w:tc>
          <w:tcPr>
            <w:tcW w:w="540" w:type="dxa"/>
            <w:shd w:val="clear" w:color="auto" w:fill="auto"/>
          </w:tcPr>
          <w:p w14:paraId="07095F4C" w14:textId="705C925C" w:rsidR="004B2D46" w:rsidRDefault="004B2D46" w:rsidP="004B2D46">
            <w:r w:rsidRPr="00FF147E">
              <w:rPr>
                <w:rFonts w:ascii="GHEA Grapalat" w:hAnsi="GHEA Grapalat" w:cs="Arial"/>
                <w:sz w:val="18"/>
                <w:szCs w:val="18"/>
                <w:lang w:val="pt-BR"/>
              </w:rPr>
              <w:t>%</w:t>
            </w:r>
          </w:p>
        </w:tc>
        <w:tc>
          <w:tcPr>
            <w:tcW w:w="540" w:type="dxa"/>
            <w:shd w:val="clear" w:color="auto" w:fill="auto"/>
          </w:tcPr>
          <w:p w14:paraId="0D998DCD" w14:textId="098163D8" w:rsidR="004B2D46" w:rsidRDefault="004B2D46" w:rsidP="004B2D46">
            <w:r w:rsidRPr="00FF147E">
              <w:rPr>
                <w:rFonts w:ascii="GHEA Grapalat" w:hAnsi="GHEA Grapalat" w:cs="Arial"/>
                <w:sz w:val="18"/>
                <w:szCs w:val="18"/>
                <w:lang w:val="pt-BR"/>
              </w:rPr>
              <w:t>%</w:t>
            </w:r>
          </w:p>
        </w:tc>
        <w:tc>
          <w:tcPr>
            <w:tcW w:w="630" w:type="dxa"/>
            <w:shd w:val="clear" w:color="auto" w:fill="auto"/>
          </w:tcPr>
          <w:p w14:paraId="56E1A4DF" w14:textId="088948D4" w:rsidR="004B2D46" w:rsidRDefault="004B2D46" w:rsidP="004B2D46">
            <w:r w:rsidRPr="00FF147E">
              <w:rPr>
                <w:rFonts w:ascii="GHEA Grapalat" w:hAnsi="GHEA Grapalat" w:cs="Arial"/>
                <w:sz w:val="18"/>
                <w:szCs w:val="18"/>
                <w:lang w:val="pt-BR"/>
              </w:rPr>
              <w:t>%</w:t>
            </w:r>
          </w:p>
        </w:tc>
        <w:tc>
          <w:tcPr>
            <w:tcW w:w="630" w:type="dxa"/>
            <w:shd w:val="clear" w:color="auto" w:fill="auto"/>
          </w:tcPr>
          <w:p w14:paraId="297EF015" w14:textId="0CE75E1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5CD0CC8" w14:textId="1FAE064D"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66FFC25" w14:textId="7673F8D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128E6B7" w14:textId="619D42C5"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927DB11" w14:textId="41FC22A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90BD3D2" w14:textId="22CE916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5CA056B" w14:textId="5B7C715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23EA374" w14:textId="4BAE509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8115ADA" w14:textId="4659F9C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2CD74280" w14:textId="3A54C6F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A48FFBE" w14:textId="77777777" w:rsidTr="009565A7">
        <w:trPr>
          <w:cantSplit/>
          <w:trHeight w:val="728"/>
        </w:trPr>
        <w:tc>
          <w:tcPr>
            <w:tcW w:w="1525" w:type="dxa"/>
            <w:shd w:val="clear" w:color="auto" w:fill="auto"/>
            <w:vAlign w:val="center"/>
          </w:tcPr>
          <w:p w14:paraId="7B20D863" w14:textId="6D88031F" w:rsidR="004B2D46" w:rsidRDefault="004B2D46" w:rsidP="004B2D46">
            <w:pPr>
              <w:jc w:val="center"/>
              <w:rPr>
                <w:rFonts w:ascii="GHEA Grapalat" w:hAnsi="GHEA Grapalat" w:cs="Arial LatArm"/>
                <w:lang w:val="hy-AM"/>
              </w:rPr>
            </w:pPr>
            <w:r>
              <w:rPr>
                <w:rFonts w:ascii="GHEA Grapalat" w:hAnsi="GHEA Grapalat" w:cs="Arial LatArm"/>
                <w:lang w:val="hy-AM"/>
              </w:rPr>
              <w:t>120</w:t>
            </w:r>
          </w:p>
        </w:tc>
        <w:tc>
          <w:tcPr>
            <w:tcW w:w="2520" w:type="dxa"/>
            <w:shd w:val="clear" w:color="auto" w:fill="auto"/>
            <w:vAlign w:val="center"/>
          </w:tcPr>
          <w:p w14:paraId="361A38AA" w14:textId="15ECBA12" w:rsidR="004B2D46" w:rsidRDefault="004B2D46" w:rsidP="004B2D46">
            <w:pPr>
              <w:jc w:val="center"/>
              <w:rPr>
                <w:rFonts w:ascii="GHEA Grapalat" w:hAnsi="GHEA Grapalat"/>
                <w:sz w:val="16"/>
                <w:szCs w:val="16"/>
                <w:lang w:val="hy-AM"/>
              </w:rPr>
            </w:pPr>
            <w:r>
              <w:rPr>
                <w:rFonts w:ascii="GHEA Grapalat" w:hAnsi="GHEA Grapalat"/>
                <w:sz w:val="16"/>
                <w:szCs w:val="16"/>
                <w:lang w:val="hy-AM"/>
              </w:rPr>
              <w:t>33621420/</w:t>
            </w:r>
            <w:r>
              <w:rPr>
                <w:rFonts w:ascii="GHEA Grapalat" w:hAnsi="GHEA Grapalat"/>
                <w:sz w:val="16"/>
                <w:szCs w:val="16"/>
              </w:rPr>
              <w:t>3</w:t>
            </w:r>
          </w:p>
        </w:tc>
        <w:tc>
          <w:tcPr>
            <w:tcW w:w="2880" w:type="dxa"/>
            <w:shd w:val="clear" w:color="auto" w:fill="auto"/>
            <w:vAlign w:val="center"/>
          </w:tcPr>
          <w:p w14:paraId="26FC9E69" w14:textId="35AAF71E" w:rsidR="004B2D46" w:rsidRPr="00F072C3" w:rsidRDefault="004B2D46" w:rsidP="004B2D46">
            <w:pPr>
              <w:rPr>
                <w:rFonts w:ascii="GHEA Grapalat" w:hAnsi="GHEA Grapalat"/>
                <w:sz w:val="20"/>
                <w:szCs w:val="20"/>
              </w:rPr>
            </w:pPr>
            <w:r w:rsidRPr="00F072C3">
              <w:rPr>
                <w:rFonts w:ascii="GHEA Grapalat" w:hAnsi="GHEA Grapalat"/>
                <w:sz w:val="20"/>
                <w:szCs w:val="20"/>
              </w:rPr>
              <w:t>ատորվաստատին c10aa05</w:t>
            </w:r>
          </w:p>
        </w:tc>
        <w:tc>
          <w:tcPr>
            <w:tcW w:w="540" w:type="dxa"/>
            <w:shd w:val="clear" w:color="auto" w:fill="auto"/>
          </w:tcPr>
          <w:p w14:paraId="4455F504" w14:textId="2A67CED5" w:rsidR="004B2D46" w:rsidRDefault="004B2D46" w:rsidP="004B2D46">
            <w:r w:rsidRPr="00FF147E">
              <w:rPr>
                <w:rFonts w:ascii="GHEA Grapalat" w:hAnsi="GHEA Grapalat" w:cs="Arial"/>
                <w:sz w:val="18"/>
                <w:szCs w:val="18"/>
                <w:lang w:val="pt-BR"/>
              </w:rPr>
              <w:t>%</w:t>
            </w:r>
          </w:p>
        </w:tc>
        <w:tc>
          <w:tcPr>
            <w:tcW w:w="540" w:type="dxa"/>
            <w:shd w:val="clear" w:color="auto" w:fill="auto"/>
          </w:tcPr>
          <w:p w14:paraId="30A5703F" w14:textId="43E01A1A" w:rsidR="004B2D46" w:rsidRDefault="004B2D46" w:rsidP="004B2D46">
            <w:r w:rsidRPr="00FF147E">
              <w:rPr>
                <w:rFonts w:ascii="GHEA Grapalat" w:hAnsi="GHEA Grapalat" w:cs="Arial"/>
                <w:sz w:val="18"/>
                <w:szCs w:val="18"/>
                <w:lang w:val="pt-BR"/>
              </w:rPr>
              <w:t>%</w:t>
            </w:r>
          </w:p>
        </w:tc>
        <w:tc>
          <w:tcPr>
            <w:tcW w:w="630" w:type="dxa"/>
            <w:shd w:val="clear" w:color="auto" w:fill="auto"/>
          </w:tcPr>
          <w:p w14:paraId="55CFF9E7" w14:textId="15BBAEE1" w:rsidR="004B2D46" w:rsidRDefault="004B2D46" w:rsidP="004B2D46">
            <w:r w:rsidRPr="00FF147E">
              <w:rPr>
                <w:rFonts w:ascii="GHEA Grapalat" w:hAnsi="GHEA Grapalat" w:cs="Arial"/>
                <w:sz w:val="18"/>
                <w:szCs w:val="18"/>
                <w:lang w:val="pt-BR"/>
              </w:rPr>
              <w:t>%</w:t>
            </w:r>
          </w:p>
        </w:tc>
        <w:tc>
          <w:tcPr>
            <w:tcW w:w="630" w:type="dxa"/>
            <w:shd w:val="clear" w:color="auto" w:fill="auto"/>
          </w:tcPr>
          <w:p w14:paraId="26B2E4AB" w14:textId="2310852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7FB2E1E" w14:textId="72347629"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A24FF01" w14:textId="5A1EAAA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857957E" w14:textId="691769D0"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30ECB3B" w14:textId="00CA0DE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99762B6" w14:textId="69AD099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FB2B682" w14:textId="5014E59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61083A1" w14:textId="7956EC7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2966844" w14:textId="04D059C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1F2ADC0F" w14:textId="6162F8C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8B4DC61" w14:textId="77777777" w:rsidTr="009565A7">
        <w:trPr>
          <w:cantSplit/>
          <w:trHeight w:val="728"/>
        </w:trPr>
        <w:tc>
          <w:tcPr>
            <w:tcW w:w="1525" w:type="dxa"/>
            <w:shd w:val="clear" w:color="auto" w:fill="auto"/>
            <w:vAlign w:val="center"/>
          </w:tcPr>
          <w:p w14:paraId="08A0F651" w14:textId="5D775692" w:rsidR="004B2D46" w:rsidRDefault="004B2D46" w:rsidP="004B2D46">
            <w:pPr>
              <w:jc w:val="center"/>
              <w:rPr>
                <w:rFonts w:ascii="GHEA Grapalat" w:hAnsi="GHEA Grapalat" w:cs="Arial LatArm"/>
                <w:lang w:val="hy-AM"/>
              </w:rPr>
            </w:pPr>
            <w:r>
              <w:rPr>
                <w:rFonts w:ascii="GHEA Grapalat" w:hAnsi="GHEA Grapalat" w:cs="Arial LatArm"/>
                <w:lang w:val="hy-AM"/>
              </w:rPr>
              <w:t>121</w:t>
            </w:r>
          </w:p>
        </w:tc>
        <w:tc>
          <w:tcPr>
            <w:tcW w:w="2520" w:type="dxa"/>
            <w:shd w:val="clear" w:color="auto" w:fill="auto"/>
            <w:vAlign w:val="center"/>
          </w:tcPr>
          <w:p w14:paraId="221644CA" w14:textId="4640F701" w:rsidR="004B2D46" w:rsidRDefault="004B2D46" w:rsidP="004B2D46">
            <w:pPr>
              <w:jc w:val="center"/>
              <w:rPr>
                <w:rFonts w:ascii="GHEA Grapalat" w:hAnsi="GHEA Grapalat"/>
                <w:sz w:val="16"/>
                <w:szCs w:val="16"/>
                <w:lang w:val="hy-AM"/>
              </w:rPr>
            </w:pPr>
            <w:r w:rsidRPr="00F072C3">
              <w:rPr>
                <w:rFonts w:ascii="GHEA Grapalat" w:hAnsi="GHEA Grapalat"/>
                <w:sz w:val="16"/>
                <w:szCs w:val="16"/>
                <w:lang w:val="hy-AM"/>
              </w:rPr>
              <w:t>33621460/</w:t>
            </w:r>
            <w:r>
              <w:rPr>
                <w:rFonts w:ascii="GHEA Grapalat" w:hAnsi="GHEA Grapalat"/>
                <w:sz w:val="16"/>
                <w:szCs w:val="16"/>
                <w:lang w:val="hy-AM"/>
              </w:rPr>
              <w:t>1</w:t>
            </w:r>
          </w:p>
        </w:tc>
        <w:tc>
          <w:tcPr>
            <w:tcW w:w="2880" w:type="dxa"/>
            <w:shd w:val="clear" w:color="auto" w:fill="auto"/>
            <w:vAlign w:val="center"/>
          </w:tcPr>
          <w:p w14:paraId="4B59B82C" w14:textId="4550C4A5" w:rsidR="004B2D46" w:rsidRPr="00F072C3" w:rsidRDefault="004B2D46" w:rsidP="004B2D46">
            <w:pPr>
              <w:rPr>
                <w:rFonts w:ascii="GHEA Grapalat" w:hAnsi="GHEA Grapalat"/>
                <w:sz w:val="20"/>
                <w:szCs w:val="20"/>
              </w:rPr>
            </w:pPr>
            <w:r w:rsidRPr="00F072C3">
              <w:rPr>
                <w:rFonts w:ascii="GHEA Grapalat" w:hAnsi="GHEA Grapalat" w:cs="Sylfaen"/>
                <w:sz w:val="20"/>
                <w:szCs w:val="20"/>
                <w:lang w:val="hy-AM"/>
              </w:rPr>
              <w:t>պերինդոպրիլ</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պերինդոպրիլիարգինին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ամլոդիպինբեզիլատ</w:t>
            </w:r>
            <w:r w:rsidRPr="00F072C3">
              <w:rPr>
                <w:rFonts w:ascii="GHEA Grapalat" w:hAnsi="GHEA Grapalat"/>
                <w:sz w:val="20"/>
                <w:szCs w:val="20"/>
                <w:lang w:val="pt-BR"/>
              </w:rPr>
              <w:t xml:space="preserve">)  </w:t>
            </w:r>
          </w:p>
        </w:tc>
        <w:tc>
          <w:tcPr>
            <w:tcW w:w="540" w:type="dxa"/>
            <w:shd w:val="clear" w:color="auto" w:fill="auto"/>
          </w:tcPr>
          <w:p w14:paraId="4BFB5211" w14:textId="6B767B25" w:rsidR="004B2D46" w:rsidRDefault="004B2D46" w:rsidP="004B2D46">
            <w:r w:rsidRPr="00FF147E">
              <w:rPr>
                <w:rFonts w:ascii="GHEA Grapalat" w:hAnsi="GHEA Grapalat" w:cs="Arial"/>
                <w:sz w:val="18"/>
                <w:szCs w:val="18"/>
                <w:lang w:val="pt-BR"/>
              </w:rPr>
              <w:t>%</w:t>
            </w:r>
          </w:p>
        </w:tc>
        <w:tc>
          <w:tcPr>
            <w:tcW w:w="540" w:type="dxa"/>
            <w:shd w:val="clear" w:color="auto" w:fill="auto"/>
          </w:tcPr>
          <w:p w14:paraId="0388271A" w14:textId="07563FF9" w:rsidR="004B2D46" w:rsidRDefault="004B2D46" w:rsidP="004B2D46">
            <w:r w:rsidRPr="00FF147E">
              <w:rPr>
                <w:rFonts w:ascii="GHEA Grapalat" w:hAnsi="GHEA Grapalat" w:cs="Arial"/>
                <w:sz w:val="18"/>
                <w:szCs w:val="18"/>
                <w:lang w:val="pt-BR"/>
              </w:rPr>
              <w:t>%</w:t>
            </w:r>
          </w:p>
        </w:tc>
        <w:tc>
          <w:tcPr>
            <w:tcW w:w="630" w:type="dxa"/>
            <w:shd w:val="clear" w:color="auto" w:fill="auto"/>
          </w:tcPr>
          <w:p w14:paraId="1950CA84" w14:textId="5C30BA9D" w:rsidR="004B2D46" w:rsidRDefault="004B2D46" w:rsidP="004B2D46">
            <w:r w:rsidRPr="00FF147E">
              <w:rPr>
                <w:rFonts w:ascii="GHEA Grapalat" w:hAnsi="GHEA Grapalat" w:cs="Arial"/>
                <w:sz w:val="18"/>
                <w:szCs w:val="18"/>
                <w:lang w:val="pt-BR"/>
              </w:rPr>
              <w:t>%</w:t>
            </w:r>
          </w:p>
        </w:tc>
        <w:tc>
          <w:tcPr>
            <w:tcW w:w="630" w:type="dxa"/>
            <w:shd w:val="clear" w:color="auto" w:fill="auto"/>
          </w:tcPr>
          <w:p w14:paraId="4B75FB06" w14:textId="4BCFD30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82C038E" w14:textId="61A5F9F4"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B91010E" w14:textId="65865C7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4E23ED8" w14:textId="42434022"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691A642" w14:textId="628522D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CA3F7E2" w14:textId="2E55B24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96984FF" w14:textId="4CB849D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0201A0F" w14:textId="16BAD79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A9468BF" w14:textId="4811054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A83432C" w14:textId="2CEEE9D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A9209DF" w14:textId="77777777" w:rsidTr="009565A7">
        <w:trPr>
          <w:cantSplit/>
          <w:trHeight w:val="728"/>
        </w:trPr>
        <w:tc>
          <w:tcPr>
            <w:tcW w:w="1525" w:type="dxa"/>
            <w:shd w:val="clear" w:color="auto" w:fill="auto"/>
            <w:vAlign w:val="center"/>
          </w:tcPr>
          <w:p w14:paraId="1C2D36C9" w14:textId="6F9179BD" w:rsidR="004B2D46" w:rsidRDefault="004B2D46" w:rsidP="004B2D46">
            <w:pPr>
              <w:jc w:val="center"/>
              <w:rPr>
                <w:rFonts w:ascii="GHEA Grapalat" w:hAnsi="GHEA Grapalat" w:cs="Arial LatArm"/>
                <w:lang w:val="hy-AM"/>
              </w:rPr>
            </w:pPr>
            <w:r>
              <w:rPr>
                <w:rFonts w:ascii="GHEA Grapalat" w:hAnsi="GHEA Grapalat" w:cs="Arial LatArm"/>
                <w:lang w:val="hy-AM"/>
              </w:rPr>
              <w:t>122</w:t>
            </w:r>
          </w:p>
        </w:tc>
        <w:tc>
          <w:tcPr>
            <w:tcW w:w="2520" w:type="dxa"/>
            <w:shd w:val="clear" w:color="auto" w:fill="auto"/>
            <w:vAlign w:val="center"/>
          </w:tcPr>
          <w:p w14:paraId="0D9B8CAC" w14:textId="3AF83DAC" w:rsidR="004B2D46" w:rsidRPr="00F072C3" w:rsidRDefault="004B2D46" w:rsidP="004B2D46">
            <w:pPr>
              <w:jc w:val="center"/>
              <w:rPr>
                <w:rFonts w:ascii="GHEA Grapalat" w:hAnsi="GHEA Grapalat"/>
                <w:sz w:val="16"/>
                <w:szCs w:val="16"/>
                <w:lang w:val="hy-AM"/>
              </w:rPr>
            </w:pPr>
            <w:r w:rsidRPr="00F072C3">
              <w:rPr>
                <w:rFonts w:ascii="GHEA Grapalat" w:hAnsi="GHEA Grapalat"/>
                <w:sz w:val="16"/>
                <w:szCs w:val="16"/>
                <w:lang w:val="hy-AM"/>
              </w:rPr>
              <w:t>33621460/</w:t>
            </w:r>
            <w:r>
              <w:rPr>
                <w:rFonts w:ascii="GHEA Grapalat" w:hAnsi="GHEA Grapalat"/>
                <w:sz w:val="16"/>
                <w:szCs w:val="16"/>
                <w:lang w:val="hy-AM"/>
              </w:rPr>
              <w:t>2</w:t>
            </w:r>
          </w:p>
        </w:tc>
        <w:tc>
          <w:tcPr>
            <w:tcW w:w="2880" w:type="dxa"/>
            <w:shd w:val="clear" w:color="auto" w:fill="auto"/>
            <w:vAlign w:val="center"/>
          </w:tcPr>
          <w:p w14:paraId="2370592F" w14:textId="6062CC9E" w:rsidR="004B2D46" w:rsidRPr="00F072C3" w:rsidRDefault="004B2D46" w:rsidP="004B2D46">
            <w:pPr>
              <w:rPr>
                <w:rFonts w:ascii="GHEA Grapalat" w:hAnsi="GHEA Grapalat" w:cs="Sylfaen"/>
                <w:sz w:val="20"/>
                <w:szCs w:val="20"/>
                <w:lang w:val="hy-AM"/>
              </w:rPr>
            </w:pPr>
            <w:r w:rsidRPr="00F072C3">
              <w:rPr>
                <w:rFonts w:ascii="GHEA Grapalat" w:hAnsi="GHEA Grapalat" w:cs="Sylfaen"/>
                <w:sz w:val="20"/>
                <w:szCs w:val="20"/>
                <w:lang w:val="hy-AM"/>
              </w:rPr>
              <w:t>պերինդոպրիլ</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պերինդոպրիլիարգինին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ամլոդիպինբեզիլատ</w:t>
            </w:r>
            <w:r w:rsidRPr="00F072C3">
              <w:rPr>
                <w:rFonts w:ascii="GHEA Grapalat" w:hAnsi="GHEA Grapalat"/>
                <w:sz w:val="20"/>
                <w:szCs w:val="20"/>
                <w:lang w:val="pt-BR"/>
              </w:rPr>
              <w:t xml:space="preserve">)  </w:t>
            </w:r>
          </w:p>
        </w:tc>
        <w:tc>
          <w:tcPr>
            <w:tcW w:w="540" w:type="dxa"/>
            <w:shd w:val="clear" w:color="auto" w:fill="auto"/>
          </w:tcPr>
          <w:p w14:paraId="281A2A7B" w14:textId="3B5F3C5E" w:rsidR="004B2D46" w:rsidRDefault="004B2D46" w:rsidP="004B2D46">
            <w:r w:rsidRPr="00FF147E">
              <w:rPr>
                <w:rFonts w:ascii="GHEA Grapalat" w:hAnsi="GHEA Grapalat" w:cs="Arial"/>
                <w:sz w:val="18"/>
                <w:szCs w:val="18"/>
                <w:lang w:val="pt-BR"/>
              </w:rPr>
              <w:t>%</w:t>
            </w:r>
          </w:p>
        </w:tc>
        <w:tc>
          <w:tcPr>
            <w:tcW w:w="540" w:type="dxa"/>
            <w:shd w:val="clear" w:color="auto" w:fill="auto"/>
          </w:tcPr>
          <w:p w14:paraId="0EDC7253" w14:textId="12E0F5D9" w:rsidR="004B2D46" w:rsidRDefault="004B2D46" w:rsidP="004B2D46">
            <w:r w:rsidRPr="00FF147E">
              <w:rPr>
                <w:rFonts w:ascii="GHEA Grapalat" w:hAnsi="GHEA Grapalat" w:cs="Arial"/>
                <w:sz w:val="18"/>
                <w:szCs w:val="18"/>
                <w:lang w:val="pt-BR"/>
              </w:rPr>
              <w:t>%</w:t>
            </w:r>
          </w:p>
        </w:tc>
        <w:tc>
          <w:tcPr>
            <w:tcW w:w="630" w:type="dxa"/>
            <w:shd w:val="clear" w:color="auto" w:fill="auto"/>
          </w:tcPr>
          <w:p w14:paraId="3A1A9220" w14:textId="547400CF" w:rsidR="004B2D46" w:rsidRDefault="004B2D46" w:rsidP="004B2D46">
            <w:r w:rsidRPr="00FF147E">
              <w:rPr>
                <w:rFonts w:ascii="GHEA Grapalat" w:hAnsi="GHEA Grapalat" w:cs="Arial"/>
                <w:sz w:val="18"/>
                <w:szCs w:val="18"/>
                <w:lang w:val="pt-BR"/>
              </w:rPr>
              <w:t>%</w:t>
            </w:r>
          </w:p>
        </w:tc>
        <w:tc>
          <w:tcPr>
            <w:tcW w:w="630" w:type="dxa"/>
            <w:shd w:val="clear" w:color="auto" w:fill="auto"/>
          </w:tcPr>
          <w:p w14:paraId="2864A367" w14:textId="7EDF621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7DD6EB9" w14:textId="3772F79B"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44ED93E9" w14:textId="6E96A5E9"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9503047" w14:textId="29001D96"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458FD71" w14:textId="2896D24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4FFB63D" w14:textId="28A5587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0FF0201" w14:textId="54F5863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51FC8A8C" w14:textId="18ECA80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05C00D0" w14:textId="50035FE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4981CB4" w14:textId="648CFCF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7951C7DA" w14:textId="77777777" w:rsidTr="009565A7">
        <w:trPr>
          <w:cantSplit/>
          <w:trHeight w:val="728"/>
        </w:trPr>
        <w:tc>
          <w:tcPr>
            <w:tcW w:w="1525" w:type="dxa"/>
            <w:shd w:val="clear" w:color="auto" w:fill="auto"/>
            <w:vAlign w:val="center"/>
          </w:tcPr>
          <w:p w14:paraId="3254DD78" w14:textId="516CF1E7" w:rsidR="004B2D46" w:rsidRDefault="004B2D46" w:rsidP="004B2D46">
            <w:pPr>
              <w:jc w:val="center"/>
              <w:rPr>
                <w:rFonts w:ascii="GHEA Grapalat" w:hAnsi="GHEA Grapalat" w:cs="Arial LatArm"/>
                <w:lang w:val="hy-AM"/>
              </w:rPr>
            </w:pPr>
            <w:r>
              <w:rPr>
                <w:rFonts w:ascii="GHEA Grapalat" w:hAnsi="GHEA Grapalat" w:cs="Arial LatArm"/>
                <w:lang w:val="hy-AM"/>
              </w:rPr>
              <w:t>123</w:t>
            </w:r>
          </w:p>
        </w:tc>
        <w:tc>
          <w:tcPr>
            <w:tcW w:w="2520" w:type="dxa"/>
            <w:shd w:val="clear" w:color="auto" w:fill="auto"/>
            <w:vAlign w:val="center"/>
          </w:tcPr>
          <w:p w14:paraId="7CC11942" w14:textId="5B89008F" w:rsidR="004B2D46" w:rsidRPr="00F072C3" w:rsidRDefault="004B2D46" w:rsidP="004B2D46">
            <w:pPr>
              <w:jc w:val="center"/>
              <w:rPr>
                <w:rFonts w:ascii="GHEA Grapalat" w:hAnsi="GHEA Grapalat"/>
                <w:sz w:val="16"/>
                <w:szCs w:val="16"/>
                <w:lang w:val="hy-AM"/>
              </w:rPr>
            </w:pPr>
            <w:r w:rsidRPr="00F072C3">
              <w:rPr>
                <w:rFonts w:ascii="GHEA Grapalat" w:hAnsi="GHEA Grapalat"/>
                <w:sz w:val="16"/>
                <w:szCs w:val="16"/>
                <w:lang w:val="hy-AM"/>
              </w:rPr>
              <w:t>33621460/</w:t>
            </w:r>
            <w:r>
              <w:rPr>
                <w:rFonts w:ascii="GHEA Grapalat" w:hAnsi="GHEA Grapalat"/>
                <w:sz w:val="16"/>
                <w:szCs w:val="16"/>
                <w:lang w:val="hy-AM"/>
              </w:rPr>
              <w:t>3</w:t>
            </w:r>
          </w:p>
        </w:tc>
        <w:tc>
          <w:tcPr>
            <w:tcW w:w="2880" w:type="dxa"/>
            <w:shd w:val="clear" w:color="auto" w:fill="auto"/>
            <w:vAlign w:val="center"/>
          </w:tcPr>
          <w:p w14:paraId="16F302EC" w14:textId="31E75F64" w:rsidR="004B2D46" w:rsidRPr="00F072C3" w:rsidRDefault="004B2D46" w:rsidP="004B2D46">
            <w:pPr>
              <w:rPr>
                <w:rFonts w:ascii="GHEA Grapalat" w:hAnsi="GHEA Grapalat" w:cs="Sylfaen"/>
                <w:sz w:val="20"/>
                <w:szCs w:val="20"/>
                <w:lang w:val="hy-AM"/>
              </w:rPr>
            </w:pPr>
            <w:r w:rsidRPr="00F072C3">
              <w:rPr>
                <w:rFonts w:ascii="GHEA Grapalat" w:hAnsi="GHEA Grapalat" w:cs="Sylfaen"/>
                <w:sz w:val="20"/>
                <w:szCs w:val="20"/>
                <w:lang w:val="hy-AM"/>
              </w:rPr>
              <w:t>պերինդոպրիլ</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պերինդոպրիլիարգինին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ամլոդիպինբեզիլատ</w:t>
            </w:r>
            <w:r w:rsidRPr="00F072C3">
              <w:rPr>
                <w:rFonts w:ascii="GHEA Grapalat" w:hAnsi="GHEA Grapalat"/>
                <w:sz w:val="20"/>
                <w:szCs w:val="20"/>
                <w:lang w:val="pt-BR"/>
              </w:rPr>
              <w:t xml:space="preserve">)  </w:t>
            </w:r>
          </w:p>
        </w:tc>
        <w:tc>
          <w:tcPr>
            <w:tcW w:w="540" w:type="dxa"/>
            <w:shd w:val="clear" w:color="auto" w:fill="auto"/>
          </w:tcPr>
          <w:p w14:paraId="03C3DAA6" w14:textId="4F9BBACA" w:rsidR="004B2D46" w:rsidRDefault="004B2D46" w:rsidP="004B2D46">
            <w:r w:rsidRPr="00FF147E">
              <w:rPr>
                <w:rFonts w:ascii="GHEA Grapalat" w:hAnsi="GHEA Grapalat" w:cs="Arial"/>
                <w:sz w:val="18"/>
                <w:szCs w:val="18"/>
                <w:lang w:val="pt-BR"/>
              </w:rPr>
              <w:t>%</w:t>
            </w:r>
          </w:p>
        </w:tc>
        <w:tc>
          <w:tcPr>
            <w:tcW w:w="540" w:type="dxa"/>
            <w:shd w:val="clear" w:color="auto" w:fill="auto"/>
          </w:tcPr>
          <w:p w14:paraId="0BA7CDA7" w14:textId="5B4436C2" w:rsidR="004B2D46" w:rsidRDefault="004B2D46" w:rsidP="004B2D46">
            <w:r w:rsidRPr="00FF147E">
              <w:rPr>
                <w:rFonts w:ascii="GHEA Grapalat" w:hAnsi="GHEA Grapalat" w:cs="Arial"/>
                <w:sz w:val="18"/>
                <w:szCs w:val="18"/>
                <w:lang w:val="pt-BR"/>
              </w:rPr>
              <w:t>%</w:t>
            </w:r>
          </w:p>
        </w:tc>
        <w:tc>
          <w:tcPr>
            <w:tcW w:w="630" w:type="dxa"/>
            <w:shd w:val="clear" w:color="auto" w:fill="auto"/>
          </w:tcPr>
          <w:p w14:paraId="3F892DC0" w14:textId="014FF4FF" w:rsidR="004B2D46" w:rsidRDefault="004B2D46" w:rsidP="004B2D46">
            <w:r w:rsidRPr="00FF147E">
              <w:rPr>
                <w:rFonts w:ascii="GHEA Grapalat" w:hAnsi="GHEA Grapalat" w:cs="Arial"/>
                <w:sz w:val="18"/>
                <w:szCs w:val="18"/>
                <w:lang w:val="pt-BR"/>
              </w:rPr>
              <w:t>%</w:t>
            </w:r>
          </w:p>
        </w:tc>
        <w:tc>
          <w:tcPr>
            <w:tcW w:w="630" w:type="dxa"/>
            <w:shd w:val="clear" w:color="auto" w:fill="auto"/>
          </w:tcPr>
          <w:p w14:paraId="0CACED6E" w14:textId="5AC2450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11D3DCC" w14:textId="5091D9B6"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9D894B9" w14:textId="2467C39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4CE6056" w14:textId="047BD70B"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3C52A8FF" w14:textId="3D0E8F6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A2A0BBD" w14:textId="6A406F3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A1127FA" w14:textId="6A2B906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F378541" w14:textId="49F6B98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FFFC383" w14:textId="2C834A8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1FC5B91" w14:textId="0FD1B49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88DAF94" w14:textId="77777777" w:rsidTr="009565A7">
        <w:trPr>
          <w:cantSplit/>
          <w:trHeight w:val="728"/>
        </w:trPr>
        <w:tc>
          <w:tcPr>
            <w:tcW w:w="1525" w:type="dxa"/>
            <w:shd w:val="clear" w:color="auto" w:fill="auto"/>
            <w:vAlign w:val="center"/>
          </w:tcPr>
          <w:p w14:paraId="55A6C4CF" w14:textId="0E9583E8" w:rsidR="004B2D46" w:rsidRDefault="004B2D46" w:rsidP="004B2D46">
            <w:pPr>
              <w:jc w:val="center"/>
              <w:rPr>
                <w:rFonts w:ascii="GHEA Grapalat" w:hAnsi="GHEA Grapalat" w:cs="Arial LatArm"/>
                <w:lang w:val="hy-AM"/>
              </w:rPr>
            </w:pPr>
            <w:r>
              <w:rPr>
                <w:rFonts w:ascii="GHEA Grapalat" w:hAnsi="GHEA Grapalat" w:cs="Arial LatArm"/>
                <w:lang w:val="hy-AM"/>
              </w:rPr>
              <w:t>124</w:t>
            </w:r>
          </w:p>
        </w:tc>
        <w:tc>
          <w:tcPr>
            <w:tcW w:w="2520" w:type="dxa"/>
            <w:shd w:val="clear" w:color="auto" w:fill="auto"/>
            <w:vAlign w:val="center"/>
          </w:tcPr>
          <w:p w14:paraId="79D92C70" w14:textId="18F2052B" w:rsidR="004B2D46" w:rsidRPr="00F072C3" w:rsidRDefault="004B2D46" w:rsidP="004B2D46">
            <w:pPr>
              <w:jc w:val="center"/>
              <w:rPr>
                <w:rFonts w:ascii="GHEA Grapalat" w:hAnsi="GHEA Grapalat"/>
                <w:sz w:val="16"/>
                <w:szCs w:val="16"/>
                <w:lang w:val="hy-AM"/>
              </w:rPr>
            </w:pPr>
            <w:r w:rsidRPr="00F072C3">
              <w:rPr>
                <w:rFonts w:ascii="GHEA Grapalat" w:hAnsi="GHEA Grapalat"/>
                <w:sz w:val="16"/>
                <w:szCs w:val="16"/>
                <w:lang w:val="hy-AM"/>
              </w:rPr>
              <w:t>33621460/</w:t>
            </w:r>
            <w:r>
              <w:rPr>
                <w:rFonts w:ascii="GHEA Grapalat" w:hAnsi="GHEA Grapalat"/>
                <w:sz w:val="16"/>
                <w:szCs w:val="16"/>
              </w:rPr>
              <w:t>4</w:t>
            </w:r>
          </w:p>
        </w:tc>
        <w:tc>
          <w:tcPr>
            <w:tcW w:w="2880" w:type="dxa"/>
            <w:shd w:val="clear" w:color="auto" w:fill="auto"/>
            <w:vAlign w:val="center"/>
          </w:tcPr>
          <w:p w14:paraId="1B8AAC77" w14:textId="17BD0AB4" w:rsidR="004B2D46" w:rsidRPr="00F072C3" w:rsidRDefault="004B2D46" w:rsidP="004B2D46">
            <w:pPr>
              <w:rPr>
                <w:rFonts w:ascii="GHEA Grapalat" w:hAnsi="GHEA Grapalat" w:cs="Sylfaen"/>
                <w:sz w:val="20"/>
                <w:szCs w:val="20"/>
                <w:lang w:val="hy-AM"/>
              </w:rPr>
            </w:pPr>
            <w:r w:rsidRPr="00F072C3">
              <w:rPr>
                <w:rFonts w:ascii="GHEA Grapalat" w:hAnsi="GHEA Grapalat" w:cs="Sylfaen"/>
                <w:sz w:val="20"/>
                <w:szCs w:val="20"/>
                <w:lang w:val="hy-AM"/>
              </w:rPr>
              <w:t>պերինդոպրիլ</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պերինդոպրիլիարգինին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w:t>
            </w:r>
            <w:r w:rsidRPr="00F072C3">
              <w:rPr>
                <w:rFonts w:ascii="GHEA Grapalat" w:hAnsi="GHEA Grapalat"/>
                <w:sz w:val="20"/>
                <w:szCs w:val="20"/>
                <w:lang w:val="pt-BR"/>
              </w:rPr>
              <w:t xml:space="preserve"> (</w:t>
            </w:r>
            <w:r w:rsidRPr="00F072C3">
              <w:rPr>
                <w:rFonts w:ascii="GHEA Grapalat" w:hAnsi="GHEA Grapalat" w:cs="Sylfaen"/>
                <w:sz w:val="20"/>
                <w:szCs w:val="20"/>
                <w:lang w:val="hy-AM"/>
              </w:rPr>
              <w:t>ամլոդիպինբեզիլատ</w:t>
            </w:r>
            <w:r w:rsidRPr="00F072C3">
              <w:rPr>
                <w:rFonts w:ascii="GHEA Grapalat" w:hAnsi="GHEA Grapalat"/>
                <w:sz w:val="20"/>
                <w:szCs w:val="20"/>
                <w:lang w:val="pt-BR"/>
              </w:rPr>
              <w:t xml:space="preserve">)  </w:t>
            </w:r>
          </w:p>
        </w:tc>
        <w:tc>
          <w:tcPr>
            <w:tcW w:w="540" w:type="dxa"/>
            <w:shd w:val="clear" w:color="auto" w:fill="auto"/>
          </w:tcPr>
          <w:p w14:paraId="32071ABC" w14:textId="2459ACA7" w:rsidR="004B2D46" w:rsidRDefault="004B2D46" w:rsidP="004B2D46">
            <w:r w:rsidRPr="00FF147E">
              <w:rPr>
                <w:rFonts w:ascii="GHEA Grapalat" w:hAnsi="GHEA Grapalat" w:cs="Arial"/>
                <w:sz w:val="18"/>
                <w:szCs w:val="18"/>
                <w:lang w:val="pt-BR"/>
              </w:rPr>
              <w:t>%</w:t>
            </w:r>
          </w:p>
        </w:tc>
        <w:tc>
          <w:tcPr>
            <w:tcW w:w="540" w:type="dxa"/>
            <w:shd w:val="clear" w:color="auto" w:fill="auto"/>
          </w:tcPr>
          <w:p w14:paraId="55997F67" w14:textId="62F5A1C4" w:rsidR="004B2D46" w:rsidRDefault="004B2D46" w:rsidP="004B2D46">
            <w:r w:rsidRPr="00FF147E">
              <w:rPr>
                <w:rFonts w:ascii="GHEA Grapalat" w:hAnsi="GHEA Grapalat" w:cs="Arial"/>
                <w:sz w:val="18"/>
                <w:szCs w:val="18"/>
                <w:lang w:val="pt-BR"/>
              </w:rPr>
              <w:t>%</w:t>
            </w:r>
          </w:p>
        </w:tc>
        <w:tc>
          <w:tcPr>
            <w:tcW w:w="630" w:type="dxa"/>
            <w:shd w:val="clear" w:color="auto" w:fill="auto"/>
          </w:tcPr>
          <w:p w14:paraId="7CB97BD7" w14:textId="73768E69" w:rsidR="004B2D46" w:rsidRDefault="004B2D46" w:rsidP="004B2D46">
            <w:r w:rsidRPr="00FF147E">
              <w:rPr>
                <w:rFonts w:ascii="GHEA Grapalat" w:hAnsi="GHEA Grapalat" w:cs="Arial"/>
                <w:sz w:val="18"/>
                <w:szCs w:val="18"/>
                <w:lang w:val="pt-BR"/>
              </w:rPr>
              <w:t>%</w:t>
            </w:r>
          </w:p>
        </w:tc>
        <w:tc>
          <w:tcPr>
            <w:tcW w:w="630" w:type="dxa"/>
            <w:shd w:val="clear" w:color="auto" w:fill="auto"/>
          </w:tcPr>
          <w:p w14:paraId="72D0D6BF" w14:textId="69DED403"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0CB501A" w14:textId="065A043F"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2CCD2E2" w14:textId="3BC68F7B"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6C2EEFC" w14:textId="1DF5626B"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F570CF2" w14:textId="729FCAB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99859C2" w14:textId="44F6F5C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4B84A03" w14:textId="24507D4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7CFC0318" w14:textId="1939727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B0F9DC9" w14:textId="43D00C6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512521C7" w14:textId="7B09364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930002E" w14:textId="77777777" w:rsidTr="009565A7">
        <w:trPr>
          <w:cantSplit/>
          <w:trHeight w:val="728"/>
        </w:trPr>
        <w:tc>
          <w:tcPr>
            <w:tcW w:w="1525" w:type="dxa"/>
            <w:shd w:val="clear" w:color="auto" w:fill="auto"/>
            <w:vAlign w:val="center"/>
          </w:tcPr>
          <w:p w14:paraId="28B4AD7F" w14:textId="618399AF" w:rsidR="004B2D46" w:rsidRDefault="004B2D46" w:rsidP="004B2D46">
            <w:pPr>
              <w:jc w:val="center"/>
              <w:rPr>
                <w:rFonts w:ascii="GHEA Grapalat" w:hAnsi="GHEA Grapalat" w:cs="Arial LatArm"/>
                <w:lang w:val="hy-AM"/>
              </w:rPr>
            </w:pPr>
            <w:r>
              <w:rPr>
                <w:rFonts w:ascii="GHEA Grapalat" w:hAnsi="GHEA Grapalat" w:cs="Arial LatArm"/>
                <w:lang w:val="hy-AM"/>
              </w:rPr>
              <w:t>125</w:t>
            </w:r>
          </w:p>
        </w:tc>
        <w:tc>
          <w:tcPr>
            <w:tcW w:w="2520" w:type="dxa"/>
            <w:shd w:val="clear" w:color="auto" w:fill="auto"/>
            <w:vAlign w:val="center"/>
          </w:tcPr>
          <w:p w14:paraId="3670BA01" w14:textId="10ABB887" w:rsidR="004B2D46" w:rsidRPr="00F072C3" w:rsidRDefault="004B2D46" w:rsidP="004B2D46">
            <w:pPr>
              <w:jc w:val="center"/>
              <w:rPr>
                <w:rFonts w:ascii="GHEA Grapalat" w:hAnsi="GHEA Grapalat"/>
                <w:sz w:val="16"/>
                <w:szCs w:val="16"/>
                <w:lang w:val="hy-AM"/>
              </w:rPr>
            </w:pPr>
            <w:r w:rsidRPr="00F072C3">
              <w:rPr>
                <w:rFonts w:ascii="GHEA Grapalat" w:hAnsi="GHEA Grapalat"/>
                <w:sz w:val="16"/>
                <w:szCs w:val="16"/>
                <w:lang w:val="pt-BR"/>
              </w:rPr>
              <w:t>33621480/</w:t>
            </w:r>
            <w:r>
              <w:rPr>
                <w:rFonts w:ascii="GHEA Grapalat" w:hAnsi="GHEA Grapalat"/>
                <w:sz w:val="16"/>
                <w:szCs w:val="16"/>
                <w:lang w:val="hy-AM"/>
              </w:rPr>
              <w:t>1</w:t>
            </w:r>
          </w:p>
        </w:tc>
        <w:tc>
          <w:tcPr>
            <w:tcW w:w="2880" w:type="dxa"/>
            <w:shd w:val="clear" w:color="auto" w:fill="auto"/>
            <w:vAlign w:val="center"/>
          </w:tcPr>
          <w:p w14:paraId="1D9C7C2D" w14:textId="26D2C060" w:rsidR="004B2D46" w:rsidRPr="00F072C3" w:rsidRDefault="004B2D46" w:rsidP="004B2D46">
            <w:pPr>
              <w:rPr>
                <w:rFonts w:ascii="GHEA Grapalat" w:hAnsi="GHEA Grapalat" w:cs="Sylfaen"/>
                <w:sz w:val="20"/>
                <w:szCs w:val="20"/>
                <w:lang w:val="hy-AM"/>
              </w:rPr>
            </w:pPr>
            <w:r w:rsidRPr="00F072C3">
              <w:rPr>
                <w:rFonts w:ascii="GHEA Grapalat" w:hAnsi="GHEA Grapalat" w:cs="Sylfaen"/>
                <w:sz w:val="20"/>
                <w:szCs w:val="20"/>
              </w:rPr>
              <w:t>պերինդոպրիլ</w:t>
            </w:r>
            <w:r w:rsidRPr="00F072C3">
              <w:rPr>
                <w:rFonts w:ascii="GHEA Grapalat" w:hAnsi="GHEA Grapalat"/>
                <w:sz w:val="20"/>
                <w:szCs w:val="20"/>
              </w:rPr>
              <w:t xml:space="preserve"> (</w:t>
            </w:r>
            <w:r w:rsidRPr="00F072C3">
              <w:rPr>
                <w:rFonts w:ascii="GHEA Grapalat" w:hAnsi="GHEA Grapalat" w:cs="Sylfaen"/>
                <w:sz w:val="20"/>
                <w:szCs w:val="20"/>
              </w:rPr>
              <w:t>պերինդոպրիլի</w:t>
            </w:r>
            <w:r w:rsidRPr="00F072C3">
              <w:rPr>
                <w:rFonts w:ascii="GHEA Grapalat" w:hAnsi="GHEA Grapalat"/>
                <w:sz w:val="20"/>
                <w:szCs w:val="20"/>
              </w:rPr>
              <w:t xml:space="preserve"> </w:t>
            </w:r>
            <w:r w:rsidRPr="00F072C3">
              <w:rPr>
                <w:rFonts w:ascii="GHEA Grapalat" w:hAnsi="GHEA Grapalat" w:cs="Sylfaen"/>
                <w:sz w:val="20"/>
                <w:szCs w:val="20"/>
              </w:rPr>
              <w:t>ար</w:t>
            </w:r>
            <w:r w:rsidRPr="00F072C3">
              <w:rPr>
                <w:rFonts w:ascii="GHEA Grapalat" w:hAnsi="GHEA Grapalat"/>
                <w:sz w:val="20"/>
                <w:szCs w:val="20"/>
              </w:rPr>
              <w:t>գ</w:t>
            </w:r>
            <w:r w:rsidRPr="00F072C3">
              <w:rPr>
                <w:rFonts w:ascii="GHEA Grapalat" w:hAnsi="GHEA Grapalat" w:cs="Sylfaen"/>
                <w:sz w:val="20"/>
                <w:szCs w:val="20"/>
              </w:rPr>
              <w:t>ինին</w:t>
            </w:r>
            <w:r w:rsidRPr="00F072C3">
              <w:rPr>
                <w:rFonts w:ascii="GHEA Grapalat" w:hAnsi="GHEA Grapalat"/>
                <w:sz w:val="20"/>
                <w:szCs w:val="20"/>
              </w:rPr>
              <w:t xml:space="preserve">)  C09AA04  </w:t>
            </w:r>
          </w:p>
        </w:tc>
        <w:tc>
          <w:tcPr>
            <w:tcW w:w="540" w:type="dxa"/>
            <w:shd w:val="clear" w:color="auto" w:fill="auto"/>
          </w:tcPr>
          <w:p w14:paraId="17548C96" w14:textId="1F415145" w:rsidR="004B2D46" w:rsidRDefault="004B2D46" w:rsidP="004B2D46">
            <w:r w:rsidRPr="00FF147E">
              <w:rPr>
                <w:rFonts w:ascii="GHEA Grapalat" w:hAnsi="GHEA Grapalat" w:cs="Arial"/>
                <w:sz w:val="18"/>
                <w:szCs w:val="18"/>
                <w:lang w:val="pt-BR"/>
              </w:rPr>
              <w:t>%</w:t>
            </w:r>
          </w:p>
        </w:tc>
        <w:tc>
          <w:tcPr>
            <w:tcW w:w="540" w:type="dxa"/>
            <w:shd w:val="clear" w:color="auto" w:fill="auto"/>
          </w:tcPr>
          <w:p w14:paraId="21A21FD9" w14:textId="044BCE9F" w:rsidR="004B2D46" w:rsidRDefault="004B2D46" w:rsidP="004B2D46">
            <w:r w:rsidRPr="00FF147E">
              <w:rPr>
                <w:rFonts w:ascii="GHEA Grapalat" w:hAnsi="GHEA Grapalat" w:cs="Arial"/>
                <w:sz w:val="18"/>
                <w:szCs w:val="18"/>
                <w:lang w:val="pt-BR"/>
              </w:rPr>
              <w:t>%</w:t>
            </w:r>
          </w:p>
        </w:tc>
        <w:tc>
          <w:tcPr>
            <w:tcW w:w="630" w:type="dxa"/>
            <w:shd w:val="clear" w:color="auto" w:fill="auto"/>
          </w:tcPr>
          <w:p w14:paraId="63AC9B00" w14:textId="26423FB1" w:rsidR="004B2D46" w:rsidRDefault="004B2D46" w:rsidP="004B2D46">
            <w:r w:rsidRPr="00FF147E">
              <w:rPr>
                <w:rFonts w:ascii="GHEA Grapalat" w:hAnsi="GHEA Grapalat" w:cs="Arial"/>
                <w:sz w:val="18"/>
                <w:szCs w:val="18"/>
                <w:lang w:val="pt-BR"/>
              </w:rPr>
              <w:t>%</w:t>
            </w:r>
          </w:p>
        </w:tc>
        <w:tc>
          <w:tcPr>
            <w:tcW w:w="630" w:type="dxa"/>
            <w:shd w:val="clear" w:color="auto" w:fill="auto"/>
          </w:tcPr>
          <w:p w14:paraId="6FC340AA" w14:textId="2478795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094A8A7" w14:textId="4661924B"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216E1EA" w14:textId="4B7B3A8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2E5A047" w14:textId="69CD56CB"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E42AE91" w14:textId="7731A59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F2FC44B" w14:textId="513FD5F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68A665D" w14:textId="3EE2611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5685ADAA" w14:textId="4BE874E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1642F38" w14:textId="1F792EC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5B7456BA" w14:textId="2B73471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635C96D9" w14:textId="77777777" w:rsidTr="009565A7">
        <w:trPr>
          <w:cantSplit/>
          <w:trHeight w:val="728"/>
        </w:trPr>
        <w:tc>
          <w:tcPr>
            <w:tcW w:w="1525" w:type="dxa"/>
            <w:shd w:val="clear" w:color="auto" w:fill="auto"/>
            <w:vAlign w:val="center"/>
          </w:tcPr>
          <w:p w14:paraId="0612EF7D" w14:textId="7213EF2D" w:rsidR="004B2D46" w:rsidRDefault="004B2D46" w:rsidP="004B2D46">
            <w:pPr>
              <w:jc w:val="center"/>
              <w:rPr>
                <w:rFonts w:ascii="GHEA Grapalat" w:hAnsi="GHEA Grapalat" w:cs="Arial LatArm"/>
                <w:lang w:val="hy-AM"/>
              </w:rPr>
            </w:pPr>
            <w:r>
              <w:rPr>
                <w:rFonts w:ascii="GHEA Grapalat" w:hAnsi="GHEA Grapalat" w:cs="Arial LatArm"/>
                <w:lang w:val="hy-AM"/>
              </w:rPr>
              <w:t>126</w:t>
            </w:r>
          </w:p>
        </w:tc>
        <w:tc>
          <w:tcPr>
            <w:tcW w:w="2520" w:type="dxa"/>
            <w:shd w:val="clear" w:color="auto" w:fill="auto"/>
            <w:vAlign w:val="center"/>
          </w:tcPr>
          <w:p w14:paraId="1F7A4B2E" w14:textId="01CB8438" w:rsidR="004B2D46" w:rsidRPr="00F072C3" w:rsidRDefault="004B2D46" w:rsidP="004B2D46">
            <w:pPr>
              <w:jc w:val="center"/>
              <w:rPr>
                <w:rFonts w:ascii="GHEA Grapalat" w:hAnsi="GHEA Grapalat"/>
                <w:sz w:val="16"/>
                <w:szCs w:val="16"/>
                <w:lang w:val="pt-BR"/>
              </w:rPr>
            </w:pPr>
            <w:r>
              <w:rPr>
                <w:rFonts w:ascii="GHEA Grapalat" w:hAnsi="GHEA Grapalat"/>
                <w:sz w:val="16"/>
                <w:szCs w:val="16"/>
                <w:lang w:val="pt-BR"/>
              </w:rPr>
              <w:t>33621480/</w:t>
            </w:r>
            <w:r>
              <w:rPr>
                <w:rFonts w:ascii="GHEA Grapalat" w:hAnsi="GHEA Grapalat"/>
                <w:sz w:val="16"/>
                <w:szCs w:val="16"/>
                <w:lang w:val="hy-AM"/>
              </w:rPr>
              <w:t>2</w:t>
            </w:r>
          </w:p>
        </w:tc>
        <w:tc>
          <w:tcPr>
            <w:tcW w:w="2880" w:type="dxa"/>
            <w:shd w:val="clear" w:color="auto" w:fill="auto"/>
            <w:vAlign w:val="center"/>
          </w:tcPr>
          <w:p w14:paraId="31A2E31A" w14:textId="779BF6FD" w:rsidR="004B2D46" w:rsidRPr="00F072C3" w:rsidRDefault="004B2D46" w:rsidP="004B2D46">
            <w:pPr>
              <w:rPr>
                <w:rFonts w:ascii="GHEA Grapalat" w:hAnsi="GHEA Grapalat" w:cs="Sylfaen"/>
                <w:sz w:val="20"/>
                <w:szCs w:val="20"/>
              </w:rPr>
            </w:pPr>
            <w:r w:rsidRPr="00F072C3">
              <w:rPr>
                <w:rFonts w:ascii="GHEA Grapalat" w:hAnsi="GHEA Grapalat" w:cs="Sylfaen"/>
                <w:sz w:val="20"/>
                <w:szCs w:val="20"/>
              </w:rPr>
              <w:t>պերինդոպրիլ</w:t>
            </w:r>
            <w:r w:rsidRPr="00F072C3">
              <w:rPr>
                <w:rFonts w:ascii="GHEA Grapalat" w:hAnsi="GHEA Grapalat"/>
                <w:sz w:val="20"/>
                <w:szCs w:val="20"/>
              </w:rPr>
              <w:t xml:space="preserve"> (</w:t>
            </w:r>
            <w:r w:rsidRPr="00F072C3">
              <w:rPr>
                <w:rFonts w:ascii="GHEA Grapalat" w:hAnsi="GHEA Grapalat" w:cs="Sylfaen"/>
                <w:sz w:val="20"/>
                <w:szCs w:val="20"/>
              </w:rPr>
              <w:t>պերինդոպրիլի</w:t>
            </w:r>
            <w:r w:rsidRPr="00F072C3">
              <w:rPr>
                <w:rFonts w:ascii="GHEA Grapalat" w:hAnsi="GHEA Grapalat"/>
                <w:sz w:val="20"/>
                <w:szCs w:val="20"/>
              </w:rPr>
              <w:t xml:space="preserve"> </w:t>
            </w:r>
            <w:r w:rsidRPr="00F072C3">
              <w:rPr>
                <w:rFonts w:ascii="GHEA Grapalat" w:hAnsi="GHEA Grapalat" w:cs="Sylfaen"/>
                <w:sz w:val="20"/>
                <w:szCs w:val="20"/>
              </w:rPr>
              <w:t>ար</w:t>
            </w:r>
            <w:r w:rsidRPr="00F072C3">
              <w:rPr>
                <w:rFonts w:ascii="GHEA Grapalat" w:hAnsi="GHEA Grapalat"/>
                <w:sz w:val="20"/>
                <w:szCs w:val="20"/>
              </w:rPr>
              <w:t>գ</w:t>
            </w:r>
            <w:r w:rsidRPr="00F072C3">
              <w:rPr>
                <w:rFonts w:ascii="GHEA Grapalat" w:hAnsi="GHEA Grapalat" w:cs="Sylfaen"/>
                <w:sz w:val="20"/>
                <w:szCs w:val="20"/>
              </w:rPr>
              <w:t>ինին</w:t>
            </w:r>
            <w:r w:rsidRPr="00F072C3">
              <w:rPr>
                <w:rFonts w:ascii="GHEA Grapalat" w:hAnsi="GHEA Grapalat"/>
                <w:sz w:val="20"/>
                <w:szCs w:val="20"/>
              </w:rPr>
              <w:t xml:space="preserve">)  C09AA04    </w:t>
            </w:r>
          </w:p>
        </w:tc>
        <w:tc>
          <w:tcPr>
            <w:tcW w:w="540" w:type="dxa"/>
            <w:shd w:val="clear" w:color="auto" w:fill="auto"/>
          </w:tcPr>
          <w:p w14:paraId="50EF298C" w14:textId="27D78C4D" w:rsidR="004B2D46" w:rsidRDefault="004B2D46" w:rsidP="004B2D46">
            <w:r w:rsidRPr="00FF147E">
              <w:rPr>
                <w:rFonts w:ascii="GHEA Grapalat" w:hAnsi="GHEA Grapalat" w:cs="Arial"/>
                <w:sz w:val="18"/>
                <w:szCs w:val="18"/>
                <w:lang w:val="pt-BR"/>
              </w:rPr>
              <w:t>%</w:t>
            </w:r>
          </w:p>
        </w:tc>
        <w:tc>
          <w:tcPr>
            <w:tcW w:w="540" w:type="dxa"/>
            <w:shd w:val="clear" w:color="auto" w:fill="auto"/>
          </w:tcPr>
          <w:p w14:paraId="0219B62E" w14:textId="6B426B3F" w:rsidR="004B2D46" w:rsidRDefault="004B2D46" w:rsidP="004B2D46">
            <w:r w:rsidRPr="00FF147E">
              <w:rPr>
                <w:rFonts w:ascii="GHEA Grapalat" w:hAnsi="GHEA Grapalat" w:cs="Arial"/>
                <w:sz w:val="18"/>
                <w:szCs w:val="18"/>
                <w:lang w:val="pt-BR"/>
              </w:rPr>
              <w:t>%</w:t>
            </w:r>
          </w:p>
        </w:tc>
        <w:tc>
          <w:tcPr>
            <w:tcW w:w="630" w:type="dxa"/>
            <w:shd w:val="clear" w:color="auto" w:fill="auto"/>
          </w:tcPr>
          <w:p w14:paraId="2F6EBFC7" w14:textId="56923DBE" w:rsidR="004B2D46" w:rsidRDefault="004B2D46" w:rsidP="004B2D46">
            <w:r w:rsidRPr="00FF147E">
              <w:rPr>
                <w:rFonts w:ascii="GHEA Grapalat" w:hAnsi="GHEA Grapalat" w:cs="Arial"/>
                <w:sz w:val="18"/>
                <w:szCs w:val="18"/>
                <w:lang w:val="pt-BR"/>
              </w:rPr>
              <w:t>%</w:t>
            </w:r>
          </w:p>
        </w:tc>
        <w:tc>
          <w:tcPr>
            <w:tcW w:w="630" w:type="dxa"/>
            <w:shd w:val="clear" w:color="auto" w:fill="auto"/>
          </w:tcPr>
          <w:p w14:paraId="46C0108F" w14:textId="3CD2E66D"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1481192" w14:textId="283623EF"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4D6DCCA" w14:textId="5181F70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1E1078D" w14:textId="0587A53B"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0EB81B7" w14:textId="46A9EE6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5DC2CFD" w14:textId="19005C8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AB6A1C8" w14:textId="0DB44CF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B692E28" w14:textId="2FD9949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D1C665C" w14:textId="0703595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58FA93F" w14:textId="0079F69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B1DC0E7" w14:textId="77777777" w:rsidTr="009565A7">
        <w:trPr>
          <w:cantSplit/>
          <w:trHeight w:val="728"/>
        </w:trPr>
        <w:tc>
          <w:tcPr>
            <w:tcW w:w="1525" w:type="dxa"/>
            <w:shd w:val="clear" w:color="auto" w:fill="auto"/>
            <w:vAlign w:val="center"/>
          </w:tcPr>
          <w:p w14:paraId="70DF2A43" w14:textId="4F7E3C54" w:rsidR="004B2D46" w:rsidRDefault="004B2D46" w:rsidP="004B2D46">
            <w:pPr>
              <w:jc w:val="center"/>
              <w:rPr>
                <w:rFonts w:ascii="GHEA Grapalat" w:hAnsi="GHEA Grapalat" w:cs="Arial LatArm"/>
                <w:lang w:val="hy-AM"/>
              </w:rPr>
            </w:pPr>
            <w:r>
              <w:rPr>
                <w:rFonts w:ascii="GHEA Grapalat" w:hAnsi="GHEA Grapalat" w:cs="Arial LatArm"/>
                <w:lang w:val="hy-AM"/>
              </w:rPr>
              <w:lastRenderedPageBreak/>
              <w:t>127</w:t>
            </w:r>
          </w:p>
        </w:tc>
        <w:tc>
          <w:tcPr>
            <w:tcW w:w="2520" w:type="dxa"/>
            <w:shd w:val="clear" w:color="auto" w:fill="auto"/>
            <w:vAlign w:val="center"/>
          </w:tcPr>
          <w:p w14:paraId="3C65432D" w14:textId="38DD3743" w:rsidR="004B2D46" w:rsidRDefault="004B2D46" w:rsidP="004B2D46">
            <w:pPr>
              <w:jc w:val="center"/>
              <w:rPr>
                <w:rFonts w:ascii="GHEA Grapalat" w:hAnsi="GHEA Grapalat"/>
                <w:sz w:val="16"/>
                <w:szCs w:val="16"/>
                <w:lang w:val="pt-BR"/>
              </w:rPr>
            </w:pPr>
            <w:r>
              <w:rPr>
                <w:rFonts w:ascii="GHEA Grapalat" w:hAnsi="GHEA Grapalat"/>
                <w:sz w:val="16"/>
                <w:szCs w:val="16"/>
                <w:lang w:val="pt-BR"/>
              </w:rPr>
              <w:t>33621480/</w:t>
            </w:r>
            <w:r>
              <w:rPr>
                <w:rFonts w:ascii="GHEA Grapalat" w:hAnsi="GHEA Grapalat"/>
                <w:sz w:val="16"/>
                <w:szCs w:val="16"/>
                <w:lang w:val="hy-AM"/>
              </w:rPr>
              <w:t>3</w:t>
            </w:r>
          </w:p>
        </w:tc>
        <w:tc>
          <w:tcPr>
            <w:tcW w:w="2880" w:type="dxa"/>
            <w:shd w:val="clear" w:color="auto" w:fill="auto"/>
            <w:vAlign w:val="center"/>
          </w:tcPr>
          <w:p w14:paraId="13CEF27D" w14:textId="199DC987" w:rsidR="004B2D46" w:rsidRPr="00F072C3" w:rsidRDefault="004B2D46" w:rsidP="004B2D46">
            <w:pPr>
              <w:rPr>
                <w:rFonts w:ascii="GHEA Grapalat" w:hAnsi="GHEA Grapalat" w:cs="Sylfaen"/>
                <w:sz w:val="20"/>
                <w:szCs w:val="20"/>
              </w:rPr>
            </w:pPr>
            <w:r w:rsidRPr="00F072C3">
              <w:rPr>
                <w:rFonts w:ascii="GHEA Grapalat" w:hAnsi="GHEA Grapalat" w:cs="Sylfaen"/>
                <w:sz w:val="20"/>
                <w:szCs w:val="20"/>
              </w:rPr>
              <w:t>պերինդոպրիլ</w:t>
            </w:r>
            <w:r w:rsidRPr="00F072C3">
              <w:rPr>
                <w:rFonts w:ascii="GHEA Grapalat" w:hAnsi="GHEA Grapalat"/>
                <w:sz w:val="20"/>
                <w:szCs w:val="20"/>
              </w:rPr>
              <w:t xml:space="preserve"> (</w:t>
            </w:r>
            <w:r w:rsidRPr="00F072C3">
              <w:rPr>
                <w:rFonts w:ascii="GHEA Grapalat" w:hAnsi="GHEA Grapalat" w:cs="Sylfaen"/>
                <w:sz w:val="20"/>
                <w:szCs w:val="20"/>
              </w:rPr>
              <w:t>պերինդոպրիլի</w:t>
            </w:r>
            <w:r w:rsidRPr="00F072C3">
              <w:rPr>
                <w:rFonts w:ascii="GHEA Grapalat" w:hAnsi="GHEA Grapalat"/>
                <w:sz w:val="20"/>
                <w:szCs w:val="20"/>
              </w:rPr>
              <w:t xml:space="preserve"> </w:t>
            </w:r>
            <w:r w:rsidRPr="00F072C3">
              <w:rPr>
                <w:rFonts w:ascii="GHEA Grapalat" w:hAnsi="GHEA Grapalat" w:cs="Sylfaen"/>
                <w:sz w:val="20"/>
                <w:szCs w:val="20"/>
              </w:rPr>
              <w:t>ար</w:t>
            </w:r>
            <w:r w:rsidRPr="00F072C3">
              <w:rPr>
                <w:rFonts w:ascii="GHEA Grapalat" w:hAnsi="GHEA Grapalat"/>
                <w:sz w:val="20"/>
                <w:szCs w:val="20"/>
              </w:rPr>
              <w:t>գ</w:t>
            </w:r>
            <w:r w:rsidRPr="00F072C3">
              <w:rPr>
                <w:rFonts w:ascii="GHEA Grapalat" w:hAnsi="GHEA Grapalat" w:cs="Sylfaen"/>
                <w:sz w:val="20"/>
                <w:szCs w:val="20"/>
              </w:rPr>
              <w:t>ինին</w:t>
            </w:r>
            <w:r w:rsidRPr="00F072C3">
              <w:rPr>
                <w:rFonts w:ascii="GHEA Grapalat" w:hAnsi="GHEA Grapalat"/>
                <w:sz w:val="20"/>
                <w:szCs w:val="20"/>
              </w:rPr>
              <w:t xml:space="preserve">)  C09AA04    </w:t>
            </w:r>
          </w:p>
        </w:tc>
        <w:tc>
          <w:tcPr>
            <w:tcW w:w="540" w:type="dxa"/>
            <w:shd w:val="clear" w:color="auto" w:fill="auto"/>
          </w:tcPr>
          <w:p w14:paraId="0539506C" w14:textId="132E1D59" w:rsidR="004B2D46" w:rsidRDefault="004B2D46" w:rsidP="004B2D46">
            <w:r w:rsidRPr="00FF147E">
              <w:rPr>
                <w:rFonts w:ascii="GHEA Grapalat" w:hAnsi="GHEA Grapalat" w:cs="Arial"/>
                <w:sz w:val="18"/>
                <w:szCs w:val="18"/>
                <w:lang w:val="pt-BR"/>
              </w:rPr>
              <w:t>%</w:t>
            </w:r>
          </w:p>
        </w:tc>
        <w:tc>
          <w:tcPr>
            <w:tcW w:w="540" w:type="dxa"/>
            <w:shd w:val="clear" w:color="auto" w:fill="auto"/>
          </w:tcPr>
          <w:p w14:paraId="02CEFCC1" w14:textId="6E1946A5" w:rsidR="004B2D46" w:rsidRDefault="004B2D46" w:rsidP="004B2D46">
            <w:r w:rsidRPr="00FF147E">
              <w:rPr>
                <w:rFonts w:ascii="GHEA Grapalat" w:hAnsi="GHEA Grapalat" w:cs="Arial"/>
                <w:sz w:val="18"/>
                <w:szCs w:val="18"/>
                <w:lang w:val="pt-BR"/>
              </w:rPr>
              <w:t>%</w:t>
            </w:r>
          </w:p>
        </w:tc>
        <w:tc>
          <w:tcPr>
            <w:tcW w:w="630" w:type="dxa"/>
            <w:shd w:val="clear" w:color="auto" w:fill="auto"/>
          </w:tcPr>
          <w:p w14:paraId="59C33075" w14:textId="43579710" w:rsidR="004B2D46" w:rsidRDefault="004B2D46" w:rsidP="004B2D46">
            <w:r w:rsidRPr="00FF147E">
              <w:rPr>
                <w:rFonts w:ascii="GHEA Grapalat" w:hAnsi="GHEA Grapalat" w:cs="Arial"/>
                <w:sz w:val="18"/>
                <w:szCs w:val="18"/>
                <w:lang w:val="pt-BR"/>
              </w:rPr>
              <w:t>%</w:t>
            </w:r>
          </w:p>
        </w:tc>
        <w:tc>
          <w:tcPr>
            <w:tcW w:w="630" w:type="dxa"/>
            <w:shd w:val="clear" w:color="auto" w:fill="auto"/>
          </w:tcPr>
          <w:p w14:paraId="3026E920" w14:textId="01DEC0D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FCA3B54" w14:textId="400D55C0"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6C52E306" w14:textId="01EED683"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2DC5165" w14:textId="3FDA8919"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92B5F0B" w14:textId="002C35A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FE9EA2F" w14:textId="3DEB04F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BC9E7F6" w14:textId="58FA22E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BD4AEDE" w14:textId="49253F9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9456712" w14:textId="26870D1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68FF103" w14:textId="61F51CF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2F41F659" w14:textId="77777777" w:rsidTr="009565A7">
        <w:trPr>
          <w:cantSplit/>
          <w:trHeight w:val="728"/>
        </w:trPr>
        <w:tc>
          <w:tcPr>
            <w:tcW w:w="1525" w:type="dxa"/>
            <w:shd w:val="clear" w:color="auto" w:fill="auto"/>
            <w:vAlign w:val="center"/>
          </w:tcPr>
          <w:p w14:paraId="5FA38137" w14:textId="109486AE" w:rsidR="004B2D46" w:rsidRDefault="004B2D46" w:rsidP="004B2D46">
            <w:pPr>
              <w:jc w:val="center"/>
              <w:rPr>
                <w:rFonts w:ascii="GHEA Grapalat" w:hAnsi="GHEA Grapalat" w:cs="Arial LatArm"/>
                <w:lang w:val="hy-AM"/>
              </w:rPr>
            </w:pPr>
            <w:r>
              <w:rPr>
                <w:rFonts w:ascii="GHEA Grapalat" w:hAnsi="GHEA Grapalat" w:cs="Arial LatArm"/>
                <w:lang w:val="hy-AM"/>
              </w:rPr>
              <w:t>128</w:t>
            </w:r>
          </w:p>
        </w:tc>
        <w:tc>
          <w:tcPr>
            <w:tcW w:w="2520" w:type="dxa"/>
            <w:shd w:val="clear" w:color="auto" w:fill="auto"/>
            <w:vAlign w:val="center"/>
          </w:tcPr>
          <w:p w14:paraId="1EA0F3B3" w14:textId="2CFF8C97" w:rsidR="004B2D46" w:rsidRDefault="004B2D46" w:rsidP="004B2D46">
            <w:pPr>
              <w:jc w:val="center"/>
              <w:rPr>
                <w:rFonts w:ascii="GHEA Grapalat" w:hAnsi="GHEA Grapalat"/>
                <w:sz w:val="16"/>
                <w:szCs w:val="16"/>
                <w:lang w:val="pt-BR"/>
              </w:rPr>
            </w:pPr>
            <w:r>
              <w:rPr>
                <w:rFonts w:ascii="GHEA Grapalat" w:hAnsi="GHEA Grapalat"/>
                <w:sz w:val="16"/>
                <w:szCs w:val="16"/>
                <w:lang w:val="pt-BR"/>
              </w:rPr>
              <w:t>33621480/</w:t>
            </w:r>
            <w:r>
              <w:rPr>
                <w:rFonts w:ascii="GHEA Grapalat" w:hAnsi="GHEA Grapalat"/>
                <w:sz w:val="16"/>
                <w:szCs w:val="16"/>
                <w:lang w:val="hy-AM"/>
              </w:rPr>
              <w:t>4</w:t>
            </w:r>
          </w:p>
        </w:tc>
        <w:tc>
          <w:tcPr>
            <w:tcW w:w="2880" w:type="dxa"/>
            <w:shd w:val="clear" w:color="auto" w:fill="auto"/>
            <w:vAlign w:val="center"/>
          </w:tcPr>
          <w:p w14:paraId="1FB1CFE7" w14:textId="62C14C5A" w:rsidR="004B2D46" w:rsidRPr="00F072C3" w:rsidRDefault="004B2D46" w:rsidP="004B2D46">
            <w:pPr>
              <w:rPr>
                <w:rFonts w:ascii="GHEA Grapalat" w:hAnsi="GHEA Grapalat" w:cs="Sylfaen"/>
                <w:sz w:val="20"/>
                <w:szCs w:val="20"/>
              </w:rPr>
            </w:pPr>
            <w:r w:rsidRPr="00F072C3">
              <w:rPr>
                <w:rFonts w:ascii="GHEA Grapalat" w:hAnsi="GHEA Grapalat" w:cs="Sylfaen"/>
                <w:sz w:val="20"/>
                <w:szCs w:val="20"/>
              </w:rPr>
              <w:t>պերինդոպրիլ</w:t>
            </w:r>
            <w:r w:rsidRPr="00F072C3">
              <w:rPr>
                <w:rFonts w:ascii="GHEA Grapalat" w:hAnsi="GHEA Grapalat"/>
                <w:sz w:val="20"/>
                <w:szCs w:val="20"/>
              </w:rPr>
              <w:t xml:space="preserve"> (</w:t>
            </w:r>
            <w:r w:rsidRPr="00F072C3">
              <w:rPr>
                <w:rFonts w:ascii="GHEA Grapalat" w:hAnsi="GHEA Grapalat" w:cs="Sylfaen"/>
                <w:sz w:val="20"/>
                <w:szCs w:val="20"/>
              </w:rPr>
              <w:t>պերինդոպրիլի</w:t>
            </w:r>
            <w:r w:rsidRPr="00F072C3">
              <w:rPr>
                <w:rFonts w:ascii="GHEA Grapalat" w:hAnsi="GHEA Grapalat"/>
                <w:sz w:val="20"/>
                <w:szCs w:val="20"/>
              </w:rPr>
              <w:t xml:space="preserve"> </w:t>
            </w:r>
            <w:r w:rsidRPr="00F072C3">
              <w:rPr>
                <w:rFonts w:ascii="GHEA Grapalat" w:hAnsi="GHEA Grapalat" w:cs="Sylfaen"/>
                <w:sz w:val="20"/>
                <w:szCs w:val="20"/>
              </w:rPr>
              <w:t>ար</w:t>
            </w:r>
            <w:r w:rsidRPr="00F072C3">
              <w:rPr>
                <w:rFonts w:ascii="GHEA Grapalat" w:hAnsi="GHEA Grapalat"/>
                <w:sz w:val="20"/>
                <w:szCs w:val="20"/>
              </w:rPr>
              <w:t>գ</w:t>
            </w:r>
            <w:r w:rsidRPr="00F072C3">
              <w:rPr>
                <w:rFonts w:ascii="GHEA Grapalat" w:hAnsi="GHEA Grapalat" w:cs="Sylfaen"/>
                <w:sz w:val="20"/>
                <w:szCs w:val="20"/>
              </w:rPr>
              <w:t>ինին</w:t>
            </w:r>
            <w:r w:rsidRPr="00F072C3">
              <w:rPr>
                <w:rFonts w:ascii="GHEA Grapalat" w:hAnsi="GHEA Grapalat"/>
                <w:sz w:val="20"/>
                <w:szCs w:val="20"/>
              </w:rPr>
              <w:t xml:space="preserve">)  C09AA04    </w:t>
            </w:r>
          </w:p>
        </w:tc>
        <w:tc>
          <w:tcPr>
            <w:tcW w:w="540" w:type="dxa"/>
            <w:shd w:val="clear" w:color="auto" w:fill="auto"/>
          </w:tcPr>
          <w:p w14:paraId="03819B67" w14:textId="6B289BB9" w:rsidR="004B2D46" w:rsidRDefault="004B2D46" w:rsidP="004B2D46">
            <w:r w:rsidRPr="00FF147E">
              <w:rPr>
                <w:rFonts w:ascii="GHEA Grapalat" w:hAnsi="GHEA Grapalat" w:cs="Arial"/>
                <w:sz w:val="18"/>
                <w:szCs w:val="18"/>
                <w:lang w:val="pt-BR"/>
              </w:rPr>
              <w:t>%</w:t>
            </w:r>
          </w:p>
        </w:tc>
        <w:tc>
          <w:tcPr>
            <w:tcW w:w="540" w:type="dxa"/>
            <w:shd w:val="clear" w:color="auto" w:fill="auto"/>
          </w:tcPr>
          <w:p w14:paraId="1E3360AA" w14:textId="5AB82465" w:rsidR="004B2D46" w:rsidRDefault="004B2D46" w:rsidP="004B2D46">
            <w:r w:rsidRPr="00FF147E">
              <w:rPr>
                <w:rFonts w:ascii="GHEA Grapalat" w:hAnsi="GHEA Grapalat" w:cs="Arial"/>
                <w:sz w:val="18"/>
                <w:szCs w:val="18"/>
                <w:lang w:val="pt-BR"/>
              </w:rPr>
              <w:t>%</w:t>
            </w:r>
          </w:p>
        </w:tc>
        <w:tc>
          <w:tcPr>
            <w:tcW w:w="630" w:type="dxa"/>
            <w:shd w:val="clear" w:color="auto" w:fill="auto"/>
          </w:tcPr>
          <w:p w14:paraId="34100D9C" w14:textId="124B1004" w:rsidR="004B2D46" w:rsidRDefault="004B2D46" w:rsidP="004B2D46">
            <w:r w:rsidRPr="00FF147E">
              <w:rPr>
                <w:rFonts w:ascii="GHEA Grapalat" w:hAnsi="GHEA Grapalat" w:cs="Arial"/>
                <w:sz w:val="18"/>
                <w:szCs w:val="18"/>
                <w:lang w:val="pt-BR"/>
              </w:rPr>
              <w:t>%</w:t>
            </w:r>
          </w:p>
        </w:tc>
        <w:tc>
          <w:tcPr>
            <w:tcW w:w="630" w:type="dxa"/>
            <w:shd w:val="clear" w:color="auto" w:fill="auto"/>
          </w:tcPr>
          <w:p w14:paraId="66E6E7D2" w14:textId="59979D8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3584E70" w14:textId="5A9F7CFE"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DC5EECA" w14:textId="42A80295"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D667588" w14:textId="3DCA548E"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7EB79415" w14:textId="3B12CC5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3B8D3E0" w14:textId="7C2AEBC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4A52818" w14:textId="0F1A037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0EFFF3E4" w14:textId="35045CB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0C3C3D22" w14:textId="260CE9F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E0209E1" w14:textId="13665A4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400C302" w14:textId="77777777" w:rsidTr="009565A7">
        <w:trPr>
          <w:cantSplit/>
          <w:trHeight w:val="728"/>
        </w:trPr>
        <w:tc>
          <w:tcPr>
            <w:tcW w:w="1525" w:type="dxa"/>
            <w:shd w:val="clear" w:color="auto" w:fill="auto"/>
            <w:vAlign w:val="center"/>
          </w:tcPr>
          <w:p w14:paraId="5BE26E8F" w14:textId="7C45D8C6" w:rsidR="004B2D46" w:rsidRDefault="004B2D46" w:rsidP="004B2D46">
            <w:pPr>
              <w:jc w:val="center"/>
              <w:rPr>
                <w:rFonts w:ascii="GHEA Grapalat" w:hAnsi="GHEA Grapalat" w:cs="Arial LatArm"/>
                <w:lang w:val="hy-AM"/>
              </w:rPr>
            </w:pPr>
            <w:r>
              <w:rPr>
                <w:rFonts w:ascii="GHEA Grapalat" w:hAnsi="GHEA Grapalat" w:cs="Arial LatArm"/>
                <w:lang w:val="hy-AM"/>
              </w:rPr>
              <w:t>129</w:t>
            </w:r>
          </w:p>
        </w:tc>
        <w:tc>
          <w:tcPr>
            <w:tcW w:w="2520" w:type="dxa"/>
            <w:shd w:val="clear" w:color="auto" w:fill="auto"/>
            <w:vAlign w:val="center"/>
          </w:tcPr>
          <w:p w14:paraId="18B83F5D" w14:textId="1E9A14D9" w:rsidR="004B2D46" w:rsidRDefault="004B2D46" w:rsidP="004B2D46">
            <w:pPr>
              <w:jc w:val="center"/>
              <w:rPr>
                <w:rFonts w:ascii="GHEA Grapalat" w:hAnsi="GHEA Grapalat"/>
                <w:sz w:val="16"/>
                <w:szCs w:val="16"/>
                <w:lang w:val="pt-BR"/>
              </w:rPr>
            </w:pPr>
            <w:r>
              <w:rPr>
                <w:rFonts w:ascii="GHEA Grapalat" w:hAnsi="GHEA Grapalat"/>
                <w:sz w:val="16"/>
                <w:szCs w:val="16"/>
                <w:lang w:val="hy-AM"/>
              </w:rPr>
              <w:t>33621510/1</w:t>
            </w:r>
          </w:p>
        </w:tc>
        <w:tc>
          <w:tcPr>
            <w:tcW w:w="2880" w:type="dxa"/>
            <w:shd w:val="clear" w:color="auto" w:fill="auto"/>
            <w:vAlign w:val="center"/>
          </w:tcPr>
          <w:p w14:paraId="6F639D56" w14:textId="181E987C" w:rsidR="004B2D46" w:rsidRPr="00F072C3" w:rsidRDefault="004B2D46" w:rsidP="004B2D46">
            <w:pPr>
              <w:rPr>
                <w:rFonts w:ascii="GHEA Grapalat" w:hAnsi="GHEA Grapalat" w:cs="Sylfaen"/>
                <w:sz w:val="20"/>
                <w:szCs w:val="20"/>
              </w:rPr>
            </w:pPr>
            <w:r w:rsidRPr="00BD55E1">
              <w:rPr>
                <w:rFonts w:ascii="GHEA Grapalat" w:hAnsi="GHEA Grapalat" w:cs="Sylfaen"/>
                <w:sz w:val="20"/>
                <w:szCs w:val="20"/>
              </w:rPr>
              <w:t>կապտոպրիլ</w:t>
            </w:r>
            <w:r w:rsidRPr="00BD55E1">
              <w:rPr>
                <w:rFonts w:ascii="GHEA Grapalat" w:hAnsi="GHEA Grapalat"/>
                <w:sz w:val="20"/>
                <w:szCs w:val="20"/>
              </w:rPr>
              <w:t xml:space="preserve"> c09aa02</w:t>
            </w:r>
          </w:p>
        </w:tc>
        <w:tc>
          <w:tcPr>
            <w:tcW w:w="540" w:type="dxa"/>
            <w:shd w:val="clear" w:color="auto" w:fill="auto"/>
          </w:tcPr>
          <w:p w14:paraId="5B97E22E" w14:textId="0FEAF17C" w:rsidR="004B2D46" w:rsidRDefault="004B2D46" w:rsidP="004B2D46">
            <w:r w:rsidRPr="00FF147E">
              <w:rPr>
                <w:rFonts w:ascii="GHEA Grapalat" w:hAnsi="GHEA Grapalat" w:cs="Arial"/>
                <w:sz w:val="18"/>
                <w:szCs w:val="18"/>
                <w:lang w:val="pt-BR"/>
              </w:rPr>
              <w:t>%</w:t>
            </w:r>
          </w:p>
        </w:tc>
        <w:tc>
          <w:tcPr>
            <w:tcW w:w="540" w:type="dxa"/>
            <w:shd w:val="clear" w:color="auto" w:fill="auto"/>
          </w:tcPr>
          <w:p w14:paraId="6CCCD4F3" w14:textId="65592BA7" w:rsidR="004B2D46" w:rsidRDefault="004B2D46" w:rsidP="004B2D46">
            <w:r w:rsidRPr="00FF147E">
              <w:rPr>
                <w:rFonts w:ascii="GHEA Grapalat" w:hAnsi="GHEA Grapalat" w:cs="Arial"/>
                <w:sz w:val="18"/>
                <w:szCs w:val="18"/>
                <w:lang w:val="pt-BR"/>
              </w:rPr>
              <w:t>%</w:t>
            </w:r>
          </w:p>
        </w:tc>
        <w:tc>
          <w:tcPr>
            <w:tcW w:w="630" w:type="dxa"/>
            <w:shd w:val="clear" w:color="auto" w:fill="auto"/>
          </w:tcPr>
          <w:p w14:paraId="0912711B" w14:textId="64B21CB4" w:rsidR="004B2D46" w:rsidRDefault="004B2D46" w:rsidP="004B2D46">
            <w:r w:rsidRPr="00FF147E">
              <w:rPr>
                <w:rFonts w:ascii="GHEA Grapalat" w:hAnsi="GHEA Grapalat" w:cs="Arial"/>
                <w:sz w:val="18"/>
                <w:szCs w:val="18"/>
                <w:lang w:val="pt-BR"/>
              </w:rPr>
              <w:t>%</w:t>
            </w:r>
          </w:p>
        </w:tc>
        <w:tc>
          <w:tcPr>
            <w:tcW w:w="630" w:type="dxa"/>
            <w:shd w:val="clear" w:color="auto" w:fill="auto"/>
          </w:tcPr>
          <w:p w14:paraId="2389D1FB" w14:textId="288396E5"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949545C" w14:textId="338AF8BC"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0D3646E2" w14:textId="4277E14D"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64A1082" w14:textId="161AA893"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2684537" w14:textId="5B34FCF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533F75E" w14:textId="15A3D59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5A5A750" w14:textId="74029B6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6F10A3EB" w14:textId="0364C2E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C6D51F3" w14:textId="587889B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8EDC08D" w14:textId="58A2FDF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0B39FD7" w14:textId="77777777" w:rsidTr="009565A7">
        <w:trPr>
          <w:cantSplit/>
          <w:trHeight w:val="728"/>
        </w:trPr>
        <w:tc>
          <w:tcPr>
            <w:tcW w:w="1525" w:type="dxa"/>
            <w:shd w:val="clear" w:color="auto" w:fill="auto"/>
            <w:vAlign w:val="center"/>
          </w:tcPr>
          <w:p w14:paraId="184F745B" w14:textId="5607C655" w:rsidR="004B2D46" w:rsidRDefault="004B2D46" w:rsidP="004B2D46">
            <w:pPr>
              <w:jc w:val="center"/>
              <w:rPr>
                <w:rFonts w:ascii="GHEA Grapalat" w:hAnsi="GHEA Grapalat" w:cs="Arial LatArm"/>
                <w:lang w:val="hy-AM"/>
              </w:rPr>
            </w:pPr>
            <w:r>
              <w:rPr>
                <w:rFonts w:ascii="GHEA Grapalat" w:hAnsi="GHEA Grapalat" w:cs="Arial LatArm"/>
                <w:lang w:val="hy-AM"/>
              </w:rPr>
              <w:t>130</w:t>
            </w:r>
          </w:p>
        </w:tc>
        <w:tc>
          <w:tcPr>
            <w:tcW w:w="2520" w:type="dxa"/>
            <w:shd w:val="clear" w:color="auto" w:fill="auto"/>
            <w:vAlign w:val="center"/>
          </w:tcPr>
          <w:p w14:paraId="3B2F8EA8" w14:textId="035092CF" w:rsidR="004B2D46" w:rsidRDefault="004B2D46" w:rsidP="004B2D46">
            <w:pPr>
              <w:jc w:val="center"/>
              <w:rPr>
                <w:rFonts w:ascii="GHEA Grapalat" w:hAnsi="GHEA Grapalat"/>
                <w:sz w:val="16"/>
                <w:szCs w:val="16"/>
                <w:lang w:val="hy-AM"/>
              </w:rPr>
            </w:pPr>
            <w:r>
              <w:rPr>
                <w:rFonts w:ascii="GHEA Grapalat" w:hAnsi="GHEA Grapalat"/>
                <w:sz w:val="16"/>
                <w:szCs w:val="16"/>
                <w:lang w:val="hy-AM"/>
              </w:rPr>
              <w:t>33621510/2</w:t>
            </w:r>
          </w:p>
        </w:tc>
        <w:tc>
          <w:tcPr>
            <w:tcW w:w="2880" w:type="dxa"/>
            <w:shd w:val="clear" w:color="auto" w:fill="auto"/>
            <w:vAlign w:val="center"/>
          </w:tcPr>
          <w:p w14:paraId="2A808438" w14:textId="451CC034" w:rsidR="004B2D46" w:rsidRPr="00BD55E1" w:rsidRDefault="004B2D46" w:rsidP="004B2D46">
            <w:pPr>
              <w:rPr>
                <w:rFonts w:ascii="GHEA Grapalat" w:hAnsi="GHEA Grapalat" w:cs="Sylfaen"/>
                <w:sz w:val="20"/>
                <w:szCs w:val="20"/>
              </w:rPr>
            </w:pPr>
            <w:r w:rsidRPr="00BD55E1">
              <w:rPr>
                <w:rFonts w:ascii="GHEA Grapalat" w:hAnsi="GHEA Grapalat" w:cs="Sylfaen"/>
                <w:sz w:val="20"/>
                <w:szCs w:val="20"/>
              </w:rPr>
              <w:t>կապտոպրիլ</w:t>
            </w:r>
            <w:r w:rsidRPr="00BD55E1">
              <w:rPr>
                <w:rFonts w:ascii="GHEA Grapalat" w:hAnsi="GHEA Grapalat"/>
                <w:sz w:val="20"/>
                <w:szCs w:val="20"/>
              </w:rPr>
              <w:t xml:space="preserve"> c09aa02</w:t>
            </w:r>
          </w:p>
        </w:tc>
        <w:tc>
          <w:tcPr>
            <w:tcW w:w="540" w:type="dxa"/>
            <w:shd w:val="clear" w:color="auto" w:fill="auto"/>
          </w:tcPr>
          <w:p w14:paraId="1F5D333C" w14:textId="433EDD77" w:rsidR="004B2D46" w:rsidRDefault="004B2D46" w:rsidP="004B2D46">
            <w:r w:rsidRPr="00FF147E">
              <w:rPr>
                <w:rFonts w:ascii="GHEA Grapalat" w:hAnsi="GHEA Grapalat" w:cs="Arial"/>
                <w:sz w:val="18"/>
                <w:szCs w:val="18"/>
                <w:lang w:val="pt-BR"/>
              </w:rPr>
              <w:t>%</w:t>
            </w:r>
          </w:p>
        </w:tc>
        <w:tc>
          <w:tcPr>
            <w:tcW w:w="540" w:type="dxa"/>
            <w:shd w:val="clear" w:color="auto" w:fill="auto"/>
          </w:tcPr>
          <w:p w14:paraId="558344EF" w14:textId="28EC9444" w:rsidR="004B2D46" w:rsidRDefault="004B2D46" w:rsidP="004B2D46">
            <w:r w:rsidRPr="00FF147E">
              <w:rPr>
                <w:rFonts w:ascii="GHEA Grapalat" w:hAnsi="GHEA Grapalat" w:cs="Arial"/>
                <w:sz w:val="18"/>
                <w:szCs w:val="18"/>
                <w:lang w:val="pt-BR"/>
              </w:rPr>
              <w:t>%</w:t>
            </w:r>
          </w:p>
        </w:tc>
        <w:tc>
          <w:tcPr>
            <w:tcW w:w="630" w:type="dxa"/>
            <w:shd w:val="clear" w:color="auto" w:fill="auto"/>
          </w:tcPr>
          <w:p w14:paraId="27F8713F" w14:textId="20040886" w:rsidR="004B2D46" w:rsidRDefault="004B2D46" w:rsidP="004B2D46">
            <w:r w:rsidRPr="00FF147E">
              <w:rPr>
                <w:rFonts w:ascii="GHEA Grapalat" w:hAnsi="GHEA Grapalat" w:cs="Arial"/>
                <w:sz w:val="18"/>
                <w:szCs w:val="18"/>
                <w:lang w:val="pt-BR"/>
              </w:rPr>
              <w:t>%</w:t>
            </w:r>
          </w:p>
        </w:tc>
        <w:tc>
          <w:tcPr>
            <w:tcW w:w="630" w:type="dxa"/>
            <w:shd w:val="clear" w:color="auto" w:fill="auto"/>
          </w:tcPr>
          <w:p w14:paraId="011D515C" w14:textId="5B409EE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CC6F73C" w14:textId="757523AD"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8079735" w14:textId="0C0B294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640AC76" w14:textId="17C1D2D7"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6A250D65" w14:textId="1AD896A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A7FD66D" w14:textId="4944A57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551DB4F" w14:textId="2310B5B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05712A8" w14:textId="4B96C2A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7739046" w14:textId="2347006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7728DB8" w14:textId="7FF6875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55E4247A" w14:textId="77777777" w:rsidTr="009565A7">
        <w:trPr>
          <w:cantSplit/>
          <w:trHeight w:val="728"/>
        </w:trPr>
        <w:tc>
          <w:tcPr>
            <w:tcW w:w="1525" w:type="dxa"/>
            <w:shd w:val="clear" w:color="auto" w:fill="auto"/>
            <w:vAlign w:val="center"/>
          </w:tcPr>
          <w:p w14:paraId="0C0B097B" w14:textId="2C58411A" w:rsidR="004B2D46" w:rsidRDefault="004B2D46" w:rsidP="004B2D46">
            <w:pPr>
              <w:jc w:val="center"/>
              <w:rPr>
                <w:rFonts w:ascii="GHEA Grapalat" w:hAnsi="GHEA Grapalat" w:cs="Arial LatArm"/>
                <w:lang w:val="hy-AM"/>
              </w:rPr>
            </w:pPr>
            <w:r>
              <w:rPr>
                <w:rFonts w:ascii="GHEA Grapalat" w:hAnsi="GHEA Grapalat" w:cs="Arial LatArm"/>
                <w:lang w:val="hy-AM"/>
              </w:rPr>
              <w:t>131</w:t>
            </w:r>
          </w:p>
        </w:tc>
        <w:tc>
          <w:tcPr>
            <w:tcW w:w="2520" w:type="dxa"/>
            <w:shd w:val="clear" w:color="auto" w:fill="auto"/>
            <w:vAlign w:val="center"/>
          </w:tcPr>
          <w:p w14:paraId="1E7763DD" w14:textId="50C641AF" w:rsidR="004B2D46" w:rsidRDefault="004B2D46" w:rsidP="004B2D46">
            <w:pPr>
              <w:jc w:val="center"/>
              <w:rPr>
                <w:rFonts w:ascii="GHEA Grapalat" w:hAnsi="GHEA Grapalat"/>
                <w:sz w:val="16"/>
                <w:szCs w:val="16"/>
                <w:lang w:val="hy-AM"/>
              </w:rPr>
            </w:pPr>
            <w:r w:rsidRPr="00F072C3">
              <w:rPr>
                <w:rFonts w:ascii="GHEA Grapalat" w:hAnsi="GHEA Grapalat"/>
                <w:sz w:val="16"/>
                <w:szCs w:val="16"/>
                <w:lang w:val="hy-AM"/>
              </w:rPr>
              <w:t>33621530/</w:t>
            </w:r>
            <w:r>
              <w:rPr>
                <w:rFonts w:ascii="GHEA Grapalat" w:hAnsi="GHEA Grapalat"/>
                <w:sz w:val="16"/>
                <w:szCs w:val="16"/>
                <w:lang w:val="hy-AM"/>
              </w:rPr>
              <w:t>1</w:t>
            </w:r>
          </w:p>
        </w:tc>
        <w:tc>
          <w:tcPr>
            <w:tcW w:w="2880" w:type="dxa"/>
            <w:shd w:val="clear" w:color="auto" w:fill="auto"/>
            <w:vAlign w:val="center"/>
          </w:tcPr>
          <w:p w14:paraId="653EE741" w14:textId="60D2BC1A" w:rsidR="004B2D46" w:rsidRPr="00BD55E1" w:rsidRDefault="004B2D46" w:rsidP="004B2D46">
            <w:pPr>
              <w:rPr>
                <w:rFonts w:ascii="GHEA Grapalat" w:hAnsi="GHEA Grapalat" w:cs="Sylfaen"/>
                <w:sz w:val="20"/>
                <w:szCs w:val="20"/>
              </w:rPr>
            </w:pPr>
            <w:r w:rsidRPr="00F072C3">
              <w:rPr>
                <w:rFonts w:ascii="GHEA Grapalat" w:hAnsi="GHEA Grapalat"/>
                <w:sz w:val="20"/>
                <w:szCs w:val="20"/>
              </w:rPr>
              <w:t>պերինդոպրիլարգինին</w:t>
            </w:r>
            <w:r w:rsidRPr="00F072C3">
              <w:rPr>
                <w:rFonts w:ascii="GHEA Grapalat" w:hAnsi="GHEA Grapalat"/>
                <w:sz w:val="20"/>
                <w:szCs w:val="20"/>
                <w:lang w:val="pt-BR"/>
              </w:rPr>
              <w:t xml:space="preserve">, </w:t>
            </w:r>
            <w:r w:rsidRPr="00F072C3">
              <w:rPr>
                <w:rFonts w:ascii="GHEA Grapalat" w:hAnsi="GHEA Grapalat"/>
                <w:sz w:val="20"/>
                <w:szCs w:val="20"/>
              </w:rPr>
              <w:t xml:space="preserve">ինդապամիդ C09BA04     </w:t>
            </w:r>
          </w:p>
        </w:tc>
        <w:tc>
          <w:tcPr>
            <w:tcW w:w="540" w:type="dxa"/>
            <w:shd w:val="clear" w:color="auto" w:fill="auto"/>
          </w:tcPr>
          <w:p w14:paraId="393A9DE0" w14:textId="5DC2F9A4" w:rsidR="004B2D46" w:rsidRDefault="004B2D46" w:rsidP="004B2D46">
            <w:r w:rsidRPr="00FF147E">
              <w:rPr>
                <w:rFonts w:ascii="GHEA Grapalat" w:hAnsi="GHEA Grapalat" w:cs="Arial"/>
                <w:sz w:val="18"/>
                <w:szCs w:val="18"/>
                <w:lang w:val="pt-BR"/>
              </w:rPr>
              <w:t>%</w:t>
            </w:r>
          </w:p>
        </w:tc>
        <w:tc>
          <w:tcPr>
            <w:tcW w:w="540" w:type="dxa"/>
            <w:shd w:val="clear" w:color="auto" w:fill="auto"/>
          </w:tcPr>
          <w:p w14:paraId="18C77E7B" w14:textId="1700AC14" w:rsidR="004B2D46" w:rsidRDefault="004B2D46" w:rsidP="004B2D46">
            <w:r w:rsidRPr="00FF147E">
              <w:rPr>
                <w:rFonts w:ascii="GHEA Grapalat" w:hAnsi="GHEA Grapalat" w:cs="Arial"/>
                <w:sz w:val="18"/>
                <w:szCs w:val="18"/>
                <w:lang w:val="pt-BR"/>
              </w:rPr>
              <w:t>%</w:t>
            </w:r>
          </w:p>
        </w:tc>
        <w:tc>
          <w:tcPr>
            <w:tcW w:w="630" w:type="dxa"/>
            <w:shd w:val="clear" w:color="auto" w:fill="auto"/>
          </w:tcPr>
          <w:p w14:paraId="384C01EF" w14:textId="55C7BC11" w:rsidR="004B2D46" w:rsidRDefault="004B2D46" w:rsidP="004B2D46">
            <w:r w:rsidRPr="00FF147E">
              <w:rPr>
                <w:rFonts w:ascii="GHEA Grapalat" w:hAnsi="GHEA Grapalat" w:cs="Arial"/>
                <w:sz w:val="18"/>
                <w:szCs w:val="18"/>
                <w:lang w:val="pt-BR"/>
              </w:rPr>
              <w:t>%</w:t>
            </w:r>
          </w:p>
        </w:tc>
        <w:tc>
          <w:tcPr>
            <w:tcW w:w="630" w:type="dxa"/>
            <w:shd w:val="clear" w:color="auto" w:fill="auto"/>
          </w:tcPr>
          <w:p w14:paraId="56F31214" w14:textId="591D5B09"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6096474" w14:textId="29E6ACD1"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715F9226" w14:textId="233B6E9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A76BE1A" w14:textId="01C247DE"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3867E6DA" w14:textId="021823C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5101955" w14:textId="698DA4B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5A88714" w14:textId="53179AD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D52E2C2" w14:textId="71B6889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FD1F3CF" w14:textId="75E8271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2483230B" w14:textId="2FB3B3F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1C83C04" w14:textId="77777777" w:rsidTr="009565A7">
        <w:trPr>
          <w:cantSplit/>
          <w:trHeight w:val="728"/>
        </w:trPr>
        <w:tc>
          <w:tcPr>
            <w:tcW w:w="1525" w:type="dxa"/>
            <w:shd w:val="clear" w:color="auto" w:fill="auto"/>
            <w:vAlign w:val="center"/>
          </w:tcPr>
          <w:p w14:paraId="5FD8A840" w14:textId="79B31BA0" w:rsidR="004B2D46" w:rsidRDefault="004B2D46" w:rsidP="004B2D46">
            <w:pPr>
              <w:jc w:val="center"/>
              <w:rPr>
                <w:rFonts w:ascii="GHEA Grapalat" w:hAnsi="GHEA Grapalat" w:cs="Arial LatArm"/>
                <w:lang w:val="hy-AM"/>
              </w:rPr>
            </w:pPr>
            <w:r>
              <w:rPr>
                <w:rFonts w:ascii="GHEA Grapalat" w:hAnsi="GHEA Grapalat" w:cs="Arial LatArm"/>
                <w:lang w:val="hy-AM"/>
              </w:rPr>
              <w:t>132</w:t>
            </w:r>
          </w:p>
        </w:tc>
        <w:tc>
          <w:tcPr>
            <w:tcW w:w="2520" w:type="dxa"/>
            <w:shd w:val="clear" w:color="auto" w:fill="auto"/>
            <w:vAlign w:val="center"/>
          </w:tcPr>
          <w:p w14:paraId="15BB8CDF" w14:textId="6737AF7A" w:rsidR="004B2D46" w:rsidRPr="00F072C3" w:rsidRDefault="004B2D46" w:rsidP="004B2D46">
            <w:pPr>
              <w:jc w:val="center"/>
              <w:rPr>
                <w:rFonts w:ascii="GHEA Grapalat" w:hAnsi="GHEA Grapalat"/>
                <w:sz w:val="16"/>
                <w:szCs w:val="16"/>
                <w:lang w:val="hy-AM"/>
              </w:rPr>
            </w:pPr>
            <w:r w:rsidRPr="00F072C3">
              <w:rPr>
                <w:rFonts w:ascii="GHEA Grapalat" w:hAnsi="GHEA Grapalat"/>
                <w:sz w:val="16"/>
                <w:szCs w:val="16"/>
                <w:lang w:val="hy-AM"/>
              </w:rPr>
              <w:t>33621530/</w:t>
            </w:r>
            <w:r>
              <w:rPr>
                <w:rFonts w:ascii="GHEA Grapalat" w:hAnsi="GHEA Grapalat"/>
                <w:sz w:val="16"/>
                <w:szCs w:val="16"/>
                <w:lang w:val="hy-AM"/>
              </w:rPr>
              <w:t>2</w:t>
            </w:r>
          </w:p>
        </w:tc>
        <w:tc>
          <w:tcPr>
            <w:tcW w:w="2880" w:type="dxa"/>
            <w:shd w:val="clear" w:color="auto" w:fill="auto"/>
            <w:vAlign w:val="center"/>
          </w:tcPr>
          <w:p w14:paraId="571816E2" w14:textId="5E53D0E2" w:rsidR="004B2D46" w:rsidRPr="00F072C3" w:rsidRDefault="004B2D46" w:rsidP="004B2D46">
            <w:pPr>
              <w:rPr>
                <w:rFonts w:ascii="GHEA Grapalat" w:hAnsi="GHEA Grapalat"/>
                <w:sz w:val="20"/>
                <w:szCs w:val="20"/>
              </w:rPr>
            </w:pPr>
            <w:r w:rsidRPr="00F072C3">
              <w:rPr>
                <w:rFonts w:ascii="GHEA Grapalat" w:hAnsi="GHEA Grapalat"/>
                <w:sz w:val="20"/>
                <w:szCs w:val="20"/>
              </w:rPr>
              <w:t>պերինդոպրիլարգինին</w:t>
            </w:r>
            <w:r w:rsidRPr="00F072C3">
              <w:rPr>
                <w:rFonts w:ascii="GHEA Grapalat" w:hAnsi="GHEA Grapalat"/>
                <w:sz w:val="20"/>
                <w:szCs w:val="20"/>
                <w:lang w:val="pt-BR"/>
              </w:rPr>
              <w:t xml:space="preserve">, </w:t>
            </w:r>
            <w:r w:rsidRPr="00F072C3">
              <w:rPr>
                <w:rFonts w:ascii="GHEA Grapalat" w:hAnsi="GHEA Grapalat"/>
                <w:sz w:val="20"/>
                <w:szCs w:val="20"/>
              </w:rPr>
              <w:t xml:space="preserve">ինդապամիդ C09BA04     </w:t>
            </w:r>
          </w:p>
        </w:tc>
        <w:tc>
          <w:tcPr>
            <w:tcW w:w="540" w:type="dxa"/>
            <w:shd w:val="clear" w:color="auto" w:fill="auto"/>
          </w:tcPr>
          <w:p w14:paraId="5232CE11" w14:textId="1BEFF97F" w:rsidR="004B2D46" w:rsidRDefault="004B2D46" w:rsidP="004B2D46">
            <w:r w:rsidRPr="00FF147E">
              <w:rPr>
                <w:rFonts w:ascii="GHEA Grapalat" w:hAnsi="GHEA Grapalat" w:cs="Arial"/>
                <w:sz w:val="18"/>
                <w:szCs w:val="18"/>
                <w:lang w:val="pt-BR"/>
              </w:rPr>
              <w:t>%</w:t>
            </w:r>
          </w:p>
        </w:tc>
        <w:tc>
          <w:tcPr>
            <w:tcW w:w="540" w:type="dxa"/>
            <w:shd w:val="clear" w:color="auto" w:fill="auto"/>
          </w:tcPr>
          <w:p w14:paraId="02184695" w14:textId="0FD637A9" w:rsidR="004B2D46" w:rsidRDefault="004B2D46" w:rsidP="004B2D46">
            <w:r w:rsidRPr="00FF147E">
              <w:rPr>
                <w:rFonts w:ascii="GHEA Grapalat" w:hAnsi="GHEA Grapalat" w:cs="Arial"/>
                <w:sz w:val="18"/>
                <w:szCs w:val="18"/>
                <w:lang w:val="pt-BR"/>
              </w:rPr>
              <w:t>%</w:t>
            </w:r>
          </w:p>
        </w:tc>
        <w:tc>
          <w:tcPr>
            <w:tcW w:w="630" w:type="dxa"/>
            <w:shd w:val="clear" w:color="auto" w:fill="auto"/>
          </w:tcPr>
          <w:p w14:paraId="785884E3" w14:textId="6A86CBA3" w:rsidR="004B2D46" w:rsidRDefault="004B2D46" w:rsidP="004B2D46">
            <w:r w:rsidRPr="00FF147E">
              <w:rPr>
                <w:rFonts w:ascii="GHEA Grapalat" w:hAnsi="GHEA Grapalat" w:cs="Arial"/>
                <w:sz w:val="18"/>
                <w:szCs w:val="18"/>
                <w:lang w:val="pt-BR"/>
              </w:rPr>
              <w:t>%</w:t>
            </w:r>
          </w:p>
        </w:tc>
        <w:tc>
          <w:tcPr>
            <w:tcW w:w="630" w:type="dxa"/>
            <w:shd w:val="clear" w:color="auto" w:fill="auto"/>
          </w:tcPr>
          <w:p w14:paraId="76EEF299" w14:textId="563A54E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7DDCB59" w14:textId="1180A944"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2CEE13D" w14:textId="3A0F9DD5"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5A394B5" w14:textId="154BC740"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F8CE2C2" w14:textId="7320D84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AE401D1" w14:textId="79F6024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826AADC" w14:textId="4B9B61B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E757E2F" w14:textId="02A2CF5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C7696C3" w14:textId="66319BB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C826779" w14:textId="1C0B884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3ABCB47F" w14:textId="77777777" w:rsidTr="009565A7">
        <w:trPr>
          <w:cantSplit/>
          <w:trHeight w:val="728"/>
        </w:trPr>
        <w:tc>
          <w:tcPr>
            <w:tcW w:w="1525" w:type="dxa"/>
            <w:shd w:val="clear" w:color="auto" w:fill="auto"/>
            <w:vAlign w:val="center"/>
          </w:tcPr>
          <w:p w14:paraId="2C3D9EE1" w14:textId="74653D6E" w:rsidR="004B2D46" w:rsidRDefault="004B2D46" w:rsidP="004B2D46">
            <w:pPr>
              <w:jc w:val="center"/>
              <w:rPr>
                <w:rFonts w:ascii="GHEA Grapalat" w:hAnsi="GHEA Grapalat" w:cs="Arial LatArm"/>
                <w:lang w:val="hy-AM"/>
              </w:rPr>
            </w:pPr>
            <w:r>
              <w:rPr>
                <w:rFonts w:ascii="GHEA Grapalat" w:hAnsi="GHEA Grapalat" w:cs="Arial LatArm"/>
                <w:lang w:val="hy-AM"/>
              </w:rPr>
              <w:t>133</w:t>
            </w:r>
          </w:p>
        </w:tc>
        <w:tc>
          <w:tcPr>
            <w:tcW w:w="2520" w:type="dxa"/>
            <w:shd w:val="clear" w:color="auto" w:fill="auto"/>
            <w:vAlign w:val="center"/>
          </w:tcPr>
          <w:p w14:paraId="5304F87A" w14:textId="6AF2A83C" w:rsidR="004B2D46" w:rsidRPr="00F072C3" w:rsidRDefault="004B2D46" w:rsidP="004B2D46">
            <w:pPr>
              <w:jc w:val="center"/>
              <w:rPr>
                <w:rFonts w:ascii="GHEA Grapalat" w:hAnsi="GHEA Grapalat"/>
                <w:sz w:val="16"/>
                <w:szCs w:val="16"/>
                <w:lang w:val="hy-AM"/>
              </w:rPr>
            </w:pPr>
            <w:r w:rsidRPr="00F072C3">
              <w:rPr>
                <w:rFonts w:ascii="GHEA Grapalat" w:hAnsi="GHEA Grapalat"/>
                <w:sz w:val="16"/>
                <w:szCs w:val="16"/>
                <w:lang w:val="hy-AM"/>
              </w:rPr>
              <w:t>33621530/</w:t>
            </w:r>
            <w:r>
              <w:rPr>
                <w:rFonts w:ascii="GHEA Grapalat" w:hAnsi="GHEA Grapalat"/>
                <w:sz w:val="16"/>
                <w:szCs w:val="16"/>
                <w:lang w:val="hy-AM"/>
              </w:rPr>
              <w:t>3</w:t>
            </w:r>
          </w:p>
        </w:tc>
        <w:tc>
          <w:tcPr>
            <w:tcW w:w="2880" w:type="dxa"/>
            <w:shd w:val="clear" w:color="auto" w:fill="auto"/>
            <w:vAlign w:val="center"/>
          </w:tcPr>
          <w:p w14:paraId="00BD38E4" w14:textId="7A2CE8A0" w:rsidR="004B2D46" w:rsidRPr="00F072C3" w:rsidRDefault="004B2D46" w:rsidP="004B2D46">
            <w:pPr>
              <w:rPr>
                <w:rFonts w:ascii="GHEA Grapalat" w:hAnsi="GHEA Grapalat"/>
                <w:sz w:val="20"/>
                <w:szCs w:val="20"/>
              </w:rPr>
            </w:pPr>
            <w:r w:rsidRPr="00F072C3">
              <w:rPr>
                <w:rFonts w:ascii="GHEA Grapalat" w:hAnsi="GHEA Grapalat"/>
                <w:sz w:val="20"/>
                <w:szCs w:val="20"/>
              </w:rPr>
              <w:t>պերինդոպրիլարգինին</w:t>
            </w:r>
            <w:r w:rsidRPr="00F072C3">
              <w:rPr>
                <w:rFonts w:ascii="GHEA Grapalat" w:hAnsi="GHEA Grapalat"/>
                <w:sz w:val="20"/>
                <w:szCs w:val="20"/>
                <w:lang w:val="pt-BR"/>
              </w:rPr>
              <w:t xml:space="preserve">, </w:t>
            </w:r>
            <w:r w:rsidRPr="00F072C3">
              <w:rPr>
                <w:rFonts w:ascii="GHEA Grapalat" w:hAnsi="GHEA Grapalat"/>
                <w:sz w:val="20"/>
                <w:szCs w:val="20"/>
              </w:rPr>
              <w:t xml:space="preserve">ինդապամիդ C09BA04     </w:t>
            </w:r>
          </w:p>
        </w:tc>
        <w:tc>
          <w:tcPr>
            <w:tcW w:w="540" w:type="dxa"/>
            <w:shd w:val="clear" w:color="auto" w:fill="auto"/>
          </w:tcPr>
          <w:p w14:paraId="763C2AC3" w14:textId="60434CB5" w:rsidR="004B2D46" w:rsidRDefault="004B2D46" w:rsidP="004B2D46">
            <w:r w:rsidRPr="00FF147E">
              <w:rPr>
                <w:rFonts w:ascii="GHEA Grapalat" w:hAnsi="GHEA Grapalat" w:cs="Arial"/>
                <w:sz w:val="18"/>
                <w:szCs w:val="18"/>
                <w:lang w:val="pt-BR"/>
              </w:rPr>
              <w:t>%</w:t>
            </w:r>
          </w:p>
        </w:tc>
        <w:tc>
          <w:tcPr>
            <w:tcW w:w="540" w:type="dxa"/>
            <w:shd w:val="clear" w:color="auto" w:fill="auto"/>
          </w:tcPr>
          <w:p w14:paraId="7D4173EC" w14:textId="2822114F" w:rsidR="004B2D46" w:rsidRDefault="004B2D46" w:rsidP="004B2D46">
            <w:r w:rsidRPr="00FF147E">
              <w:rPr>
                <w:rFonts w:ascii="GHEA Grapalat" w:hAnsi="GHEA Grapalat" w:cs="Arial"/>
                <w:sz w:val="18"/>
                <w:szCs w:val="18"/>
                <w:lang w:val="pt-BR"/>
              </w:rPr>
              <w:t>%</w:t>
            </w:r>
          </w:p>
        </w:tc>
        <w:tc>
          <w:tcPr>
            <w:tcW w:w="630" w:type="dxa"/>
            <w:shd w:val="clear" w:color="auto" w:fill="auto"/>
          </w:tcPr>
          <w:p w14:paraId="53091E7E" w14:textId="503F28E5" w:rsidR="004B2D46" w:rsidRDefault="004B2D46" w:rsidP="004B2D46">
            <w:r w:rsidRPr="00FF147E">
              <w:rPr>
                <w:rFonts w:ascii="GHEA Grapalat" w:hAnsi="GHEA Grapalat" w:cs="Arial"/>
                <w:sz w:val="18"/>
                <w:szCs w:val="18"/>
                <w:lang w:val="pt-BR"/>
              </w:rPr>
              <w:t>%</w:t>
            </w:r>
          </w:p>
        </w:tc>
        <w:tc>
          <w:tcPr>
            <w:tcW w:w="630" w:type="dxa"/>
            <w:shd w:val="clear" w:color="auto" w:fill="auto"/>
          </w:tcPr>
          <w:p w14:paraId="1FE3A80F" w14:textId="16D87D63"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BB30A95" w14:textId="0FEA594B"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EA9ECBE" w14:textId="0426C69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7EBFD2D" w14:textId="17278D30"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335CA47B" w14:textId="4E1670A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41EC35A" w14:textId="6DC28E9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B38FDCE" w14:textId="2300E49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46DA4D2" w14:textId="3AF9F9C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3D58F617" w14:textId="182F920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18E5961E" w14:textId="0177260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5C1532E0" w14:textId="77777777" w:rsidTr="009565A7">
        <w:trPr>
          <w:cantSplit/>
          <w:trHeight w:val="728"/>
        </w:trPr>
        <w:tc>
          <w:tcPr>
            <w:tcW w:w="1525" w:type="dxa"/>
            <w:shd w:val="clear" w:color="auto" w:fill="auto"/>
            <w:vAlign w:val="center"/>
          </w:tcPr>
          <w:p w14:paraId="1D936C1F" w14:textId="344DAFE4" w:rsidR="004B2D46" w:rsidRDefault="004B2D46" w:rsidP="004B2D46">
            <w:pPr>
              <w:jc w:val="center"/>
              <w:rPr>
                <w:rFonts w:ascii="GHEA Grapalat" w:hAnsi="GHEA Grapalat" w:cs="Arial LatArm"/>
                <w:lang w:val="hy-AM"/>
              </w:rPr>
            </w:pPr>
            <w:r>
              <w:rPr>
                <w:rFonts w:ascii="GHEA Grapalat" w:hAnsi="GHEA Grapalat" w:cs="Arial LatArm"/>
                <w:lang w:val="hy-AM"/>
              </w:rPr>
              <w:t>134</w:t>
            </w:r>
          </w:p>
        </w:tc>
        <w:tc>
          <w:tcPr>
            <w:tcW w:w="2520" w:type="dxa"/>
            <w:shd w:val="clear" w:color="auto" w:fill="auto"/>
            <w:vAlign w:val="center"/>
          </w:tcPr>
          <w:p w14:paraId="3BA7B076" w14:textId="2361829D" w:rsidR="004B2D46" w:rsidRPr="00F072C3" w:rsidRDefault="004B2D46" w:rsidP="004B2D46">
            <w:pPr>
              <w:jc w:val="center"/>
              <w:rPr>
                <w:rFonts w:ascii="GHEA Grapalat" w:hAnsi="GHEA Grapalat"/>
                <w:sz w:val="16"/>
                <w:szCs w:val="16"/>
                <w:lang w:val="hy-AM"/>
              </w:rPr>
            </w:pPr>
            <w:r>
              <w:rPr>
                <w:rFonts w:ascii="GHEA Grapalat" w:hAnsi="GHEA Grapalat"/>
                <w:sz w:val="16"/>
                <w:szCs w:val="16"/>
                <w:lang w:val="pt-BR"/>
              </w:rPr>
              <w:t>33621540/</w:t>
            </w:r>
            <w:r>
              <w:rPr>
                <w:rFonts w:ascii="GHEA Grapalat" w:hAnsi="GHEA Grapalat"/>
                <w:sz w:val="16"/>
                <w:szCs w:val="16"/>
                <w:lang w:val="hy-AM"/>
              </w:rPr>
              <w:t>1</w:t>
            </w:r>
          </w:p>
        </w:tc>
        <w:tc>
          <w:tcPr>
            <w:tcW w:w="2880" w:type="dxa"/>
            <w:shd w:val="clear" w:color="auto" w:fill="auto"/>
          </w:tcPr>
          <w:p w14:paraId="2B29787C" w14:textId="6EDC9122" w:rsidR="004B2D46" w:rsidRPr="00F072C3" w:rsidRDefault="004B2D46" w:rsidP="004B2D46">
            <w:pPr>
              <w:rPr>
                <w:rFonts w:ascii="GHEA Grapalat" w:hAnsi="GHEA Grapalat"/>
                <w:sz w:val="20"/>
                <w:szCs w:val="20"/>
              </w:rPr>
            </w:pPr>
            <w:r w:rsidRPr="00F072C3">
              <w:rPr>
                <w:rFonts w:ascii="GHEA Grapalat" w:hAnsi="GHEA Grapalat" w:cs="Sylfaen"/>
                <w:sz w:val="20"/>
                <w:szCs w:val="20"/>
              </w:rPr>
              <w:t>պապավերին</w:t>
            </w:r>
            <w:r w:rsidRPr="00F072C3">
              <w:rPr>
                <w:rFonts w:ascii="GHEA Grapalat" w:hAnsi="GHEA Grapalat" w:cs="Arial LatArm"/>
                <w:sz w:val="20"/>
                <w:szCs w:val="20"/>
              </w:rPr>
              <w:t xml:space="preserve"> (</w:t>
            </w:r>
            <w:r w:rsidRPr="00F072C3">
              <w:rPr>
                <w:rFonts w:ascii="GHEA Grapalat" w:hAnsi="GHEA Grapalat" w:cs="Sylfaen"/>
                <w:sz w:val="20"/>
                <w:szCs w:val="20"/>
              </w:rPr>
              <w:t>պապավերինի</w:t>
            </w:r>
            <w:r w:rsidRPr="00F072C3">
              <w:rPr>
                <w:rFonts w:ascii="GHEA Grapalat" w:hAnsi="GHEA Grapalat" w:cs="Arial LatArm"/>
                <w:sz w:val="20"/>
                <w:szCs w:val="20"/>
              </w:rPr>
              <w:t xml:space="preserve"> </w:t>
            </w:r>
            <w:r w:rsidRPr="00F072C3">
              <w:rPr>
                <w:rFonts w:ascii="GHEA Grapalat" w:hAnsi="GHEA Grapalat" w:cs="Sylfaen"/>
                <w:sz w:val="20"/>
                <w:szCs w:val="20"/>
              </w:rPr>
              <w:t>հիդրոքլորիդ</w:t>
            </w:r>
            <w:r w:rsidRPr="00F072C3">
              <w:rPr>
                <w:rFonts w:ascii="GHEA Grapalat" w:hAnsi="GHEA Grapalat" w:cs="Arial LatArm"/>
                <w:sz w:val="20"/>
                <w:szCs w:val="20"/>
              </w:rPr>
              <w:t>)  A03AD01</w:t>
            </w:r>
          </w:p>
        </w:tc>
        <w:tc>
          <w:tcPr>
            <w:tcW w:w="540" w:type="dxa"/>
            <w:shd w:val="clear" w:color="auto" w:fill="auto"/>
          </w:tcPr>
          <w:p w14:paraId="70FFE9D0" w14:textId="10E2B837" w:rsidR="004B2D46" w:rsidRDefault="004B2D46" w:rsidP="004B2D46">
            <w:r w:rsidRPr="00FF147E">
              <w:rPr>
                <w:rFonts w:ascii="GHEA Grapalat" w:hAnsi="GHEA Grapalat" w:cs="Arial"/>
                <w:sz w:val="18"/>
                <w:szCs w:val="18"/>
                <w:lang w:val="pt-BR"/>
              </w:rPr>
              <w:t>%</w:t>
            </w:r>
          </w:p>
        </w:tc>
        <w:tc>
          <w:tcPr>
            <w:tcW w:w="540" w:type="dxa"/>
            <w:shd w:val="clear" w:color="auto" w:fill="auto"/>
          </w:tcPr>
          <w:p w14:paraId="24B9B651" w14:textId="3DFEBF0B" w:rsidR="004B2D46" w:rsidRDefault="004B2D46" w:rsidP="004B2D46">
            <w:r w:rsidRPr="00FF147E">
              <w:rPr>
                <w:rFonts w:ascii="GHEA Grapalat" w:hAnsi="GHEA Grapalat" w:cs="Arial"/>
                <w:sz w:val="18"/>
                <w:szCs w:val="18"/>
                <w:lang w:val="pt-BR"/>
              </w:rPr>
              <w:t>%</w:t>
            </w:r>
          </w:p>
        </w:tc>
        <w:tc>
          <w:tcPr>
            <w:tcW w:w="630" w:type="dxa"/>
            <w:shd w:val="clear" w:color="auto" w:fill="auto"/>
          </w:tcPr>
          <w:p w14:paraId="03940EAE" w14:textId="2210BCA0" w:rsidR="004B2D46" w:rsidRDefault="004B2D46" w:rsidP="004B2D46">
            <w:r w:rsidRPr="00FF147E">
              <w:rPr>
                <w:rFonts w:ascii="GHEA Grapalat" w:hAnsi="GHEA Grapalat" w:cs="Arial"/>
                <w:sz w:val="18"/>
                <w:szCs w:val="18"/>
                <w:lang w:val="pt-BR"/>
              </w:rPr>
              <w:t>%</w:t>
            </w:r>
          </w:p>
        </w:tc>
        <w:tc>
          <w:tcPr>
            <w:tcW w:w="630" w:type="dxa"/>
            <w:shd w:val="clear" w:color="auto" w:fill="auto"/>
          </w:tcPr>
          <w:p w14:paraId="6203E71A" w14:textId="0A4EF36B"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AC5ABA2" w14:textId="2C703F94"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1C5641DE" w14:textId="5E9CD935"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4299739" w14:textId="636037FD"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3A9B3AAD" w14:textId="4DED1C2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026D7EF" w14:textId="5BE65D6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D36EAE8" w14:textId="744DCA9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5EDE7C27" w14:textId="22F01CB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84DD503" w14:textId="7401C22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CF19CB1" w14:textId="52FB343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25554B4" w14:textId="77777777" w:rsidTr="009565A7">
        <w:trPr>
          <w:cantSplit/>
          <w:trHeight w:val="728"/>
        </w:trPr>
        <w:tc>
          <w:tcPr>
            <w:tcW w:w="1525" w:type="dxa"/>
            <w:shd w:val="clear" w:color="auto" w:fill="auto"/>
            <w:vAlign w:val="center"/>
          </w:tcPr>
          <w:p w14:paraId="1AEA7522" w14:textId="5E9F4BB0" w:rsidR="004B2D46" w:rsidRDefault="004B2D46" w:rsidP="004B2D46">
            <w:pPr>
              <w:jc w:val="center"/>
              <w:rPr>
                <w:rFonts w:ascii="GHEA Grapalat" w:hAnsi="GHEA Grapalat" w:cs="Arial LatArm"/>
                <w:lang w:val="hy-AM"/>
              </w:rPr>
            </w:pPr>
            <w:r>
              <w:rPr>
                <w:rFonts w:ascii="GHEA Grapalat" w:hAnsi="GHEA Grapalat" w:cs="Arial LatArm"/>
                <w:lang w:val="hy-AM"/>
              </w:rPr>
              <w:t>135</w:t>
            </w:r>
          </w:p>
        </w:tc>
        <w:tc>
          <w:tcPr>
            <w:tcW w:w="2520" w:type="dxa"/>
            <w:shd w:val="clear" w:color="auto" w:fill="auto"/>
            <w:vAlign w:val="center"/>
          </w:tcPr>
          <w:p w14:paraId="2F9C55D2" w14:textId="20279806" w:rsidR="004B2D46" w:rsidRDefault="004B2D46" w:rsidP="004B2D46">
            <w:pPr>
              <w:jc w:val="center"/>
              <w:rPr>
                <w:rFonts w:ascii="GHEA Grapalat" w:hAnsi="GHEA Grapalat"/>
                <w:sz w:val="16"/>
                <w:szCs w:val="16"/>
                <w:lang w:val="pt-BR"/>
              </w:rPr>
            </w:pPr>
            <w:r>
              <w:rPr>
                <w:rFonts w:ascii="GHEA Grapalat" w:hAnsi="GHEA Grapalat"/>
                <w:sz w:val="16"/>
                <w:szCs w:val="16"/>
                <w:lang w:val="hy-AM"/>
              </w:rPr>
              <w:t>33621620/1</w:t>
            </w:r>
          </w:p>
        </w:tc>
        <w:tc>
          <w:tcPr>
            <w:tcW w:w="2880" w:type="dxa"/>
            <w:shd w:val="clear" w:color="auto" w:fill="auto"/>
            <w:vAlign w:val="center"/>
          </w:tcPr>
          <w:p w14:paraId="1B95232C" w14:textId="29FFE60A" w:rsidR="004B2D46" w:rsidRPr="00F072C3" w:rsidRDefault="004B2D46" w:rsidP="004B2D46">
            <w:pPr>
              <w:rPr>
                <w:rFonts w:ascii="GHEA Grapalat" w:hAnsi="GHEA Grapalat" w:cs="Sylfaen"/>
                <w:sz w:val="20"/>
                <w:szCs w:val="20"/>
              </w:rPr>
            </w:pPr>
            <w:r w:rsidRPr="00F072C3">
              <w:rPr>
                <w:rFonts w:ascii="GHEA Grapalat" w:hAnsi="GHEA Grapalat" w:cs="Arial"/>
                <w:sz w:val="20"/>
                <w:szCs w:val="20"/>
              </w:rPr>
              <w:t>սպիրոնոլակտոն c03da01</w:t>
            </w:r>
          </w:p>
        </w:tc>
        <w:tc>
          <w:tcPr>
            <w:tcW w:w="540" w:type="dxa"/>
            <w:shd w:val="clear" w:color="auto" w:fill="auto"/>
          </w:tcPr>
          <w:p w14:paraId="43730635" w14:textId="64C1BE24" w:rsidR="004B2D46" w:rsidRDefault="004B2D46" w:rsidP="004B2D46">
            <w:r w:rsidRPr="00FF147E">
              <w:rPr>
                <w:rFonts w:ascii="GHEA Grapalat" w:hAnsi="GHEA Grapalat" w:cs="Arial"/>
                <w:sz w:val="18"/>
                <w:szCs w:val="18"/>
                <w:lang w:val="pt-BR"/>
              </w:rPr>
              <w:t>%</w:t>
            </w:r>
          </w:p>
        </w:tc>
        <w:tc>
          <w:tcPr>
            <w:tcW w:w="540" w:type="dxa"/>
            <w:shd w:val="clear" w:color="auto" w:fill="auto"/>
          </w:tcPr>
          <w:p w14:paraId="2EC1F413" w14:textId="70F3DD70" w:rsidR="004B2D46" w:rsidRDefault="004B2D46" w:rsidP="004B2D46">
            <w:r w:rsidRPr="00FF147E">
              <w:rPr>
                <w:rFonts w:ascii="GHEA Grapalat" w:hAnsi="GHEA Grapalat" w:cs="Arial"/>
                <w:sz w:val="18"/>
                <w:szCs w:val="18"/>
                <w:lang w:val="pt-BR"/>
              </w:rPr>
              <w:t>%</w:t>
            </w:r>
          </w:p>
        </w:tc>
        <w:tc>
          <w:tcPr>
            <w:tcW w:w="630" w:type="dxa"/>
            <w:shd w:val="clear" w:color="auto" w:fill="auto"/>
          </w:tcPr>
          <w:p w14:paraId="61BD480E" w14:textId="7720FB05" w:rsidR="004B2D46" w:rsidRDefault="004B2D46" w:rsidP="004B2D46">
            <w:r w:rsidRPr="00FF147E">
              <w:rPr>
                <w:rFonts w:ascii="GHEA Grapalat" w:hAnsi="GHEA Grapalat" w:cs="Arial"/>
                <w:sz w:val="18"/>
                <w:szCs w:val="18"/>
                <w:lang w:val="pt-BR"/>
              </w:rPr>
              <w:t>%</w:t>
            </w:r>
          </w:p>
        </w:tc>
        <w:tc>
          <w:tcPr>
            <w:tcW w:w="630" w:type="dxa"/>
            <w:shd w:val="clear" w:color="auto" w:fill="auto"/>
          </w:tcPr>
          <w:p w14:paraId="3582220B" w14:textId="11DD090B"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C60DB7B" w14:textId="6943E67B"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0AD0F593" w14:textId="42459DFF"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D69AD7F" w14:textId="7D50BEAC"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A31913E" w14:textId="1C5EABD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A9DC287" w14:textId="2F99103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13C8811" w14:textId="6762185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A3CB18B" w14:textId="708A65A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573F244" w14:textId="0282211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C22138F" w14:textId="0A0EC8A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A6B416D" w14:textId="77777777" w:rsidTr="009565A7">
        <w:trPr>
          <w:cantSplit/>
          <w:trHeight w:val="728"/>
        </w:trPr>
        <w:tc>
          <w:tcPr>
            <w:tcW w:w="1525" w:type="dxa"/>
            <w:shd w:val="clear" w:color="auto" w:fill="auto"/>
            <w:vAlign w:val="center"/>
          </w:tcPr>
          <w:p w14:paraId="6D4DDEE2" w14:textId="1FB9BB95" w:rsidR="004B2D46" w:rsidRDefault="004B2D46" w:rsidP="004B2D46">
            <w:pPr>
              <w:jc w:val="center"/>
              <w:rPr>
                <w:rFonts w:ascii="GHEA Grapalat" w:hAnsi="GHEA Grapalat" w:cs="Arial LatArm"/>
                <w:lang w:val="hy-AM"/>
              </w:rPr>
            </w:pPr>
            <w:r>
              <w:rPr>
                <w:rFonts w:ascii="GHEA Grapalat" w:hAnsi="GHEA Grapalat" w:cs="Arial LatArm"/>
                <w:lang w:val="hy-AM"/>
              </w:rPr>
              <w:t>136</w:t>
            </w:r>
          </w:p>
        </w:tc>
        <w:tc>
          <w:tcPr>
            <w:tcW w:w="2520" w:type="dxa"/>
            <w:shd w:val="clear" w:color="auto" w:fill="auto"/>
            <w:vAlign w:val="center"/>
          </w:tcPr>
          <w:p w14:paraId="5F6C771D" w14:textId="335DF375" w:rsidR="004B2D46" w:rsidRDefault="004B2D46" w:rsidP="004B2D46">
            <w:pPr>
              <w:jc w:val="center"/>
              <w:rPr>
                <w:rFonts w:ascii="GHEA Grapalat" w:hAnsi="GHEA Grapalat"/>
                <w:sz w:val="16"/>
                <w:szCs w:val="16"/>
                <w:lang w:val="hy-AM"/>
              </w:rPr>
            </w:pPr>
            <w:r>
              <w:rPr>
                <w:rFonts w:ascii="GHEA Grapalat" w:hAnsi="GHEA Grapalat"/>
                <w:sz w:val="16"/>
                <w:szCs w:val="16"/>
                <w:lang w:val="hy-AM"/>
              </w:rPr>
              <w:t>33621620/2</w:t>
            </w:r>
          </w:p>
        </w:tc>
        <w:tc>
          <w:tcPr>
            <w:tcW w:w="2880" w:type="dxa"/>
            <w:shd w:val="clear" w:color="auto" w:fill="auto"/>
            <w:vAlign w:val="center"/>
          </w:tcPr>
          <w:p w14:paraId="5F228CD8" w14:textId="3651AF6A" w:rsidR="004B2D46" w:rsidRPr="00F072C3" w:rsidRDefault="004B2D46" w:rsidP="004B2D46">
            <w:pPr>
              <w:rPr>
                <w:rFonts w:ascii="GHEA Grapalat" w:hAnsi="GHEA Grapalat" w:cs="Arial"/>
                <w:sz w:val="20"/>
                <w:szCs w:val="20"/>
              </w:rPr>
            </w:pPr>
            <w:r w:rsidRPr="00F072C3">
              <w:rPr>
                <w:rFonts w:ascii="GHEA Grapalat" w:hAnsi="GHEA Grapalat" w:cs="Arial"/>
                <w:sz w:val="20"/>
                <w:szCs w:val="20"/>
              </w:rPr>
              <w:t>սպիրոնոլակտոն c03da01</w:t>
            </w:r>
          </w:p>
        </w:tc>
        <w:tc>
          <w:tcPr>
            <w:tcW w:w="540" w:type="dxa"/>
            <w:shd w:val="clear" w:color="auto" w:fill="auto"/>
          </w:tcPr>
          <w:p w14:paraId="4B82173B" w14:textId="77A852B3" w:rsidR="004B2D46" w:rsidRDefault="004B2D46" w:rsidP="004B2D46">
            <w:r w:rsidRPr="00FF147E">
              <w:rPr>
                <w:rFonts w:ascii="GHEA Grapalat" w:hAnsi="GHEA Grapalat" w:cs="Arial"/>
                <w:sz w:val="18"/>
                <w:szCs w:val="18"/>
                <w:lang w:val="pt-BR"/>
              </w:rPr>
              <w:t>%</w:t>
            </w:r>
          </w:p>
        </w:tc>
        <w:tc>
          <w:tcPr>
            <w:tcW w:w="540" w:type="dxa"/>
            <w:shd w:val="clear" w:color="auto" w:fill="auto"/>
          </w:tcPr>
          <w:p w14:paraId="58C20753" w14:textId="568306B9" w:rsidR="004B2D46" w:rsidRDefault="004B2D46" w:rsidP="004B2D46">
            <w:r w:rsidRPr="00FF147E">
              <w:rPr>
                <w:rFonts w:ascii="GHEA Grapalat" w:hAnsi="GHEA Grapalat" w:cs="Arial"/>
                <w:sz w:val="18"/>
                <w:szCs w:val="18"/>
                <w:lang w:val="pt-BR"/>
              </w:rPr>
              <w:t>%</w:t>
            </w:r>
          </w:p>
        </w:tc>
        <w:tc>
          <w:tcPr>
            <w:tcW w:w="630" w:type="dxa"/>
            <w:shd w:val="clear" w:color="auto" w:fill="auto"/>
          </w:tcPr>
          <w:p w14:paraId="269FF3A4" w14:textId="474AF829" w:rsidR="004B2D46" w:rsidRDefault="004B2D46" w:rsidP="004B2D46">
            <w:r w:rsidRPr="00FF147E">
              <w:rPr>
                <w:rFonts w:ascii="GHEA Grapalat" w:hAnsi="GHEA Grapalat" w:cs="Arial"/>
                <w:sz w:val="18"/>
                <w:szCs w:val="18"/>
                <w:lang w:val="pt-BR"/>
              </w:rPr>
              <w:t>%</w:t>
            </w:r>
          </w:p>
        </w:tc>
        <w:tc>
          <w:tcPr>
            <w:tcW w:w="630" w:type="dxa"/>
            <w:shd w:val="clear" w:color="auto" w:fill="auto"/>
          </w:tcPr>
          <w:p w14:paraId="6152910D" w14:textId="67B0B52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7937B96" w14:textId="6CEDF517"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2FF8F77E" w14:textId="03CB0E0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7D3B79FB" w14:textId="1DAFBD8E"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6DC390E3" w14:textId="76F3012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29A344D" w14:textId="1E0F7D0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0D52DBC" w14:textId="394C837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D48753E" w14:textId="086ABB5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FC6A451" w14:textId="553B6D5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229A7445" w14:textId="74343CC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759968CA" w14:textId="77777777" w:rsidTr="009565A7">
        <w:trPr>
          <w:cantSplit/>
          <w:trHeight w:val="728"/>
        </w:trPr>
        <w:tc>
          <w:tcPr>
            <w:tcW w:w="1525" w:type="dxa"/>
            <w:shd w:val="clear" w:color="auto" w:fill="auto"/>
            <w:vAlign w:val="center"/>
          </w:tcPr>
          <w:p w14:paraId="3E25F9F4" w14:textId="1956135B" w:rsidR="004B2D46" w:rsidRDefault="004B2D46" w:rsidP="004B2D46">
            <w:pPr>
              <w:jc w:val="center"/>
              <w:rPr>
                <w:rFonts w:ascii="GHEA Grapalat" w:hAnsi="GHEA Grapalat" w:cs="Arial LatArm"/>
                <w:lang w:val="hy-AM"/>
              </w:rPr>
            </w:pPr>
            <w:r>
              <w:rPr>
                <w:rFonts w:ascii="GHEA Grapalat" w:hAnsi="GHEA Grapalat" w:cs="Arial LatArm"/>
                <w:lang w:val="hy-AM"/>
              </w:rPr>
              <w:t>137</w:t>
            </w:r>
          </w:p>
        </w:tc>
        <w:tc>
          <w:tcPr>
            <w:tcW w:w="2520" w:type="dxa"/>
            <w:shd w:val="clear" w:color="auto" w:fill="auto"/>
            <w:vAlign w:val="center"/>
          </w:tcPr>
          <w:p w14:paraId="51F2DF08" w14:textId="16315B35" w:rsidR="004B2D46" w:rsidRDefault="004B2D46" w:rsidP="004B2D46">
            <w:pPr>
              <w:jc w:val="center"/>
              <w:rPr>
                <w:rFonts w:ascii="GHEA Grapalat" w:hAnsi="GHEA Grapalat"/>
                <w:sz w:val="16"/>
                <w:szCs w:val="16"/>
                <w:lang w:val="hy-AM"/>
              </w:rPr>
            </w:pPr>
            <w:r w:rsidRPr="00F072C3">
              <w:rPr>
                <w:rFonts w:ascii="GHEA Grapalat" w:hAnsi="GHEA Grapalat"/>
                <w:sz w:val="16"/>
                <w:szCs w:val="16"/>
                <w:lang w:val="hy-AM"/>
              </w:rPr>
              <w:t>33621640/</w:t>
            </w:r>
            <w:r>
              <w:rPr>
                <w:rFonts w:ascii="GHEA Grapalat" w:hAnsi="GHEA Grapalat"/>
                <w:sz w:val="16"/>
                <w:szCs w:val="16"/>
                <w:lang w:val="hy-AM"/>
              </w:rPr>
              <w:t>1</w:t>
            </w:r>
          </w:p>
        </w:tc>
        <w:tc>
          <w:tcPr>
            <w:tcW w:w="2880" w:type="dxa"/>
            <w:shd w:val="clear" w:color="auto" w:fill="auto"/>
            <w:vAlign w:val="center"/>
          </w:tcPr>
          <w:p w14:paraId="6D630421" w14:textId="7E84CF3A" w:rsidR="004B2D46" w:rsidRPr="00F072C3" w:rsidRDefault="004B2D46" w:rsidP="004B2D46">
            <w:pPr>
              <w:rPr>
                <w:rFonts w:ascii="GHEA Grapalat" w:hAnsi="GHEA Grapalat" w:cs="Arial"/>
                <w:sz w:val="20"/>
                <w:szCs w:val="20"/>
              </w:rPr>
            </w:pPr>
            <w:r w:rsidRPr="00F072C3">
              <w:rPr>
                <w:rFonts w:ascii="GHEA Grapalat" w:hAnsi="GHEA Grapalat"/>
                <w:sz w:val="20"/>
                <w:szCs w:val="20"/>
              </w:rPr>
              <w:t>հիդրոկորտիզոն a01ac03, a07ea02,c05aa01,d07aa02, d07xa01, h02ab09,s01ba02, s01cb03, s02ba01</w:t>
            </w:r>
          </w:p>
        </w:tc>
        <w:tc>
          <w:tcPr>
            <w:tcW w:w="540" w:type="dxa"/>
            <w:shd w:val="clear" w:color="auto" w:fill="auto"/>
          </w:tcPr>
          <w:p w14:paraId="0AA2581C" w14:textId="0F79A540" w:rsidR="004B2D46" w:rsidRDefault="004B2D46" w:rsidP="004B2D46">
            <w:r w:rsidRPr="00FF147E">
              <w:rPr>
                <w:rFonts w:ascii="GHEA Grapalat" w:hAnsi="GHEA Grapalat" w:cs="Arial"/>
                <w:sz w:val="18"/>
                <w:szCs w:val="18"/>
                <w:lang w:val="pt-BR"/>
              </w:rPr>
              <w:t>%</w:t>
            </w:r>
          </w:p>
        </w:tc>
        <w:tc>
          <w:tcPr>
            <w:tcW w:w="540" w:type="dxa"/>
            <w:shd w:val="clear" w:color="auto" w:fill="auto"/>
          </w:tcPr>
          <w:p w14:paraId="111ACFDD" w14:textId="7BA5DCEB" w:rsidR="004B2D46" w:rsidRDefault="004B2D46" w:rsidP="004B2D46">
            <w:r w:rsidRPr="00FF147E">
              <w:rPr>
                <w:rFonts w:ascii="GHEA Grapalat" w:hAnsi="GHEA Grapalat" w:cs="Arial"/>
                <w:sz w:val="18"/>
                <w:szCs w:val="18"/>
                <w:lang w:val="pt-BR"/>
              </w:rPr>
              <w:t>%</w:t>
            </w:r>
          </w:p>
        </w:tc>
        <w:tc>
          <w:tcPr>
            <w:tcW w:w="630" w:type="dxa"/>
            <w:shd w:val="clear" w:color="auto" w:fill="auto"/>
          </w:tcPr>
          <w:p w14:paraId="4CA512C6" w14:textId="221F14CA" w:rsidR="004B2D46" w:rsidRDefault="004B2D46" w:rsidP="004B2D46">
            <w:r w:rsidRPr="00FF147E">
              <w:rPr>
                <w:rFonts w:ascii="GHEA Grapalat" w:hAnsi="GHEA Grapalat" w:cs="Arial"/>
                <w:sz w:val="18"/>
                <w:szCs w:val="18"/>
                <w:lang w:val="pt-BR"/>
              </w:rPr>
              <w:t>%</w:t>
            </w:r>
          </w:p>
        </w:tc>
        <w:tc>
          <w:tcPr>
            <w:tcW w:w="630" w:type="dxa"/>
            <w:shd w:val="clear" w:color="auto" w:fill="auto"/>
          </w:tcPr>
          <w:p w14:paraId="73CE0653" w14:textId="01235273"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1D59A89" w14:textId="7FE06F95"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A964154" w14:textId="1FE562C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154F8E7" w14:textId="7A07A7CE"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3DD710A" w14:textId="637F981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1464C2D" w14:textId="533D0D4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0E50F07" w14:textId="475C5F7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6E7E2741" w14:textId="01A0F1D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8B4D84A" w14:textId="63DF104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CDA8126" w14:textId="130B97A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FF13D58" w14:textId="77777777" w:rsidTr="009565A7">
        <w:trPr>
          <w:cantSplit/>
          <w:trHeight w:val="728"/>
        </w:trPr>
        <w:tc>
          <w:tcPr>
            <w:tcW w:w="1525" w:type="dxa"/>
            <w:shd w:val="clear" w:color="auto" w:fill="auto"/>
            <w:vAlign w:val="center"/>
          </w:tcPr>
          <w:p w14:paraId="73C575B3" w14:textId="04CB12BE" w:rsidR="004B2D46" w:rsidRDefault="004B2D46" w:rsidP="004B2D46">
            <w:pPr>
              <w:jc w:val="center"/>
              <w:rPr>
                <w:rFonts w:ascii="GHEA Grapalat" w:hAnsi="GHEA Grapalat" w:cs="Arial LatArm"/>
                <w:lang w:val="hy-AM"/>
              </w:rPr>
            </w:pPr>
            <w:r>
              <w:rPr>
                <w:rFonts w:ascii="GHEA Grapalat" w:hAnsi="GHEA Grapalat" w:cs="Arial LatArm"/>
                <w:lang w:val="hy-AM"/>
              </w:rPr>
              <w:t>138</w:t>
            </w:r>
          </w:p>
        </w:tc>
        <w:tc>
          <w:tcPr>
            <w:tcW w:w="2520" w:type="dxa"/>
            <w:shd w:val="clear" w:color="auto" w:fill="auto"/>
            <w:vAlign w:val="center"/>
          </w:tcPr>
          <w:p w14:paraId="7941459E" w14:textId="7D9AB838" w:rsidR="004B2D46" w:rsidRPr="00F072C3" w:rsidRDefault="004B2D46" w:rsidP="004B2D46">
            <w:pPr>
              <w:jc w:val="center"/>
              <w:rPr>
                <w:rFonts w:ascii="GHEA Grapalat" w:hAnsi="GHEA Grapalat"/>
                <w:sz w:val="16"/>
                <w:szCs w:val="16"/>
                <w:lang w:val="hy-AM"/>
              </w:rPr>
            </w:pPr>
            <w:r w:rsidRPr="00F072C3">
              <w:rPr>
                <w:rFonts w:ascii="GHEA Grapalat" w:hAnsi="GHEA Grapalat"/>
                <w:sz w:val="16"/>
                <w:szCs w:val="16"/>
                <w:lang w:val="hy-AM"/>
              </w:rPr>
              <w:t>33621640/</w:t>
            </w:r>
            <w:r>
              <w:rPr>
                <w:rFonts w:ascii="GHEA Grapalat" w:hAnsi="GHEA Grapalat"/>
                <w:sz w:val="16"/>
                <w:szCs w:val="16"/>
                <w:lang w:val="hy-AM"/>
              </w:rPr>
              <w:t>2</w:t>
            </w:r>
          </w:p>
        </w:tc>
        <w:tc>
          <w:tcPr>
            <w:tcW w:w="2880" w:type="dxa"/>
            <w:shd w:val="clear" w:color="auto" w:fill="auto"/>
            <w:vAlign w:val="center"/>
          </w:tcPr>
          <w:p w14:paraId="5818A653" w14:textId="339A3B33" w:rsidR="004B2D46" w:rsidRPr="00F072C3" w:rsidRDefault="004B2D46" w:rsidP="004B2D46">
            <w:pPr>
              <w:rPr>
                <w:rFonts w:ascii="GHEA Grapalat" w:hAnsi="GHEA Grapalat"/>
                <w:sz w:val="20"/>
                <w:szCs w:val="20"/>
              </w:rPr>
            </w:pPr>
            <w:r w:rsidRPr="00F072C3">
              <w:rPr>
                <w:rFonts w:ascii="GHEA Grapalat" w:hAnsi="GHEA Grapalat"/>
                <w:sz w:val="20"/>
                <w:szCs w:val="20"/>
              </w:rPr>
              <w:t>հիդրոկորտիզոն</w:t>
            </w:r>
            <w:r w:rsidRPr="00C05B9C">
              <w:rPr>
                <w:rFonts w:ascii="GHEA Grapalat" w:hAnsi="GHEA Grapalat"/>
                <w:sz w:val="20"/>
                <w:szCs w:val="20"/>
                <w:lang w:val="pt-BR"/>
              </w:rPr>
              <w:t xml:space="preserve"> a01ac03, a07ea02,c05aa01,d07aa02, d07xa01, h02ab09,s01ba02, s01cb03, s02ba01</w:t>
            </w:r>
          </w:p>
        </w:tc>
        <w:tc>
          <w:tcPr>
            <w:tcW w:w="540" w:type="dxa"/>
            <w:shd w:val="clear" w:color="auto" w:fill="auto"/>
          </w:tcPr>
          <w:p w14:paraId="44B19598" w14:textId="48C5446B" w:rsidR="004B2D46" w:rsidRDefault="004B2D46" w:rsidP="004B2D46">
            <w:r w:rsidRPr="00FF147E">
              <w:rPr>
                <w:rFonts w:ascii="GHEA Grapalat" w:hAnsi="GHEA Grapalat" w:cs="Arial"/>
                <w:sz w:val="18"/>
                <w:szCs w:val="18"/>
                <w:lang w:val="pt-BR"/>
              </w:rPr>
              <w:t>%</w:t>
            </w:r>
          </w:p>
        </w:tc>
        <w:tc>
          <w:tcPr>
            <w:tcW w:w="540" w:type="dxa"/>
            <w:shd w:val="clear" w:color="auto" w:fill="auto"/>
          </w:tcPr>
          <w:p w14:paraId="6BC4C115" w14:textId="25190AED" w:rsidR="004B2D46" w:rsidRDefault="004B2D46" w:rsidP="004B2D46">
            <w:r w:rsidRPr="00FF147E">
              <w:rPr>
                <w:rFonts w:ascii="GHEA Grapalat" w:hAnsi="GHEA Grapalat" w:cs="Arial"/>
                <w:sz w:val="18"/>
                <w:szCs w:val="18"/>
                <w:lang w:val="pt-BR"/>
              </w:rPr>
              <w:t>%</w:t>
            </w:r>
          </w:p>
        </w:tc>
        <w:tc>
          <w:tcPr>
            <w:tcW w:w="630" w:type="dxa"/>
            <w:shd w:val="clear" w:color="auto" w:fill="auto"/>
          </w:tcPr>
          <w:p w14:paraId="76302CCD" w14:textId="1D6D3F55" w:rsidR="004B2D46" w:rsidRDefault="004B2D46" w:rsidP="004B2D46">
            <w:r w:rsidRPr="00FF147E">
              <w:rPr>
                <w:rFonts w:ascii="GHEA Grapalat" w:hAnsi="GHEA Grapalat" w:cs="Arial"/>
                <w:sz w:val="18"/>
                <w:szCs w:val="18"/>
                <w:lang w:val="pt-BR"/>
              </w:rPr>
              <w:t>%</w:t>
            </w:r>
          </w:p>
        </w:tc>
        <w:tc>
          <w:tcPr>
            <w:tcW w:w="630" w:type="dxa"/>
            <w:shd w:val="clear" w:color="auto" w:fill="auto"/>
          </w:tcPr>
          <w:p w14:paraId="31339D26" w14:textId="431EA3C0"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4208B34" w14:textId="6025ADA0"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0F891FE9" w14:textId="3E0B566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A99F534" w14:textId="12BD8505"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1F609147" w14:textId="30FABEA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6B20BE9" w14:textId="68322C8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77FCF8D" w14:textId="3DC7665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D4A08E6" w14:textId="166974C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C442DA2" w14:textId="7F806AE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E975DAB" w14:textId="3EC5858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47DCB058" w14:textId="77777777" w:rsidTr="009565A7">
        <w:trPr>
          <w:cantSplit/>
          <w:trHeight w:val="728"/>
        </w:trPr>
        <w:tc>
          <w:tcPr>
            <w:tcW w:w="1525" w:type="dxa"/>
            <w:shd w:val="clear" w:color="auto" w:fill="auto"/>
            <w:vAlign w:val="center"/>
          </w:tcPr>
          <w:p w14:paraId="71A5328D" w14:textId="7865E8DF" w:rsidR="004B2D46" w:rsidRDefault="004B2D46" w:rsidP="004B2D46">
            <w:pPr>
              <w:jc w:val="center"/>
              <w:rPr>
                <w:rFonts w:ascii="GHEA Grapalat" w:hAnsi="GHEA Grapalat" w:cs="Arial LatArm"/>
                <w:lang w:val="hy-AM"/>
              </w:rPr>
            </w:pPr>
            <w:r>
              <w:rPr>
                <w:rFonts w:ascii="GHEA Grapalat" w:hAnsi="GHEA Grapalat" w:cs="Arial LatArm"/>
                <w:lang w:val="hy-AM"/>
              </w:rPr>
              <w:t>139</w:t>
            </w:r>
          </w:p>
        </w:tc>
        <w:tc>
          <w:tcPr>
            <w:tcW w:w="2520" w:type="dxa"/>
            <w:shd w:val="clear" w:color="auto" w:fill="auto"/>
            <w:vAlign w:val="center"/>
          </w:tcPr>
          <w:p w14:paraId="69912F40" w14:textId="78A3A918" w:rsidR="004B2D46" w:rsidRPr="00F072C3" w:rsidRDefault="004B2D46" w:rsidP="004B2D46">
            <w:pPr>
              <w:jc w:val="center"/>
              <w:rPr>
                <w:rFonts w:ascii="GHEA Grapalat" w:hAnsi="GHEA Grapalat"/>
                <w:sz w:val="16"/>
                <w:szCs w:val="16"/>
                <w:lang w:val="hy-AM"/>
              </w:rPr>
            </w:pPr>
            <w:r>
              <w:rPr>
                <w:rFonts w:ascii="GHEA Grapalat" w:hAnsi="GHEA Grapalat"/>
                <w:color w:val="333333"/>
                <w:sz w:val="16"/>
                <w:szCs w:val="16"/>
                <w:lang w:val="hy-AM"/>
              </w:rPr>
              <w:t>33621740/1</w:t>
            </w:r>
          </w:p>
        </w:tc>
        <w:tc>
          <w:tcPr>
            <w:tcW w:w="2880" w:type="dxa"/>
            <w:shd w:val="clear" w:color="auto" w:fill="auto"/>
          </w:tcPr>
          <w:p w14:paraId="01CE96FA" w14:textId="399B081D" w:rsidR="004B2D46" w:rsidRPr="00F072C3" w:rsidRDefault="004B2D46" w:rsidP="004B2D46">
            <w:pPr>
              <w:rPr>
                <w:rFonts w:ascii="GHEA Grapalat" w:hAnsi="GHEA Grapalat"/>
                <w:sz w:val="20"/>
                <w:szCs w:val="20"/>
              </w:rPr>
            </w:pPr>
            <w:r>
              <w:rPr>
                <w:rFonts w:ascii="GHEA Grapalat" w:hAnsi="GHEA Grapalat" w:cs="Sylfaen"/>
                <w:sz w:val="20"/>
                <w:szCs w:val="20"/>
                <w:lang w:val="hy-AM"/>
              </w:rPr>
              <w:t xml:space="preserve">ամլոդիպին </w:t>
            </w:r>
            <w:r>
              <w:rPr>
                <w:rFonts w:ascii="GHEA Grapalat" w:hAnsi="GHEA Grapalat" w:cs="Sylfaen"/>
                <w:sz w:val="20"/>
                <w:szCs w:val="20"/>
              </w:rPr>
              <w:t xml:space="preserve"> c08ca01</w:t>
            </w:r>
          </w:p>
        </w:tc>
        <w:tc>
          <w:tcPr>
            <w:tcW w:w="540" w:type="dxa"/>
            <w:shd w:val="clear" w:color="auto" w:fill="auto"/>
          </w:tcPr>
          <w:p w14:paraId="6D82976F" w14:textId="52DE913D" w:rsidR="004B2D46" w:rsidRDefault="004B2D46" w:rsidP="004B2D46">
            <w:r w:rsidRPr="00FF147E">
              <w:rPr>
                <w:rFonts w:ascii="GHEA Grapalat" w:hAnsi="GHEA Grapalat" w:cs="Arial"/>
                <w:sz w:val="18"/>
                <w:szCs w:val="18"/>
                <w:lang w:val="pt-BR"/>
              </w:rPr>
              <w:t>%</w:t>
            </w:r>
          </w:p>
        </w:tc>
        <w:tc>
          <w:tcPr>
            <w:tcW w:w="540" w:type="dxa"/>
            <w:shd w:val="clear" w:color="auto" w:fill="auto"/>
          </w:tcPr>
          <w:p w14:paraId="45F87A62" w14:textId="4CC4DAC6" w:rsidR="004B2D46" w:rsidRDefault="004B2D46" w:rsidP="004B2D46">
            <w:r w:rsidRPr="00FF147E">
              <w:rPr>
                <w:rFonts w:ascii="GHEA Grapalat" w:hAnsi="GHEA Grapalat" w:cs="Arial"/>
                <w:sz w:val="18"/>
                <w:szCs w:val="18"/>
                <w:lang w:val="pt-BR"/>
              </w:rPr>
              <w:t>%</w:t>
            </w:r>
          </w:p>
        </w:tc>
        <w:tc>
          <w:tcPr>
            <w:tcW w:w="630" w:type="dxa"/>
            <w:shd w:val="clear" w:color="auto" w:fill="auto"/>
          </w:tcPr>
          <w:p w14:paraId="687BD226" w14:textId="03237154" w:rsidR="004B2D46" w:rsidRDefault="004B2D46" w:rsidP="004B2D46">
            <w:r w:rsidRPr="00FF147E">
              <w:rPr>
                <w:rFonts w:ascii="GHEA Grapalat" w:hAnsi="GHEA Grapalat" w:cs="Arial"/>
                <w:sz w:val="18"/>
                <w:szCs w:val="18"/>
                <w:lang w:val="pt-BR"/>
              </w:rPr>
              <w:t>%</w:t>
            </w:r>
          </w:p>
        </w:tc>
        <w:tc>
          <w:tcPr>
            <w:tcW w:w="630" w:type="dxa"/>
            <w:shd w:val="clear" w:color="auto" w:fill="auto"/>
          </w:tcPr>
          <w:p w14:paraId="7139DFC2" w14:textId="097CC96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449FB27" w14:textId="2082AEC4"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534F3BD" w14:textId="53FE1BF5"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B777B11" w14:textId="0BA4DBF9"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1B91A1C" w14:textId="1E705EF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52B8354" w14:textId="67E461C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15A2195" w14:textId="25AF13F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9C7128B" w14:textId="66B2DE2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051F27EE" w14:textId="7C92FEF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174B893D" w14:textId="3AA1990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68425431" w14:textId="77777777" w:rsidTr="009565A7">
        <w:trPr>
          <w:cantSplit/>
          <w:trHeight w:val="728"/>
        </w:trPr>
        <w:tc>
          <w:tcPr>
            <w:tcW w:w="1525" w:type="dxa"/>
            <w:shd w:val="clear" w:color="auto" w:fill="auto"/>
            <w:vAlign w:val="center"/>
          </w:tcPr>
          <w:p w14:paraId="66AC6412" w14:textId="53A4CC31" w:rsidR="004B2D46" w:rsidRDefault="004B2D46" w:rsidP="004B2D46">
            <w:pPr>
              <w:jc w:val="center"/>
              <w:rPr>
                <w:rFonts w:ascii="GHEA Grapalat" w:hAnsi="GHEA Grapalat" w:cs="Arial LatArm"/>
                <w:lang w:val="hy-AM"/>
              </w:rPr>
            </w:pPr>
            <w:r>
              <w:rPr>
                <w:rFonts w:ascii="GHEA Grapalat" w:hAnsi="GHEA Grapalat" w:cs="Arial LatArm"/>
                <w:lang w:val="hy-AM"/>
              </w:rPr>
              <w:lastRenderedPageBreak/>
              <w:t>140</w:t>
            </w:r>
          </w:p>
        </w:tc>
        <w:tc>
          <w:tcPr>
            <w:tcW w:w="2520" w:type="dxa"/>
            <w:shd w:val="clear" w:color="auto" w:fill="auto"/>
            <w:vAlign w:val="center"/>
          </w:tcPr>
          <w:p w14:paraId="7E87F44E" w14:textId="743A5F52" w:rsidR="004B2D46" w:rsidRDefault="004B2D46" w:rsidP="004B2D46">
            <w:pPr>
              <w:jc w:val="center"/>
              <w:rPr>
                <w:rFonts w:ascii="GHEA Grapalat" w:hAnsi="GHEA Grapalat"/>
                <w:color w:val="333333"/>
                <w:sz w:val="16"/>
                <w:szCs w:val="16"/>
                <w:lang w:val="hy-AM"/>
              </w:rPr>
            </w:pPr>
            <w:r>
              <w:rPr>
                <w:rFonts w:ascii="GHEA Grapalat" w:hAnsi="GHEA Grapalat"/>
                <w:color w:val="333333"/>
                <w:sz w:val="16"/>
                <w:szCs w:val="16"/>
                <w:lang w:val="hy-AM"/>
              </w:rPr>
              <w:t>33621740/2</w:t>
            </w:r>
          </w:p>
        </w:tc>
        <w:tc>
          <w:tcPr>
            <w:tcW w:w="2880" w:type="dxa"/>
            <w:shd w:val="clear" w:color="auto" w:fill="auto"/>
          </w:tcPr>
          <w:p w14:paraId="40B45882" w14:textId="7E67BFBA" w:rsidR="004B2D46" w:rsidRDefault="004B2D46" w:rsidP="004B2D46">
            <w:pPr>
              <w:rPr>
                <w:rFonts w:ascii="GHEA Grapalat" w:hAnsi="GHEA Grapalat" w:cs="Sylfaen"/>
                <w:sz w:val="20"/>
                <w:szCs w:val="20"/>
                <w:lang w:val="hy-AM"/>
              </w:rPr>
            </w:pPr>
            <w:r>
              <w:rPr>
                <w:rFonts w:ascii="GHEA Grapalat" w:hAnsi="GHEA Grapalat" w:cs="Sylfaen"/>
                <w:sz w:val="20"/>
                <w:szCs w:val="20"/>
                <w:lang w:val="hy-AM"/>
              </w:rPr>
              <w:t xml:space="preserve">ամլոդիպին </w:t>
            </w:r>
            <w:r>
              <w:rPr>
                <w:rFonts w:ascii="GHEA Grapalat" w:hAnsi="GHEA Grapalat" w:cs="Sylfaen"/>
                <w:sz w:val="20"/>
                <w:szCs w:val="20"/>
              </w:rPr>
              <w:t xml:space="preserve"> c08ca01</w:t>
            </w:r>
          </w:p>
        </w:tc>
        <w:tc>
          <w:tcPr>
            <w:tcW w:w="540" w:type="dxa"/>
            <w:shd w:val="clear" w:color="auto" w:fill="auto"/>
          </w:tcPr>
          <w:p w14:paraId="61B45CF3" w14:textId="3F76BF3B" w:rsidR="004B2D46" w:rsidRDefault="004B2D46" w:rsidP="004B2D46">
            <w:r w:rsidRPr="00FF147E">
              <w:rPr>
                <w:rFonts w:ascii="GHEA Grapalat" w:hAnsi="GHEA Grapalat" w:cs="Arial"/>
                <w:sz w:val="18"/>
                <w:szCs w:val="18"/>
                <w:lang w:val="pt-BR"/>
              </w:rPr>
              <w:t>%</w:t>
            </w:r>
          </w:p>
        </w:tc>
        <w:tc>
          <w:tcPr>
            <w:tcW w:w="540" w:type="dxa"/>
            <w:shd w:val="clear" w:color="auto" w:fill="auto"/>
          </w:tcPr>
          <w:p w14:paraId="5F5EBB6E" w14:textId="3709AC01" w:rsidR="004B2D46" w:rsidRDefault="004B2D46" w:rsidP="004B2D46">
            <w:r w:rsidRPr="00FF147E">
              <w:rPr>
                <w:rFonts w:ascii="GHEA Grapalat" w:hAnsi="GHEA Grapalat" w:cs="Arial"/>
                <w:sz w:val="18"/>
                <w:szCs w:val="18"/>
                <w:lang w:val="pt-BR"/>
              </w:rPr>
              <w:t>%</w:t>
            </w:r>
          </w:p>
        </w:tc>
        <w:tc>
          <w:tcPr>
            <w:tcW w:w="630" w:type="dxa"/>
            <w:shd w:val="clear" w:color="auto" w:fill="auto"/>
          </w:tcPr>
          <w:p w14:paraId="50494D0B" w14:textId="01BF6801" w:rsidR="004B2D46" w:rsidRDefault="004B2D46" w:rsidP="004B2D46">
            <w:r w:rsidRPr="00FF147E">
              <w:rPr>
                <w:rFonts w:ascii="GHEA Grapalat" w:hAnsi="GHEA Grapalat" w:cs="Arial"/>
                <w:sz w:val="18"/>
                <w:szCs w:val="18"/>
                <w:lang w:val="pt-BR"/>
              </w:rPr>
              <w:t>%</w:t>
            </w:r>
          </w:p>
        </w:tc>
        <w:tc>
          <w:tcPr>
            <w:tcW w:w="630" w:type="dxa"/>
            <w:shd w:val="clear" w:color="auto" w:fill="auto"/>
          </w:tcPr>
          <w:p w14:paraId="271D6FEC" w14:textId="134752C1"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F5B6ACE" w14:textId="50774E4C"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611D31E8" w14:textId="568379D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38107FA7" w14:textId="4E979A0D"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6BFDF27F" w14:textId="57F7E4D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84CE142" w14:textId="3F873A5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86A62D8" w14:textId="489CDEB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745E9EFB" w14:textId="7702336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D05EAF5" w14:textId="2E4BD66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1713A8E0" w14:textId="6477EEAA"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32490675" w14:textId="77777777" w:rsidTr="009565A7">
        <w:trPr>
          <w:cantSplit/>
          <w:trHeight w:val="728"/>
        </w:trPr>
        <w:tc>
          <w:tcPr>
            <w:tcW w:w="1525" w:type="dxa"/>
            <w:shd w:val="clear" w:color="auto" w:fill="auto"/>
            <w:vAlign w:val="center"/>
          </w:tcPr>
          <w:p w14:paraId="3606BC47" w14:textId="368983AE" w:rsidR="004B2D46" w:rsidRDefault="004B2D46" w:rsidP="004B2D46">
            <w:pPr>
              <w:jc w:val="center"/>
              <w:rPr>
                <w:rFonts w:ascii="GHEA Grapalat" w:hAnsi="GHEA Grapalat" w:cs="Arial LatArm"/>
                <w:lang w:val="hy-AM"/>
              </w:rPr>
            </w:pPr>
            <w:r>
              <w:rPr>
                <w:rFonts w:ascii="GHEA Grapalat" w:hAnsi="GHEA Grapalat" w:cs="Arial LatArm"/>
                <w:lang w:val="hy-AM"/>
              </w:rPr>
              <w:t>141</w:t>
            </w:r>
          </w:p>
        </w:tc>
        <w:tc>
          <w:tcPr>
            <w:tcW w:w="2520" w:type="dxa"/>
            <w:shd w:val="clear" w:color="auto" w:fill="auto"/>
            <w:vAlign w:val="center"/>
          </w:tcPr>
          <w:p w14:paraId="3B71BAFC" w14:textId="548D877F" w:rsidR="004B2D46" w:rsidRDefault="004B2D46" w:rsidP="004B2D46">
            <w:pPr>
              <w:jc w:val="center"/>
              <w:rPr>
                <w:rFonts w:ascii="GHEA Grapalat" w:hAnsi="GHEA Grapalat"/>
                <w:color w:val="333333"/>
                <w:sz w:val="16"/>
                <w:szCs w:val="16"/>
                <w:lang w:val="hy-AM"/>
              </w:rPr>
            </w:pPr>
            <w:r>
              <w:rPr>
                <w:rFonts w:ascii="GHEA Grapalat" w:hAnsi="GHEA Grapalat"/>
                <w:sz w:val="16"/>
                <w:szCs w:val="16"/>
                <w:lang w:val="hy-AM"/>
              </w:rPr>
              <w:t>33621760/1</w:t>
            </w:r>
          </w:p>
        </w:tc>
        <w:tc>
          <w:tcPr>
            <w:tcW w:w="2880" w:type="dxa"/>
            <w:shd w:val="clear" w:color="auto" w:fill="auto"/>
            <w:vAlign w:val="center"/>
          </w:tcPr>
          <w:p w14:paraId="151F26C6" w14:textId="5493F272" w:rsidR="004B2D46" w:rsidRDefault="004B2D46" w:rsidP="004B2D46">
            <w:pPr>
              <w:rPr>
                <w:rFonts w:ascii="GHEA Grapalat" w:hAnsi="GHEA Grapalat" w:cs="Sylfaen"/>
                <w:sz w:val="20"/>
                <w:szCs w:val="20"/>
                <w:lang w:val="hy-AM"/>
              </w:rPr>
            </w:pPr>
            <w:r w:rsidRPr="00F072C3">
              <w:rPr>
                <w:rFonts w:ascii="GHEA Grapalat" w:hAnsi="GHEA Grapalat"/>
                <w:sz w:val="20"/>
                <w:szCs w:val="20"/>
              </w:rPr>
              <w:t>էնալապրիլ</w:t>
            </w:r>
            <w:r w:rsidRPr="00F072C3">
              <w:rPr>
                <w:rFonts w:ascii="GHEA Grapalat" w:hAnsi="GHEA Grapalat"/>
                <w:sz w:val="20"/>
                <w:szCs w:val="20"/>
                <w:lang w:val="pt-BR"/>
              </w:rPr>
              <w:t xml:space="preserve"> c09aa03</w:t>
            </w:r>
          </w:p>
        </w:tc>
        <w:tc>
          <w:tcPr>
            <w:tcW w:w="540" w:type="dxa"/>
            <w:shd w:val="clear" w:color="auto" w:fill="auto"/>
          </w:tcPr>
          <w:p w14:paraId="671F2982" w14:textId="49930DC1" w:rsidR="004B2D46" w:rsidRDefault="004B2D46" w:rsidP="004B2D46">
            <w:r w:rsidRPr="00FF147E">
              <w:rPr>
                <w:rFonts w:ascii="GHEA Grapalat" w:hAnsi="GHEA Grapalat" w:cs="Arial"/>
                <w:sz w:val="18"/>
                <w:szCs w:val="18"/>
                <w:lang w:val="pt-BR"/>
              </w:rPr>
              <w:t>%</w:t>
            </w:r>
          </w:p>
        </w:tc>
        <w:tc>
          <w:tcPr>
            <w:tcW w:w="540" w:type="dxa"/>
            <w:shd w:val="clear" w:color="auto" w:fill="auto"/>
          </w:tcPr>
          <w:p w14:paraId="3188472E" w14:textId="0918868C" w:rsidR="004B2D46" w:rsidRDefault="004B2D46" w:rsidP="004B2D46">
            <w:r w:rsidRPr="00FF147E">
              <w:rPr>
                <w:rFonts w:ascii="GHEA Grapalat" w:hAnsi="GHEA Grapalat" w:cs="Arial"/>
                <w:sz w:val="18"/>
                <w:szCs w:val="18"/>
                <w:lang w:val="pt-BR"/>
              </w:rPr>
              <w:t>%</w:t>
            </w:r>
          </w:p>
        </w:tc>
        <w:tc>
          <w:tcPr>
            <w:tcW w:w="630" w:type="dxa"/>
            <w:shd w:val="clear" w:color="auto" w:fill="auto"/>
          </w:tcPr>
          <w:p w14:paraId="541F7937" w14:textId="2705A298" w:rsidR="004B2D46" w:rsidRDefault="004B2D46" w:rsidP="004B2D46">
            <w:r w:rsidRPr="00FF147E">
              <w:rPr>
                <w:rFonts w:ascii="GHEA Grapalat" w:hAnsi="GHEA Grapalat" w:cs="Arial"/>
                <w:sz w:val="18"/>
                <w:szCs w:val="18"/>
                <w:lang w:val="pt-BR"/>
              </w:rPr>
              <w:t>%</w:t>
            </w:r>
          </w:p>
        </w:tc>
        <w:tc>
          <w:tcPr>
            <w:tcW w:w="630" w:type="dxa"/>
            <w:shd w:val="clear" w:color="auto" w:fill="auto"/>
          </w:tcPr>
          <w:p w14:paraId="567A1416" w14:textId="323E83E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461796B" w14:textId="0C03A330"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4A7BC727" w14:textId="0CE62645"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0993EF60" w14:textId="28FDC036"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B52DEF0" w14:textId="5C133EB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53F6559" w14:textId="41D55CB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C1FB7BC" w14:textId="4517F37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7D88E2D" w14:textId="2A7C0BA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9D316F5" w14:textId="2E6CAEF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6224A133" w14:textId="680BE32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33F219B7" w14:textId="77777777" w:rsidTr="009565A7">
        <w:trPr>
          <w:cantSplit/>
          <w:trHeight w:val="728"/>
        </w:trPr>
        <w:tc>
          <w:tcPr>
            <w:tcW w:w="1525" w:type="dxa"/>
            <w:shd w:val="clear" w:color="auto" w:fill="auto"/>
            <w:vAlign w:val="center"/>
          </w:tcPr>
          <w:p w14:paraId="0A69F4B2" w14:textId="69D155B3" w:rsidR="004B2D46" w:rsidRDefault="004B2D46" w:rsidP="004B2D46">
            <w:pPr>
              <w:jc w:val="center"/>
              <w:rPr>
                <w:rFonts w:ascii="GHEA Grapalat" w:hAnsi="GHEA Grapalat" w:cs="Arial LatArm"/>
                <w:lang w:val="hy-AM"/>
              </w:rPr>
            </w:pPr>
            <w:r>
              <w:rPr>
                <w:rFonts w:ascii="GHEA Grapalat" w:hAnsi="GHEA Grapalat" w:cs="Arial LatArm"/>
                <w:lang w:val="hy-AM"/>
              </w:rPr>
              <w:t>142</w:t>
            </w:r>
          </w:p>
        </w:tc>
        <w:tc>
          <w:tcPr>
            <w:tcW w:w="2520" w:type="dxa"/>
            <w:shd w:val="clear" w:color="auto" w:fill="auto"/>
            <w:vAlign w:val="center"/>
          </w:tcPr>
          <w:p w14:paraId="1DDD154D" w14:textId="1ED1942A" w:rsidR="004B2D46" w:rsidRDefault="004B2D46" w:rsidP="004B2D46">
            <w:pPr>
              <w:jc w:val="center"/>
              <w:rPr>
                <w:rFonts w:ascii="GHEA Grapalat" w:hAnsi="GHEA Grapalat"/>
                <w:sz w:val="16"/>
                <w:szCs w:val="16"/>
                <w:lang w:val="hy-AM"/>
              </w:rPr>
            </w:pPr>
            <w:r>
              <w:rPr>
                <w:rFonts w:ascii="GHEA Grapalat" w:hAnsi="GHEA Grapalat"/>
                <w:sz w:val="16"/>
                <w:szCs w:val="16"/>
                <w:lang w:val="hy-AM"/>
              </w:rPr>
              <w:t>33621760/2</w:t>
            </w:r>
          </w:p>
        </w:tc>
        <w:tc>
          <w:tcPr>
            <w:tcW w:w="2880" w:type="dxa"/>
            <w:shd w:val="clear" w:color="auto" w:fill="auto"/>
            <w:vAlign w:val="center"/>
          </w:tcPr>
          <w:p w14:paraId="4586ED22" w14:textId="692DC474" w:rsidR="004B2D46" w:rsidRPr="00F072C3" w:rsidRDefault="004B2D46" w:rsidP="004B2D46">
            <w:pPr>
              <w:rPr>
                <w:rFonts w:ascii="GHEA Grapalat" w:hAnsi="GHEA Grapalat"/>
                <w:sz w:val="20"/>
                <w:szCs w:val="20"/>
              </w:rPr>
            </w:pPr>
            <w:r w:rsidRPr="00F072C3">
              <w:rPr>
                <w:rFonts w:ascii="GHEA Grapalat" w:hAnsi="GHEA Grapalat"/>
                <w:sz w:val="20"/>
                <w:szCs w:val="20"/>
              </w:rPr>
              <w:t>էնալապրիլ</w:t>
            </w:r>
            <w:r w:rsidRPr="00F072C3">
              <w:rPr>
                <w:rFonts w:ascii="GHEA Grapalat" w:hAnsi="GHEA Grapalat"/>
                <w:sz w:val="20"/>
                <w:szCs w:val="20"/>
                <w:lang w:val="pt-BR"/>
              </w:rPr>
              <w:t xml:space="preserve"> c09aa03</w:t>
            </w:r>
          </w:p>
        </w:tc>
        <w:tc>
          <w:tcPr>
            <w:tcW w:w="540" w:type="dxa"/>
            <w:shd w:val="clear" w:color="auto" w:fill="auto"/>
          </w:tcPr>
          <w:p w14:paraId="64441A19" w14:textId="29837E5B" w:rsidR="004B2D46" w:rsidRDefault="004B2D46" w:rsidP="004B2D46">
            <w:r w:rsidRPr="00FF147E">
              <w:rPr>
                <w:rFonts w:ascii="GHEA Grapalat" w:hAnsi="GHEA Grapalat" w:cs="Arial"/>
                <w:sz w:val="18"/>
                <w:szCs w:val="18"/>
                <w:lang w:val="pt-BR"/>
              </w:rPr>
              <w:t>%</w:t>
            </w:r>
          </w:p>
        </w:tc>
        <w:tc>
          <w:tcPr>
            <w:tcW w:w="540" w:type="dxa"/>
            <w:shd w:val="clear" w:color="auto" w:fill="auto"/>
          </w:tcPr>
          <w:p w14:paraId="23AA2EBD" w14:textId="0CEE56B8" w:rsidR="004B2D46" w:rsidRDefault="004B2D46" w:rsidP="004B2D46">
            <w:r w:rsidRPr="00FF147E">
              <w:rPr>
                <w:rFonts w:ascii="GHEA Grapalat" w:hAnsi="GHEA Grapalat" w:cs="Arial"/>
                <w:sz w:val="18"/>
                <w:szCs w:val="18"/>
                <w:lang w:val="pt-BR"/>
              </w:rPr>
              <w:t>%</w:t>
            </w:r>
          </w:p>
        </w:tc>
        <w:tc>
          <w:tcPr>
            <w:tcW w:w="630" w:type="dxa"/>
            <w:shd w:val="clear" w:color="auto" w:fill="auto"/>
          </w:tcPr>
          <w:p w14:paraId="52CFD396" w14:textId="1E3B5C7C" w:rsidR="004B2D46" w:rsidRDefault="004B2D46" w:rsidP="004B2D46">
            <w:r w:rsidRPr="00FF147E">
              <w:rPr>
                <w:rFonts w:ascii="GHEA Grapalat" w:hAnsi="GHEA Grapalat" w:cs="Arial"/>
                <w:sz w:val="18"/>
                <w:szCs w:val="18"/>
                <w:lang w:val="pt-BR"/>
              </w:rPr>
              <w:t>%</w:t>
            </w:r>
          </w:p>
        </w:tc>
        <w:tc>
          <w:tcPr>
            <w:tcW w:w="630" w:type="dxa"/>
            <w:shd w:val="clear" w:color="auto" w:fill="auto"/>
          </w:tcPr>
          <w:p w14:paraId="09F513E9" w14:textId="23568A23"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A099322" w14:textId="0298194B"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7C5E4FBF" w14:textId="7456CD8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9264EC4" w14:textId="29C3A924"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DA8A31F" w14:textId="695A8D5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2986C803" w14:textId="3153AFA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2B3D636" w14:textId="42E4A4F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382D9528" w14:textId="73D7055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7BFFA92" w14:textId="1A8218F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2AFC811E" w14:textId="2B15F82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1937E3F3" w14:textId="77777777" w:rsidTr="009565A7">
        <w:trPr>
          <w:cantSplit/>
          <w:trHeight w:val="728"/>
        </w:trPr>
        <w:tc>
          <w:tcPr>
            <w:tcW w:w="1525" w:type="dxa"/>
            <w:shd w:val="clear" w:color="auto" w:fill="auto"/>
            <w:vAlign w:val="center"/>
          </w:tcPr>
          <w:p w14:paraId="42EC06BE" w14:textId="1030AD08" w:rsidR="004B2D46" w:rsidRDefault="004B2D46" w:rsidP="004B2D46">
            <w:pPr>
              <w:jc w:val="center"/>
              <w:rPr>
                <w:rFonts w:ascii="GHEA Grapalat" w:hAnsi="GHEA Grapalat" w:cs="Arial LatArm"/>
                <w:lang w:val="hy-AM"/>
              </w:rPr>
            </w:pPr>
            <w:r>
              <w:rPr>
                <w:rFonts w:ascii="GHEA Grapalat" w:hAnsi="GHEA Grapalat" w:cs="Arial LatArm"/>
                <w:lang w:val="hy-AM"/>
              </w:rPr>
              <w:t>143</w:t>
            </w:r>
          </w:p>
        </w:tc>
        <w:tc>
          <w:tcPr>
            <w:tcW w:w="2520" w:type="dxa"/>
            <w:shd w:val="clear" w:color="auto" w:fill="auto"/>
            <w:vAlign w:val="center"/>
          </w:tcPr>
          <w:p w14:paraId="366AD7E2" w14:textId="77777777" w:rsidR="004B2D46" w:rsidRDefault="004B2D46" w:rsidP="004B2D46">
            <w:pPr>
              <w:jc w:val="center"/>
              <w:rPr>
                <w:rFonts w:ascii="GHEA Grapalat" w:hAnsi="GHEA Grapalat"/>
                <w:sz w:val="16"/>
                <w:szCs w:val="16"/>
              </w:rPr>
            </w:pPr>
            <w:r>
              <w:rPr>
                <w:rFonts w:ascii="GHEA Grapalat" w:hAnsi="GHEA Grapalat"/>
                <w:sz w:val="16"/>
                <w:szCs w:val="16"/>
                <w:lang w:val="hy-AM"/>
              </w:rPr>
              <w:t>33621760/</w:t>
            </w:r>
            <w:r>
              <w:rPr>
                <w:rFonts w:ascii="GHEA Grapalat" w:hAnsi="GHEA Grapalat"/>
                <w:sz w:val="16"/>
                <w:szCs w:val="16"/>
              </w:rPr>
              <w:t>3</w:t>
            </w:r>
          </w:p>
          <w:p w14:paraId="73CB7399" w14:textId="77777777" w:rsidR="004B2D46" w:rsidRDefault="004B2D46" w:rsidP="004B2D46">
            <w:pPr>
              <w:jc w:val="center"/>
              <w:rPr>
                <w:rFonts w:ascii="GHEA Grapalat" w:hAnsi="GHEA Grapalat"/>
                <w:sz w:val="16"/>
                <w:szCs w:val="16"/>
                <w:lang w:val="hy-AM"/>
              </w:rPr>
            </w:pPr>
          </w:p>
        </w:tc>
        <w:tc>
          <w:tcPr>
            <w:tcW w:w="2880" w:type="dxa"/>
            <w:shd w:val="clear" w:color="auto" w:fill="auto"/>
            <w:vAlign w:val="center"/>
          </w:tcPr>
          <w:p w14:paraId="5F1EA6D9" w14:textId="3BE8D9FC" w:rsidR="004B2D46" w:rsidRPr="00F072C3" w:rsidRDefault="004B2D46" w:rsidP="004B2D46">
            <w:pPr>
              <w:rPr>
                <w:rFonts w:ascii="GHEA Grapalat" w:hAnsi="GHEA Grapalat"/>
                <w:sz w:val="20"/>
                <w:szCs w:val="20"/>
              </w:rPr>
            </w:pPr>
            <w:r w:rsidRPr="00F072C3">
              <w:rPr>
                <w:rFonts w:ascii="GHEA Grapalat" w:hAnsi="GHEA Grapalat"/>
                <w:sz w:val="20"/>
                <w:szCs w:val="20"/>
              </w:rPr>
              <w:t>էնալապրիլ</w:t>
            </w:r>
            <w:r w:rsidRPr="00F072C3">
              <w:rPr>
                <w:rFonts w:ascii="GHEA Grapalat" w:hAnsi="GHEA Grapalat"/>
                <w:sz w:val="20"/>
                <w:szCs w:val="20"/>
                <w:lang w:val="pt-BR"/>
              </w:rPr>
              <w:t xml:space="preserve"> c09aa03</w:t>
            </w:r>
          </w:p>
        </w:tc>
        <w:tc>
          <w:tcPr>
            <w:tcW w:w="540" w:type="dxa"/>
            <w:shd w:val="clear" w:color="auto" w:fill="auto"/>
          </w:tcPr>
          <w:p w14:paraId="35F3ACD2" w14:textId="34932959" w:rsidR="004B2D46" w:rsidRDefault="004B2D46" w:rsidP="004B2D46">
            <w:r w:rsidRPr="00FF147E">
              <w:rPr>
                <w:rFonts w:ascii="GHEA Grapalat" w:hAnsi="GHEA Grapalat" w:cs="Arial"/>
                <w:sz w:val="18"/>
                <w:szCs w:val="18"/>
                <w:lang w:val="pt-BR"/>
              </w:rPr>
              <w:t>%</w:t>
            </w:r>
          </w:p>
        </w:tc>
        <w:tc>
          <w:tcPr>
            <w:tcW w:w="540" w:type="dxa"/>
            <w:shd w:val="clear" w:color="auto" w:fill="auto"/>
          </w:tcPr>
          <w:p w14:paraId="6039D3E5" w14:textId="2E818A9D" w:rsidR="004B2D46" w:rsidRDefault="004B2D46" w:rsidP="004B2D46">
            <w:r w:rsidRPr="00FF147E">
              <w:rPr>
                <w:rFonts w:ascii="GHEA Grapalat" w:hAnsi="GHEA Grapalat" w:cs="Arial"/>
                <w:sz w:val="18"/>
                <w:szCs w:val="18"/>
                <w:lang w:val="pt-BR"/>
              </w:rPr>
              <w:t>%</w:t>
            </w:r>
          </w:p>
        </w:tc>
        <w:tc>
          <w:tcPr>
            <w:tcW w:w="630" w:type="dxa"/>
            <w:shd w:val="clear" w:color="auto" w:fill="auto"/>
          </w:tcPr>
          <w:p w14:paraId="2582EFB4" w14:textId="6657C6E1" w:rsidR="004B2D46" w:rsidRDefault="004B2D46" w:rsidP="004B2D46">
            <w:r w:rsidRPr="00FF147E">
              <w:rPr>
                <w:rFonts w:ascii="GHEA Grapalat" w:hAnsi="GHEA Grapalat" w:cs="Arial"/>
                <w:sz w:val="18"/>
                <w:szCs w:val="18"/>
                <w:lang w:val="pt-BR"/>
              </w:rPr>
              <w:t>%</w:t>
            </w:r>
          </w:p>
        </w:tc>
        <w:tc>
          <w:tcPr>
            <w:tcW w:w="630" w:type="dxa"/>
            <w:shd w:val="clear" w:color="auto" w:fill="auto"/>
          </w:tcPr>
          <w:p w14:paraId="2B329B5E" w14:textId="49FE1F0E"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4F7F29DB" w14:textId="200F1635"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C75A60D" w14:textId="4117912E"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870255A" w14:textId="523C9588"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7155C55C" w14:textId="51ECEA5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2814832" w14:textId="7286703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4BB5DB0" w14:textId="5898F45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305F346" w14:textId="1AF3C87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6526FBC" w14:textId="0C05B67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3957F0E" w14:textId="04DDD7B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5C1CC09A" w14:textId="77777777" w:rsidTr="009565A7">
        <w:trPr>
          <w:cantSplit/>
          <w:trHeight w:val="728"/>
        </w:trPr>
        <w:tc>
          <w:tcPr>
            <w:tcW w:w="1525" w:type="dxa"/>
            <w:shd w:val="clear" w:color="auto" w:fill="auto"/>
            <w:vAlign w:val="center"/>
          </w:tcPr>
          <w:p w14:paraId="33431D7D" w14:textId="5615C802" w:rsidR="004B2D46" w:rsidRDefault="004B2D46" w:rsidP="004B2D46">
            <w:pPr>
              <w:jc w:val="center"/>
              <w:rPr>
                <w:rFonts w:ascii="GHEA Grapalat" w:hAnsi="GHEA Grapalat" w:cs="Arial LatArm"/>
                <w:lang w:val="hy-AM"/>
              </w:rPr>
            </w:pPr>
            <w:r>
              <w:rPr>
                <w:rFonts w:ascii="GHEA Grapalat" w:hAnsi="GHEA Grapalat" w:cs="Arial LatArm"/>
                <w:lang w:val="hy-AM"/>
              </w:rPr>
              <w:t>144</w:t>
            </w:r>
          </w:p>
        </w:tc>
        <w:tc>
          <w:tcPr>
            <w:tcW w:w="2520" w:type="dxa"/>
            <w:shd w:val="clear" w:color="auto" w:fill="auto"/>
            <w:vAlign w:val="center"/>
          </w:tcPr>
          <w:p w14:paraId="30CF0274" w14:textId="1CA6DC6E" w:rsidR="004B2D46" w:rsidRDefault="004B2D46" w:rsidP="004B2D46">
            <w:pPr>
              <w:jc w:val="center"/>
              <w:rPr>
                <w:rFonts w:ascii="GHEA Grapalat" w:hAnsi="GHEA Grapalat"/>
                <w:sz w:val="16"/>
                <w:szCs w:val="16"/>
                <w:lang w:val="hy-AM"/>
              </w:rPr>
            </w:pPr>
            <w:r>
              <w:rPr>
                <w:rFonts w:ascii="GHEA Grapalat" w:hAnsi="GHEA Grapalat"/>
                <w:sz w:val="16"/>
                <w:szCs w:val="16"/>
                <w:lang w:val="hy-AM"/>
              </w:rPr>
              <w:t>33621761/1</w:t>
            </w:r>
          </w:p>
        </w:tc>
        <w:tc>
          <w:tcPr>
            <w:tcW w:w="2880" w:type="dxa"/>
            <w:shd w:val="clear" w:color="auto" w:fill="auto"/>
            <w:vAlign w:val="center"/>
          </w:tcPr>
          <w:p w14:paraId="109DDEE8" w14:textId="48632A6C" w:rsidR="004B2D46" w:rsidRPr="00F072C3" w:rsidRDefault="004B2D46" w:rsidP="004B2D46">
            <w:pPr>
              <w:rPr>
                <w:rFonts w:ascii="GHEA Grapalat" w:hAnsi="GHEA Grapalat"/>
                <w:sz w:val="20"/>
                <w:szCs w:val="20"/>
              </w:rPr>
            </w:pPr>
            <w:r w:rsidRPr="00F072C3">
              <w:rPr>
                <w:rFonts w:ascii="GHEA Grapalat" w:hAnsi="GHEA Grapalat"/>
                <w:sz w:val="20"/>
                <w:szCs w:val="20"/>
              </w:rPr>
              <w:t>ացետիլսալիցիլաթթու, մագնեզիումի հիդրօքսիդ B01AC30</w:t>
            </w:r>
          </w:p>
        </w:tc>
        <w:tc>
          <w:tcPr>
            <w:tcW w:w="540" w:type="dxa"/>
            <w:shd w:val="clear" w:color="auto" w:fill="auto"/>
          </w:tcPr>
          <w:p w14:paraId="137D17B1" w14:textId="0CA60F55" w:rsidR="004B2D46" w:rsidRDefault="004B2D46" w:rsidP="004B2D46">
            <w:r w:rsidRPr="00FF147E">
              <w:rPr>
                <w:rFonts w:ascii="GHEA Grapalat" w:hAnsi="GHEA Grapalat" w:cs="Arial"/>
                <w:sz w:val="18"/>
                <w:szCs w:val="18"/>
                <w:lang w:val="pt-BR"/>
              </w:rPr>
              <w:t>%</w:t>
            </w:r>
          </w:p>
        </w:tc>
        <w:tc>
          <w:tcPr>
            <w:tcW w:w="540" w:type="dxa"/>
            <w:shd w:val="clear" w:color="auto" w:fill="auto"/>
          </w:tcPr>
          <w:p w14:paraId="410297A0" w14:textId="3AAF8499" w:rsidR="004B2D46" w:rsidRDefault="004B2D46" w:rsidP="004B2D46">
            <w:r w:rsidRPr="00FF147E">
              <w:rPr>
                <w:rFonts w:ascii="GHEA Grapalat" w:hAnsi="GHEA Grapalat" w:cs="Arial"/>
                <w:sz w:val="18"/>
                <w:szCs w:val="18"/>
                <w:lang w:val="pt-BR"/>
              </w:rPr>
              <w:t>%</w:t>
            </w:r>
          </w:p>
        </w:tc>
        <w:tc>
          <w:tcPr>
            <w:tcW w:w="630" w:type="dxa"/>
            <w:shd w:val="clear" w:color="auto" w:fill="auto"/>
          </w:tcPr>
          <w:p w14:paraId="1B7FA30E" w14:textId="50758AAA" w:rsidR="004B2D46" w:rsidRDefault="004B2D46" w:rsidP="004B2D46">
            <w:r w:rsidRPr="00FF147E">
              <w:rPr>
                <w:rFonts w:ascii="GHEA Grapalat" w:hAnsi="GHEA Grapalat" w:cs="Arial"/>
                <w:sz w:val="18"/>
                <w:szCs w:val="18"/>
                <w:lang w:val="pt-BR"/>
              </w:rPr>
              <w:t>%</w:t>
            </w:r>
          </w:p>
        </w:tc>
        <w:tc>
          <w:tcPr>
            <w:tcW w:w="630" w:type="dxa"/>
            <w:shd w:val="clear" w:color="auto" w:fill="auto"/>
          </w:tcPr>
          <w:p w14:paraId="0A9EFFF8" w14:textId="34FA3AB9"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0CE8332" w14:textId="7DD3BF6D"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D8BCE2F" w14:textId="40296329"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771C3AE" w14:textId="794158DF"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426CC58C" w14:textId="08E6099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1E375CE" w14:textId="2A8B999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6E2B59E4" w14:textId="7EE377D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0247BEA" w14:textId="155F827C"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2B26BB0" w14:textId="5236E10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1DA3B2A" w14:textId="4DA988B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0CBB41BD" w14:textId="77777777" w:rsidTr="009565A7">
        <w:trPr>
          <w:cantSplit/>
          <w:trHeight w:val="728"/>
        </w:trPr>
        <w:tc>
          <w:tcPr>
            <w:tcW w:w="1525" w:type="dxa"/>
            <w:shd w:val="clear" w:color="auto" w:fill="auto"/>
            <w:vAlign w:val="center"/>
          </w:tcPr>
          <w:p w14:paraId="5CF2C9EC" w14:textId="06D5AF34" w:rsidR="004B2D46" w:rsidRDefault="004B2D46" w:rsidP="004B2D46">
            <w:pPr>
              <w:jc w:val="center"/>
              <w:rPr>
                <w:rFonts w:ascii="GHEA Grapalat" w:hAnsi="GHEA Grapalat" w:cs="Arial LatArm"/>
                <w:lang w:val="hy-AM"/>
              </w:rPr>
            </w:pPr>
            <w:r>
              <w:rPr>
                <w:rFonts w:ascii="GHEA Grapalat" w:hAnsi="GHEA Grapalat" w:cs="Arial LatArm"/>
                <w:lang w:val="hy-AM"/>
              </w:rPr>
              <w:t>145</w:t>
            </w:r>
          </w:p>
        </w:tc>
        <w:tc>
          <w:tcPr>
            <w:tcW w:w="2520" w:type="dxa"/>
            <w:shd w:val="clear" w:color="auto" w:fill="auto"/>
            <w:vAlign w:val="center"/>
          </w:tcPr>
          <w:p w14:paraId="69394A0F" w14:textId="4EAF1E11" w:rsidR="004B2D46" w:rsidRDefault="004B2D46" w:rsidP="004B2D46">
            <w:pPr>
              <w:jc w:val="center"/>
              <w:rPr>
                <w:rFonts w:ascii="GHEA Grapalat" w:hAnsi="GHEA Grapalat"/>
                <w:sz w:val="16"/>
                <w:szCs w:val="16"/>
                <w:lang w:val="hy-AM"/>
              </w:rPr>
            </w:pPr>
            <w:r w:rsidRPr="00B94CF1">
              <w:rPr>
                <w:rFonts w:ascii="GHEA Grapalat" w:hAnsi="GHEA Grapalat"/>
                <w:sz w:val="16"/>
                <w:szCs w:val="16"/>
                <w:lang w:val="hy-AM"/>
              </w:rPr>
              <w:t>33631120/</w:t>
            </w:r>
            <w:r>
              <w:rPr>
                <w:rFonts w:ascii="GHEA Grapalat" w:hAnsi="GHEA Grapalat"/>
                <w:sz w:val="16"/>
                <w:szCs w:val="16"/>
                <w:lang w:val="hy-AM"/>
              </w:rPr>
              <w:t>1</w:t>
            </w:r>
          </w:p>
        </w:tc>
        <w:tc>
          <w:tcPr>
            <w:tcW w:w="2880" w:type="dxa"/>
            <w:shd w:val="clear" w:color="auto" w:fill="auto"/>
            <w:vAlign w:val="center"/>
          </w:tcPr>
          <w:p w14:paraId="55DB0DCB" w14:textId="2F214EE7" w:rsidR="004B2D46" w:rsidRPr="00F072C3" w:rsidRDefault="004B2D46" w:rsidP="004B2D46">
            <w:pPr>
              <w:rPr>
                <w:rFonts w:ascii="GHEA Grapalat" w:hAnsi="GHEA Grapalat"/>
                <w:sz w:val="20"/>
                <w:szCs w:val="20"/>
              </w:rPr>
            </w:pPr>
            <w:r w:rsidRPr="00B94CF1">
              <w:rPr>
                <w:rFonts w:ascii="GHEA Grapalat" w:hAnsi="GHEA Grapalat" w:cs="Sylfaen"/>
              </w:rPr>
              <w:t>տերբինաֆին</w:t>
            </w:r>
            <w:r w:rsidRPr="00B94CF1">
              <w:rPr>
                <w:rFonts w:ascii="GHEA Grapalat" w:hAnsi="GHEA Grapalat"/>
              </w:rPr>
              <w:t xml:space="preserve"> d01ae15, d01ba02</w:t>
            </w:r>
          </w:p>
        </w:tc>
        <w:tc>
          <w:tcPr>
            <w:tcW w:w="540" w:type="dxa"/>
            <w:shd w:val="clear" w:color="auto" w:fill="auto"/>
          </w:tcPr>
          <w:p w14:paraId="4FAD179C" w14:textId="59A6D4BE" w:rsidR="004B2D46" w:rsidRDefault="004B2D46" w:rsidP="004B2D46">
            <w:r w:rsidRPr="00FF147E">
              <w:rPr>
                <w:rFonts w:ascii="GHEA Grapalat" w:hAnsi="GHEA Grapalat" w:cs="Arial"/>
                <w:sz w:val="18"/>
                <w:szCs w:val="18"/>
                <w:lang w:val="pt-BR"/>
              </w:rPr>
              <w:t>%</w:t>
            </w:r>
          </w:p>
        </w:tc>
        <w:tc>
          <w:tcPr>
            <w:tcW w:w="540" w:type="dxa"/>
            <w:shd w:val="clear" w:color="auto" w:fill="auto"/>
          </w:tcPr>
          <w:p w14:paraId="3E6FA6F8" w14:textId="7A7EBA12" w:rsidR="004B2D46" w:rsidRDefault="004B2D46" w:rsidP="004B2D46">
            <w:r w:rsidRPr="00FF147E">
              <w:rPr>
                <w:rFonts w:ascii="GHEA Grapalat" w:hAnsi="GHEA Grapalat" w:cs="Arial"/>
                <w:sz w:val="18"/>
                <w:szCs w:val="18"/>
                <w:lang w:val="pt-BR"/>
              </w:rPr>
              <w:t>%</w:t>
            </w:r>
          </w:p>
        </w:tc>
        <w:tc>
          <w:tcPr>
            <w:tcW w:w="630" w:type="dxa"/>
            <w:shd w:val="clear" w:color="auto" w:fill="auto"/>
          </w:tcPr>
          <w:p w14:paraId="5C655621" w14:textId="48558F4C" w:rsidR="004B2D46" w:rsidRDefault="004B2D46" w:rsidP="004B2D46">
            <w:r w:rsidRPr="00FF147E">
              <w:rPr>
                <w:rFonts w:ascii="GHEA Grapalat" w:hAnsi="GHEA Grapalat" w:cs="Arial"/>
                <w:sz w:val="18"/>
                <w:szCs w:val="18"/>
                <w:lang w:val="pt-BR"/>
              </w:rPr>
              <w:t>%</w:t>
            </w:r>
          </w:p>
        </w:tc>
        <w:tc>
          <w:tcPr>
            <w:tcW w:w="630" w:type="dxa"/>
            <w:shd w:val="clear" w:color="auto" w:fill="auto"/>
          </w:tcPr>
          <w:p w14:paraId="36A60841" w14:textId="7EAB8E7D"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A977E68" w14:textId="3F63B714"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40D918A0" w14:textId="0ECDE06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392787B" w14:textId="5AFB5460"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524F608" w14:textId="7C0B538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5FF413B" w14:textId="489004E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C767AB4" w14:textId="7778533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484E3869" w14:textId="0C1D9A6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7BD6F8FF" w14:textId="1E63C0E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11B3B36" w14:textId="7BEF546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7B5743D7" w14:textId="77777777" w:rsidTr="009565A7">
        <w:trPr>
          <w:cantSplit/>
          <w:trHeight w:val="728"/>
        </w:trPr>
        <w:tc>
          <w:tcPr>
            <w:tcW w:w="1525" w:type="dxa"/>
            <w:shd w:val="clear" w:color="auto" w:fill="auto"/>
            <w:vAlign w:val="center"/>
          </w:tcPr>
          <w:p w14:paraId="111E00A5" w14:textId="5DD2875D" w:rsidR="004B2D46" w:rsidRDefault="004B2D46" w:rsidP="004B2D46">
            <w:pPr>
              <w:jc w:val="center"/>
              <w:rPr>
                <w:rFonts w:ascii="GHEA Grapalat" w:hAnsi="GHEA Grapalat" w:cs="Arial LatArm"/>
                <w:lang w:val="hy-AM"/>
              </w:rPr>
            </w:pPr>
            <w:r>
              <w:rPr>
                <w:rFonts w:ascii="GHEA Grapalat" w:hAnsi="GHEA Grapalat" w:cs="Arial LatArm"/>
                <w:lang w:val="hy-AM"/>
              </w:rPr>
              <w:t>146</w:t>
            </w:r>
          </w:p>
        </w:tc>
        <w:tc>
          <w:tcPr>
            <w:tcW w:w="2520" w:type="dxa"/>
            <w:shd w:val="clear" w:color="auto" w:fill="auto"/>
            <w:vAlign w:val="center"/>
          </w:tcPr>
          <w:p w14:paraId="470B6447" w14:textId="709FE927" w:rsidR="004B2D46" w:rsidRPr="00B94CF1" w:rsidRDefault="004B2D46" w:rsidP="004B2D46">
            <w:pPr>
              <w:jc w:val="center"/>
              <w:rPr>
                <w:rFonts w:ascii="GHEA Grapalat" w:hAnsi="GHEA Grapalat"/>
                <w:sz w:val="16"/>
                <w:szCs w:val="16"/>
                <w:lang w:val="hy-AM"/>
              </w:rPr>
            </w:pPr>
            <w:r w:rsidRPr="00B94CF1">
              <w:rPr>
                <w:rFonts w:ascii="GHEA Grapalat" w:hAnsi="GHEA Grapalat"/>
                <w:sz w:val="16"/>
                <w:szCs w:val="16"/>
                <w:lang w:val="hy-AM"/>
              </w:rPr>
              <w:t>33631120/</w:t>
            </w:r>
            <w:r>
              <w:rPr>
                <w:rFonts w:ascii="GHEA Grapalat" w:hAnsi="GHEA Grapalat"/>
                <w:sz w:val="16"/>
                <w:szCs w:val="16"/>
                <w:lang w:val="hy-AM"/>
              </w:rPr>
              <w:t>2</w:t>
            </w:r>
          </w:p>
        </w:tc>
        <w:tc>
          <w:tcPr>
            <w:tcW w:w="2880" w:type="dxa"/>
            <w:shd w:val="clear" w:color="auto" w:fill="auto"/>
            <w:vAlign w:val="center"/>
          </w:tcPr>
          <w:p w14:paraId="1B12C353" w14:textId="41C06C5D" w:rsidR="004B2D46" w:rsidRPr="00B94CF1" w:rsidRDefault="004B2D46" w:rsidP="004B2D46">
            <w:pPr>
              <w:rPr>
                <w:rFonts w:ascii="GHEA Grapalat" w:hAnsi="GHEA Grapalat" w:cs="Sylfaen"/>
              </w:rPr>
            </w:pPr>
            <w:r w:rsidRPr="00B94CF1">
              <w:rPr>
                <w:rFonts w:ascii="GHEA Grapalat" w:hAnsi="GHEA Grapalat" w:cs="Sylfaen"/>
              </w:rPr>
              <w:t>տերբինաֆին</w:t>
            </w:r>
            <w:r w:rsidRPr="00B94CF1">
              <w:rPr>
                <w:rFonts w:ascii="GHEA Grapalat" w:hAnsi="GHEA Grapalat"/>
              </w:rPr>
              <w:t xml:space="preserve"> d01ae15, d01ba02</w:t>
            </w:r>
          </w:p>
        </w:tc>
        <w:tc>
          <w:tcPr>
            <w:tcW w:w="540" w:type="dxa"/>
            <w:shd w:val="clear" w:color="auto" w:fill="auto"/>
          </w:tcPr>
          <w:p w14:paraId="39DBFE3A" w14:textId="703C64F2" w:rsidR="004B2D46" w:rsidRDefault="004B2D46" w:rsidP="004B2D46">
            <w:r w:rsidRPr="00FF147E">
              <w:rPr>
                <w:rFonts w:ascii="GHEA Grapalat" w:hAnsi="GHEA Grapalat" w:cs="Arial"/>
                <w:sz w:val="18"/>
                <w:szCs w:val="18"/>
                <w:lang w:val="pt-BR"/>
              </w:rPr>
              <w:t>%</w:t>
            </w:r>
          </w:p>
        </w:tc>
        <w:tc>
          <w:tcPr>
            <w:tcW w:w="540" w:type="dxa"/>
            <w:shd w:val="clear" w:color="auto" w:fill="auto"/>
          </w:tcPr>
          <w:p w14:paraId="47B4BDF4" w14:textId="6AB5323B" w:rsidR="004B2D46" w:rsidRDefault="004B2D46" w:rsidP="004B2D46">
            <w:r w:rsidRPr="00FF147E">
              <w:rPr>
                <w:rFonts w:ascii="GHEA Grapalat" w:hAnsi="GHEA Grapalat" w:cs="Arial"/>
                <w:sz w:val="18"/>
                <w:szCs w:val="18"/>
                <w:lang w:val="pt-BR"/>
              </w:rPr>
              <w:t>%</w:t>
            </w:r>
          </w:p>
        </w:tc>
        <w:tc>
          <w:tcPr>
            <w:tcW w:w="630" w:type="dxa"/>
            <w:shd w:val="clear" w:color="auto" w:fill="auto"/>
          </w:tcPr>
          <w:p w14:paraId="7BE80D08" w14:textId="156733E6" w:rsidR="004B2D46" w:rsidRDefault="004B2D46" w:rsidP="004B2D46">
            <w:r w:rsidRPr="00FF147E">
              <w:rPr>
                <w:rFonts w:ascii="GHEA Grapalat" w:hAnsi="GHEA Grapalat" w:cs="Arial"/>
                <w:sz w:val="18"/>
                <w:szCs w:val="18"/>
                <w:lang w:val="pt-BR"/>
              </w:rPr>
              <w:t>%</w:t>
            </w:r>
          </w:p>
        </w:tc>
        <w:tc>
          <w:tcPr>
            <w:tcW w:w="630" w:type="dxa"/>
            <w:shd w:val="clear" w:color="auto" w:fill="auto"/>
          </w:tcPr>
          <w:p w14:paraId="1048F27B" w14:textId="168655F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598B14DA" w14:textId="6F73451E"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47ABC390" w14:textId="0B25C3D5"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37A5962" w14:textId="76E0E055"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27C3D7EC" w14:textId="5990422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1F3F51FA" w14:textId="581903F5"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B38A41C" w14:textId="5E1D00C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6FC9A2B" w14:textId="66BA1718"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43B32ED9" w14:textId="73EC455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4C1922C2" w14:textId="278712B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51702FDA" w14:textId="77777777" w:rsidTr="009565A7">
        <w:trPr>
          <w:cantSplit/>
          <w:trHeight w:val="728"/>
        </w:trPr>
        <w:tc>
          <w:tcPr>
            <w:tcW w:w="1525" w:type="dxa"/>
            <w:shd w:val="clear" w:color="auto" w:fill="auto"/>
            <w:vAlign w:val="center"/>
          </w:tcPr>
          <w:p w14:paraId="0B2FD51C" w14:textId="57E8B149" w:rsidR="004B2D46" w:rsidRDefault="004B2D46" w:rsidP="004B2D46">
            <w:pPr>
              <w:jc w:val="center"/>
              <w:rPr>
                <w:rFonts w:ascii="GHEA Grapalat" w:hAnsi="GHEA Grapalat" w:cs="Arial LatArm"/>
                <w:lang w:val="hy-AM"/>
              </w:rPr>
            </w:pPr>
            <w:r>
              <w:rPr>
                <w:rFonts w:ascii="GHEA Grapalat" w:hAnsi="GHEA Grapalat" w:cs="Arial LatArm"/>
                <w:lang w:val="hy-AM"/>
              </w:rPr>
              <w:t>147</w:t>
            </w:r>
          </w:p>
        </w:tc>
        <w:tc>
          <w:tcPr>
            <w:tcW w:w="2520" w:type="dxa"/>
            <w:shd w:val="clear" w:color="auto" w:fill="auto"/>
            <w:vAlign w:val="center"/>
          </w:tcPr>
          <w:p w14:paraId="450F43A7" w14:textId="14E6175D" w:rsidR="004B2D46" w:rsidRPr="00B94CF1" w:rsidRDefault="004B2D46" w:rsidP="004B2D46">
            <w:pPr>
              <w:jc w:val="center"/>
              <w:rPr>
                <w:rFonts w:ascii="GHEA Grapalat" w:hAnsi="GHEA Grapalat"/>
                <w:sz w:val="16"/>
                <w:szCs w:val="16"/>
                <w:lang w:val="hy-AM"/>
              </w:rPr>
            </w:pPr>
            <w:r w:rsidRPr="003467DC">
              <w:rPr>
                <w:rFonts w:ascii="GHEA Grapalat" w:hAnsi="GHEA Grapalat"/>
                <w:sz w:val="16"/>
                <w:szCs w:val="16"/>
                <w:lang w:val="hy-AM"/>
              </w:rPr>
              <w:t>33631140/1</w:t>
            </w:r>
          </w:p>
        </w:tc>
        <w:tc>
          <w:tcPr>
            <w:tcW w:w="2880" w:type="dxa"/>
            <w:shd w:val="clear" w:color="auto" w:fill="auto"/>
            <w:vAlign w:val="center"/>
          </w:tcPr>
          <w:p w14:paraId="75A32526" w14:textId="5A1AF618" w:rsidR="004B2D46" w:rsidRPr="00B94CF1" w:rsidRDefault="004B2D46" w:rsidP="004B2D46">
            <w:pPr>
              <w:rPr>
                <w:rFonts w:ascii="GHEA Grapalat" w:hAnsi="GHEA Grapalat" w:cs="Sylfaen"/>
              </w:rPr>
            </w:pPr>
            <w:r>
              <w:rPr>
                <w:rFonts w:ascii="GHEA Grapalat" w:hAnsi="GHEA Grapalat"/>
                <w:sz w:val="20"/>
                <w:szCs w:val="20"/>
                <w:lang w:val="hy-AM"/>
              </w:rPr>
              <w:t xml:space="preserve">Սալիցիլաթթու </w:t>
            </w:r>
            <w:r>
              <w:rPr>
                <w:rFonts w:ascii="GHEA Grapalat" w:hAnsi="GHEA Grapalat"/>
                <w:sz w:val="20"/>
                <w:szCs w:val="20"/>
              </w:rPr>
              <w:t>d01ae12, s01bc08</w:t>
            </w:r>
          </w:p>
        </w:tc>
        <w:tc>
          <w:tcPr>
            <w:tcW w:w="540" w:type="dxa"/>
            <w:shd w:val="clear" w:color="auto" w:fill="auto"/>
          </w:tcPr>
          <w:p w14:paraId="0ED50796" w14:textId="57F995A5" w:rsidR="004B2D46" w:rsidRDefault="004B2D46" w:rsidP="004B2D46">
            <w:r w:rsidRPr="00FF147E">
              <w:rPr>
                <w:rFonts w:ascii="GHEA Grapalat" w:hAnsi="GHEA Grapalat" w:cs="Arial"/>
                <w:sz w:val="18"/>
                <w:szCs w:val="18"/>
                <w:lang w:val="pt-BR"/>
              </w:rPr>
              <w:t>%</w:t>
            </w:r>
          </w:p>
        </w:tc>
        <w:tc>
          <w:tcPr>
            <w:tcW w:w="540" w:type="dxa"/>
            <w:shd w:val="clear" w:color="auto" w:fill="auto"/>
          </w:tcPr>
          <w:p w14:paraId="1D90C4CF" w14:textId="4454FEA4" w:rsidR="004B2D46" w:rsidRDefault="004B2D46" w:rsidP="004B2D46">
            <w:r w:rsidRPr="00FF147E">
              <w:rPr>
                <w:rFonts w:ascii="GHEA Grapalat" w:hAnsi="GHEA Grapalat" w:cs="Arial"/>
                <w:sz w:val="18"/>
                <w:szCs w:val="18"/>
                <w:lang w:val="pt-BR"/>
              </w:rPr>
              <w:t>%</w:t>
            </w:r>
          </w:p>
        </w:tc>
        <w:tc>
          <w:tcPr>
            <w:tcW w:w="630" w:type="dxa"/>
            <w:shd w:val="clear" w:color="auto" w:fill="auto"/>
          </w:tcPr>
          <w:p w14:paraId="55DAFF55" w14:textId="333EB780" w:rsidR="004B2D46" w:rsidRDefault="004B2D46" w:rsidP="004B2D46">
            <w:r w:rsidRPr="00FF147E">
              <w:rPr>
                <w:rFonts w:ascii="GHEA Grapalat" w:hAnsi="GHEA Grapalat" w:cs="Arial"/>
                <w:sz w:val="18"/>
                <w:szCs w:val="18"/>
                <w:lang w:val="pt-BR"/>
              </w:rPr>
              <w:t>%</w:t>
            </w:r>
          </w:p>
        </w:tc>
        <w:tc>
          <w:tcPr>
            <w:tcW w:w="630" w:type="dxa"/>
            <w:shd w:val="clear" w:color="auto" w:fill="auto"/>
          </w:tcPr>
          <w:p w14:paraId="4D823A51" w14:textId="3A9C7E48"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804187C" w14:textId="342F7B59"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702C0577" w14:textId="42D666A5"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3DA9DD0" w14:textId="2C0B0794"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4E530DE" w14:textId="0E4793F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77909B99" w14:textId="52B9B96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1AE2C74" w14:textId="19B3BB1F"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11EC18F6" w14:textId="0C14E936"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29865F66" w14:textId="4A2C27BD"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2306A838" w14:textId="03E6FCF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307ABD93" w14:textId="77777777" w:rsidTr="009565A7">
        <w:trPr>
          <w:cantSplit/>
          <w:trHeight w:val="728"/>
        </w:trPr>
        <w:tc>
          <w:tcPr>
            <w:tcW w:w="1525" w:type="dxa"/>
            <w:shd w:val="clear" w:color="auto" w:fill="auto"/>
            <w:vAlign w:val="center"/>
          </w:tcPr>
          <w:p w14:paraId="7CD73CD7" w14:textId="6FC76F44" w:rsidR="004B2D46" w:rsidRDefault="004B2D46" w:rsidP="004B2D46">
            <w:pPr>
              <w:jc w:val="center"/>
              <w:rPr>
                <w:rFonts w:ascii="GHEA Grapalat" w:hAnsi="GHEA Grapalat" w:cs="Arial LatArm"/>
                <w:lang w:val="hy-AM"/>
              </w:rPr>
            </w:pPr>
            <w:r>
              <w:rPr>
                <w:rFonts w:ascii="GHEA Grapalat" w:hAnsi="GHEA Grapalat" w:cs="Arial LatArm"/>
                <w:lang w:val="hy-AM"/>
              </w:rPr>
              <w:t>148</w:t>
            </w:r>
          </w:p>
        </w:tc>
        <w:tc>
          <w:tcPr>
            <w:tcW w:w="2520" w:type="dxa"/>
            <w:shd w:val="clear" w:color="auto" w:fill="auto"/>
            <w:vAlign w:val="center"/>
          </w:tcPr>
          <w:p w14:paraId="6845EDD4" w14:textId="510483C1" w:rsidR="004B2D46" w:rsidRPr="003467DC" w:rsidRDefault="004B2D46" w:rsidP="004B2D46">
            <w:pPr>
              <w:jc w:val="center"/>
              <w:rPr>
                <w:rFonts w:ascii="GHEA Grapalat" w:hAnsi="GHEA Grapalat"/>
                <w:sz w:val="16"/>
                <w:szCs w:val="16"/>
                <w:lang w:val="hy-AM"/>
              </w:rPr>
            </w:pPr>
            <w:r w:rsidRPr="002D78A0">
              <w:rPr>
                <w:rFonts w:ascii="GHEA Grapalat" w:hAnsi="GHEA Grapalat"/>
                <w:sz w:val="16"/>
                <w:szCs w:val="16"/>
                <w:lang w:val="hy-AM"/>
              </w:rPr>
              <w:t>33631240/</w:t>
            </w:r>
            <w:r>
              <w:rPr>
                <w:rFonts w:ascii="GHEA Grapalat" w:hAnsi="GHEA Grapalat"/>
                <w:sz w:val="16"/>
                <w:szCs w:val="16"/>
              </w:rPr>
              <w:t>1</w:t>
            </w:r>
          </w:p>
        </w:tc>
        <w:tc>
          <w:tcPr>
            <w:tcW w:w="2880" w:type="dxa"/>
            <w:shd w:val="clear" w:color="auto" w:fill="auto"/>
            <w:vAlign w:val="center"/>
          </w:tcPr>
          <w:p w14:paraId="353F6D4A" w14:textId="77777777" w:rsidR="004B2D46" w:rsidRPr="0082610B" w:rsidRDefault="004B2D46" w:rsidP="004B2D46">
            <w:pPr>
              <w:rPr>
                <w:rFonts w:ascii="GHEA Grapalat" w:hAnsi="GHEA Grapalat"/>
                <w:sz w:val="20"/>
                <w:szCs w:val="20"/>
                <w:lang w:val="hy-AM"/>
              </w:rPr>
            </w:pPr>
            <w:r w:rsidRPr="0082610B">
              <w:rPr>
                <w:rFonts w:ascii="GHEA Grapalat" w:hAnsi="GHEA Grapalat"/>
                <w:sz w:val="20"/>
                <w:szCs w:val="20"/>
                <w:lang w:val="hy-AM"/>
              </w:rPr>
              <w:t>քլորհեքսիդին a01ab03, b05ca02, d08ac02, d09aa12, r02aa05, s01ax09, s02aa09, s03aa04</w:t>
            </w:r>
          </w:p>
          <w:p w14:paraId="5DC1C33E" w14:textId="5D50721E" w:rsidR="004B2D46" w:rsidRDefault="004B2D46" w:rsidP="004B2D46">
            <w:pPr>
              <w:rPr>
                <w:rFonts w:ascii="GHEA Grapalat" w:hAnsi="GHEA Grapalat"/>
                <w:sz w:val="20"/>
                <w:szCs w:val="20"/>
                <w:lang w:val="hy-AM"/>
              </w:rPr>
            </w:pPr>
            <w:r>
              <w:rPr>
                <w:rFonts w:ascii="GHEA Grapalat" w:hAnsi="GHEA Grapalat"/>
                <w:lang w:val="hy-AM"/>
              </w:rPr>
              <w:t xml:space="preserve"> </w:t>
            </w:r>
          </w:p>
        </w:tc>
        <w:tc>
          <w:tcPr>
            <w:tcW w:w="540" w:type="dxa"/>
            <w:shd w:val="clear" w:color="auto" w:fill="auto"/>
          </w:tcPr>
          <w:p w14:paraId="6D6C0A92" w14:textId="1CEEACFE" w:rsidR="004B2D46" w:rsidRDefault="004B2D46" w:rsidP="004B2D46">
            <w:r w:rsidRPr="00FF147E">
              <w:rPr>
                <w:rFonts w:ascii="GHEA Grapalat" w:hAnsi="GHEA Grapalat" w:cs="Arial"/>
                <w:sz w:val="18"/>
                <w:szCs w:val="18"/>
                <w:lang w:val="pt-BR"/>
              </w:rPr>
              <w:t>%</w:t>
            </w:r>
          </w:p>
        </w:tc>
        <w:tc>
          <w:tcPr>
            <w:tcW w:w="540" w:type="dxa"/>
            <w:shd w:val="clear" w:color="auto" w:fill="auto"/>
          </w:tcPr>
          <w:p w14:paraId="64DE7634" w14:textId="0BB9A110" w:rsidR="004B2D46" w:rsidRDefault="004B2D46" w:rsidP="004B2D46">
            <w:r w:rsidRPr="00FF147E">
              <w:rPr>
                <w:rFonts w:ascii="GHEA Grapalat" w:hAnsi="GHEA Grapalat" w:cs="Arial"/>
                <w:sz w:val="18"/>
                <w:szCs w:val="18"/>
                <w:lang w:val="pt-BR"/>
              </w:rPr>
              <w:t>%</w:t>
            </w:r>
          </w:p>
        </w:tc>
        <w:tc>
          <w:tcPr>
            <w:tcW w:w="630" w:type="dxa"/>
            <w:shd w:val="clear" w:color="auto" w:fill="auto"/>
          </w:tcPr>
          <w:p w14:paraId="456989C6" w14:textId="08128524" w:rsidR="004B2D46" w:rsidRDefault="004B2D46" w:rsidP="004B2D46">
            <w:r w:rsidRPr="00FF147E">
              <w:rPr>
                <w:rFonts w:ascii="GHEA Grapalat" w:hAnsi="GHEA Grapalat" w:cs="Arial"/>
                <w:sz w:val="18"/>
                <w:szCs w:val="18"/>
                <w:lang w:val="pt-BR"/>
              </w:rPr>
              <w:t>%</w:t>
            </w:r>
          </w:p>
        </w:tc>
        <w:tc>
          <w:tcPr>
            <w:tcW w:w="630" w:type="dxa"/>
            <w:shd w:val="clear" w:color="auto" w:fill="auto"/>
          </w:tcPr>
          <w:p w14:paraId="7CD74572" w14:textId="20A567AD"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990226B" w14:textId="1C9BCB18"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59855463" w14:textId="362C9E7C"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6B033AEB" w14:textId="3E2E856B"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75F84B38" w14:textId="6B050A0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516A9B4E" w14:textId="3A097CE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1D4D1D6" w14:textId="1F1E4C2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5C82B1B1" w14:textId="194368E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1CE7C0ED" w14:textId="1AFD6C7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01E1049D" w14:textId="4F82249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6A4C5D57" w14:textId="77777777" w:rsidTr="009565A7">
        <w:trPr>
          <w:cantSplit/>
          <w:trHeight w:val="728"/>
        </w:trPr>
        <w:tc>
          <w:tcPr>
            <w:tcW w:w="1525" w:type="dxa"/>
            <w:shd w:val="clear" w:color="auto" w:fill="auto"/>
            <w:vAlign w:val="center"/>
          </w:tcPr>
          <w:p w14:paraId="1613A877" w14:textId="0EA5B630" w:rsidR="004B2D46" w:rsidRDefault="004B2D46" w:rsidP="004B2D46">
            <w:pPr>
              <w:jc w:val="center"/>
              <w:rPr>
                <w:rFonts w:ascii="GHEA Grapalat" w:hAnsi="GHEA Grapalat" w:cs="Arial LatArm"/>
                <w:lang w:val="hy-AM"/>
              </w:rPr>
            </w:pPr>
            <w:r>
              <w:rPr>
                <w:rFonts w:ascii="GHEA Grapalat" w:hAnsi="GHEA Grapalat" w:cs="Arial LatArm"/>
                <w:lang w:val="hy-AM"/>
              </w:rPr>
              <w:t>149</w:t>
            </w:r>
          </w:p>
        </w:tc>
        <w:tc>
          <w:tcPr>
            <w:tcW w:w="2520" w:type="dxa"/>
            <w:shd w:val="clear" w:color="auto" w:fill="auto"/>
            <w:vAlign w:val="center"/>
          </w:tcPr>
          <w:p w14:paraId="0B328D6A" w14:textId="064B1247" w:rsidR="004B2D46" w:rsidRPr="002D78A0" w:rsidRDefault="004B2D46" w:rsidP="004B2D46">
            <w:pPr>
              <w:jc w:val="center"/>
              <w:rPr>
                <w:rFonts w:ascii="GHEA Grapalat" w:hAnsi="GHEA Grapalat"/>
                <w:sz w:val="16"/>
                <w:szCs w:val="16"/>
                <w:lang w:val="hy-AM"/>
              </w:rPr>
            </w:pPr>
            <w:r w:rsidRPr="002D78A0">
              <w:rPr>
                <w:rFonts w:ascii="GHEA Grapalat" w:hAnsi="GHEA Grapalat"/>
                <w:sz w:val="16"/>
                <w:szCs w:val="16"/>
                <w:lang w:val="hy-AM"/>
              </w:rPr>
              <w:t>33631240/</w:t>
            </w:r>
            <w:r>
              <w:rPr>
                <w:rFonts w:ascii="GHEA Grapalat" w:hAnsi="GHEA Grapalat"/>
                <w:sz w:val="16"/>
                <w:szCs w:val="16"/>
                <w:lang w:val="hy-AM"/>
              </w:rPr>
              <w:t>2</w:t>
            </w:r>
          </w:p>
        </w:tc>
        <w:tc>
          <w:tcPr>
            <w:tcW w:w="2880" w:type="dxa"/>
            <w:shd w:val="clear" w:color="auto" w:fill="auto"/>
            <w:vAlign w:val="center"/>
          </w:tcPr>
          <w:p w14:paraId="0908E22C" w14:textId="77777777" w:rsidR="004B2D46" w:rsidRPr="0082610B" w:rsidRDefault="004B2D46" w:rsidP="004B2D46">
            <w:pPr>
              <w:rPr>
                <w:rFonts w:ascii="GHEA Grapalat" w:hAnsi="GHEA Grapalat"/>
                <w:sz w:val="20"/>
                <w:szCs w:val="20"/>
                <w:lang w:val="hy-AM"/>
              </w:rPr>
            </w:pPr>
            <w:r w:rsidRPr="0082610B">
              <w:rPr>
                <w:rFonts w:ascii="GHEA Grapalat" w:hAnsi="GHEA Grapalat"/>
                <w:sz w:val="20"/>
                <w:szCs w:val="20"/>
                <w:lang w:val="hy-AM"/>
              </w:rPr>
              <w:t>քլորհեքսիդին a01ab03, b05ca02, d08ac02, d09aa12, r02aa05, s01ax09, s02aa09, s03aa04</w:t>
            </w:r>
          </w:p>
          <w:p w14:paraId="2D67C71E" w14:textId="34D96430" w:rsidR="004B2D46" w:rsidRPr="0082610B" w:rsidRDefault="004B2D46" w:rsidP="004B2D46">
            <w:pPr>
              <w:rPr>
                <w:rFonts w:ascii="GHEA Grapalat" w:hAnsi="GHEA Grapalat"/>
                <w:sz w:val="20"/>
                <w:szCs w:val="20"/>
                <w:lang w:val="hy-AM"/>
              </w:rPr>
            </w:pPr>
            <w:r>
              <w:rPr>
                <w:rFonts w:ascii="GHEA Grapalat" w:hAnsi="GHEA Grapalat"/>
                <w:lang w:val="hy-AM"/>
              </w:rPr>
              <w:t xml:space="preserve"> </w:t>
            </w:r>
          </w:p>
        </w:tc>
        <w:tc>
          <w:tcPr>
            <w:tcW w:w="540" w:type="dxa"/>
            <w:shd w:val="clear" w:color="auto" w:fill="auto"/>
          </w:tcPr>
          <w:p w14:paraId="014E98CD" w14:textId="0B6F3BC8" w:rsidR="004B2D46" w:rsidRDefault="004B2D46" w:rsidP="004B2D46">
            <w:r w:rsidRPr="00FF147E">
              <w:rPr>
                <w:rFonts w:ascii="GHEA Grapalat" w:hAnsi="GHEA Grapalat" w:cs="Arial"/>
                <w:sz w:val="18"/>
                <w:szCs w:val="18"/>
                <w:lang w:val="pt-BR"/>
              </w:rPr>
              <w:t>%</w:t>
            </w:r>
          </w:p>
        </w:tc>
        <w:tc>
          <w:tcPr>
            <w:tcW w:w="540" w:type="dxa"/>
            <w:shd w:val="clear" w:color="auto" w:fill="auto"/>
          </w:tcPr>
          <w:p w14:paraId="3F48AE37" w14:textId="6B64A13A" w:rsidR="004B2D46" w:rsidRDefault="004B2D46" w:rsidP="004B2D46">
            <w:r w:rsidRPr="00FF147E">
              <w:rPr>
                <w:rFonts w:ascii="GHEA Grapalat" w:hAnsi="GHEA Grapalat" w:cs="Arial"/>
                <w:sz w:val="18"/>
                <w:szCs w:val="18"/>
                <w:lang w:val="pt-BR"/>
              </w:rPr>
              <w:t>%</w:t>
            </w:r>
          </w:p>
        </w:tc>
        <w:tc>
          <w:tcPr>
            <w:tcW w:w="630" w:type="dxa"/>
            <w:shd w:val="clear" w:color="auto" w:fill="auto"/>
          </w:tcPr>
          <w:p w14:paraId="6250413B" w14:textId="498A6F2C" w:rsidR="004B2D46" w:rsidRDefault="004B2D46" w:rsidP="004B2D46">
            <w:r w:rsidRPr="00FF147E">
              <w:rPr>
                <w:rFonts w:ascii="GHEA Grapalat" w:hAnsi="GHEA Grapalat" w:cs="Arial"/>
                <w:sz w:val="18"/>
                <w:szCs w:val="18"/>
                <w:lang w:val="pt-BR"/>
              </w:rPr>
              <w:t>%</w:t>
            </w:r>
          </w:p>
        </w:tc>
        <w:tc>
          <w:tcPr>
            <w:tcW w:w="630" w:type="dxa"/>
            <w:shd w:val="clear" w:color="auto" w:fill="auto"/>
          </w:tcPr>
          <w:p w14:paraId="3BE36427" w14:textId="04871152"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D85FF57" w14:textId="1FCB0F51"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38A177E9" w14:textId="68C8CD04"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581EE2D" w14:textId="19C12CBF"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049B0799" w14:textId="3B5DB1F0"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4A7F247D" w14:textId="190897E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AA7BA30" w14:textId="685C87B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5F9E70B1" w14:textId="4A1C26CE"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5C562B6A" w14:textId="073776F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70CC57AC" w14:textId="4EC32899"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r w:rsidR="004B2D46" w14:paraId="585DEAF1" w14:textId="77777777" w:rsidTr="009565A7">
        <w:trPr>
          <w:cantSplit/>
          <w:trHeight w:val="728"/>
        </w:trPr>
        <w:tc>
          <w:tcPr>
            <w:tcW w:w="1525" w:type="dxa"/>
            <w:shd w:val="clear" w:color="auto" w:fill="auto"/>
            <w:vAlign w:val="center"/>
          </w:tcPr>
          <w:p w14:paraId="7E36805C" w14:textId="260AFD4A" w:rsidR="004B2D46" w:rsidRDefault="004B2D46" w:rsidP="004B2D46">
            <w:pPr>
              <w:jc w:val="center"/>
              <w:rPr>
                <w:rFonts w:ascii="GHEA Grapalat" w:hAnsi="GHEA Grapalat" w:cs="Arial LatArm"/>
                <w:lang w:val="hy-AM"/>
              </w:rPr>
            </w:pPr>
            <w:r>
              <w:rPr>
                <w:rFonts w:ascii="GHEA Grapalat" w:hAnsi="GHEA Grapalat" w:cs="Arial LatArm"/>
                <w:lang w:val="hy-AM"/>
              </w:rPr>
              <w:t>150</w:t>
            </w:r>
          </w:p>
        </w:tc>
        <w:tc>
          <w:tcPr>
            <w:tcW w:w="2520" w:type="dxa"/>
            <w:shd w:val="clear" w:color="auto" w:fill="auto"/>
          </w:tcPr>
          <w:p w14:paraId="0BE74A3A" w14:textId="0EA3BC47" w:rsidR="004B2D46" w:rsidRPr="002D78A0" w:rsidRDefault="004B2D46" w:rsidP="004B2D46">
            <w:pPr>
              <w:jc w:val="center"/>
              <w:rPr>
                <w:rFonts w:ascii="GHEA Grapalat" w:hAnsi="GHEA Grapalat"/>
                <w:sz w:val="16"/>
                <w:szCs w:val="16"/>
                <w:lang w:val="hy-AM"/>
              </w:rPr>
            </w:pPr>
            <w:r w:rsidRPr="008B2A0F">
              <w:rPr>
                <w:rFonts w:ascii="GHEA Grapalat" w:hAnsi="GHEA Grapalat" w:cs="Sylfaen"/>
                <w:sz w:val="20"/>
                <w:szCs w:val="20"/>
              </w:rPr>
              <w:t>33631250/1</w:t>
            </w:r>
          </w:p>
        </w:tc>
        <w:tc>
          <w:tcPr>
            <w:tcW w:w="2880" w:type="dxa"/>
            <w:shd w:val="clear" w:color="auto" w:fill="auto"/>
          </w:tcPr>
          <w:p w14:paraId="43174FD6" w14:textId="3A7AB2B4" w:rsidR="004B2D46" w:rsidRPr="0082610B" w:rsidRDefault="004B2D46" w:rsidP="004B2D46">
            <w:pPr>
              <w:rPr>
                <w:rFonts w:ascii="GHEA Grapalat" w:hAnsi="GHEA Grapalat"/>
                <w:sz w:val="20"/>
                <w:szCs w:val="20"/>
                <w:lang w:val="hy-AM"/>
              </w:rPr>
            </w:pPr>
            <w:r w:rsidRPr="008B2A0F">
              <w:rPr>
                <w:rFonts w:ascii="GHEA Grapalat" w:hAnsi="GHEA Grapalat" w:cs="Sylfaen"/>
                <w:sz w:val="20"/>
                <w:szCs w:val="20"/>
              </w:rPr>
              <w:t>էթանոլ d08ax08, v03ab16, v03az01</w:t>
            </w:r>
          </w:p>
        </w:tc>
        <w:tc>
          <w:tcPr>
            <w:tcW w:w="540" w:type="dxa"/>
            <w:shd w:val="clear" w:color="auto" w:fill="auto"/>
          </w:tcPr>
          <w:p w14:paraId="705EAA7E" w14:textId="45552147" w:rsidR="004B2D46" w:rsidRDefault="004B2D46" w:rsidP="004B2D46">
            <w:r w:rsidRPr="00FF147E">
              <w:rPr>
                <w:rFonts w:ascii="GHEA Grapalat" w:hAnsi="GHEA Grapalat" w:cs="Arial"/>
                <w:sz w:val="18"/>
                <w:szCs w:val="18"/>
                <w:lang w:val="pt-BR"/>
              </w:rPr>
              <w:t>%</w:t>
            </w:r>
          </w:p>
        </w:tc>
        <w:tc>
          <w:tcPr>
            <w:tcW w:w="540" w:type="dxa"/>
            <w:shd w:val="clear" w:color="auto" w:fill="auto"/>
          </w:tcPr>
          <w:p w14:paraId="7ABF973C" w14:textId="0E8A13AD" w:rsidR="004B2D46" w:rsidRDefault="004B2D46" w:rsidP="004B2D46">
            <w:r w:rsidRPr="00FF147E">
              <w:rPr>
                <w:rFonts w:ascii="GHEA Grapalat" w:hAnsi="GHEA Grapalat" w:cs="Arial"/>
                <w:sz w:val="18"/>
                <w:szCs w:val="18"/>
                <w:lang w:val="pt-BR"/>
              </w:rPr>
              <w:t>%</w:t>
            </w:r>
          </w:p>
        </w:tc>
        <w:tc>
          <w:tcPr>
            <w:tcW w:w="630" w:type="dxa"/>
            <w:shd w:val="clear" w:color="auto" w:fill="auto"/>
          </w:tcPr>
          <w:p w14:paraId="2319D58E" w14:textId="5ED7D48F" w:rsidR="004B2D46" w:rsidRDefault="004B2D46" w:rsidP="004B2D46">
            <w:r w:rsidRPr="00FF147E">
              <w:rPr>
                <w:rFonts w:ascii="GHEA Grapalat" w:hAnsi="GHEA Grapalat" w:cs="Arial"/>
                <w:sz w:val="18"/>
                <w:szCs w:val="18"/>
                <w:lang w:val="pt-BR"/>
              </w:rPr>
              <w:t>%</w:t>
            </w:r>
          </w:p>
        </w:tc>
        <w:tc>
          <w:tcPr>
            <w:tcW w:w="630" w:type="dxa"/>
            <w:shd w:val="clear" w:color="auto" w:fill="auto"/>
          </w:tcPr>
          <w:p w14:paraId="31226CB2" w14:textId="4CB0367A"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10B0C6C7" w14:textId="4C1767B9" w:rsidR="004B2D46" w:rsidRDefault="004B2D46" w:rsidP="004B2D46">
            <w:pPr>
              <w:ind w:left="113" w:right="113"/>
            </w:pPr>
            <w:r w:rsidRPr="00FF147E">
              <w:rPr>
                <w:rFonts w:ascii="GHEA Grapalat" w:hAnsi="GHEA Grapalat" w:cs="Arial"/>
                <w:sz w:val="18"/>
                <w:szCs w:val="18"/>
                <w:lang w:val="pt-BR"/>
              </w:rPr>
              <w:t>%</w:t>
            </w:r>
          </w:p>
        </w:tc>
        <w:tc>
          <w:tcPr>
            <w:tcW w:w="630" w:type="dxa"/>
            <w:shd w:val="clear" w:color="auto" w:fill="auto"/>
          </w:tcPr>
          <w:p w14:paraId="68C67929" w14:textId="7A6E07B6" w:rsidR="004B2D46" w:rsidRDefault="004B2D46" w:rsidP="004B2D46">
            <w:pPr>
              <w:ind w:left="113" w:right="113"/>
            </w:pPr>
            <w:r w:rsidRPr="00FF147E">
              <w:rPr>
                <w:rFonts w:ascii="GHEA Grapalat" w:hAnsi="GHEA Grapalat" w:cs="Arial"/>
                <w:sz w:val="18"/>
                <w:szCs w:val="18"/>
                <w:lang w:val="pt-BR"/>
              </w:rPr>
              <w:t>%</w:t>
            </w:r>
          </w:p>
        </w:tc>
        <w:tc>
          <w:tcPr>
            <w:tcW w:w="540" w:type="dxa"/>
            <w:shd w:val="clear" w:color="auto" w:fill="auto"/>
          </w:tcPr>
          <w:p w14:paraId="212314EE" w14:textId="22DE4AD2" w:rsidR="004B2D46" w:rsidRDefault="004B2D46" w:rsidP="004B2D46">
            <w:pPr>
              <w:ind w:left="113" w:right="113"/>
            </w:pPr>
            <w:r w:rsidRPr="00FF147E">
              <w:rPr>
                <w:rFonts w:ascii="GHEA Grapalat" w:hAnsi="GHEA Grapalat" w:cs="Arial"/>
                <w:sz w:val="18"/>
                <w:szCs w:val="18"/>
                <w:lang w:val="pt-BR"/>
              </w:rPr>
              <w:t>%</w:t>
            </w:r>
          </w:p>
        </w:tc>
        <w:tc>
          <w:tcPr>
            <w:tcW w:w="810" w:type="dxa"/>
            <w:shd w:val="clear" w:color="auto" w:fill="auto"/>
          </w:tcPr>
          <w:p w14:paraId="59E6ABAD" w14:textId="14801B7B"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0154F50D" w14:textId="79B79243"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810" w:type="dxa"/>
            <w:shd w:val="clear" w:color="auto" w:fill="auto"/>
          </w:tcPr>
          <w:p w14:paraId="3349A819" w14:textId="40CED0D1"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720" w:type="dxa"/>
            <w:shd w:val="clear" w:color="auto" w:fill="auto"/>
          </w:tcPr>
          <w:p w14:paraId="2BC29FA6" w14:textId="35099237"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630" w:type="dxa"/>
            <w:shd w:val="clear" w:color="auto" w:fill="auto"/>
          </w:tcPr>
          <w:p w14:paraId="64737D1B" w14:textId="75DB91C2"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c>
          <w:tcPr>
            <w:tcW w:w="1103" w:type="dxa"/>
            <w:shd w:val="clear" w:color="auto" w:fill="auto"/>
          </w:tcPr>
          <w:p w14:paraId="3D93562E" w14:textId="2FF94AB4" w:rsidR="004B2D46" w:rsidRDefault="004B2D46" w:rsidP="004B2D46">
            <w:pPr>
              <w:ind w:left="113" w:right="113"/>
              <w:rPr>
                <w:rFonts w:ascii="GHEA Grapalat" w:hAnsi="GHEA Grapalat" w:cs="Arial"/>
                <w:sz w:val="18"/>
                <w:szCs w:val="18"/>
                <w:lang w:val="hy-AM"/>
              </w:rPr>
            </w:pPr>
            <w:r w:rsidRPr="00FF147E">
              <w:rPr>
                <w:rFonts w:ascii="GHEA Grapalat" w:hAnsi="GHEA Grapalat" w:cs="Arial"/>
                <w:sz w:val="18"/>
                <w:szCs w:val="18"/>
                <w:lang w:val="pt-BR"/>
              </w:rPr>
              <w:t>%</w:t>
            </w:r>
          </w:p>
        </w:tc>
      </w:tr>
    </w:tbl>
    <w:p w14:paraId="45EA10E4" w14:textId="77777777" w:rsidR="00D379AC" w:rsidRPr="004D44BF" w:rsidRDefault="00D379AC" w:rsidP="00D379AC">
      <w:pPr>
        <w:jc w:val="both"/>
        <w:rPr>
          <w:rFonts w:ascii="GHEA Grapalat" w:hAnsi="GHEA Grapalat" w:cs="Sylfaen"/>
          <w:i/>
          <w:sz w:val="16"/>
          <w:szCs w:val="16"/>
          <w:lang w:val="pt-BR"/>
        </w:rPr>
      </w:pPr>
      <w:r w:rsidRPr="001D437D">
        <w:rPr>
          <w:rFonts w:ascii="GHEA Grapalat" w:hAnsi="GHEA Grapalat"/>
          <w:i/>
          <w:sz w:val="16"/>
          <w:szCs w:val="16"/>
          <w:lang w:val="es-ES"/>
        </w:rPr>
        <w:t xml:space="preserve">* </w:t>
      </w:r>
      <w:r w:rsidRPr="004D44BF">
        <w:rPr>
          <w:rFonts w:ascii="GHEA Grapalat" w:hAnsi="GHEA Grapalat" w:cs="Sylfaen"/>
          <w:i/>
          <w:sz w:val="16"/>
          <w:szCs w:val="16"/>
          <w:lang w:val="pt-BR"/>
        </w:rPr>
        <w:t>Վճարման</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ենթակա</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գումարները</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ներկայացվում են աճողական</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F96D4D1" w14:textId="77777777" w:rsidR="00D379AC" w:rsidRPr="004D44BF" w:rsidRDefault="00D379AC" w:rsidP="00D379AC">
      <w:pPr>
        <w:jc w:val="both"/>
        <w:rPr>
          <w:rFonts w:ascii="GHEA Grapalat" w:hAnsi="GHEA Grapalat"/>
          <w:i/>
          <w:sz w:val="16"/>
          <w:szCs w:val="16"/>
          <w:lang w:val="pt-BR"/>
        </w:rPr>
      </w:pPr>
      <w:r w:rsidRPr="004D44BF">
        <w:rPr>
          <w:rFonts w:ascii="GHEA Grapalat" w:hAnsi="GHEA Grapalat" w:cs="Sylfaen"/>
          <w:i/>
          <w:sz w:val="16"/>
          <w:szCs w:val="16"/>
          <w:lang w:val="pt-BR"/>
        </w:rPr>
        <w:t>** հրավերում գումարները նշվում են տոկոսով, իսկ պայմանագիրը կնքելիս տոկոսի փոխարեն նշվում է կոնկրետ գումարի չափ</w:t>
      </w:r>
    </w:p>
    <w:p w14:paraId="186F3589" w14:textId="77777777" w:rsidR="00D379AC" w:rsidRPr="00F103AC" w:rsidRDefault="00D379AC" w:rsidP="00D379AC">
      <w:pPr>
        <w:jc w:val="center"/>
        <w:rPr>
          <w:rFonts w:ascii="GHEA Grapalat" w:hAnsi="GHEA Grapalat"/>
          <w:sz w:val="20"/>
          <w:lang w:val="pt-BR"/>
        </w:rPr>
      </w:pPr>
    </w:p>
    <w:p w14:paraId="5E3DE4B0" w14:textId="7E53E235" w:rsidR="00071D1C" w:rsidRDefault="00071D1C" w:rsidP="00EF3662">
      <w:pPr>
        <w:jc w:val="right"/>
        <w:rPr>
          <w:rFonts w:ascii="GHEA Grapalat" w:hAnsi="GHEA Grapalat"/>
          <w:sz w:val="20"/>
          <w:lang w:val="pt-BR"/>
        </w:rPr>
      </w:pPr>
    </w:p>
    <w:p w14:paraId="731A0D54" w14:textId="77777777" w:rsidR="009565A7" w:rsidRPr="00D379AC" w:rsidRDefault="009565A7" w:rsidP="00EF3662">
      <w:pPr>
        <w:jc w:val="right"/>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lastRenderedPageBreak/>
              <w:t>ԳՆՈՐԴ</w:t>
            </w:r>
          </w:p>
          <w:p w14:paraId="189E0804" w14:textId="77777777" w:rsidR="00071D1C" w:rsidRPr="00DB282E" w:rsidRDefault="00071D1C" w:rsidP="00EF3662">
            <w:pPr>
              <w:rPr>
                <w:rFonts w:ascii="GHEA Grapalat" w:hAnsi="GHEA Grapalat"/>
                <w:sz w:val="22"/>
                <w:szCs w:val="22"/>
                <w:lang w:val="es-ES"/>
              </w:rPr>
            </w:pPr>
          </w:p>
          <w:p w14:paraId="47B0122B"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48B5CE91" w14:textId="77777777" w:rsidR="00DB282E" w:rsidRPr="00621778" w:rsidRDefault="00DB282E" w:rsidP="00DB282E">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01C26D71"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ՀՎՀՀ 02675763</w:t>
            </w:r>
          </w:p>
          <w:p w14:paraId="1AED3695"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1953C441" w14:textId="77777777" w:rsidR="00DB282E" w:rsidRPr="003D78E6" w:rsidRDefault="00DB282E" w:rsidP="00DB282E">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042FF4F" w14:textId="77777777" w:rsidR="00471FB0" w:rsidRPr="00CA4418" w:rsidRDefault="00DB282E" w:rsidP="00471FB0">
            <w:pPr>
              <w:jc w:val="center"/>
              <w:rPr>
                <w:rFonts w:ascii="GHEA Grapalat" w:hAnsi="GHEA Grapalat"/>
                <w:sz w:val="20"/>
                <w:lang w:val="pt-BR"/>
              </w:rPr>
            </w:pPr>
            <w:r w:rsidRPr="00CA4418">
              <w:rPr>
                <w:rFonts w:ascii="GHEA Grapalat" w:hAnsi="GHEA Grapalat"/>
                <w:sz w:val="20"/>
                <w:lang w:val="pt-BR"/>
              </w:rPr>
              <w:t xml:space="preserve">էլ. հասցե </w:t>
            </w:r>
            <w:hyperlink r:id="rId20" w:history="1">
              <w:r w:rsidR="00471FB0" w:rsidRPr="00671EF2">
                <w:rPr>
                  <w:rStyle w:val="Hyperlink"/>
                  <w:rFonts w:ascii="GHEA Grapalat" w:hAnsi="GHEA Grapalat"/>
                  <w:sz w:val="20"/>
                  <w:lang w:val="pt-BR"/>
                </w:rPr>
                <w:t>pmc@moh.am</w:t>
              </w:r>
            </w:hyperlink>
            <w:r w:rsidR="00471FB0">
              <w:rPr>
                <w:rFonts w:ascii="GHEA Grapalat" w:hAnsi="GHEA Grapalat"/>
                <w:sz w:val="20"/>
                <w:lang w:val="pt-BR"/>
              </w:rPr>
              <w:t xml:space="preserve"> </w:t>
            </w:r>
          </w:p>
          <w:p w14:paraId="744EAEFD" w14:textId="77777777" w:rsidR="00DB282E" w:rsidRPr="006B7378" w:rsidRDefault="00DB282E" w:rsidP="00DB282E">
            <w:pPr>
              <w:rPr>
                <w:rFonts w:ascii="GHEA Grapalat" w:hAnsi="GHEA Grapalat"/>
                <w:lang w:val="pt-BR"/>
              </w:rPr>
            </w:pPr>
          </w:p>
          <w:p w14:paraId="099C236A" w14:textId="77777777" w:rsidR="00DB282E" w:rsidRPr="006B7378" w:rsidRDefault="00DB282E" w:rsidP="00DB282E">
            <w:pPr>
              <w:jc w:val="center"/>
              <w:rPr>
                <w:rFonts w:ascii="GHEA Grapalat" w:hAnsi="GHEA Grapalat"/>
                <w:lang w:val="pt-BR"/>
              </w:rPr>
            </w:pPr>
            <w:r w:rsidRPr="006B7378">
              <w:rPr>
                <w:rFonts w:ascii="GHEA Grapalat" w:hAnsi="GHEA Grapalat"/>
                <w:lang w:val="pt-BR"/>
              </w:rPr>
              <w:t>---------------------------------</w:t>
            </w:r>
          </w:p>
          <w:p w14:paraId="46074497" w14:textId="77777777" w:rsidR="00DB282E" w:rsidRPr="006B7378" w:rsidRDefault="00DB282E" w:rsidP="00DB282E">
            <w:pPr>
              <w:jc w:val="center"/>
              <w:rPr>
                <w:rFonts w:ascii="GHEA Grapalat" w:hAnsi="GHEA Grapalat"/>
                <w:sz w:val="20"/>
                <w:lang w:val="pt-BR"/>
              </w:rPr>
            </w:pPr>
            <w:r>
              <w:rPr>
                <w:rFonts w:ascii="GHEA Grapalat" w:hAnsi="GHEA Grapalat"/>
                <w:sz w:val="18"/>
                <w:szCs w:val="18"/>
                <w:lang w:val="hy-AM"/>
              </w:rPr>
              <w:t>Կ</w:t>
            </w:r>
            <w:r w:rsidRPr="006B7378">
              <w:rPr>
                <w:rFonts w:ascii="Cambria Math" w:hAnsi="Cambria Math" w:cs="Cambria Math"/>
                <w:sz w:val="20"/>
                <w:lang w:val="pt-BR"/>
              </w:rPr>
              <w:t>․</w:t>
            </w:r>
            <w:r w:rsidRPr="006B7378">
              <w:rPr>
                <w:rFonts w:ascii="GHEA Grapalat" w:hAnsi="GHEA Grapalat"/>
                <w:sz w:val="20"/>
                <w:lang w:val="pt-BR"/>
              </w:rPr>
              <w:t xml:space="preserve"> </w:t>
            </w:r>
            <w:r w:rsidRPr="006B7378">
              <w:rPr>
                <w:rFonts w:ascii="GHEA Grapalat" w:hAnsi="GHEA Grapalat" w:cs="GHEA Grapalat"/>
                <w:sz w:val="20"/>
                <w:lang w:val="pt-BR"/>
              </w:rPr>
              <w:t>Մանուկյան</w:t>
            </w:r>
          </w:p>
          <w:p w14:paraId="1FDF3FB5" w14:textId="77777777" w:rsidR="00DB282E" w:rsidRPr="006B7378" w:rsidRDefault="00DB282E" w:rsidP="00DB282E">
            <w:pPr>
              <w:jc w:val="center"/>
              <w:rPr>
                <w:rFonts w:ascii="GHEA Grapalat" w:hAnsi="GHEA Grapalat"/>
                <w:sz w:val="18"/>
                <w:szCs w:val="18"/>
                <w:lang w:val="pt-BR"/>
              </w:rPr>
            </w:pPr>
            <w:r w:rsidRPr="006B7378">
              <w:rPr>
                <w:rFonts w:ascii="GHEA Grapalat" w:hAnsi="GHEA Grapalat"/>
                <w:sz w:val="18"/>
                <w:szCs w:val="18"/>
                <w:lang w:val="pt-BR"/>
              </w:rPr>
              <w:t>/</w:t>
            </w:r>
            <w:r w:rsidRPr="00A71D81">
              <w:rPr>
                <w:rFonts w:ascii="GHEA Grapalat" w:hAnsi="GHEA Grapalat" w:cs="Sylfaen"/>
                <w:sz w:val="18"/>
                <w:szCs w:val="18"/>
                <w:lang w:val="ru-RU"/>
              </w:rPr>
              <w:t>ստորագրություն</w:t>
            </w:r>
            <w:r w:rsidRPr="006B7378">
              <w:rPr>
                <w:rFonts w:ascii="GHEA Grapalat" w:hAnsi="GHEA Grapalat"/>
                <w:sz w:val="18"/>
                <w:szCs w:val="18"/>
                <w:lang w:val="pt-BR"/>
              </w:rPr>
              <w:t>/</w:t>
            </w:r>
          </w:p>
          <w:p w14:paraId="5D5E3C8B" w14:textId="1A49B449" w:rsidR="00071D1C" w:rsidRPr="00DB282E" w:rsidRDefault="00DB282E" w:rsidP="00DB282E">
            <w:pPr>
              <w:rPr>
                <w:rFonts w:ascii="GHEA Grapalat" w:hAnsi="GHEA Grapalat"/>
                <w:lang w:val="pt-BR"/>
              </w:rPr>
            </w:pPr>
            <w:r>
              <w:rPr>
                <w:rFonts w:ascii="GHEA Grapalat" w:hAnsi="GHEA Grapalat" w:cs="Sylfaen"/>
                <w:sz w:val="18"/>
                <w:szCs w:val="18"/>
                <w:lang w:val="hy-AM"/>
              </w:rPr>
              <w:t xml:space="preserve">                                      </w:t>
            </w:r>
            <w:r w:rsidRPr="00A71D81">
              <w:rPr>
                <w:rFonts w:ascii="GHEA Grapalat" w:hAnsi="GHEA Grapalat" w:cs="Sylfaen"/>
                <w:sz w:val="18"/>
                <w:szCs w:val="18"/>
                <w:lang w:val="ru-RU"/>
              </w:rPr>
              <w:t>Կ</w:t>
            </w:r>
            <w:r w:rsidRPr="006B7378">
              <w:rPr>
                <w:rFonts w:ascii="GHEA Grapalat" w:hAnsi="GHEA Grapalat"/>
                <w:sz w:val="18"/>
                <w:szCs w:val="18"/>
                <w:lang w:val="pt-BR"/>
              </w:rPr>
              <w:t>.</w:t>
            </w:r>
            <w:r w:rsidRPr="00A71D81">
              <w:rPr>
                <w:rFonts w:ascii="GHEA Grapalat" w:hAnsi="GHEA Grapalat" w:cs="Sylfaen"/>
                <w:sz w:val="18"/>
                <w:szCs w:val="18"/>
                <w:lang w:val="ru-RU"/>
              </w:rPr>
              <w:t>Տ</w:t>
            </w:r>
          </w:p>
        </w:tc>
        <w:tc>
          <w:tcPr>
            <w:tcW w:w="760" w:type="dxa"/>
          </w:tcPr>
          <w:p w14:paraId="034575EB" w14:textId="77777777" w:rsidR="00071D1C" w:rsidRPr="00DB282E" w:rsidRDefault="00071D1C" w:rsidP="00EF3662">
            <w:pPr>
              <w:jc w:val="center"/>
              <w:rPr>
                <w:rFonts w:ascii="GHEA Grapalat" w:hAnsi="GHEA Grapalat"/>
                <w:lang w:val="pt-BR"/>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F321CB">
          <w:footnotePr>
            <w:pos w:val="beneathText"/>
          </w:footnotePr>
          <w:pgSz w:w="16838" w:h="11906" w:orient="landscape" w:code="9"/>
          <w:pgMar w:top="270" w:right="533" w:bottom="630" w:left="720" w:header="562" w:footer="562" w:gutter="0"/>
          <w:cols w:space="720"/>
        </w:sect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lastRenderedPageBreak/>
        <w:t xml:space="preserve">Հավելված N </w:t>
      </w:r>
      <w:r w:rsidRPr="00E84367">
        <w:rPr>
          <w:rFonts w:ascii="GHEA Grapalat" w:hAnsi="GHEA Grapalat"/>
          <w:i/>
          <w:sz w:val="18"/>
          <w:lang w:val="ru-RU"/>
        </w:rPr>
        <w:t>3</w:t>
      </w:r>
    </w:p>
    <w:p w14:paraId="4A98C5F6" w14:textId="77777777" w:rsidR="0047277E" w:rsidRPr="007569E5" w:rsidRDefault="0047277E" w:rsidP="0047277E">
      <w:pPr>
        <w:jc w:val="right"/>
        <w:rPr>
          <w:rFonts w:ascii="GHEA Grapalat" w:hAnsi="GHEA Grapalat"/>
          <w:i/>
          <w:sz w:val="18"/>
          <w:lang w:val="hy-AM"/>
        </w:rPr>
      </w:pPr>
      <w:r>
        <w:rPr>
          <w:rFonts w:ascii="GHEA Grapalat" w:hAnsi="GHEA Grapalat"/>
          <w:i/>
          <w:sz w:val="18"/>
          <w:lang w:val="hy-AM"/>
        </w:rPr>
        <w:t>«       »   օգոստոսի</w:t>
      </w:r>
      <w:r w:rsidRPr="007569E5">
        <w:rPr>
          <w:rFonts w:ascii="GHEA Grapalat" w:hAnsi="GHEA Grapalat"/>
          <w:i/>
          <w:sz w:val="18"/>
          <w:lang w:val="hy-AM"/>
        </w:rPr>
        <w:t xml:space="preserve"> 2025  թ. կնքված </w:t>
      </w:r>
    </w:p>
    <w:p w14:paraId="61EF5504" w14:textId="77777777" w:rsidR="0047277E" w:rsidRPr="007569E5" w:rsidRDefault="0047277E" w:rsidP="0047277E">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w:t>
      </w:r>
      <w:r>
        <w:rPr>
          <w:rFonts w:ascii="GHEA Grapalat" w:hAnsi="GHEA Grapalat"/>
          <w:i/>
          <w:sz w:val="18"/>
          <w:lang w:val="hy-AM"/>
        </w:rPr>
        <w:t>6</w:t>
      </w:r>
      <w:r w:rsidRPr="007569E5">
        <w:rPr>
          <w:rFonts w:ascii="GHEA Grapalat" w:hAnsi="GHEA Grapalat"/>
          <w:i/>
          <w:sz w:val="18"/>
          <w:lang w:val="hy-AM"/>
        </w:rPr>
        <w:t>/</w:t>
      </w:r>
      <w:r>
        <w:rPr>
          <w:rFonts w:ascii="GHEA Grapalat" w:hAnsi="GHEA Grapalat"/>
          <w:i/>
          <w:sz w:val="18"/>
          <w:lang w:val="hy-AM"/>
        </w:rPr>
        <w:t>1</w:t>
      </w:r>
      <w:r w:rsidRPr="007569E5">
        <w:rPr>
          <w:rFonts w:ascii="GHEA Grapalat" w:hAnsi="GHEA Grapalat"/>
          <w:i/>
          <w:sz w:val="18"/>
          <w:lang w:val="hy-AM"/>
        </w:rPr>
        <w:t>»   ծածկագրով պայմանագրի</w:t>
      </w: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F0768"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5129E981" w:rsidR="0038400D" w:rsidRDefault="0038400D" w:rsidP="00EF3662">
      <w:pPr>
        <w:ind w:left="-142" w:firstLine="142"/>
        <w:jc w:val="center"/>
        <w:rPr>
          <w:rFonts w:ascii="GHEA Grapalat" w:hAnsi="GHEA Grapalat" w:cs="Sylfaen"/>
          <w:b/>
        </w:rPr>
      </w:pPr>
    </w:p>
    <w:p w14:paraId="4FEFDE57" w14:textId="111D5CEC" w:rsidR="00471FB0" w:rsidRDefault="00471FB0" w:rsidP="00EF3662">
      <w:pPr>
        <w:ind w:left="-142" w:firstLine="142"/>
        <w:jc w:val="center"/>
        <w:rPr>
          <w:rFonts w:ascii="GHEA Grapalat" w:hAnsi="GHEA Grapalat" w:cs="Sylfaen"/>
          <w:b/>
        </w:rPr>
      </w:pPr>
    </w:p>
    <w:p w14:paraId="2E829530" w14:textId="77777777" w:rsidR="00003A9B" w:rsidRDefault="00003A9B" w:rsidP="00EF3662">
      <w:pPr>
        <w:ind w:left="-142" w:firstLine="142"/>
        <w:jc w:val="center"/>
        <w:rPr>
          <w:rFonts w:ascii="GHEA Grapalat" w:hAnsi="GHEA Grapalat" w:cs="Sylfaen"/>
          <w:b/>
        </w:rPr>
      </w:pPr>
    </w:p>
    <w:p w14:paraId="4AC865AD" w14:textId="04F17AEA" w:rsidR="00471FB0" w:rsidRDefault="00471FB0" w:rsidP="00EF3662">
      <w:pPr>
        <w:ind w:left="-142" w:firstLine="142"/>
        <w:jc w:val="center"/>
        <w:rPr>
          <w:rFonts w:ascii="GHEA Grapalat" w:hAnsi="GHEA Grapalat" w:cs="Sylfaen"/>
          <w:b/>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59D74D0" w14:textId="77777777" w:rsidR="0047277E" w:rsidRPr="007569E5" w:rsidRDefault="0047277E" w:rsidP="0047277E">
      <w:pPr>
        <w:jc w:val="right"/>
        <w:rPr>
          <w:rFonts w:ascii="GHEA Grapalat" w:hAnsi="GHEA Grapalat"/>
          <w:i/>
          <w:sz w:val="18"/>
          <w:lang w:val="hy-AM"/>
        </w:rPr>
      </w:pPr>
      <w:r>
        <w:rPr>
          <w:rFonts w:ascii="GHEA Grapalat" w:hAnsi="GHEA Grapalat"/>
          <w:i/>
          <w:sz w:val="18"/>
          <w:lang w:val="hy-AM"/>
        </w:rPr>
        <w:t>«       »   օգոստոսի</w:t>
      </w:r>
      <w:r w:rsidRPr="007569E5">
        <w:rPr>
          <w:rFonts w:ascii="GHEA Grapalat" w:hAnsi="GHEA Grapalat"/>
          <w:i/>
          <w:sz w:val="18"/>
          <w:lang w:val="hy-AM"/>
        </w:rPr>
        <w:t xml:space="preserve"> 2025  թ. կնքված </w:t>
      </w:r>
    </w:p>
    <w:p w14:paraId="74971ACA" w14:textId="77777777" w:rsidR="0047277E" w:rsidRPr="007569E5" w:rsidRDefault="0047277E" w:rsidP="0047277E">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w:t>
      </w:r>
      <w:r>
        <w:rPr>
          <w:rFonts w:ascii="GHEA Grapalat" w:hAnsi="GHEA Grapalat"/>
          <w:i/>
          <w:sz w:val="18"/>
          <w:lang w:val="hy-AM"/>
        </w:rPr>
        <w:t>6</w:t>
      </w:r>
      <w:r w:rsidRPr="007569E5">
        <w:rPr>
          <w:rFonts w:ascii="GHEA Grapalat" w:hAnsi="GHEA Grapalat"/>
          <w:i/>
          <w:sz w:val="18"/>
          <w:lang w:val="hy-AM"/>
        </w:rPr>
        <w:t>/</w:t>
      </w:r>
      <w:r>
        <w:rPr>
          <w:rFonts w:ascii="GHEA Grapalat" w:hAnsi="GHEA Grapalat"/>
          <w:i/>
          <w:sz w:val="18"/>
          <w:lang w:val="hy-AM"/>
        </w:rPr>
        <w:t>1</w:t>
      </w:r>
      <w:r w:rsidRPr="007569E5">
        <w:rPr>
          <w:rFonts w:ascii="GHEA Grapalat" w:hAnsi="GHEA Grapalat"/>
          <w:i/>
          <w:sz w:val="18"/>
          <w:lang w:val="hy-AM"/>
        </w:rPr>
        <w:t>»   ծածկագրով պայմանագրի</w:t>
      </w:r>
    </w:p>
    <w:p w14:paraId="0215E59D" w14:textId="3E954BD1" w:rsidR="00491485" w:rsidRPr="007569E5" w:rsidRDefault="00491485" w:rsidP="00471FB0">
      <w:pPr>
        <w:jc w:val="right"/>
        <w:rPr>
          <w:rFonts w:ascii="GHEA Grapalat" w:hAnsi="GHEA Grapalat"/>
          <w:i/>
          <w:sz w:val="18"/>
        </w:rPr>
      </w:pPr>
    </w:p>
    <w:p w14:paraId="40356A3B" w14:textId="2AEDB0FB" w:rsidR="00366A91" w:rsidRPr="00A71D81" w:rsidRDefault="00366A91" w:rsidP="00366A91">
      <w:pPr>
        <w:jc w:val="right"/>
        <w:rPr>
          <w:rFonts w:ascii="GHEA Grapalat" w:hAnsi="GHEA Grapalat"/>
          <w:i/>
          <w:sz w:val="18"/>
          <w:lang w:val="hy-AM"/>
        </w:rPr>
      </w:pP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E216600" w:rsidR="00E456FF" w:rsidRDefault="00E456FF" w:rsidP="00140600">
      <w:pPr>
        <w:tabs>
          <w:tab w:val="left" w:pos="8640"/>
        </w:tabs>
        <w:rPr>
          <w:rFonts w:ascii="GHEA Grapalat" w:hAnsi="GHEA Grapalat" w:cs="Sylfaen"/>
        </w:rPr>
      </w:pPr>
    </w:p>
    <w:p w14:paraId="5252CC31" w14:textId="77777777" w:rsidR="00834419" w:rsidRDefault="00834419"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Pr="007569E5" w:rsidRDefault="00E456FF" w:rsidP="00E456FF">
      <w:pPr>
        <w:jc w:val="right"/>
        <w:rPr>
          <w:rFonts w:ascii="GHEA Grapalat" w:hAnsi="GHEA Grapalat"/>
          <w:i/>
          <w:sz w:val="18"/>
        </w:rPr>
      </w:pPr>
      <w:bookmarkStart w:id="14" w:name="_Hlk187704942"/>
      <w:r w:rsidRPr="007569E5">
        <w:rPr>
          <w:rFonts w:ascii="GHEA Grapalat" w:hAnsi="GHEA Grapalat"/>
          <w:i/>
          <w:sz w:val="18"/>
          <w:lang w:val="hy-AM"/>
        </w:rPr>
        <w:t xml:space="preserve">Հավելված N </w:t>
      </w:r>
      <w:r w:rsidRPr="007569E5">
        <w:rPr>
          <w:rFonts w:ascii="GHEA Grapalat" w:hAnsi="GHEA Grapalat"/>
          <w:i/>
          <w:sz w:val="18"/>
        </w:rPr>
        <w:t>4</w:t>
      </w:r>
    </w:p>
    <w:p w14:paraId="63EB9F4E" w14:textId="77777777" w:rsidR="0047277E" w:rsidRPr="007569E5" w:rsidRDefault="0047277E" w:rsidP="0047277E">
      <w:pPr>
        <w:jc w:val="right"/>
        <w:rPr>
          <w:rFonts w:ascii="GHEA Grapalat" w:hAnsi="GHEA Grapalat"/>
          <w:i/>
          <w:sz w:val="18"/>
          <w:lang w:val="hy-AM"/>
        </w:rPr>
      </w:pPr>
      <w:r>
        <w:rPr>
          <w:rFonts w:ascii="GHEA Grapalat" w:hAnsi="GHEA Grapalat"/>
          <w:i/>
          <w:sz w:val="18"/>
          <w:lang w:val="hy-AM"/>
        </w:rPr>
        <w:t>«       »   օգոստոսի</w:t>
      </w:r>
      <w:r w:rsidRPr="007569E5">
        <w:rPr>
          <w:rFonts w:ascii="GHEA Grapalat" w:hAnsi="GHEA Grapalat"/>
          <w:i/>
          <w:sz w:val="18"/>
          <w:lang w:val="hy-AM"/>
        </w:rPr>
        <w:t xml:space="preserve"> 2025  թ. կնքված </w:t>
      </w:r>
    </w:p>
    <w:p w14:paraId="614B7124" w14:textId="77777777" w:rsidR="0047277E" w:rsidRPr="007569E5" w:rsidRDefault="0047277E" w:rsidP="0047277E">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w:t>
      </w:r>
      <w:r>
        <w:rPr>
          <w:rFonts w:ascii="GHEA Grapalat" w:hAnsi="GHEA Grapalat"/>
          <w:i/>
          <w:sz w:val="18"/>
          <w:lang w:val="hy-AM"/>
        </w:rPr>
        <w:t>6</w:t>
      </w:r>
      <w:r w:rsidRPr="007569E5">
        <w:rPr>
          <w:rFonts w:ascii="GHEA Grapalat" w:hAnsi="GHEA Grapalat"/>
          <w:i/>
          <w:sz w:val="18"/>
          <w:lang w:val="hy-AM"/>
        </w:rPr>
        <w:t>/</w:t>
      </w:r>
      <w:r>
        <w:rPr>
          <w:rFonts w:ascii="GHEA Grapalat" w:hAnsi="GHEA Grapalat"/>
          <w:i/>
          <w:sz w:val="18"/>
          <w:lang w:val="hy-AM"/>
        </w:rPr>
        <w:t>1</w:t>
      </w:r>
      <w:r w:rsidRPr="007569E5">
        <w:rPr>
          <w:rFonts w:ascii="GHEA Grapalat" w:hAnsi="GHEA Grapalat"/>
          <w:i/>
          <w:sz w:val="18"/>
          <w:lang w:val="hy-AM"/>
        </w:rPr>
        <w:t>»   ծածկագրով պայմանագրի</w:t>
      </w:r>
    </w:p>
    <w:p w14:paraId="15C4264B" w14:textId="77777777" w:rsidR="00E456FF" w:rsidRPr="007569E5" w:rsidRDefault="00E456FF" w:rsidP="00E456FF">
      <w:pPr>
        <w:rPr>
          <w:rFonts w:ascii="GHEA Grapalat" w:hAnsi="GHEA Grapalat" w:cs="GHEA Grapalat"/>
          <w:sz w:val="22"/>
          <w:szCs w:val="22"/>
          <w:lang w:val="hy-AM"/>
        </w:rPr>
      </w:pPr>
    </w:p>
    <w:p w14:paraId="20FDB7E8" w14:textId="77777777" w:rsidR="00E456FF" w:rsidRPr="007569E5" w:rsidRDefault="00E456FF" w:rsidP="00E456FF">
      <w:pPr>
        <w:rPr>
          <w:rFonts w:ascii="GHEA Grapalat" w:hAnsi="GHEA Grapalat" w:cs="GHEA Grapalat"/>
          <w:sz w:val="22"/>
          <w:szCs w:val="22"/>
          <w:lang w:val="hy-AM"/>
        </w:rPr>
      </w:pPr>
    </w:p>
    <w:p w14:paraId="4084FCA6" w14:textId="77777777" w:rsidR="00E456FF" w:rsidRPr="007569E5" w:rsidRDefault="00E456FF" w:rsidP="00E456FF">
      <w:pPr>
        <w:rPr>
          <w:rFonts w:ascii="GHEA Grapalat" w:hAnsi="GHEA Grapalat" w:cs="GHEA Grapalat"/>
          <w:sz w:val="22"/>
          <w:szCs w:val="22"/>
          <w:lang w:val="hy-AM"/>
        </w:rPr>
      </w:pPr>
    </w:p>
    <w:p w14:paraId="48DD3D14" w14:textId="77777777" w:rsidR="00E456FF" w:rsidRPr="007569E5" w:rsidRDefault="00E456FF" w:rsidP="00E456FF">
      <w:pPr>
        <w:rPr>
          <w:rFonts w:ascii="GHEA Grapalat" w:hAnsi="GHEA Grapalat" w:cs="GHEA Grapalat"/>
          <w:sz w:val="22"/>
          <w:szCs w:val="22"/>
          <w:lang w:val="hy-AM"/>
        </w:rPr>
      </w:pPr>
    </w:p>
    <w:p w14:paraId="6A7CFAC2" w14:textId="77777777" w:rsidR="00E456FF" w:rsidRPr="007569E5" w:rsidRDefault="00E456FF" w:rsidP="00E456FF">
      <w:pPr>
        <w:jc w:val="center"/>
        <w:rPr>
          <w:rFonts w:ascii="GHEA Grapalat" w:hAnsi="GHEA Grapalat" w:cs="GHEA Grapalat"/>
          <w:sz w:val="22"/>
          <w:szCs w:val="22"/>
          <w:lang w:val="hy-AM"/>
        </w:rPr>
      </w:pPr>
      <w:r w:rsidRPr="007569E5">
        <w:rPr>
          <w:rFonts w:ascii="GHEA Grapalat" w:hAnsi="GHEA Grapalat" w:cs="GHEA Grapalat"/>
          <w:sz w:val="22"/>
          <w:szCs w:val="22"/>
          <w:lang w:val="hy-AM"/>
        </w:rPr>
        <w:t>ԾԱՆՈՒՑՈՒՄ</w:t>
      </w:r>
    </w:p>
    <w:p w14:paraId="57ACE427" w14:textId="77777777" w:rsidR="00E456FF" w:rsidRPr="007569E5" w:rsidRDefault="00E456FF" w:rsidP="00E456FF">
      <w:pPr>
        <w:jc w:val="center"/>
        <w:rPr>
          <w:rFonts w:ascii="GHEA Grapalat" w:hAnsi="GHEA Grapalat" w:cs="GHEA Grapalat"/>
          <w:sz w:val="22"/>
          <w:szCs w:val="22"/>
          <w:lang w:val="hy-AM"/>
        </w:rPr>
      </w:pPr>
    </w:p>
    <w:p w14:paraId="1EB999CA" w14:textId="77777777" w:rsidR="00E456FF" w:rsidRPr="007569E5" w:rsidRDefault="00E456FF" w:rsidP="00E456FF">
      <w:pPr>
        <w:jc w:val="both"/>
        <w:rPr>
          <w:rFonts w:ascii="GHEA Grapalat" w:hAnsi="GHEA Grapalat" w:cs="Arial"/>
          <w:sz w:val="20"/>
          <w:szCs w:val="20"/>
          <w:lang w:val="es-ES"/>
        </w:rPr>
      </w:pPr>
      <w:r w:rsidRPr="007569E5">
        <w:rPr>
          <w:rFonts w:ascii="GHEA Grapalat" w:hAnsi="GHEA Grapalat"/>
          <w:sz w:val="22"/>
          <w:szCs w:val="22"/>
          <w:u w:val="single"/>
          <w:lang w:val="es-ES"/>
        </w:rPr>
        <w:t xml:space="preserve">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 xml:space="preserve"> </w:t>
      </w:r>
      <w:r w:rsidRPr="007569E5">
        <w:rPr>
          <w:rFonts w:ascii="GHEA Grapalat" w:hAnsi="GHEA Grapalat" w:cs="Sylfaen"/>
          <w:sz w:val="20"/>
          <w:szCs w:val="20"/>
          <w:lang w:val="es-ES"/>
        </w:rPr>
        <w:t>հայտնում</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է</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որ</w:t>
      </w:r>
      <w:r w:rsidRPr="007569E5">
        <w:rPr>
          <w:rFonts w:ascii="GHEA Grapalat" w:hAnsi="GHEA Grapalat" w:cs="Arial"/>
          <w:sz w:val="20"/>
          <w:szCs w:val="20"/>
          <w:lang w:val="es-ES"/>
        </w:rPr>
        <w:t xml:space="preserve"> .  </w:t>
      </w:r>
    </w:p>
    <w:p w14:paraId="514DAA41" w14:textId="77777777" w:rsidR="00E456FF" w:rsidRPr="007569E5" w:rsidRDefault="00E456FF" w:rsidP="00E456FF">
      <w:pPr>
        <w:jc w:val="both"/>
        <w:rPr>
          <w:rFonts w:ascii="GHEA Grapalat" w:hAnsi="GHEA Grapalat" w:cs="Arial"/>
          <w:vertAlign w:val="superscript"/>
          <w:lang w:val="es-ES"/>
        </w:rPr>
      </w:pPr>
      <w:r w:rsidRPr="007569E5">
        <w:rPr>
          <w:rFonts w:ascii="GHEA Grapalat" w:hAnsi="GHEA Grapalat"/>
          <w:vertAlign w:val="superscript"/>
          <w:lang w:val="es-ES"/>
        </w:rPr>
        <w:t xml:space="preserve">               </w:t>
      </w:r>
      <w:r w:rsidRPr="007569E5">
        <w:rPr>
          <w:rFonts w:ascii="GHEA Grapalat" w:hAnsi="GHEA Grapalat"/>
          <w:lang w:val="es-ES"/>
        </w:rPr>
        <w:t xml:space="preserve">            </w:t>
      </w:r>
      <w:r w:rsidRPr="007569E5">
        <w:rPr>
          <w:rFonts w:ascii="GHEA Grapalat" w:hAnsi="GHEA Grapalat" w:cs="Sylfaen"/>
          <w:vertAlign w:val="superscript"/>
          <w:lang w:val="es-ES"/>
        </w:rPr>
        <w:t>ֆինանսական գործակալի</w:t>
      </w:r>
      <w:r w:rsidRPr="007569E5">
        <w:rPr>
          <w:rFonts w:ascii="GHEA Grapalat" w:hAnsi="GHEA Grapalat" w:cs="Arial"/>
          <w:vertAlign w:val="superscript"/>
          <w:lang w:val="es-ES"/>
        </w:rPr>
        <w:t xml:space="preserve"> </w:t>
      </w:r>
      <w:r w:rsidRPr="007569E5">
        <w:rPr>
          <w:rFonts w:ascii="GHEA Grapalat" w:hAnsi="GHEA Grapalat" w:cs="Sylfaen"/>
          <w:vertAlign w:val="superscript"/>
          <w:lang w:val="es-ES"/>
        </w:rPr>
        <w:t>անվանումը</w:t>
      </w:r>
      <w:r w:rsidRPr="007569E5">
        <w:rPr>
          <w:rFonts w:ascii="GHEA Grapalat" w:hAnsi="GHEA Grapalat" w:cs="Arial"/>
          <w:vertAlign w:val="superscript"/>
          <w:lang w:val="es-ES"/>
        </w:rPr>
        <w:t xml:space="preserve"> </w:t>
      </w:r>
    </w:p>
    <w:p w14:paraId="2B897195" w14:textId="77777777" w:rsidR="00E456FF" w:rsidRPr="007569E5" w:rsidRDefault="00E456FF" w:rsidP="00E456FF">
      <w:pPr>
        <w:jc w:val="both"/>
        <w:rPr>
          <w:rFonts w:ascii="GHEA Grapalat" w:hAnsi="GHEA Grapalat"/>
          <w:sz w:val="22"/>
          <w:szCs w:val="22"/>
          <w:vertAlign w:val="superscript"/>
          <w:lang w:val="es-ES"/>
        </w:rPr>
      </w:pPr>
    </w:p>
    <w:p w14:paraId="52D71F2B" w14:textId="77777777" w:rsidR="00E456FF" w:rsidRPr="007569E5" w:rsidRDefault="00E456FF" w:rsidP="00E456FF">
      <w:pPr>
        <w:pStyle w:val="ListParagraph"/>
        <w:numPr>
          <w:ilvl w:val="0"/>
          <w:numId w:val="31"/>
        </w:numPr>
        <w:contextualSpacing/>
        <w:jc w:val="both"/>
        <w:rPr>
          <w:rFonts w:ascii="GHEA Grapalat" w:hAnsi="GHEA Grapalat"/>
          <w:sz w:val="22"/>
          <w:szCs w:val="22"/>
          <w:u w:val="single"/>
          <w:lang w:val="es-ES"/>
        </w:rPr>
      </w:pP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 xml:space="preserve">ի և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ի միջև «--»         20  թ. կնքված</w:t>
      </w:r>
    </w:p>
    <w:p w14:paraId="21D39DBF" w14:textId="77777777" w:rsidR="00E456FF" w:rsidRPr="007569E5" w:rsidRDefault="00E456FF" w:rsidP="00E456FF">
      <w:pPr>
        <w:jc w:val="both"/>
        <w:rPr>
          <w:rFonts w:ascii="GHEA Grapalat" w:hAnsi="GHEA Grapalat" w:cs="Sylfaen"/>
          <w:vertAlign w:val="superscript"/>
          <w:lang w:val="es-ES"/>
        </w:rPr>
      </w:pPr>
      <w:r w:rsidRPr="007569E5">
        <w:rPr>
          <w:rFonts w:ascii="GHEA Grapalat" w:hAnsi="GHEA Grapalat" w:cs="Sylfaen"/>
          <w:vertAlign w:val="superscript"/>
          <w:lang w:val="es-ES"/>
        </w:rPr>
        <w:t xml:space="preserve">                              գնորդի անվանումը                                                   վաճառողի անվանումը </w:t>
      </w:r>
    </w:p>
    <w:p w14:paraId="4E577C28" w14:textId="77777777" w:rsidR="00E456FF" w:rsidRPr="007569E5" w:rsidRDefault="00E456FF" w:rsidP="00E456FF">
      <w:pPr>
        <w:jc w:val="both"/>
        <w:rPr>
          <w:rFonts w:ascii="GHEA Grapalat" w:hAnsi="GHEA Grapalat" w:cs="Sylfaen"/>
          <w:vertAlign w:val="superscript"/>
          <w:lang w:val="es-ES"/>
        </w:rPr>
      </w:pPr>
    </w:p>
    <w:p w14:paraId="0D42E739" w14:textId="77777777" w:rsidR="00E456FF" w:rsidRPr="007569E5" w:rsidRDefault="00E456FF" w:rsidP="00E456FF">
      <w:pPr>
        <w:jc w:val="both"/>
        <w:rPr>
          <w:rFonts w:ascii="GHEA Grapalat" w:hAnsi="GHEA Grapalat"/>
          <w:sz w:val="22"/>
          <w:szCs w:val="22"/>
          <w:u w:val="single"/>
          <w:lang w:val="es-ES"/>
        </w:rPr>
      </w:pPr>
    </w:p>
    <w:p w14:paraId="5AAD1D45" w14:textId="2EBD7045" w:rsidR="00E456FF" w:rsidRPr="007569E5" w:rsidRDefault="007569E5" w:rsidP="00E456FF">
      <w:pPr>
        <w:jc w:val="both"/>
        <w:rPr>
          <w:rFonts w:ascii="GHEA Grapalat" w:hAnsi="GHEA Grapalat" w:cs="Sylfaen"/>
          <w:sz w:val="20"/>
          <w:szCs w:val="20"/>
          <w:lang w:val="es-ES"/>
        </w:rPr>
      </w:pPr>
      <w:r w:rsidRPr="007569E5">
        <w:rPr>
          <w:rFonts w:ascii="GHEA Grapalat" w:hAnsi="GHEA Grapalat"/>
          <w:i/>
          <w:sz w:val="18"/>
          <w:lang w:val="hy-AM"/>
        </w:rPr>
        <w:t xml:space="preserve">« </w:t>
      </w:r>
      <w:r w:rsidR="001B3042">
        <w:rPr>
          <w:rFonts w:ascii="GHEA Grapalat" w:hAnsi="GHEA Grapalat"/>
          <w:i/>
          <w:sz w:val="18"/>
          <w:lang w:val="hy-AM"/>
        </w:rPr>
        <w:t xml:space="preserve"> </w:t>
      </w:r>
      <w:r w:rsidRPr="007569E5">
        <w:rPr>
          <w:rFonts w:ascii="GHEA Grapalat" w:hAnsi="GHEA Grapalat"/>
          <w:i/>
          <w:sz w:val="18"/>
          <w:lang w:val="hy-AM"/>
        </w:rPr>
        <w:t>-ԳՀԱՊՁԲ-25/</w:t>
      </w:r>
      <w:r w:rsidR="00003A9B">
        <w:rPr>
          <w:rFonts w:ascii="GHEA Grapalat" w:hAnsi="GHEA Grapalat"/>
          <w:i/>
          <w:sz w:val="18"/>
          <w:lang w:val="hy-AM"/>
        </w:rPr>
        <w:t>45</w:t>
      </w:r>
      <w:r w:rsidRPr="007569E5">
        <w:rPr>
          <w:rFonts w:ascii="GHEA Grapalat" w:hAnsi="GHEA Grapalat"/>
          <w:i/>
          <w:sz w:val="18"/>
          <w:lang w:val="hy-AM"/>
        </w:rPr>
        <w:t xml:space="preserve"> </w:t>
      </w:r>
      <w:r w:rsidRPr="007569E5">
        <w:rPr>
          <w:rFonts w:ascii="GHEA Grapalat" w:hAnsi="GHEA Grapalat"/>
          <w:i/>
          <w:sz w:val="18"/>
          <w:lang w:val="es-ES"/>
        </w:rPr>
        <w:t xml:space="preserve"> </w:t>
      </w:r>
      <w:r w:rsidR="00E456FF" w:rsidRPr="007569E5">
        <w:rPr>
          <w:rFonts w:ascii="GHEA Grapalat" w:hAnsi="GHEA Grapalat" w:cs="Sylfaen"/>
          <w:sz w:val="20"/>
          <w:szCs w:val="20"/>
          <w:lang w:val="es-ES"/>
        </w:rPr>
        <w:t>ծածկագրով պայմանագրի (այսուհետ՝ Պայմանագիր) շրջանակում իր և</w:t>
      </w:r>
    </w:p>
    <w:p w14:paraId="41F57F42" w14:textId="77777777" w:rsidR="008C6ADB" w:rsidRPr="007569E5" w:rsidRDefault="008C6ADB" w:rsidP="00E456FF">
      <w:pPr>
        <w:jc w:val="both"/>
        <w:rPr>
          <w:rFonts w:ascii="GHEA Grapalat" w:hAnsi="GHEA Grapalat" w:cs="Sylfaen"/>
          <w:sz w:val="20"/>
          <w:szCs w:val="20"/>
          <w:lang w:val="es-ES"/>
        </w:rPr>
      </w:pPr>
    </w:p>
    <w:p w14:paraId="3E48B64F"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 xml:space="preserve"> </w:t>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w:t>
      </w:r>
      <w:r w:rsidRPr="007569E5">
        <w:rPr>
          <w:rFonts w:ascii="GHEA Grapalat" w:hAnsi="GHEA Grapalat" w:cs="Sylfaen"/>
          <w:sz w:val="20"/>
          <w:szCs w:val="20"/>
          <w:lang w:val="es-ES"/>
        </w:rPr>
        <w:t xml:space="preserve">ի     միջև  «--»   20  թ-ին կնքվել է </w:t>
      </w:r>
      <w:r w:rsidRPr="007569E5">
        <w:rPr>
          <w:rFonts w:ascii="GHEA Grapalat" w:hAnsi="GHEA Grapalat"/>
          <w:lang w:val="es-ES"/>
        </w:rPr>
        <w:t>«</w:t>
      </w:r>
      <w:r w:rsidRPr="007569E5">
        <w:rPr>
          <w:rFonts w:ascii="GHEA Grapalat" w:hAnsi="GHEA Grapalat"/>
          <w:sz w:val="20"/>
          <w:szCs w:val="20"/>
          <w:lang w:val="es-ES"/>
        </w:rPr>
        <w:t>---</w:t>
      </w:r>
      <w:r w:rsidRPr="007569E5">
        <w:rPr>
          <w:rFonts w:ascii="GHEA Grapalat" w:hAnsi="GHEA Grapalat" w:cs="Sylfaen"/>
          <w:sz w:val="20"/>
          <w:szCs w:val="20"/>
          <w:lang w:val="es-ES"/>
        </w:rPr>
        <w:t>------------------</w:t>
      </w:r>
      <w:r w:rsidRPr="007569E5">
        <w:rPr>
          <w:rFonts w:ascii="GHEA Grapalat" w:hAnsi="GHEA Grapalat"/>
          <w:lang w:val="es-ES"/>
        </w:rPr>
        <w:t>»</w:t>
      </w:r>
      <w:r w:rsidRPr="007569E5">
        <w:rPr>
          <w:rFonts w:ascii="GHEA Grapalat" w:hAnsi="GHEA Grapalat" w:cs="Sylfaen"/>
          <w:sz w:val="20"/>
          <w:szCs w:val="20"/>
          <w:lang w:val="es-ES"/>
        </w:rPr>
        <w:t xml:space="preserve"> ծածկագրով ֆակտորինգի </w:t>
      </w:r>
    </w:p>
    <w:p w14:paraId="0686D12A"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vertAlign w:val="superscript"/>
          <w:lang w:val="es-ES"/>
        </w:rPr>
        <w:t xml:space="preserve">      վաճառողի անվանումը</w:t>
      </w:r>
    </w:p>
    <w:p w14:paraId="7D12F146"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պայմանագիրը,</w:t>
      </w:r>
    </w:p>
    <w:p w14:paraId="5ABF1366" w14:textId="77777777" w:rsidR="00E456FF" w:rsidRPr="007569E5" w:rsidRDefault="00E456FF" w:rsidP="00E456FF">
      <w:pPr>
        <w:jc w:val="both"/>
        <w:rPr>
          <w:rFonts w:ascii="GHEA Grapalat" w:hAnsi="GHEA Grapalat" w:cs="Sylfaen"/>
          <w:sz w:val="20"/>
          <w:szCs w:val="20"/>
          <w:lang w:val="es-ES"/>
        </w:rPr>
      </w:pPr>
    </w:p>
    <w:p w14:paraId="6F580B64" w14:textId="77777777" w:rsidR="00E456FF" w:rsidRPr="007569E5" w:rsidRDefault="00E456FF" w:rsidP="00E456FF">
      <w:pPr>
        <w:pStyle w:val="ListParagraph"/>
        <w:numPr>
          <w:ilvl w:val="0"/>
          <w:numId w:val="31"/>
        </w:numPr>
        <w:contextualSpacing/>
        <w:jc w:val="both"/>
        <w:rPr>
          <w:rFonts w:ascii="GHEA Grapalat" w:hAnsi="GHEA Grapalat" w:cs="Sylfaen"/>
          <w:sz w:val="20"/>
          <w:szCs w:val="20"/>
          <w:lang w:val="es-ES"/>
        </w:rPr>
      </w:pPr>
      <w:r w:rsidRPr="007569E5">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7569E5" w:rsidRDefault="00E456FF" w:rsidP="00E456FF">
      <w:pPr>
        <w:jc w:val="center"/>
        <w:rPr>
          <w:rFonts w:ascii="GHEA Grapalat" w:hAnsi="GHEA Grapalat" w:cs="GHEA Grapalat"/>
          <w:sz w:val="22"/>
          <w:szCs w:val="22"/>
          <w:lang w:val="es-ES"/>
        </w:rPr>
      </w:pPr>
    </w:p>
    <w:p w14:paraId="399DA8A3" w14:textId="77777777" w:rsidR="00E456FF" w:rsidRPr="007569E5" w:rsidRDefault="00E456FF" w:rsidP="00E456FF">
      <w:pPr>
        <w:ind w:firstLine="709"/>
        <w:jc w:val="both"/>
        <w:rPr>
          <w:lang w:val="es-ES"/>
        </w:rPr>
      </w:pPr>
    </w:p>
    <w:p w14:paraId="705B58DE" w14:textId="77777777" w:rsidR="00E456FF" w:rsidRPr="007569E5" w:rsidRDefault="00E456FF" w:rsidP="00E456FF">
      <w:pPr>
        <w:ind w:firstLine="709"/>
        <w:jc w:val="both"/>
        <w:rPr>
          <w:lang w:val="es-ES"/>
        </w:rPr>
      </w:pPr>
    </w:p>
    <w:p w14:paraId="7B6D2CD0" w14:textId="77777777" w:rsidR="00E456FF" w:rsidRPr="007569E5" w:rsidRDefault="00E456FF" w:rsidP="00E456FF">
      <w:pPr>
        <w:ind w:firstLine="709"/>
        <w:jc w:val="both"/>
        <w:rPr>
          <w:lang w:val="es-ES"/>
        </w:rPr>
      </w:pPr>
    </w:p>
    <w:p w14:paraId="265D249F" w14:textId="77777777" w:rsidR="00E456FF" w:rsidRPr="007569E5" w:rsidRDefault="00E456FF" w:rsidP="00E456FF">
      <w:pPr>
        <w:ind w:firstLine="709"/>
        <w:jc w:val="both"/>
        <w:rPr>
          <w:lang w:val="es-ES"/>
        </w:rPr>
      </w:pPr>
    </w:p>
    <w:p w14:paraId="5E52A161" w14:textId="77777777" w:rsidR="00E456FF" w:rsidRPr="007569E5" w:rsidRDefault="00E456FF" w:rsidP="00E456FF">
      <w:pPr>
        <w:ind w:left="720" w:firstLine="720"/>
        <w:jc w:val="both"/>
        <w:rPr>
          <w:rFonts w:ascii="GHEA Grapalat" w:hAnsi="GHEA Grapalat"/>
          <w:sz w:val="20"/>
          <w:lang w:val="hy-AM"/>
        </w:rPr>
      </w:pPr>
      <w:r w:rsidRPr="007569E5">
        <w:rPr>
          <w:rFonts w:ascii="GHEA Grapalat" w:hAnsi="GHEA Grapalat"/>
          <w:sz w:val="20"/>
          <w:lang w:val="es-ES"/>
        </w:rPr>
        <w:t xml:space="preserve">     </w:t>
      </w:r>
      <w:r w:rsidRPr="007569E5">
        <w:rPr>
          <w:rFonts w:ascii="GHEA Grapalat" w:hAnsi="GHEA Grapalat"/>
          <w:sz w:val="20"/>
          <w:lang w:val="hy-AM"/>
        </w:rPr>
        <w:t xml:space="preserve">___________________________________________ </w:t>
      </w:r>
      <w:r w:rsidRPr="007569E5">
        <w:rPr>
          <w:rFonts w:ascii="GHEA Grapalat" w:hAnsi="GHEA Grapalat"/>
          <w:sz w:val="20"/>
          <w:lang w:val="hy-AM"/>
        </w:rPr>
        <w:tab/>
        <w:t xml:space="preserve">                </w:t>
      </w:r>
      <w:r w:rsidRPr="007569E5">
        <w:rPr>
          <w:rFonts w:ascii="GHEA Grapalat" w:hAnsi="GHEA Grapalat"/>
          <w:sz w:val="20"/>
          <w:lang w:val="es-ES"/>
        </w:rPr>
        <w:t xml:space="preserve">       </w:t>
      </w:r>
      <w:r w:rsidRPr="007569E5">
        <w:rPr>
          <w:rFonts w:ascii="GHEA Grapalat" w:hAnsi="GHEA Grapalat"/>
          <w:sz w:val="20"/>
          <w:lang w:val="hy-AM"/>
        </w:rPr>
        <w:t xml:space="preserve">_____________ </w:t>
      </w:r>
    </w:p>
    <w:p w14:paraId="2305FA3B"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ֆինանսական գործակալի անվանումը (ղեկավարի պաշտոնը, անուն ազգանունը)                                                     </w:t>
      </w:r>
    </w:p>
    <w:p w14:paraId="375D63CE"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ստորագրությունը</w:t>
      </w:r>
      <w:r w:rsidRPr="007569E5">
        <w:rPr>
          <w:rFonts w:ascii="GHEA Grapalat" w:hAnsi="GHEA Grapalat"/>
          <w:sz w:val="20"/>
          <w:vertAlign w:val="superscript"/>
          <w:lang w:val="hy-AM"/>
        </w:rPr>
        <w:tab/>
      </w:r>
    </w:p>
    <w:p w14:paraId="14CA9C6C" w14:textId="77777777" w:rsidR="00E456FF" w:rsidRPr="007569E5" w:rsidRDefault="00E456FF" w:rsidP="00E456FF">
      <w:pPr>
        <w:jc w:val="right"/>
        <w:rPr>
          <w:rFonts w:ascii="GHEA Grapalat" w:hAnsi="GHEA Grapalat"/>
          <w:sz w:val="20"/>
          <w:lang w:val="hy-AM"/>
        </w:rPr>
      </w:pPr>
      <w:r w:rsidRPr="007569E5">
        <w:rPr>
          <w:rFonts w:ascii="GHEA Grapalat" w:hAnsi="GHEA Grapalat"/>
          <w:sz w:val="20"/>
          <w:lang w:val="hy-AM"/>
        </w:rPr>
        <w:t xml:space="preserve">    </w:t>
      </w:r>
    </w:p>
    <w:p w14:paraId="3BDF92C2"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sz w:val="20"/>
        </w:rPr>
        <w:t xml:space="preserve">                                                                                                      </w:t>
      </w:r>
      <w:r w:rsidRPr="007569E5">
        <w:rPr>
          <w:rFonts w:ascii="GHEA Grapalat" w:hAnsi="GHEA Grapalat"/>
          <w:sz w:val="20"/>
          <w:lang w:val="hy-AM"/>
        </w:rPr>
        <w:t>Կ. Տ.</w:t>
      </w:r>
      <w:r w:rsidRPr="007569E5">
        <w:rPr>
          <w:rFonts w:ascii="GHEA Grapalat" w:hAnsi="GHEA Grapalat" w:cs="Sylfaen"/>
          <w:sz w:val="20"/>
          <w:szCs w:val="20"/>
          <w:lang w:val="es-ES"/>
        </w:rPr>
        <w:t xml:space="preserve"> </w:t>
      </w:r>
      <w:r w:rsidRPr="007569E5">
        <w:rPr>
          <w:rFonts w:ascii="GHEA Grapalat" w:hAnsi="GHEA Grapalat" w:cs="Sylfaen"/>
          <w:sz w:val="16"/>
          <w:szCs w:val="16"/>
          <w:lang w:val="es-ES"/>
        </w:rPr>
        <w:t>(առկայության դեպքում)</w:t>
      </w:r>
    </w:p>
    <w:p w14:paraId="0B0DE6CF"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cs="Sylfaen"/>
          <w:sz w:val="16"/>
          <w:szCs w:val="16"/>
          <w:lang w:val="es-ES"/>
        </w:rPr>
        <w:t xml:space="preserve">                                               </w:t>
      </w:r>
    </w:p>
    <w:p w14:paraId="2F5C4DDF" w14:textId="77777777" w:rsidR="00E456FF" w:rsidRPr="007569E5"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7569E5">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0C0B80">
      <w:pgSz w:w="11906" w:h="16838" w:code="9"/>
      <w:pgMar w:top="36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C0250" w14:textId="77777777" w:rsidR="00416F4C" w:rsidRDefault="00416F4C">
      <w:r>
        <w:separator/>
      </w:r>
    </w:p>
  </w:endnote>
  <w:endnote w:type="continuationSeparator" w:id="0">
    <w:p w14:paraId="2402D677" w14:textId="77777777" w:rsidR="00416F4C" w:rsidRDefault="00416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3D051" w14:textId="77777777" w:rsidR="00416F4C" w:rsidRDefault="00416F4C">
      <w:r>
        <w:separator/>
      </w:r>
    </w:p>
  </w:footnote>
  <w:footnote w:type="continuationSeparator" w:id="0">
    <w:p w14:paraId="655A2165" w14:textId="77777777" w:rsidR="00416F4C" w:rsidRDefault="00416F4C">
      <w:r>
        <w:continuationSeparator/>
      </w:r>
    </w:p>
  </w:footnote>
  <w:footnote w:id="1">
    <w:p w14:paraId="25D7C28F" w14:textId="77777777" w:rsidR="007D1FEA" w:rsidRPr="006D2E03" w:rsidRDefault="007D1FEA"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7D1FEA" w:rsidRPr="008C7473" w:rsidRDefault="007D1FEA"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7D1FEA" w:rsidRPr="008C7473" w:rsidRDefault="007D1FEA"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7D1FEA" w:rsidRPr="008C7473" w:rsidRDefault="007D1FEA"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7D1FEA" w:rsidRPr="008C7473" w:rsidRDefault="007D1FEA"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7C583B5B" w14:textId="3604386F" w:rsidR="007D1FEA" w:rsidRPr="004F5893" w:rsidRDefault="007D1FEA">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3">
    <w:p w14:paraId="72158172" w14:textId="655C7285" w:rsidR="007D1FEA" w:rsidRPr="004F5893" w:rsidRDefault="007D1FEA"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4">
    <w:p w14:paraId="6521600A" w14:textId="1C70D41C" w:rsidR="007D1FEA" w:rsidRPr="004B72E3" w:rsidRDefault="007D1FEA"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7D1FEA" w:rsidRPr="004B72E3" w:rsidRDefault="007D1FEA"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7D1FEA" w:rsidRPr="00084034" w:rsidRDefault="007D1FEA"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45C99E3" w14:textId="77777777" w:rsidR="007D1FEA" w:rsidRPr="000B7538" w:rsidRDefault="007D1FEA"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7D1FEA" w:rsidRPr="000B7538" w:rsidRDefault="007D1FEA"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7D1FEA" w:rsidRPr="000B7538" w:rsidRDefault="007D1FEA"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7D1FEA" w:rsidRPr="006F2A6C" w:rsidRDefault="007D1FEA">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9D2588E" w14:textId="1B608D7D" w:rsidR="007D1FEA" w:rsidRPr="000B7538" w:rsidRDefault="007D1FEA"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7D1FEA" w:rsidRPr="00F913EC" w:rsidRDefault="007D1FEA"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7D1FEA" w:rsidRPr="006F2A6C" w:rsidRDefault="007D1FEA"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7">
    <w:p w14:paraId="12F6E0EF" w14:textId="7498EA06" w:rsidR="007D1FEA" w:rsidRPr="00084034" w:rsidRDefault="007D1FEA"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7D1FEA" w:rsidRPr="00084034" w:rsidRDefault="007D1FEA">
      <w:pPr>
        <w:pStyle w:val="FootnoteText"/>
        <w:rPr>
          <w:rFonts w:asciiTheme="minorHAnsi" w:hAnsiTheme="minorHAnsi"/>
          <w:lang w:val="hy-AM"/>
        </w:rPr>
      </w:pPr>
    </w:p>
  </w:footnote>
  <w:footnote w:id="8">
    <w:p w14:paraId="422AF998" w14:textId="0DB20754" w:rsidR="007D1FEA" w:rsidRPr="00FD4E69" w:rsidRDefault="007D1FEA"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9">
    <w:p w14:paraId="00610145" w14:textId="52E8961C" w:rsidR="007D1FEA" w:rsidRPr="00FD4E69" w:rsidRDefault="007D1FEA"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1B9B5481" w14:textId="34CB356E" w:rsidR="007D1FEA" w:rsidRPr="00AB6289" w:rsidRDefault="007D1FEA"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7D1FEA" w:rsidRPr="00FD4E69" w:rsidRDefault="007D1FEA">
      <w:pPr>
        <w:pStyle w:val="FootnoteText"/>
        <w:rPr>
          <w:rFonts w:asciiTheme="minorHAnsi" w:hAnsiTheme="minorHAnsi"/>
          <w:lang w:val="af-ZA"/>
        </w:rPr>
      </w:pPr>
    </w:p>
  </w:footnote>
  <w:footnote w:id="11">
    <w:p w14:paraId="40326818" w14:textId="77777777" w:rsidR="007D1FEA" w:rsidRPr="000B7538" w:rsidRDefault="007D1FEA"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7D1FEA" w:rsidRPr="000B7538" w:rsidRDefault="007D1FEA"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7D1FEA" w:rsidRPr="00523B4A" w:rsidRDefault="007D1FEA">
      <w:pPr>
        <w:pStyle w:val="FootnoteText"/>
        <w:rPr>
          <w:rFonts w:asciiTheme="minorHAnsi" w:hAnsiTheme="minorHAnsi"/>
        </w:rPr>
      </w:pPr>
    </w:p>
  </w:footnote>
  <w:footnote w:id="12">
    <w:p w14:paraId="60BFBF72" w14:textId="77777777" w:rsidR="007D1FEA" w:rsidRPr="00C65A05" w:rsidRDefault="007D1FEA" w:rsidP="00044D90">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372072C6" w14:textId="77777777" w:rsidR="007D1FEA" w:rsidRPr="006265F4" w:rsidDel="007942E8" w:rsidRDefault="007D1FEA" w:rsidP="00044D90">
      <w:pPr>
        <w:pStyle w:val="FootnoteText"/>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p w14:paraId="72DFE128" w14:textId="77777777" w:rsidR="007D1FEA" w:rsidRPr="006265F4" w:rsidRDefault="007D1FEA" w:rsidP="00044D90">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11CDA376" w14:textId="77777777" w:rsidR="007D1FEA" w:rsidRPr="006265F4" w:rsidDel="007942E8" w:rsidRDefault="007D1FEA" w:rsidP="00044D90">
      <w:pPr>
        <w:pStyle w:val="FootnoteText"/>
        <w:rPr>
          <w:del w:id="11" w:author="User" w:date="2019-05-26T10:01:00Z"/>
          <w:rFonts w:ascii="GHEA Grapalat" w:hAnsi="GHEA Grapalat"/>
          <w:i/>
          <w:sz w:val="16"/>
          <w:szCs w:val="24"/>
          <w:lang w:val="af-ZA" w:eastAsia="en-US"/>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14:paraId="190496F3" w14:textId="77777777" w:rsidR="007D1FEA" w:rsidRPr="006265F4" w:rsidRDefault="007D1FEA" w:rsidP="00044D90">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601F9AC7" w14:textId="77777777" w:rsidR="007D1FEA" w:rsidRPr="006265F4" w:rsidDel="007942E8" w:rsidRDefault="007D1FEA" w:rsidP="00044D90">
      <w:pPr>
        <w:pStyle w:val="FootnoteText"/>
        <w:jc w:val="both"/>
        <w:rPr>
          <w:del w:id="12"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14:paraId="165FB471" w14:textId="5F0649F8" w:rsidR="007D1FEA" w:rsidRPr="00151EB5" w:rsidRDefault="007D1FEA">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7D1FEA" w:rsidRPr="00151EB5" w:rsidRDefault="007D1FEA"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7D1FEA" w:rsidRPr="00151EB5" w:rsidRDefault="007D1FEA">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0666BB1B" w14:textId="77777777" w:rsidR="007D1FEA" w:rsidRDefault="007D1FEA" w:rsidP="00610BFF">
      <w:pPr>
        <w:pStyle w:val="FootnoteText"/>
        <w:jc w:val="both"/>
        <w:rPr>
          <w:rFonts w:ascii="Sylfaen" w:hAnsi="Sylfaen"/>
          <w:lang w:val="hy-AM"/>
        </w:rPr>
      </w:pPr>
      <w:r>
        <w:rPr>
          <w:rStyle w:val="FootnoteReference"/>
        </w:rPr>
        <w:t>25</w:t>
      </w:r>
      <w:r>
        <w:t xml:space="preserve"> </w:t>
      </w:r>
      <w:r>
        <w:rPr>
          <w:color w:val="FFFFFF"/>
          <w:vertAlign w:val="superscript"/>
          <w:lang w:val="hy-AM"/>
        </w:rPr>
        <w:t>24</w:t>
      </w:r>
      <w:r>
        <w:rPr>
          <w:vertAlign w:val="superscript"/>
          <w:lang w:val="hy-AM"/>
        </w:rP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274"/>
    <w:multiLevelType w:val="hybridMultilevel"/>
    <w:tmpl w:val="8BE43FB6"/>
    <w:lvl w:ilvl="0" w:tplc="A970CC8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A582B7C"/>
    <w:multiLevelType w:val="hybridMultilevel"/>
    <w:tmpl w:val="E8602C2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9"/>
  </w:num>
  <w:num w:numId="13">
    <w:abstractNumId w:val="26"/>
  </w:num>
  <w:num w:numId="14">
    <w:abstractNumId w:val="12"/>
  </w:num>
  <w:num w:numId="15">
    <w:abstractNumId w:val="27"/>
  </w:num>
  <w:num w:numId="16">
    <w:abstractNumId w:val="15"/>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1"/>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3"/>
  </w:num>
  <w:num w:numId="32">
    <w:abstractNumId w:val="9"/>
  </w:num>
  <w:num w:numId="33">
    <w:abstractNumId w:val="23"/>
  </w:num>
  <w:num w:numId="3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A9B"/>
    <w:rsid w:val="00003DF0"/>
    <w:rsid w:val="000058CF"/>
    <w:rsid w:val="00005D30"/>
    <w:rsid w:val="000076A1"/>
    <w:rsid w:val="0000776B"/>
    <w:rsid w:val="00012347"/>
    <w:rsid w:val="00012E2C"/>
    <w:rsid w:val="00013093"/>
    <w:rsid w:val="000132F3"/>
    <w:rsid w:val="00013C24"/>
    <w:rsid w:val="000149F3"/>
    <w:rsid w:val="00014B97"/>
    <w:rsid w:val="00014D2F"/>
    <w:rsid w:val="000166D9"/>
    <w:rsid w:val="00017484"/>
    <w:rsid w:val="0002026F"/>
    <w:rsid w:val="000206DA"/>
    <w:rsid w:val="00020C83"/>
    <w:rsid w:val="00021831"/>
    <w:rsid w:val="00021C2E"/>
    <w:rsid w:val="00022E84"/>
    <w:rsid w:val="00023384"/>
    <w:rsid w:val="000238FE"/>
    <w:rsid w:val="000246E6"/>
    <w:rsid w:val="00025353"/>
    <w:rsid w:val="00025882"/>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D90"/>
    <w:rsid w:val="00045B10"/>
    <w:rsid w:val="000465FA"/>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388"/>
    <w:rsid w:val="00095EB1"/>
    <w:rsid w:val="00096865"/>
    <w:rsid w:val="00097DE8"/>
    <w:rsid w:val="000A37CE"/>
    <w:rsid w:val="000A5B16"/>
    <w:rsid w:val="000A6B75"/>
    <w:rsid w:val="000A72AD"/>
    <w:rsid w:val="000A7528"/>
    <w:rsid w:val="000B033F"/>
    <w:rsid w:val="000B1088"/>
    <w:rsid w:val="000B213B"/>
    <w:rsid w:val="000B259E"/>
    <w:rsid w:val="000B5AE5"/>
    <w:rsid w:val="000B700B"/>
    <w:rsid w:val="000B7538"/>
    <w:rsid w:val="000B7641"/>
    <w:rsid w:val="000B776E"/>
    <w:rsid w:val="000B7C54"/>
    <w:rsid w:val="000C0396"/>
    <w:rsid w:val="000C062F"/>
    <w:rsid w:val="000C0A9D"/>
    <w:rsid w:val="000C0B80"/>
    <w:rsid w:val="000C165F"/>
    <w:rsid w:val="000C36C6"/>
    <w:rsid w:val="000C5A09"/>
    <w:rsid w:val="000C6F81"/>
    <w:rsid w:val="000C78C9"/>
    <w:rsid w:val="000D07E4"/>
    <w:rsid w:val="000D091F"/>
    <w:rsid w:val="000D0E73"/>
    <w:rsid w:val="000D10F1"/>
    <w:rsid w:val="000D16B6"/>
    <w:rsid w:val="000D1858"/>
    <w:rsid w:val="000D2054"/>
    <w:rsid w:val="000D2527"/>
    <w:rsid w:val="000D3188"/>
    <w:rsid w:val="000D34C8"/>
    <w:rsid w:val="000D3B6D"/>
    <w:rsid w:val="000D4471"/>
    <w:rsid w:val="000D4B8A"/>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26F"/>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3336"/>
    <w:rsid w:val="00103BEC"/>
    <w:rsid w:val="00104861"/>
    <w:rsid w:val="00106365"/>
    <w:rsid w:val="00106A66"/>
    <w:rsid w:val="00106D44"/>
    <w:rsid w:val="00106DEE"/>
    <w:rsid w:val="00106F3B"/>
    <w:rsid w:val="00110D13"/>
    <w:rsid w:val="0011131D"/>
    <w:rsid w:val="00113CD1"/>
    <w:rsid w:val="00113F0D"/>
    <w:rsid w:val="00115905"/>
    <w:rsid w:val="001159FA"/>
    <w:rsid w:val="0011611E"/>
    <w:rsid w:val="00116E47"/>
    <w:rsid w:val="00117020"/>
    <w:rsid w:val="00117964"/>
    <w:rsid w:val="00117DAA"/>
    <w:rsid w:val="00121ED0"/>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C2A"/>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0470"/>
    <w:rsid w:val="00191D5F"/>
    <w:rsid w:val="00192092"/>
    <w:rsid w:val="00192606"/>
    <w:rsid w:val="00192A1F"/>
    <w:rsid w:val="001932A7"/>
    <w:rsid w:val="00193871"/>
    <w:rsid w:val="0019397E"/>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555"/>
    <w:rsid w:val="001B0D9A"/>
    <w:rsid w:val="001B1370"/>
    <w:rsid w:val="001B1FC4"/>
    <w:rsid w:val="001B21A3"/>
    <w:rsid w:val="001B3042"/>
    <w:rsid w:val="001B37D2"/>
    <w:rsid w:val="001B45A9"/>
    <w:rsid w:val="001B4616"/>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942"/>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222A"/>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149"/>
    <w:rsid w:val="002345F2"/>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B17"/>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A2A"/>
    <w:rsid w:val="002A058F"/>
    <w:rsid w:val="002A10B2"/>
    <w:rsid w:val="002A1FAC"/>
    <w:rsid w:val="002A26AE"/>
    <w:rsid w:val="002A2C2E"/>
    <w:rsid w:val="002A3785"/>
    <w:rsid w:val="002A381D"/>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0986"/>
    <w:rsid w:val="002D1AAA"/>
    <w:rsid w:val="002D20E8"/>
    <w:rsid w:val="002D236D"/>
    <w:rsid w:val="002D3C61"/>
    <w:rsid w:val="002D4250"/>
    <w:rsid w:val="002D4575"/>
    <w:rsid w:val="002D5CF0"/>
    <w:rsid w:val="002D601F"/>
    <w:rsid w:val="002D73F9"/>
    <w:rsid w:val="002E0768"/>
    <w:rsid w:val="002E0877"/>
    <w:rsid w:val="002E0966"/>
    <w:rsid w:val="002E2FF7"/>
    <w:rsid w:val="002E3165"/>
    <w:rsid w:val="002E33D8"/>
    <w:rsid w:val="002E4305"/>
    <w:rsid w:val="002E530A"/>
    <w:rsid w:val="002E531D"/>
    <w:rsid w:val="002E67D3"/>
    <w:rsid w:val="002E7EE1"/>
    <w:rsid w:val="002F1AB3"/>
    <w:rsid w:val="002F2B23"/>
    <w:rsid w:val="002F2C5F"/>
    <w:rsid w:val="002F2CE0"/>
    <w:rsid w:val="002F35FE"/>
    <w:rsid w:val="002F4444"/>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FC2"/>
    <w:rsid w:val="003141B6"/>
    <w:rsid w:val="00316381"/>
    <w:rsid w:val="003169A4"/>
    <w:rsid w:val="0032071C"/>
    <w:rsid w:val="00321A56"/>
    <w:rsid w:val="00321B20"/>
    <w:rsid w:val="00323053"/>
    <w:rsid w:val="00323B33"/>
    <w:rsid w:val="00324445"/>
    <w:rsid w:val="00324DB4"/>
    <w:rsid w:val="00325382"/>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6FD"/>
    <w:rsid w:val="003572A0"/>
    <w:rsid w:val="003579C1"/>
    <w:rsid w:val="00357A33"/>
    <w:rsid w:val="00357AA2"/>
    <w:rsid w:val="00357D48"/>
    <w:rsid w:val="00357E1B"/>
    <w:rsid w:val="00361308"/>
    <w:rsid w:val="00362238"/>
    <w:rsid w:val="0036230B"/>
    <w:rsid w:val="00363298"/>
    <w:rsid w:val="00363335"/>
    <w:rsid w:val="00363627"/>
    <w:rsid w:val="00363E98"/>
    <w:rsid w:val="003640A8"/>
    <w:rsid w:val="00364E7A"/>
    <w:rsid w:val="003650C5"/>
    <w:rsid w:val="00365FCC"/>
    <w:rsid w:val="00366A91"/>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0924"/>
    <w:rsid w:val="00381658"/>
    <w:rsid w:val="0038317B"/>
    <w:rsid w:val="00383BC3"/>
    <w:rsid w:val="0038400D"/>
    <w:rsid w:val="0038438D"/>
    <w:rsid w:val="00385051"/>
    <w:rsid w:val="003850A0"/>
    <w:rsid w:val="0038517B"/>
    <w:rsid w:val="0038579B"/>
    <w:rsid w:val="003862E0"/>
    <w:rsid w:val="00386369"/>
    <w:rsid w:val="00386AB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14B"/>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6F4C"/>
    <w:rsid w:val="00417553"/>
    <w:rsid w:val="004175B6"/>
    <w:rsid w:val="004177EC"/>
    <w:rsid w:val="0042084B"/>
    <w:rsid w:val="0042342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4FB"/>
    <w:rsid w:val="004454D8"/>
    <w:rsid w:val="0044556F"/>
    <w:rsid w:val="004460B1"/>
    <w:rsid w:val="0044660E"/>
    <w:rsid w:val="00446FD1"/>
    <w:rsid w:val="00447808"/>
    <w:rsid w:val="00447FFD"/>
    <w:rsid w:val="004504F0"/>
    <w:rsid w:val="00452896"/>
    <w:rsid w:val="00454D73"/>
    <w:rsid w:val="0045525D"/>
    <w:rsid w:val="004553DE"/>
    <w:rsid w:val="004559CF"/>
    <w:rsid w:val="00455EC9"/>
    <w:rsid w:val="00457745"/>
    <w:rsid w:val="00460CA5"/>
    <w:rsid w:val="00461482"/>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B0"/>
    <w:rsid w:val="004722BC"/>
    <w:rsid w:val="0047277E"/>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485"/>
    <w:rsid w:val="0049223B"/>
    <w:rsid w:val="004929E4"/>
    <w:rsid w:val="00493AF9"/>
    <w:rsid w:val="004960DE"/>
    <w:rsid w:val="00496E18"/>
    <w:rsid w:val="004974D8"/>
    <w:rsid w:val="004A08CB"/>
    <w:rsid w:val="004A1734"/>
    <w:rsid w:val="004A1C5D"/>
    <w:rsid w:val="004A3051"/>
    <w:rsid w:val="004A3A81"/>
    <w:rsid w:val="004A52A9"/>
    <w:rsid w:val="004A712A"/>
    <w:rsid w:val="004A7722"/>
    <w:rsid w:val="004B1786"/>
    <w:rsid w:val="004B2363"/>
    <w:rsid w:val="004B28E1"/>
    <w:rsid w:val="004B2D46"/>
    <w:rsid w:val="004B2F56"/>
    <w:rsid w:val="004B383E"/>
    <w:rsid w:val="004B4580"/>
    <w:rsid w:val="004B53DC"/>
    <w:rsid w:val="004B5522"/>
    <w:rsid w:val="004B61C2"/>
    <w:rsid w:val="004B6D52"/>
    <w:rsid w:val="004B7B69"/>
    <w:rsid w:val="004B7C30"/>
    <w:rsid w:val="004B7C9F"/>
    <w:rsid w:val="004C090C"/>
    <w:rsid w:val="004C1263"/>
    <w:rsid w:val="004C17D2"/>
    <w:rsid w:val="004C1958"/>
    <w:rsid w:val="004C1D9B"/>
    <w:rsid w:val="004C217A"/>
    <w:rsid w:val="004C3803"/>
    <w:rsid w:val="004C553F"/>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893"/>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4B46"/>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74F"/>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57DC"/>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EB"/>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993"/>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AEF"/>
    <w:rsid w:val="005C1C00"/>
    <w:rsid w:val="005C4C12"/>
    <w:rsid w:val="005C4EBF"/>
    <w:rsid w:val="005C6159"/>
    <w:rsid w:val="005C7273"/>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9C6"/>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8D1"/>
    <w:rsid w:val="005F7C1D"/>
    <w:rsid w:val="00600DD3"/>
    <w:rsid w:val="0060505A"/>
    <w:rsid w:val="0060526C"/>
    <w:rsid w:val="00606328"/>
    <w:rsid w:val="0060652B"/>
    <w:rsid w:val="00606B84"/>
    <w:rsid w:val="0060715C"/>
    <w:rsid w:val="00610BFF"/>
    <w:rsid w:val="00613C1B"/>
    <w:rsid w:val="00614934"/>
    <w:rsid w:val="00614AC5"/>
    <w:rsid w:val="00615570"/>
    <w:rsid w:val="006158AD"/>
    <w:rsid w:val="00616808"/>
    <w:rsid w:val="006175DC"/>
    <w:rsid w:val="00617A6E"/>
    <w:rsid w:val="00620934"/>
    <w:rsid w:val="00620AB7"/>
    <w:rsid w:val="0062101F"/>
    <w:rsid w:val="00621350"/>
    <w:rsid w:val="00621D3B"/>
    <w:rsid w:val="00621E4B"/>
    <w:rsid w:val="00621FDC"/>
    <w:rsid w:val="00622091"/>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9CC"/>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5812"/>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78"/>
    <w:rsid w:val="006B739E"/>
    <w:rsid w:val="006B7A24"/>
    <w:rsid w:val="006C08B6"/>
    <w:rsid w:val="006C1293"/>
    <w:rsid w:val="006C12EC"/>
    <w:rsid w:val="006C135E"/>
    <w:rsid w:val="006C1D25"/>
    <w:rsid w:val="006C3115"/>
    <w:rsid w:val="006C3873"/>
    <w:rsid w:val="006C3909"/>
    <w:rsid w:val="006C3F53"/>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49F"/>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6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2ED"/>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9E5"/>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1FE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646"/>
    <w:rsid w:val="007E6804"/>
    <w:rsid w:val="007E6E01"/>
    <w:rsid w:val="007F12DE"/>
    <w:rsid w:val="007F1314"/>
    <w:rsid w:val="007F1F51"/>
    <w:rsid w:val="007F281F"/>
    <w:rsid w:val="007F3495"/>
    <w:rsid w:val="007F503F"/>
    <w:rsid w:val="007F5A5F"/>
    <w:rsid w:val="007F6722"/>
    <w:rsid w:val="007F72DC"/>
    <w:rsid w:val="008012F3"/>
    <w:rsid w:val="008013DA"/>
    <w:rsid w:val="00801727"/>
    <w:rsid w:val="0080437A"/>
    <w:rsid w:val="00804BFF"/>
    <w:rsid w:val="008061D6"/>
    <w:rsid w:val="008069F0"/>
    <w:rsid w:val="00807178"/>
    <w:rsid w:val="0080763E"/>
    <w:rsid w:val="00807ED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1F7C"/>
    <w:rsid w:val="008326D8"/>
    <w:rsid w:val="0083296C"/>
    <w:rsid w:val="00834419"/>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1C9"/>
    <w:rsid w:val="00847219"/>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CA"/>
    <w:rsid w:val="008628CD"/>
    <w:rsid w:val="008628EC"/>
    <w:rsid w:val="00862B55"/>
    <w:rsid w:val="00862EFE"/>
    <w:rsid w:val="0086600D"/>
    <w:rsid w:val="00866029"/>
    <w:rsid w:val="00867987"/>
    <w:rsid w:val="008702CB"/>
    <w:rsid w:val="00870645"/>
    <w:rsid w:val="0087155D"/>
    <w:rsid w:val="00871E55"/>
    <w:rsid w:val="0087341E"/>
    <w:rsid w:val="0087360C"/>
    <w:rsid w:val="00873923"/>
    <w:rsid w:val="00873E83"/>
    <w:rsid w:val="00873FE9"/>
    <w:rsid w:val="008743F2"/>
    <w:rsid w:val="008769B4"/>
    <w:rsid w:val="008777E0"/>
    <w:rsid w:val="00877A8E"/>
    <w:rsid w:val="00877F78"/>
    <w:rsid w:val="0088001E"/>
    <w:rsid w:val="00880500"/>
    <w:rsid w:val="00880C5E"/>
    <w:rsid w:val="00881C05"/>
    <w:rsid w:val="00881C22"/>
    <w:rsid w:val="0088384C"/>
    <w:rsid w:val="00884204"/>
    <w:rsid w:val="00884822"/>
    <w:rsid w:val="0088484E"/>
    <w:rsid w:val="00885B93"/>
    <w:rsid w:val="00886035"/>
    <w:rsid w:val="00886593"/>
    <w:rsid w:val="00886AA6"/>
    <w:rsid w:val="00886EFE"/>
    <w:rsid w:val="008870AF"/>
    <w:rsid w:val="008877E2"/>
    <w:rsid w:val="00887807"/>
    <w:rsid w:val="00887EF9"/>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3F31"/>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6BE"/>
    <w:rsid w:val="008F2B76"/>
    <w:rsid w:val="008F36D4"/>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3D1"/>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5A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38F"/>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48D"/>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E13"/>
    <w:rsid w:val="009D158E"/>
    <w:rsid w:val="009D2415"/>
    <w:rsid w:val="009D2800"/>
    <w:rsid w:val="009D352B"/>
    <w:rsid w:val="009D3747"/>
    <w:rsid w:val="009D47AF"/>
    <w:rsid w:val="009D4950"/>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889"/>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A24"/>
    <w:rsid w:val="00A14ED9"/>
    <w:rsid w:val="00A150A9"/>
    <w:rsid w:val="00A161E3"/>
    <w:rsid w:val="00A1623D"/>
    <w:rsid w:val="00A20B69"/>
    <w:rsid w:val="00A222D7"/>
    <w:rsid w:val="00A22548"/>
    <w:rsid w:val="00A22EB5"/>
    <w:rsid w:val="00A232D9"/>
    <w:rsid w:val="00A24827"/>
    <w:rsid w:val="00A249DB"/>
    <w:rsid w:val="00A24D67"/>
    <w:rsid w:val="00A24F80"/>
    <w:rsid w:val="00A25AD7"/>
    <w:rsid w:val="00A26CBE"/>
    <w:rsid w:val="00A27FAF"/>
    <w:rsid w:val="00A3062D"/>
    <w:rsid w:val="00A30B3F"/>
    <w:rsid w:val="00A31A12"/>
    <w:rsid w:val="00A31F51"/>
    <w:rsid w:val="00A3284C"/>
    <w:rsid w:val="00A3299B"/>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6A5B"/>
    <w:rsid w:val="00A56E69"/>
    <w:rsid w:val="00A571D5"/>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4227"/>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794"/>
    <w:rsid w:val="00AC4EAF"/>
    <w:rsid w:val="00AC5807"/>
    <w:rsid w:val="00AC743C"/>
    <w:rsid w:val="00AC7A2E"/>
    <w:rsid w:val="00AD0AB3"/>
    <w:rsid w:val="00AD0BEB"/>
    <w:rsid w:val="00AD1BFE"/>
    <w:rsid w:val="00AD305B"/>
    <w:rsid w:val="00AD34C9"/>
    <w:rsid w:val="00AD3639"/>
    <w:rsid w:val="00AD522C"/>
    <w:rsid w:val="00AD6D6A"/>
    <w:rsid w:val="00AD7B20"/>
    <w:rsid w:val="00AE0B66"/>
    <w:rsid w:val="00AE1606"/>
    <w:rsid w:val="00AE210D"/>
    <w:rsid w:val="00AE224E"/>
    <w:rsid w:val="00AE26C8"/>
    <w:rsid w:val="00AE2768"/>
    <w:rsid w:val="00AE3064"/>
    <w:rsid w:val="00AE3822"/>
    <w:rsid w:val="00AE3B58"/>
    <w:rsid w:val="00AE4008"/>
    <w:rsid w:val="00AE43E4"/>
    <w:rsid w:val="00AE44A9"/>
    <w:rsid w:val="00AE45ED"/>
    <w:rsid w:val="00AE468B"/>
    <w:rsid w:val="00AE52DD"/>
    <w:rsid w:val="00AE56B3"/>
    <w:rsid w:val="00AE5E4B"/>
    <w:rsid w:val="00AE679C"/>
    <w:rsid w:val="00AE73A7"/>
    <w:rsid w:val="00AE74A0"/>
    <w:rsid w:val="00AF023B"/>
    <w:rsid w:val="00AF0728"/>
    <w:rsid w:val="00AF076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4A2D"/>
    <w:rsid w:val="00B25447"/>
    <w:rsid w:val="00B2561E"/>
    <w:rsid w:val="00B2572B"/>
    <w:rsid w:val="00B25FC4"/>
    <w:rsid w:val="00B26428"/>
    <w:rsid w:val="00B2681D"/>
    <w:rsid w:val="00B2752E"/>
    <w:rsid w:val="00B30994"/>
    <w:rsid w:val="00B311C8"/>
    <w:rsid w:val="00B31A8B"/>
    <w:rsid w:val="00B32124"/>
    <w:rsid w:val="00B323FD"/>
    <w:rsid w:val="00B32C46"/>
    <w:rsid w:val="00B333DF"/>
    <w:rsid w:val="00B34EC2"/>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588"/>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3E7D"/>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37EC"/>
    <w:rsid w:val="00BB4ADD"/>
    <w:rsid w:val="00BB4BD6"/>
    <w:rsid w:val="00BB500A"/>
    <w:rsid w:val="00BB52F9"/>
    <w:rsid w:val="00BB5B35"/>
    <w:rsid w:val="00BB5B81"/>
    <w:rsid w:val="00BB5F0B"/>
    <w:rsid w:val="00BB682B"/>
    <w:rsid w:val="00BB6EAD"/>
    <w:rsid w:val="00BC060A"/>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514"/>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6934"/>
    <w:rsid w:val="00C105F6"/>
    <w:rsid w:val="00C110E7"/>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0330"/>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71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32"/>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F26"/>
    <w:rsid w:val="00CC43F3"/>
    <w:rsid w:val="00CC4485"/>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42DA"/>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9AC"/>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19DE"/>
    <w:rsid w:val="00D820D2"/>
    <w:rsid w:val="00D82DAD"/>
    <w:rsid w:val="00D83043"/>
    <w:rsid w:val="00D8313C"/>
    <w:rsid w:val="00D84287"/>
    <w:rsid w:val="00D84988"/>
    <w:rsid w:val="00D85304"/>
    <w:rsid w:val="00D86538"/>
    <w:rsid w:val="00D873FE"/>
    <w:rsid w:val="00D875CB"/>
    <w:rsid w:val="00D879FD"/>
    <w:rsid w:val="00D93027"/>
    <w:rsid w:val="00D93114"/>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82E"/>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974"/>
    <w:rsid w:val="00DE3C28"/>
    <w:rsid w:val="00DE4085"/>
    <w:rsid w:val="00DE5B89"/>
    <w:rsid w:val="00DE5CCB"/>
    <w:rsid w:val="00DE65EA"/>
    <w:rsid w:val="00DE7B31"/>
    <w:rsid w:val="00DE7F8F"/>
    <w:rsid w:val="00DF11C4"/>
    <w:rsid w:val="00DF1625"/>
    <w:rsid w:val="00DF19A1"/>
    <w:rsid w:val="00DF5135"/>
    <w:rsid w:val="00DF5182"/>
    <w:rsid w:val="00DF68A6"/>
    <w:rsid w:val="00DF7255"/>
    <w:rsid w:val="00E00CBC"/>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9DA"/>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82E"/>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8678B"/>
    <w:rsid w:val="00E90E72"/>
    <w:rsid w:val="00E90FD0"/>
    <w:rsid w:val="00E9200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566"/>
    <w:rsid w:val="00EA4B24"/>
    <w:rsid w:val="00EA58C8"/>
    <w:rsid w:val="00EA625E"/>
    <w:rsid w:val="00EA68B2"/>
    <w:rsid w:val="00EA7474"/>
    <w:rsid w:val="00EA7727"/>
    <w:rsid w:val="00EA7FA5"/>
    <w:rsid w:val="00EB07BB"/>
    <w:rsid w:val="00EB0B3D"/>
    <w:rsid w:val="00EB25F3"/>
    <w:rsid w:val="00EB2AE8"/>
    <w:rsid w:val="00EB35E7"/>
    <w:rsid w:val="00EB3772"/>
    <w:rsid w:val="00EB395D"/>
    <w:rsid w:val="00EB42B2"/>
    <w:rsid w:val="00EB487B"/>
    <w:rsid w:val="00EB534C"/>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260"/>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80A"/>
    <w:rsid w:val="00F02DBC"/>
    <w:rsid w:val="00F03B10"/>
    <w:rsid w:val="00F04FC3"/>
    <w:rsid w:val="00F05954"/>
    <w:rsid w:val="00F06F30"/>
    <w:rsid w:val="00F10FFB"/>
    <w:rsid w:val="00F11794"/>
    <w:rsid w:val="00F11AC7"/>
    <w:rsid w:val="00F11D9C"/>
    <w:rsid w:val="00F124AB"/>
    <w:rsid w:val="00F125C4"/>
    <w:rsid w:val="00F1261C"/>
    <w:rsid w:val="00F128EC"/>
    <w:rsid w:val="00F130E4"/>
    <w:rsid w:val="00F1389B"/>
    <w:rsid w:val="00F13FFF"/>
    <w:rsid w:val="00F141E2"/>
    <w:rsid w:val="00F15001"/>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21CB"/>
    <w:rsid w:val="00F339E3"/>
    <w:rsid w:val="00F35120"/>
    <w:rsid w:val="00F36E1F"/>
    <w:rsid w:val="00F377C0"/>
    <w:rsid w:val="00F37F2C"/>
    <w:rsid w:val="00F400E7"/>
    <w:rsid w:val="00F403A5"/>
    <w:rsid w:val="00F406AC"/>
    <w:rsid w:val="00F40755"/>
    <w:rsid w:val="00F40D4D"/>
    <w:rsid w:val="00F410C8"/>
    <w:rsid w:val="00F4140F"/>
    <w:rsid w:val="00F419C7"/>
    <w:rsid w:val="00F4395E"/>
    <w:rsid w:val="00F449C0"/>
    <w:rsid w:val="00F4506C"/>
    <w:rsid w:val="00F45B4D"/>
    <w:rsid w:val="00F45B8B"/>
    <w:rsid w:val="00F45BB5"/>
    <w:rsid w:val="00F5012F"/>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5E77"/>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4FED"/>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9F5889"/>
    <w:rPr>
      <w:color w:val="605E5C"/>
      <w:shd w:val="clear" w:color="auto" w:fill="E1DFDD"/>
    </w:rPr>
  </w:style>
  <w:style w:type="character" w:customStyle="1" w:styleId="sokr">
    <w:name w:val="sokr"/>
    <w:basedOn w:val="DefaultParagraphFont"/>
    <w:rsid w:val="00366A91"/>
  </w:style>
  <w:style w:type="character" w:customStyle="1" w:styleId="CharCharChar0">
    <w:name w:val="Char Char Char"/>
    <w:rsid w:val="00366A91"/>
    <w:rPr>
      <w:rFonts w:ascii="Arial LatArm" w:hAnsi="Arial LatArm"/>
      <w:sz w:val="24"/>
      <w:lang w:eastAsia="ru-RU"/>
    </w:rPr>
  </w:style>
  <w:style w:type="character" w:customStyle="1" w:styleId="CharChar220">
    <w:name w:val="Char Char22"/>
    <w:rsid w:val="00366A91"/>
    <w:rPr>
      <w:rFonts w:ascii="Arial Armenian" w:hAnsi="Arial Armenian"/>
      <w:sz w:val="28"/>
      <w:lang w:val="en-US"/>
    </w:rPr>
  </w:style>
  <w:style w:type="character" w:customStyle="1" w:styleId="CharChar200">
    <w:name w:val="Char Char20"/>
    <w:rsid w:val="00366A91"/>
    <w:rPr>
      <w:rFonts w:ascii="Times LatArm" w:hAnsi="Times LatArm"/>
      <w:b/>
      <w:sz w:val="28"/>
      <w:lang w:val="en-US"/>
    </w:rPr>
  </w:style>
  <w:style w:type="character" w:customStyle="1" w:styleId="CharChar160">
    <w:name w:val="Char Char16"/>
    <w:rsid w:val="00366A91"/>
    <w:rPr>
      <w:rFonts w:ascii="Times Armenian" w:hAnsi="Times Armenian"/>
      <w:b/>
      <w:lang w:val="hy-AM"/>
    </w:rPr>
  </w:style>
  <w:style w:type="character" w:customStyle="1" w:styleId="CharChar150">
    <w:name w:val="Char Char15"/>
    <w:rsid w:val="00366A91"/>
    <w:rPr>
      <w:rFonts w:ascii="Times Armenian" w:hAnsi="Times Armenian"/>
      <w:i/>
      <w:lang w:val="nl-NL"/>
    </w:rPr>
  </w:style>
  <w:style w:type="character" w:customStyle="1" w:styleId="CharChar130">
    <w:name w:val="Char Char13"/>
    <w:rsid w:val="00366A91"/>
    <w:rPr>
      <w:rFonts w:ascii="Arial Armenian" w:hAnsi="Arial Armenian"/>
      <w:lang w:val="en-US"/>
    </w:rPr>
  </w:style>
  <w:style w:type="character" w:customStyle="1" w:styleId="CharChar230">
    <w:name w:val="Char Char23"/>
    <w:rsid w:val="00366A91"/>
    <w:rPr>
      <w:rFonts w:ascii="Arial Armenian" w:hAnsi="Arial Armenian"/>
      <w:sz w:val="28"/>
      <w:lang w:val="en-US" w:eastAsia="ru-RU" w:bidi="ar-SA"/>
    </w:rPr>
  </w:style>
  <w:style w:type="character" w:customStyle="1" w:styleId="CharChar210">
    <w:name w:val="Char Char21"/>
    <w:rsid w:val="00366A91"/>
    <w:rPr>
      <w:rFonts w:ascii="Arial LatArm" w:hAnsi="Arial LatArm"/>
      <w:b/>
      <w:color w:val="0000FF"/>
      <w:lang w:val="en-US" w:eastAsia="ru-RU" w:bidi="ar-SA"/>
    </w:rPr>
  </w:style>
  <w:style w:type="character" w:customStyle="1" w:styleId="CharChar250">
    <w:name w:val="Char Char25"/>
    <w:rsid w:val="00366A91"/>
    <w:rPr>
      <w:rFonts w:ascii="Arial Armenian" w:hAnsi="Arial Armenian"/>
      <w:sz w:val="28"/>
      <w:lang w:val="en-US" w:eastAsia="ru-RU" w:bidi="ar-SA"/>
    </w:rPr>
  </w:style>
  <w:style w:type="character" w:customStyle="1" w:styleId="CharChar240">
    <w:name w:val="Char Char24"/>
    <w:rsid w:val="00366A91"/>
    <w:rPr>
      <w:rFonts w:ascii="Arial LatArm" w:hAnsi="Arial LatArm"/>
      <w:b/>
      <w:color w:val="0000FF"/>
      <w:lang w:val="en-US" w:eastAsia="ru-RU" w:bidi="ar-SA"/>
    </w:rPr>
  </w:style>
  <w:style w:type="paragraph" w:customStyle="1" w:styleId="Index12">
    <w:name w:val="Index 12"/>
    <w:basedOn w:val="Normal"/>
    <w:rsid w:val="00366A91"/>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366A91"/>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366A91"/>
    <w:pPr>
      <w:spacing w:after="160" w:line="240" w:lineRule="exact"/>
      <w:jc w:val="both"/>
    </w:pPr>
    <w:rPr>
      <w:rFonts w:ascii="Arial" w:hAnsi="Arial" w:cs="Arial"/>
      <w:b/>
      <w:sz w:val="20"/>
      <w:szCs w:val="20"/>
      <w:lang w:val="en-GB"/>
    </w:rPr>
  </w:style>
  <w:style w:type="numbering" w:customStyle="1" w:styleId="10">
    <w:name w:val="Нет списка1"/>
    <w:next w:val="NoList"/>
    <w:uiPriority w:val="99"/>
    <w:semiHidden/>
    <w:unhideWhenUsed/>
    <w:rsid w:val="00366A91"/>
  </w:style>
  <w:style w:type="character" w:customStyle="1" w:styleId="apple-converted-space">
    <w:name w:val="apple-converted-space"/>
    <w:rsid w:val="00366A91"/>
  </w:style>
  <w:style w:type="numbering" w:customStyle="1" w:styleId="2">
    <w:name w:val="Нет списка2"/>
    <w:next w:val="NoList"/>
    <w:uiPriority w:val="99"/>
    <w:semiHidden/>
    <w:unhideWhenUsed/>
    <w:rsid w:val="00366A91"/>
  </w:style>
  <w:style w:type="character" w:customStyle="1" w:styleId="CommentTextChar">
    <w:name w:val="Comment Text Char"/>
    <w:link w:val="CommentText"/>
    <w:semiHidden/>
    <w:rsid w:val="00366A91"/>
    <w:rPr>
      <w:rFonts w:ascii="Times Armenian" w:hAnsi="Times Armenian"/>
      <w:lang w:eastAsia="ru-RU"/>
    </w:rPr>
  </w:style>
  <w:style w:type="character" w:customStyle="1" w:styleId="CommentSubjectChar">
    <w:name w:val="Comment Subject Char"/>
    <w:link w:val="CommentSubject"/>
    <w:semiHidden/>
    <w:rsid w:val="00366A91"/>
    <w:rPr>
      <w:rFonts w:ascii="Times Armenian" w:hAnsi="Times Armenian"/>
      <w:b/>
      <w:bCs/>
      <w:lang w:eastAsia="ru-RU"/>
    </w:rPr>
  </w:style>
  <w:style w:type="character" w:customStyle="1" w:styleId="EndnoteTextChar">
    <w:name w:val="Endnote Text Char"/>
    <w:link w:val="EndnoteText"/>
    <w:semiHidden/>
    <w:rsid w:val="00366A91"/>
    <w:rPr>
      <w:rFonts w:ascii="Times Armenian" w:hAnsi="Times Armenian"/>
      <w:lang w:eastAsia="ru-RU"/>
    </w:rPr>
  </w:style>
  <w:style w:type="character" w:customStyle="1" w:styleId="DocumentMapChar">
    <w:name w:val="Document Map Char"/>
    <w:link w:val="DocumentMap"/>
    <w:semiHidden/>
    <w:rsid w:val="00366A91"/>
    <w:rPr>
      <w:rFonts w:ascii="Tahoma" w:hAnsi="Tahoma" w:cs="Tahoma"/>
      <w:shd w:val="clear" w:color="auto" w:fill="000080"/>
      <w:lang w:eastAsia="ru-RU"/>
    </w:rPr>
  </w:style>
  <w:style w:type="paragraph" w:styleId="HTMLPreformatted">
    <w:name w:val="HTML Preformatted"/>
    <w:basedOn w:val="Normal"/>
    <w:link w:val="HTMLPreformattedChar"/>
    <w:uiPriority w:val="99"/>
    <w:unhideWhenUsed/>
    <w:rsid w:val="00366A91"/>
    <w:rPr>
      <w:rFonts w:ascii="Consolas" w:hAnsi="Consolas"/>
      <w:sz w:val="20"/>
      <w:szCs w:val="20"/>
    </w:rPr>
  </w:style>
  <w:style w:type="character" w:customStyle="1" w:styleId="HTMLPreformattedChar">
    <w:name w:val="HTML Preformatted Char"/>
    <w:basedOn w:val="DefaultParagraphFont"/>
    <w:link w:val="HTMLPreformatted"/>
    <w:uiPriority w:val="99"/>
    <w:rsid w:val="00366A91"/>
    <w:rPr>
      <w:rFonts w:ascii="Consolas" w:hAnsi="Consolas"/>
    </w:rPr>
  </w:style>
  <w:style w:type="character" w:customStyle="1" w:styleId="markedcontent">
    <w:name w:val="markedcontent"/>
    <w:rsid w:val="00366A91"/>
  </w:style>
  <w:style w:type="character" w:customStyle="1" w:styleId="UnresolvedMention1">
    <w:name w:val="Unresolved Mention1"/>
    <w:uiPriority w:val="99"/>
    <w:semiHidden/>
    <w:unhideWhenUsed/>
    <w:rsid w:val="00366A91"/>
    <w:rPr>
      <w:color w:val="605E5C"/>
      <w:shd w:val="clear" w:color="auto" w:fill="E1DFDD"/>
    </w:rPr>
  </w:style>
  <w:style w:type="paragraph" w:customStyle="1" w:styleId="msonormal0">
    <w:name w:val="msonormal"/>
    <w:basedOn w:val="Normal"/>
    <w:rsid w:val="00CC4485"/>
    <w:pPr>
      <w:spacing w:before="100" w:beforeAutospacing="1" w:after="100" w:afterAutospacing="1"/>
    </w:pPr>
  </w:style>
  <w:style w:type="paragraph" w:customStyle="1" w:styleId="xl81">
    <w:name w:val="xl81"/>
    <w:basedOn w:val="Normal"/>
    <w:rsid w:val="00CC44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D0D0D"/>
      <w:sz w:val="20"/>
      <w:szCs w:val="20"/>
    </w:rPr>
  </w:style>
  <w:style w:type="paragraph" w:customStyle="1" w:styleId="xl82">
    <w:name w:val="xl82"/>
    <w:basedOn w:val="Normal"/>
    <w:rsid w:val="00CC44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83">
    <w:name w:val="xl83"/>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pPr>
    <w:rPr>
      <w:color w:val="494529"/>
      <w:sz w:val="20"/>
      <w:szCs w:val="20"/>
    </w:rPr>
  </w:style>
  <w:style w:type="paragraph" w:customStyle="1" w:styleId="xl84">
    <w:name w:val="xl84"/>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494529"/>
      <w:sz w:val="20"/>
      <w:szCs w:val="20"/>
    </w:rPr>
  </w:style>
  <w:style w:type="paragraph" w:customStyle="1" w:styleId="xl85">
    <w:name w:val="xl85"/>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494529"/>
      <w:sz w:val="20"/>
      <w:szCs w:val="20"/>
    </w:rPr>
  </w:style>
  <w:style w:type="paragraph" w:customStyle="1" w:styleId="xl86">
    <w:name w:val="xl86"/>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49452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hyperlink" Target="http://www.procurement.am" TargetMode="External"/><Relationship Id="rId18" Type="http://schemas.openxmlformats.org/officeDocument/2006/relationships/hyperlink" Target="mailto:pmc@moh.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qbk.gnumner@gmail.co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mailto:qbk.gnumner@gmail.com" TargetMode="External"/><Relationship Id="rId20" Type="http://schemas.openxmlformats.org/officeDocument/2006/relationships/hyperlink" Target="mailto:pmc@moh.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qbk.gnumner@gmail.com" TargetMode="External"/><Relationship Id="rId19" Type="http://schemas.openxmlformats.org/officeDocument/2006/relationships/hyperlink" Target="mailto:pmc@moh.am" TargetMode="External"/><Relationship Id="rId4" Type="http://schemas.openxmlformats.org/officeDocument/2006/relationships/settings" Target="settings.xml"/><Relationship Id="rId9" Type="http://schemas.openxmlformats.org/officeDocument/2006/relationships/hyperlink" Target="mailto:qbk.gnumner@gmail.com" TargetMode="External"/><Relationship Id="rId14" Type="http://schemas.openxmlformats.org/officeDocument/2006/relationships/hyperlink" Target="mailto:qbk.gnumner@gmail.com"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4C724-FB38-4E0D-AA89-895884891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1</Pages>
  <Words>31678</Words>
  <Characters>180568</Characters>
  <Application>Microsoft Office Word</Application>
  <DocSecurity>0</DocSecurity>
  <Lines>1504</Lines>
  <Paragraphs>423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211823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124</cp:revision>
  <cp:lastPrinted>2018-02-16T07:12:00Z</cp:lastPrinted>
  <dcterms:created xsi:type="dcterms:W3CDTF">2025-02-28T12:48:00Z</dcterms:created>
  <dcterms:modified xsi:type="dcterms:W3CDTF">2025-08-08T08:13:00Z</dcterms:modified>
</cp:coreProperties>
</file>